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F673A7" w:rsidRPr="00F673A7">
        <w:trPr>
          <w:cantSplit/>
        </w:trPr>
        <w:tc>
          <w:tcPr>
            <w:tcW w:w="1417" w:type="dxa"/>
            <w:vMerge w:val="restart"/>
          </w:tcPr>
          <w:p w:rsidR="00F673A7" w:rsidRPr="00F673A7" w:rsidRDefault="00F673A7" w:rsidP="00F673A7">
            <w:bookmarkStart w:id="0" w:name="InsertLogo"/>
            <w:bookmarkStart w:id="1" w:name="dnum" w:colFirst="2" w:colLast="2"/>
            <w:bookmarkStart w:id="2" w:name="dtableau"/>
            <w:bookmarkEnd w:id="0"/>
            <w:r w:rsidRPr="00F673A7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 wp14:anchorId="32CE0FE5" wp14:editId="26449BDC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F673A7" w:rsidRPr="00F673A7" w:rsidRDefault="00F673A7" w:rsidP="00F673A7">
            <w:pPr>
              <w:rPr>
                <w:sz w:val="20"/>
              </w:rPr>
            </w:pPr>
            <w:r w:rsidRPr="00F673A7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F673A7" w:rsidRPr="00F673A7" w:rsidRDefault="00F673A7" w:rsidP="00BF1CA0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COM 15 – </w:t>
            </w:r>
            <w:proofErr w:type="spellStart"/>
            <w:r>
              <w:rPr>
                <w:b/>
                <w:sz w:val="28"/>
              </w:rPr>
              <w:t>LS</w:t>
            </w:r>
            <w:proofErr w:type="spellEnd"/>
            <w:r>
              <w:rPr>
                <w:b/>
                <w:sz w:val="28"/>
              </w:rPr>
              <w:t xml:space="preserve"> </w:t>
            </w:r>
            <w:r w:rsidR="00BF1CA0">
              <w:rPr>
                <w:b/>
                <w:sz w:val="28"/>
              </w:rPr>
              <w:t>363</w:t>
            </w:r>
            <w:r>
              <w:rPr>
                <w:b/>
                <w:sz w:val="28"/>
              </w:rPr>
              <w:t xml:space="preserve"> – E</w:t>
            </w:r>
          </w:p>
        </w:tc>
      </w:tr>
      <w:tr w:rsidR="00F673A7" w:rsidRPr="00F673A7">
        <w:trPr>
          <w:cantSplit/>
          <w:trHeight w:val="355"/>
        </w:trPr>
        <w:tc>
          <w:tcPr>
            <w:tcW w:w="1417" w:type="dxa"/>
            <w:vMerge/>
          </w:tcPr>
          <w:p w:rsidR="00F673A7" w:rsidRPr="00F673A7" w:rsidRDefault="00F673A7" w:rsidP="00F673A7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F673A7" w:rsidRPr="00F673A7" w:rsidRDefault="00F673A7" w:rsidP="00F673A7">
            <w:pPr>
              <w:rPr>
                <w:b/>
                <w:bCs/>
                <w:sz w:val="26"/>
              </w:rPr>
            </w:pPr>
            <w:r w:rsidRPr="00F673A7">
              <w:rPr>
                <w:b/>
                <w:bCs/>
                <w:sz w:val="26"/>
              </w:rPr>
              <w:t>TELECOMMUNICATION</w:t>
            </w:r>
            <w:r w:rsidRPr="00F673A7">
              <w:rPr>
                <w:b/>
                <w:bCs/>
                <w:sz w:val="26"/>
              </w:rPr>
              <w:br/>
              <w:t>STANDARDIZATION SECTOR</w:t>
            </w:r>
          </w:p>
          <w:p w:rsidR="00F673A7" w:rsidRPr="00F673A7" w:rsidRDefault="00F673A7" w:rsidP="00F673A7">
            <w:pPr>
              <w:rPr>
                <w:smallCaps/>
                <w:sz w:val="20"/>
              </w:rPr>
            </w:pPr>
            <w:r w:rsidRPr="00F673A7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2009-2012</w:t>
            </w:r>
          </w:p>
        </w:tc>
        <w:tc>
          <w:tcPr>
            <w:tcW w:w="4466" w:type="dxa"/>
            <w:gridSpan w:val="3"/>
          </w:tcPr>
          <w:p w:rsidR="00F673A7" w:rsidRPr="00F673A7" w:rsidRDefault="00F673A7" w:rsidP="00F673A7">
            <w:pPr>
              <w:jc w:val="right"/>
              <w:rPr>
                <w:b/>
                <w:bCs/>
              </w:rPr>
            </w:pPr>
          </w:p>
        </w:tc>
      </w:tr>
      <w:tr w:rsidR="00F673A7" w:rsidRPr="00F673A7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F673A7" w:rsidRPr="00F673A7" w:rsidRDefault="00F673A7" w:rsidP="00F673A7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F673A7" w:rsidRPr="00F673A7" w:rsidRDefault="00F673A7" w:rsidP="00F673A7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F673A7" w:rsidRDefault="00F673A7" w:rsidP="00F673A7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F673A7" w:rsidRPr="00F673A7" w:rsidRDefault="00F673A7" w:rsidP="00F673A7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F673A7" w:rsidRPr="00F673A7">
        <w:trPr>
          <w:cantSplit/>
          <w:trHeight w:val="357"/>
        </w:trPr>
        <w:tc>
          <w:tcPr>
            <w:tcW w:w="1617" w:type="dxa"/>
            <w:gridSpan w:val="2"/>
          </w:tcPr>
          <w:p w:rsidR="00F673A7" w:rsidRPr="00F673A7" w:rsidRDefault="00F673A7" w:rsidP="00F673A7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F673A7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F673A7" w:rsidRPr="00F673A7" w:rsidRDefault="00F673A7" w:rsidP="00F673A7">
            <w:r w:rsidRPr="00F673A7">
              <w:t>9/15</w:t>
            </w:r>
          </w:p>
        </w:tc>
        <w:tc>
          <w:tcPr>
            <w:tcW w:w="4946" w:type="dxa"/>
            <w:gridSpan w:val="4"/>
          </w:tcPr>
          <w:p w:rsidR="00F673A7" w:rsidRPr="00F673A7" w:rsidRDefault="00F673A7" w:rsidP="00F673A7">
            <w:pPr>
              <w:jc w:val="right"/>
            </w:pPr>
            <w:r w:rsidRPr="00F673A7">
              <w:t>Geneva, 16 December 2011</w:t>
            </w:r>
          </w:p>
        </w:tc>
      </w:tr>
      <w:tr w:rsidR="00F673A7" w:rsidRPr="00F673A7">
        <w:trPr>
          <w:cantSplit/>
          <w:trHeight w:val="357"/>
        </w:trPr>
        <w:tc>
          <w:tcPr>
            <w:tcW w:w="9923" w:type="dxa"/>
            <w:gridSpan w:val="8"/>
          </w:tcPr>
          <w:p w:rsidR="00F673A7" w:rsidRPr="00F673A7" w:rsidRDefault="00F673A7" w:rsidP="00F673A7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F673A7">
              <w:rPr>
                <w:b/>
                <w:bCs/>
              </w:rPr>
              <w:t>LIAISON STATEMENT</w:t>
            </w:r>
          </w:p>
        </w:tc>
      </w:tr>
      <w:tr w:rsidR="00F673A7" w:rsidRPr="00F673A7">
        <w:trPr>
          <w:cantSplit/>
          <w:trHeight w:val="357"/>
        </w:trPr>
        <w:tc>
          <w:tcPr>
            <w:tcW w:w="1617" w:type="dxa"/>
            <w:gridSpan w:val="2"/>
          </w:tcPr>
          <w:p w:rsidR="00F673A7" w:rsidRPr="00F673A7" w:rsidRDefault="00F673A7" w:rsidP="00F673A7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F673A7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F673A7" w:rsidRPr="00F673A7" w:rsidRDefault="00F673A7" w:rsidP="00F673A7">
            <w:pPr>
              <w:rPr>
                <w:rFonts w:asciiTheme="majorBidi" w:hAnsiTheme="majorBidi" w:cstheme="majorBidi"/>
                <w:szCs w:val="24"/>
              </w:rPr>
            </w:pPr>
            <w:r w:rsidRPr="00F508CD">
              <w:rPr>
                <w:rFonts w:asciiTheme="majorBidi" w:hAnsiTheme="majorBidi" w:cstheme="majorBidi"/>
                <w:szCs w:val="24"/>
              </w:rPr>
              <w:t>ITU-T Study Group 15</w:t>
            </w:r>
            <w:r>
              <w:rPr>
                <w:rFonts w:asciiTheme="majorBidi" w:hAnsiTheme="majorBidi" w:cstheme="majorBidi"/>
                <w:szCs w:val="24"/>
              </w:rPr>
              <w:t xml:space="preserve">  </w:t>
            </w:r>
          </w:p>
        </w:tc>
      </w:tr>
      <w:tr w:rsidR="00F673A7" w:rsidRPr="00F673A7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F673A7" w:rsidRPr="00F673A7" w:rsidRDefault="00F673A7" w:rsidP="00F673A7">
            <w:pPr>
              <w:spacing w:after="120"/>
            </w:pPr>
            <w:bookmarkStart w:id="9" w:name="dtitle1" w:colFirst="1" w:colLast="1"/>
            <w:bookmarkEnd w:id="8"/>
            <w:r w:rsidRPr="00F673A7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F673A7" w:rsidRPr="00F673A7" w:rsidRDefault="00F673A7" w:rsidP="00F673A7">
            <w:pPr>
              <w:spacing w:after="120"/>
            </w:pPr>
            <w:r w:rsidRPr="00F673A7">
              <w:t>Liaison on Ethernet Ring Protection Switching (</w:t>
            </w:r>
            <w:r>
              <w:t xml:space="preserve">ITU-T </w:t>
            </w:r>
            <w:r w:rsidRPr="00F673A7">
              <w:t>G.8032/Y.1344)</w:t>
            </w:r>
          </w:p>
        </w:tc>
      </w:tr>
      <w:bookmarkEnd w:id="2"/>
      <w:bookmarkEnd w:id="9"/>
      <w:tr w:rsidR="00A01B50" w:rsidTr="00FE5B60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A01B50" w:rsidRDefault="00A01B50" w:rsidP="00FE5B60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A01B50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A01B50" w:rsidRPr="003869CD" w:rsidRDefault="00A01B50" w:rsidP="00FE5B60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A01B50" w:rsidRDefault="00F673A7" w:rsidP="00FE5B60">
            <w:pPr>
              <w:pStyle w:val="LSForAction"/>
            </w:pPr>
            <w:r>
              <w:t>-</w:t>
            </w:r>
          </w:p>
        </w:tc>
      </w:tr>
      <w:tr w:rsidR="00A01B50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A01B50" w:rsidRPr="003869CD" w:rsidRDefault="00A01B50" w:rsidP="00FE5B60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A01B50" w:rsidRDefault="00F673A7" w:rsidP="00FE5B60">
            <w:pPr>
              <w:pStyle w:val="LSForComment"/>
            </w:pPr>
            <w:r>
              <w:t>-</w:t>
            </w:r>
          </w:p>
        </w:tc>
      </w:tr>
      <w:tr w:rsidR="00A01B50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A01B50" w:rsidRPr="003869CD" w:rsidRDefault="00A01B50" w:rsidP="00FE5B60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A01B50" w:rsidRPr="00F02FF8" w:rsidRDefault="00A01B50" w:rsidP="00FE5B60">
            <w:pPr>
              <w:pStyle w:val="LSForInfo"/>
              <w:rPr>
                <w:b w:val="0"/>
                <w:lang w:eastAsia="ja-JP"/>
              </w:rPr>
            </w:pPr>
            <w:r>
              <w:rPr>
                <w:rFonts w:hint="eastAsia"/>
                <w:b w:val="0"/>
                <w:lang w:eastAsia="ja-JP"/>
              </w:rPr>
              <w:t>IEEE 802.1, Metro Ethernet Forum</w:t>
            </w:r>
          </w:p>
        </w:tc>
      </w:tr>
      <w:tr w:rsidR="00A01B50" w:rsidTr="00FE5B60">
        <w:trPr>
          <w:cantSplit/>
          <w:trHeight w:val="357"/>
        </w:trPr>
        <w:tc>
          <w:tcPr>
            <w:tcW w:w="2184" w:type="dxa"/>
            <w:gridSpan w:val="3"/>
          </w:tcPr>
          <w:p w:rsidR="00A01B50" w:rsidRDefault="00A01B50" w:rsidP="00FE5B60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A01B50" w:rsidRPr="00F673A7" w:rsidRDefault="00F673A7" w:rsidP="00F673A7">
            <w:pPr>
              <w:rPr>
                <w:rFonts w:asciiTheme="majorBidi" w:hAnsiTheme="majorBidi" w:cstheme="majorBidi"/>
                <w:szCs w:val="24"/>
              </w:rPr>
            </w:pPr>
            <w:r w:rsidRPr="00F508CD">
              <w:rPr>
                <w:rFonts w:asciiTheme="majorBidi" w:hAnsiTheme="majorBidi" w:cstheme="majorBidi"/>
                <w:szCs w:val="24"/>
              </w:rPr>
              <w:t xml:space="preserve">Agreed to </w:t>
            </w:r>
            <w:proofErr w:type="spellStart"/>
            <w:r w:rsidRPr="00F508CD">
              <w:rPr>
                <w:rFonts w:asciiTheme="majorBidi" w:hAnsiTheme="majorBidi" w:cstheme="majorBidi"/>
                <w:szCs w:val="24"/>
              </w:rPr>
              <w:t>at</w:t>
            </w:r>
            <w:proofErr w:type="spellEnd"/>
            <w:r w:rsidRPr="00F508CD">
              <w:rPr>
                <w:rFonts w:asciiTheme="majorBidi" w:hAnsiTheme="majorBidi" w:cstheme="majorBidi"/>
                <w:szCs w:val="24"/>
              </w:rPr>
              <w:t xml:space="preserve"> Study Group 15 meeting (Geneva, 5-16 December 2011)</w:t>
            </w:r>
          </w:p>
        </w:tc>
      </w:tr>
      <w:tr w:rsidR="00A01B50" w:rsidTr="00FE5B60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A01B50" w:rsidRDefault="00A01B50" w:rsidP="00FE5B60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A01B50" w:rsidRDefault="00F673A7" w:rsidP="00FE5B60">
            <w:pPr>
              <w:pStyle w:val="LSDeadline"/>
            </w:pPr>
            <w:r>
              <w:t>-</w:t>
            </w:r>
          </w:p>
        </w:tc>
      </w:tr>
      <w:tr w:rsidR="00A01B50" w:rsidTr="00FE5B60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A01B50" w:rsidRDefault="00A01B50" w:rsidP="00FE5B60">
            <w:pPr>
              <w:rPr>
                <w:b/>
                <w:bCs/>
              </w:rPr>
            </w:pPr>
            <w:r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A01B50" w:rsidRDefault="00A01B50" w:rsidP="00FE5B60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Ghani Abbas</w:t>
            </w:r>
          </w:p>
          <w:p w:rsidR="00A01B50" w:rsidRDefault="00A01B50" w:rsidP="00FE5B60">
            <w:pPr>
              <w:spacing w:before="0"/>
              <w:rPr>
                <w:lang w:eastAsia="ja-JP"/>
              </w:rPr>
            </w:pPr>
            <w:r>
              <w:rPr>
                <w:lang w:eastAsia="ja-JP"/>
              </w:rPr>
              <w:t>Ericsson</w:t>
            </w:r>
          </w:p>
          <w:p w:rsidR="00A01B50" w:rsidRDefault="00A01B50" w:rsidP="00FE5B60">
            <w:pPr>
              <w:spacing w:before="0"/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hint="eastAsia"/>
                    <w:lang w:eastAsia="ja-JP"/>
                  </w:rPr>
                  <w:t>UK</w:t>
                </w:r>
              </w:smartTag>
            </w:smartTag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A01B50" w:rsidRDefault="00A01B50" w:rsidP="00F673A7">
            <w:pPr>
              <w:rPr>
                <w:lang w:eastAsia="ja-JP"/>
              </w:rPr>
            </w:pPr>
            <w:r>
              <w:t>Tel: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+44 7710 370 367</w:t>
            </w:r>
          </w:p>
          <w:p w:rsidR="00A01B50" w:rsidRDefault="00A01B50" w:rsidP="00FE5B60">
            <w:pPr>
              <w:spacing w:before="0"/>
              <w:rPr>
                <w:lang w:val="fr-CH"/>
              </w:rPr>
            </w:pPr>
            <w:r>
              <w:t>Email:</w:t>
            </w:r>
            <w:r>
              <w:rPr>
                <w:rFonts w:hint="eastAsia"/>
                <w:lang w:eastAsia="ja-JP"/>
              </w:rPr>
              <w:t xml:space="preserve"> </w:t>
            </w:r>
            <w:hyperlink r:id="rId9" w:history="1">
              <w:r w:rsidR="00F673A7" w:rsidRPr="00A12AC7">
                <w:rPr>
                  <w:rStyle w:val="Hyperlink"/>
                  <w:lang w:eastAsia="ja-JP"/>
                </w:rPr>
                <w:t>Ghani.Abbas@ericsson.com</w:t>
              </w:r>
            </w:hyperlink>
            <w:r w:rsidR="00F673A7">
              <w:rPr>
                <w:lang w:eastAsia="ja-JP"/>
              </w:rPr>
              <w:t xml:space="preserve"> </w:t>
            </w:r>
          </w:p>
        </w:tc>
      </w:tr>
      <w:tr w:rsidR="00A01B50" w:rsidTr="00FE5B60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A01B50" w:rsidRDefault="00A01B50" w:rsidP="00FE5B60">
            <w:pPr>
              <w:spacing w:before="0"/>
              <w:rPr>
                <w:sz w:val="18"/>
              </w:rPr>
            </w:pPr>
          </w:p>
        </w:tc>
      </w:tr>
    </w:tbl>
    <w:p w:rsidR="00A01B50" w:rsidRDefault="00A01B50" w:rsidP="003B7FD6">
      <w:r>
        <w:t xml:space="preserve">ITU-T </w:t>
      </w:r>
      <w:r w:rsidR="00115EFD">
        <w:t>Study Group 15 (</w:t>
      </w:r>
      <w:r>
        <w:t>Q9</w:t>
      </w:r>
      <w:r w:rsidR="003B7FD6">
        <w:t>/15</w:t>
      </w:r>
      <w:r w:rsidR="00115EFD">
        <w:t>)</w:t>
      </w:r>
      <w:r>
        <w:t xml:space="preserve"> is pleased to inform you that the </w:t>
      </w:r>
      <w:r>
        <w:rPr>
          <w:rFonts w:hint="eastAsia"/>
          <w:lang w:eastAsia="ja-JP"/>
        </w:rPr>
        <w:t>revised</w:t>
      </w:r>
      <w:r>
        <w:t xml:space="preserve"> Recommendation </w:t>
      </w:r>
      <w:r>
        <w:rPr>
          <w:rFonts w:hint="eastAsia"/>
          <w:lang w:eastAsia="ja-JP"/>
        </w:rPr>
        <w:t xml:space="preserve">ITU-T </w:t>
      </w:r>
      <w:r>
        <w:t>G.80</w:t>
      </w:r>
      <w:r>
        <w:rPr>
          <w:rFonts w:hint="eastAsia"/>
          <w:lang w:eastAsia="ja-JP"/>
        </w:rPr>
        <w:t xml:space="preserve">32/Y.1344 </w:t>
      </w:r>
      <w:r>
        <w:rPr>
          <w:lang w:eastAsia="ja-JP"/>
        </w:rPr>
        <w:t>“</w:t>
      </w:r>
      <w:r>
        <w:rPr>
          <w:rFonts w:hint="eastAsia"/>
          <w:lang w:eastAsia="ja-JP"/>
        </w:rPr>
        <w:t>Ethernet Ring Protection Switching</w:t>
      </w:r>
      <w:r>
        <w:rPr>
          <w:lang w:eastAsia="ja-JP"/>
        </w:rPr>
        <w:t>”</w:t>
      </w:r>
      <w:r>
        <w:t xml:space="preserve"> </w:t>
      </w:r>
      <w:r>
        <w:rPr>
          <w:rFonts w:hint="eastAsia"/>
          <w:lang w:eastAsia="ja-JP"/>
        </w:rPr>
        <w:t>has been consented in the December 2011 plenary meeting.</w:t>
      </w:r>
    </w:p>
    <w:p w:rsidR="00A01B50" w:rsidRDefault="00A01B50" w:rsidP="00A01B50">
      <w:pPr>
        <w:rPr>
          <w:lang w:eastAsia="ja-JP"/>
        </w:rPr>
      </w:pPr>
      <w:r>
        <w:rPr>
          <w:lang w:eastAsia="ja-JP"/>
        </w:rPr>
        <w:t>The main feature changes that were included i</w:t>
      </w:r>
      <w:r>
        <w:rPr>
          <w:rFonts w:hint="eastAsia"/>
          <w:lang w:eastAsia="ja-JP"/>
        </w:rPr>
        <w:t>n t</w:t>
      </w:r>
      <w:r>
        <w:t xml:space="preserve">his </w:t>
      </w:r>
      <w:r>
        <w:rPr>
          <w:rFonts w:hint="eastAsia"/>
          <w:lang w:eastAsia="ja-JP"/>
        </w:rPr>
        <w:t>revision</w:t>
      </w:r>
      <w:r>
        <w:rPr>
          <w:lang w:eastAsia="ja-JP"/>
        </w:rPr>
        <w:t xml:space="preserve"> are</w:t>
      </w:r>
      <w:r>
        <w:rPr>
          <w:rFonts w:hint="eastAsia"/>
          <w:lang w:eastAsia="ja-JP"/>
        </w:rPr>
        <w:t xml:space="preserve"> the usage of MAC-DA for </w:t>
      </w:r>
      <w:r>
        <w:rPr>
          <w:lang w:eastAsia="ja-JP"/>
        </w:rPr>
        <w:t>identifying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 xml:space="preserve">the </w:t>
      </w:r>
      <w:r>
        <w:rPr>
          <w:rFonts w:hint="eastAsia"/>
          <w:lang w:eastAsia="ja-JP"/>
        </w:rPr>
        <w:t xml:space="preserve">Ring ID and </w:t>
      </w:r>
      <w:r>
        <w:rPr>
          <w:lang w:eastAsia="ja-JP"/>
        </w:rPr>
        <w:t xml:space="preserve">support for </w:t>
      </w:r>
      <w:r>
        <w:rPr>
          <w:rFonts w:hint="eastAsia"/>
          <w:lang w:eastAsia="ja-JP"/>
        </w:rPr>
        <w:t xml:space="preserve">dFOP-TO (defect failure of protocol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time out).</w:t>
      </w:r>
    </w:p>
    <w:p w:rsidR="00A01B50" w:rsidRDefault="00115EFD" w:rsidP="003B7FD6">
      <w:pPr>
        <w:rPr>
          <w:lang w:eastAsia="ja-JP"/>
        </w:rPr>
      </w:pPr>
      <w:r>
        <w:t xml:space="preserve">ITU-T Study Group 15 (Q9/15) </w:t>
      </w:r>
      <w:r w:rsidR="00A01B50">
        <w:t xml:space="preserve">would like to express its appreciation for the continued useful exchange of information on Ethernet </w:t>
      </w:r>
      <w:r w:rsidR="00A01B50">
        <w:rPr>
          <w:rFonts w:hint="eastAsia"/>
          <w:lang w:eastAsia="ja-JP"/>
        </w:rPr>
        <w:t>technology standards</w:t>
      </w:r>
      <w:r w:rsidR="00A01B50">
        <w:t>. We look forward to continuing this coordination in the future.</w:t>
      </w:r>
    </w:p>
    <w:p w:rsidR="00A01B50" w:rsidRPr="00A00DD4" w:rsidRDefault="00A01B50" w:rsidP="00A01B50">
      <w:pPr>
        <w:jc w:val="both"/>
        <w:rPr>
          <w:lang w:eastAsia="ja-JP"/>
        </w:rPr>
      </w:pPr>
    </w:p>
    <w:p w:rsidR="00A01B50" w:rsidRPr="00AC5663" w:rsidRDefault="00F673A7" w:rsidP="00BF1CA0">
      <w:pPr>
        <w:jc w:val="both"/>
        <w:rPr>
          <w:lang w:val="en-US" w:eastAsia="ja-JP"/>
        </w:rPr>
      </w:pPr>
      <w:r w:rsidRPr="00F673A7">
        <w:rPr>
          <w:lang w:val="en-US" w:eastAsia="ja-JP"/>
        </w:rPr>
        <w:t>Attach:</w:t>
      </w:r>
      <w:r w:rsidR="00A01B50" w:rsidRPr="00F673A7">
        <w:rPr>
          <w:rFonts w:hint="eastAsia"/>
          <w:lang w:val="en-US" w:eastAsia="ja-JP"/>
        </w:rPr>
        <w:t xml:space="preserve"> TD547</w:t>
      </w:r>
      <w:r w:rsidRPr="00F673A7">
        <w:rPr>
          <w:lang w:val="en-US" w:eastAsia="ja-JP"/>
        </w:rPr>
        <w:t>/</w:t>
      </w:r>
      <w:proofErr w:type="spellStart"/>
      <w:r w:rsidRPr="00F673A7">
        <w:rPr>
          <w:lang w:val="en-US" w:eastAsia="ja-JP"/>
        </w:rPr>
        <w:t>PLEN</w:t>
      </w:r>
      <w:proofErr w:type="spellEnd"/>
      <w:r w:rsidRPr="00F673A7">
        <w:rPr>
          <w:lang w:val="en-US" w:eastAsia="ja-JP"/>
        </w:rPr>
        <w:t xml:space="preserve"> </w:t>
      </w:r>
      <w:r w:rsidR="00A01B50" w:rsidRPr="00F673A7">
        <w:rPr>
          <w:rFonts w:hint="eastAsia"/>
          <w:lang w:val="en-US" w:eastAsia="ja-JP"/>
        </w:rPr>
        <w:t>R</w:t>
      </w:r>
      <w:r w:rsidRPr="00F673A7">
        <w:rPr>
          <w:lang w:val="en-US" w:eastAsia="ja-JP"/>
        </w:rPr>
        <w:t>ev.</w:t>
      </w:r>
      <w:r w:rsidR="00A01B50" w:rsidRPr="00F673A7">
        <w:rPr>
          <w:rFonts w:hint="eastAsia"/>
          <w:lang w:val="en-US" w:eastAsia="ja-JP"/>
        </w:rPr>
        <w:t>1</w:t>
      </w:r>
      <w:r w:rsidRPr="00F673A7">
        <w:rPr>
          <w:lang w:val="en-US" w:eastAsia="ja-JP"/>
        </w:rPr>
        <w:t>.</w:t>
      </w:r>
      <w:bookmarkStart w:id="10" w:name="_GoBack"/>
      <w:bookmarkEnd w:id="10"/>
    </w:p>
    <w:p w:rsidR="00A01B50" w:rsidRDefault="00AF57C0" w:rsidP="00AF57C0">
      <w:pPr>
        <w:jc w:val="center"/>
        <w:rPr>
          <w:lang w:val="en-US"/>
        </w:rPr>
      </w:pPr>
      <w:r>
        <w:rPr>
          <w:lang w:val="en-US"/>
        </w:rPr>
        <w:t>_____________</w:t>
      </w:r>
    </w:p>
    <w:p w:rsidR="00B14D05" w:rsidRDefault="00B14D05" w:rsidP="00AF57C0">
      <w:pPr>
        <w:jc w:val="center"/>
        <w:rPr>
          <w:lang w:val="en-US"/>
        </w:rPr>
      </w:pPr>
    </w:p>
    <w:sectPr w:rsidR="00B14D05" w:rsidSect="00F673A7">
      <w:headerReference w:type="default" r:id="rId10"/>
      <w:footerReference w:type="default" r:id="rId11"/>
      <w:footerReference w:type="first" r:id="rId12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3E" w:rsidRDefault="001B733E">
      <w:r>
        <w:separator/>
      </w:r>
    </w:p>
  </w:endnote>
  <w:endnote w:type="continuationSeparator" w:id="0">
    <w:p w:rsidR="001B733E" w:rsidRDefault="001B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3A7" w:rsidRPr="00F673A7" w:rsidRDefault="00F673A7" w:rsidP="00F673A7">
    <w:pPr>
      <w:pStyle w:val="Footer"/>
      <w:rPr>
        <w:lang w:val="fr-CH"/>
      </w:rPr>
    </w:pPr>
    <w:r w:rsidRPr="00F673A7">
      <w:rPr>
        <w:lang w:val="fr-CH"/>
      </w:rPr>
      <w:t>I</w:t>
    </w:r>
    <w:r w:rsidR="00BF1CA0">
      <w:rPr>
        <w:lang w:val="fr-CH"/>
      </w:rPr>
      <w:t>TU-T\COM-T\COM15\LS\363</w:t>
    </w:r>
    <w:r w:rsidRPr="00F673A7">
      <w:rPr>
        <w:lang w:val="fr-CH"/>
      </w:rPr>
      <w:t>E.DOC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F673A7" w:rsidRPr="00F673A7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F673A7" w:rsidRPr="00F673A7" w:rsidRDefault="00F673A7" w:rsidP="00F673A7">
          <w:pPr>
            <w:spacing w:before="0"/>
            <w:rPr>
              <w:sz w:val="18"/>
            </w:rPr>
          </w:pPr>
          <w:r w:rsidRPr="00F673A7">
            <w:rPr>
              <w:b/>
              <w:bCs/>
              <w:sz w:val="18"/>
            </w:rPr>
            <w:t>Attention:</w:t>
          </w:r>
          <w:r w:rsidRPr="00F673A7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F673A7" w:rsidRPr="00F673A7" w:rsidRDefault="00F673A7" w:rsidP="00F673A7">
          <w:pPr>
            <w:spacing w:before="0"/>
            <w:rPr>
              <w:sz w:val="18"/>
            </w:rPr>
          </w:pPr>
          <w:r w:rsidRPr="00F673A7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F673A7" w:rsidRPr="00F673A7" w:rsidRDefault="00F673A7" w:rsidP="00F673A7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3E" w:rsidRDefault="001B733E">
      <w:r>
        <w:separator/>
      </w:r>
    </w:p>
  </w:footnote>
  <w:footnote w:type="continuationSeparator" w:id="0">
    <w:p w:rsidR="001B733E" w:rsidRDefault="001B7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804" w:rsidRPr="00F673A7" w:rsidRDefault="00F673A7" w:rsidP="00F673A7">
    <w:pPr>
      <w:pStyle w:val="Header"/>
    </w:pPr>
    <w:r w:rsidRPr="00F673A7">
      <w:t xml:space="preserve">- </w:t>
    </w:r>
    <w:r w:rsidRPr="00F673A7">
      <w:fldChar w:fldCharType="begin"/>
    </w:r>
    <w:r w:rsidRPr="00F673A7">
      <w:instrText xml:space="preserve"> PAGE  \* MERGEFORMAT </w:instrText>
    </w:r>
    <w:r w:rsidRPr="00F673A7">
      <w:fldChar w:fldCharType="separate"/>
    </w:r>
    <w:r w:rsidR="00BF1CA0">
      <w:rPr>
        <w:noProof/>
      </w:rPr>
      <w:t>2</w:t>
    </w:r>
    <w:r w:rsidRPr="00F673A7">
      <w:fldChar w:fldCharType="end"/>
    </w:r>
    <w:r w:rsidRPr="00F673A7">
      <w:t xml:space="preserve"> -</w:t>
    </w:r>
  </w:p>
  <w:p w:rsidR="00F673A7" w:rsidRPr="00F673A7" w:rsidRDefault="00F673A7" w:rsidP="00BF1CA0">
    <w:pPr>
      <w:pStyle w:val="Header"/>
      <w:spacing w:after="240"/>
    </w:pPr>
    <w:r w:rsidRPr="00F673A7">
      <w:t xml:space="preserve">COM 15 – </w:t>
    </w:r>
    <w:proofErr w:type="spellStart"/>
    <w:r w:rsidRPr="00F673A7">
      <w:t>LS</w:t>
    </w:r>
    <w:proofErr w:type="spellEnd"/>
    <w:r w:rsidRPr="00F673A7">
      <w:t xml:space="preserve"> </w:t>
    </w:r>
    <w:r w:rsidR="00BF1CA0">
      <w:t>363</w:t>
    </w:r>
    <w:r w:rsidRPr="00F673A7">
      <w:t xml:space="preserve"> –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604578A"/>
    <w:multiLevelType w:val="hybridMultilevel"/>
    <w:tmpl w:val="063A4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B3334"/>
    <w:multiLevelType w:val="hybridMultilevel"/>
    <w:tmpl w:val="0278F88C"/>
    <w:lvl w:ilvl="0" w:tplc="755CE6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86D83"/>
    <w:multiLevelType w:val="hybridMultilevel"/>
    <w:tmpl w:val="34AAC9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3"/>
  </w:num>
  <w:num w:numId="7">
    <w:abstractNumId w:val="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intFractionalCharacterWidth/>
  <w:embedSystemFonts/>
  <w:activeWritingStyle w:appName="MSWord" w:lang="de-DE" w:vendorID="9" w:dllVersion="512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E0E"/>
    <w:rsid w:val="000567BF"/>
    <w:rsid w:val="00115EFD"/>
    <w:rsid w:val="001B733E"/>
    <w:rsid w:val="002106CA"/>
    <w:rsid w:val="00255247"/>
    <w:rsid w:val="003A70A7"/>
    <w:rsid w:val="003B7FD6"/>
    <w:rsid w:val="004001EF"/>
    <w:rsid w:val="004A372D"/>
    <w:rsid w:val="005D02FE"/>
    <w:rsid w:val="006C412B"/>
    <w:rsid w:val="006F7DDF"/>
    <w:rsid w:val="00734804"/>
    <w:rsid w:val="00762E0E"/>
    <w:rsid w:val="00A01B50"/>
    <w:rsid w:val="00A03B8E"/>
    <w:rsid w:val="00A141AE"/>
    <w:rsid w:val="00A300AA"/>
    <w:rsid w:val="00AA741B"/>
    <w:rsid w:val="00AF57C0"/>
    <w:rsid w:val="00B14D05"/>
    <w:rsid w:val="00B309CA"/>
    <w:rsid w:val="00BF1CA0"/>
    <w:rsid w:val="00C245FD"/>
    <w:rsid w:val="00C51AEE"/>
    <w:rsid w:val="00CB662C"/>
    <w:rsid w:val="00DC071C"/>
    <w:rsid w:val="00DE34B4"/>
    <w:rsid w:val="00E6572A"/>
    <w:rsid w:val="00EA0193"/>
    <w:rsid w:val="00EF651E"/>
    <w:rsid w:val="00F673A7"/>
    <w:rsid w:val="00FE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7DD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6F7DDF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rsid w:val="006F7DDF"/>
    <w:pPr>
      <w:spacing w:before="240"/>
      <w:outlineLvl w:val="1"/>
    </w:pPr>
  </w:style>
  <w:style w:type="paragraph" w:styleId="Heading3">
    <w:name w:val="heading 3"/>
    <w:basedOn w:val="Heading1"/>
    <w:next w:val="Normal"/>
    <w:qFormat/>
    <w:rsid w:val="006F7DDF"/>
    <w:pPr>
      <w:spacing w:before="160"/>
      <w:outlineLvl w:val="2"/>
    </w:pPr>
  </w:style>
  <w:style w:type="paragraph" w:styleId="Heading4">
    <w:name w:val="heading 4"/>
    <w:basedOn w:val="Heading3"/>
    <w:next w:val="Normal"/>
    <w:qFormat/>
    <w:rsid w:val="006F7DDF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rsid w:val="006F7DDF"/>
    <w:pPr>
      <w:outlineLvl w:val="4"/>
    </w:pPr>
  </w:style>
  <w:style w:type="paragraph" w:styleId="Heading6">
    <w:name w:val="heading 6"/>
    <w:basedOn w:val="Heading4"/>
    <w:next w:val="Normal"/>
    <w:qFormat/>
    <w:rsid w:val="006F7DDF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6F7DDF"/>
    <w:pPr>
      <w:outlineLvl w:val="6"/>
    </w:pPr>
  </w:style>
  <w:style w:type="paragraph" w:styleId="Heading8">
    <w:name w:val="heading 8"/>
    <w:basedOn w:val="Heading6"/>
    <w:next w:val="Normal"/>
    <w:qFormat/>
    <w:rsid w:val="006F7DDF"/>
    <w:pPr>
      <w:outlineLvl w:val="7"/>
    </w:pPr>
  </w:style>
  <w:style w:type="paragraph" w:styleId="Heading9">
    <w:name w:val="heading 9"/>
    <w:basedOn w:val="Heading6"/>
    <w:next w:val="Normal"/>
    <w:qFormat/>
    <w:rsid w:val="006F7DD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6F7DDF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basedOn w:val="DefaultParagraphFont"/>
    <w:rsid w:val="006F7DD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6F7DDF"/>
  </w:style>
  <w:style w:type="paragraph" w:customStyle="1" w:styleId="AppendixNotitle">
    <w:name w:val="Appendix_No &amp; title"/>
    <w:basedOn w:val="AnnexNotitle"/>
    <w:next w:val="Normal"/>
    <w:rsid w:val="006F7DDF"/>
  </w:style>
  <w:style w:type="character" w:customStyle="1" w:styleId="Artdef">
    <w:name w:val="Art_def"/>
    <w:basedOn w:val="DefaultParagraphFont"/>
    <w:rsid w:val="006F7DD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6F7DDF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rsid w:val="006F7DDF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6F7DDF"/>
  </w:style>
  <w:style w:type="paragraph" w:customStyle="1" w:styleId="Arttitle">
    <w:name w:val="Art_title"/>
    <w:basedOn w:val="Normal"/>
    <w:next w:val="Normal"/>
    <w:rsid w:val="006F7DD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rsid w:val="006F7DDF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rsid w:val="006F7DDF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rsid w:val="006F7DDF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basedOn w:val="DefaultParagraphFont"/>
    <w:semiHidden/>
    <w:rsid w:val="006F7DDF"/>
    <w:rPr>
      <w:vertAlign w:val="superscript"/>
    </w:rPr>
  </w:style>
  <w:style w:type="paragraph" w:customStyle="1" w:styleId="enumlev1">
    <w:name w:val="enumlev1"/>
    <w:basedOn w:val="Normal"/>
    <w:rsid w:val="006F7DDF"/>
    <w:pPr>
      <w:spacing w:before="80"/>
      <w:ind w:left="794" w:hanging="794"/>
    </w:pPr>
  </w:style>
  <w:style w:type="paragraph" w:customStyle="1" w:styleId="enumlev2">
    <w:name w:val="enumlev2"/>
    <w:basedOn w:val="enumlev1"/>
    <w:rsid w:val="006F7DDF"/>
    <w:pPr>
      <w:ind w:left="1191" w:hanging="397"/>
    </w:pPr>
  </w:style>
  <w:style w:type="paragraph" w:customStyle="1" w:styleId="enumlev3">
    <w:name w:val="enumlev3"/>
    <w:basedOn w:val="enumlev2"/>
    <w:rsid w:val="006F7DDF"/>
    <w:pPr>
      <w:ind w:left="1588"/>
    </w:pPr>
  </w:style>
  <w:style w:type="paragraph" w:customStyle="1" w:styleId="Equation">
    <w:name w:val="Equation"/>
    <w:basedOn w:val="Normal"/>
    <w:rsid w:val="006F7DDF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6F7DDF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rsid w:val="006F7DDF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rsid w:val="006F7DDF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rsid w:val="006F7DDF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rsid w:val="006F7DDF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rsid w:val="006F7DDF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rsid w:val="006F7DDF"/>
    <w:pPr>
      <w:keepLines/>
      <w:spacing w:before="240" w:after="120"/>
      <w:jc w:val="center"/>
    </w:pPr>
  </w:style>
  <w:style w:type="paragraph" w:styleId="Footer">
    <w:name w:val="footer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6F7DD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basedOn w:val="DefaultParagraphFont"/>
    <w:semiHidden/>
    <w:rsid w:val="006F7DDF"/>
    <w:rPr>
      <w:position w:val="6"/>
      <w:sz w:val="18"/>
    </w:rPr>
  </w:style>
  <w:style w:type="paragraph" w:customStyle="1" w:styleId="Note">
    <w:name w:val="Note"/>
    <w:basedOn w:val="Normal"/>
    <w:rsid w:val="006F7DDF"/>
    <w:pPr>
      <w:spacing w:before="80"/>
    </w:pPr>
  </w:style>
  <w:style w:type="paragraph" w:styleId="FootnoteText">
    <w:name w:val="footnote text"/>
    <w:basedOn w:val="Note"/>
    <w:semiHidden/>
    <w:rsid w:val="006F7DDF"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sid w:val="006F7DDF"/>
    <w:rPr>
      <w:b w:val="0"/>
    </w:rPr>
  </w:style>
  <w:style w:type="paragraph" w:styleId="Header">
    <w:name w:val="header"/>
    <w:basedOn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rsid w:val="006F7DDF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rsid w:val="006F7DDF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  <w:rsid w:val="006F7DDF"/>
  </w:style>
  <w:style w:type="paragraph" w:styleId="Index2">
    <w:name w:val="index 2"/>
    <w:basedOn w:val="Normal"/>
    <w:next w:val="Normal"/>
    <w:semiHidden/>
    <w:rsid w:val="006F7DDF"/>
    <w:pPr>
      <w:ind w:left="283"/>
    </w:pPr>
  </w:style>
  <w:style w:type="paragraph" w:styleId="Index3">
    <w:name w:val="index 3"/>
    <w:basedOn w:val="Normal"/>
    <w:next w:val="Normal"/>
    <w:semiHidden/>
    <w:rsid w:val="006F7DDF"/>
    <w:pPr>
      <w:ind w:left="566"/>
    </w:pPr>
  </w:style>
  <w:style w:type="paragraph" w:customStyle="1" w:styleId="Normalaftertitle">
    <w:name w:val="Normal_after_title"/>
    <w:basedOn w:val="Normal"/>
    <w:next w:val="Normal"/>
    <w:rsid w:val="006F7DDF"/>
    <w:pPr>
      <w:spacing w:before="360"/>
    </w:pPr>
  </w:style>
  <w:style w:type="character" w:styleId="PageNumber">
    <w:name w:val="page number"/>
    <w:basedOn w:val="DefaultParagraphFont"/>
    <w:rsid w:val="006F7DDF"/>
  </w:style>
  <w:style w:type="paragraph" w:customStyle="1" w:styleId="PartNo">
    <w:name w:val="Part_No"/>
    <w:basedOn w:val="Normal"/>
    <w:next w:val="Normal"/>
    <w:rsid w:val="006F7DD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rsid w:val="006F7DDF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6F7DDF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  <w:rsid w:val="006F7DDF"/>
  </w:style>
  <w:style w:type="paragraph" w:customStyle="1" w:styleId="RecNo">
    <w:name w:val="Rec_No"/>
    <w:basedOn w:val="Normal"/>
    <w:next w:val="Normal"/>
    <w:rsid w:val="006F7DDF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  <w:rsid w:val="006F7DDF"/>
  </w:style>
  <w:style w:type="paragraph" w:customStyle="1" w:styleId="RecNoBR">
    <w:name w:val="Rec_No_BR"/>
    <w:basedOn w:val="Normal"/>
    <w:next w:val="Normal"/>
    <w:rsid w:val="006F7DD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  <w:rsid w:val="006F7DDF"/>
  </w:style>
  <w:style w:type="paragraph" w:customStyle="1" w:styleId="Recref">
    <w:name w:val="Rec_ref"/>
    <w:basedOn w:val="Normal"/>
    <w:next w:val="Recdate"/>
    <w:rsid w:val="006F7DDF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  <w:rsid w:val="006F7DDF"/>
  </w:style>
  <w:style w:type="paragraph" w:customStyle="1" w:styleId="Rectitle">
    <w:name w:val="Rec_title"/>
    <w:basedOn w:val="Normal"/>
    <w:next w:val="Normalaftertitle"/>
    <w:rsid w:val="006F7DDF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  <w:rsid w:val="006F7DDF"/>
  </w:style>
  <w:style w:type="character" w:customStyle="1" w:styleId="Recdef">
    <w:name w:val="Rec_def"/>
    <w:basedOn w:val="DefaultParagraphFont"/>
    <w:rsid w:val="006F7DDF"/>
    <w:rPr>
      <w:b/>
    </w:rPr>
  </w:style>
  <w:style w:type="paragraph" w:customStyle="1" w:styleId="Reftext">
    <w:name w:val="Ref_text"/>
    <w:basedOn w:val="Normal"/>
    <w:rsid w:val="006F7DDF"/>
    <w:pPr>
      <w:ind w:left="794" w:hanging="794"/>
    </w:pPr>
  </w:style>
  <w:style w:type="paragraph" w:customStyle="1" w:styleId="Reftitle">
    <w:name w:val="Ref_title"/>
    <w:basedOn w:val="Normal"/>
    <w:next w:val="Reftext"/>
    <w:rsid w:val="006F7DDF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  <w:rsid w:val="006F7DDF"/>
  </w:style>
  <w:style w:type="paragraph" w:customStyle="1" w:styleId="RepNo">
    <w:name w:val="Rep_No"/>
    <w:basedOn w:val="RecNo"/>
    <w:next w:val="Normal"/>
    <w:rsid w:val="006F7DDF"/>
  </w:style>
  <w:style w:type="paragraph" w:customStyle="1" w:styleId="RepNoBR">
    <w:name w:val="Rep_No_BR"/>
    <w:basedOn w:val="RecNoBR"/>
    <w:next w:val="Normal"/>
    <w:rsid w:val="006F7DDF"/>
  </w:style>
  <w:style w:type="paragraph" w:customStyle="1" w:styleId="Repref">
    <w:name w:val="Rep_ref"/>
    <w:basedOn w:val="Recref"/>
    <w:next w:val="Repdate"/>
    <w:rsid w:val="006F7DDF"/>
  </w:style>
  <w:style w:type="paragraph" w:customStyle="1" w:styleId="Reptitle">
    <w:name w:val="Rep_title"/>
    <w:basedOn w:val="Rectitle"/>
    <w:next w:val="Repref"/>
    <w:rsid w:val="006F7DDF"/>
  </w:style>
  <w:style w:type="paragraph" w:customStyle="1" w:styleId="Resdate">
    <w:name w:val="Res_date"/>
    <w:basedOn w:val="Recdate"/>
    <w:next w:val="Normalaftertitle"/>
    <w:rsid w:val="006F7DDF"/>
  </w:style>
  <w:style w:type="character" w:customStyle="1" w:styleId="Resdef">
    <w:name w:val="Res_def"/>
    <w:basedOn w:val="DefaultParagraphFont"/>
    <w:rsid w:val="006F7DD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  <w:rsid w:val="006F7DDF"/>
  </w:style>
  <w:style w:type="paragraph" w:customStyle="1" w:styleId="ResNoBR">
    <w:name w:val="Res_No_BR"/>
    <w:basedOn w:val="RecNoBR"/>
    <w:next w:val="Normal"/>
    <w:rsid w:val="006F7DDF"/>
  </w:style>
  <w:style w:type="paragraph" w:customStyle="1" w:styleId="Resref">
    <w:name w:val="Res_ref"/>
    <w:basedOn w:val="Recref"/>
    <w:next w:val="Resdate"/>
    <w:rsid w:val="006F7DDF"/>
  </w:style>
  <w:style w:type="paragraph" w:customStyle="1" w:styleId="Restitle">
    <w:name w:val="Res_title"/>
    <w:basedOn w:val="Rectitle"/>
    <w:next w:val="Resref"/>
    <w:rsid w:val="006F7DDF"/>
  </w:style>
  <w:style w:type="paragraph" w:customStyle="1" w:styleId="Section1">
    <w:name w:val="Section_1"/>
    <w:basedOn w:val="Normal"/>
    <w:next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6F7DDF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rsid w:val="006F7DD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6F7DDF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rsid w:val="006F7DDF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F7DD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6F7DDF"/>
    <w:rPr>
      <w:b/>
      <w:color w:val="auto"/>
    </w:rPr>
  </w:style>
  <w:style w:type="paragraph" w:customStyle="1" w:styleId="Tablehead">
    <w:name w:val="Table_head"/>
    <w:basedOn w:val="Normal"/>
    <w:next w:val="Normal"/>
    <w:rsid w:val="006F7DDF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6F7DDF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rsid w:val="006F7DDF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rsid w:val="006F7DDF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rsid w:val="006F7DDF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rsid w:val="006F7DDF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rsid w:val="006F7DDF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  <w:rsid w:val="006F7DDF"/>
  </w:style>
  <w:style w:type="paragraph" w:customStyle="1" w:styleId="Title3">
    <w:name w:val="Title 3"/>
    <w:basedOn w:val="Title2"/>
    <w:next w:val="Normal"/>
    <w:rsid w:val="006F7DDF"/>
    <w:rPr>
      <w:caps w:val="0"/>
    </w:rPr>
  </w:style>
  <w:style w:type="paragraph" w:customStyle="1" w:styleId="Title4">
    <w:name w:val="Title 4"/>
    <w:basedOn w:val="Title3"/>
    <w:next w:val="Heading1"/>
    <w:rsid w:val="006F7DDF"/>
    <w:rPr>
      <w:b/>
    </w:rPr>
  </w:style>
  <w:style w:type="paragraph" w:customStyle="1" w:styleId="toc0">
    <w:name w:val="toc 0"/>
    <w:basedOn w:val="Normal"/>
    <w:next w:val="TOC1"/>
    <w:rsid w:val="006F7DDF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rsid w:val="006F7DDF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rsid w:val="006F7DDF"/>
    <w:pPr>
      <w:spacing w:before="80"/>
      <w:ind w:left="1531" w:hanging="851"/>
    </w:pPr>
  </w:style>
  <w:style w:type="paragraph" w:styleId="TOC3">
    <w:name w:val="toc 3"/>
    <w:basedOn w:val="TOC2"/>
    <w:semiHidden/>
    <w:rsid w:val="006F7DDF"/>
  </w:style>
  <w:style w:type="paragraph" w:styleId="TOC4">
    <w:name w:val="toc 4"/>
    <w:basedOn w:val="TOC3"/>
    <w:semiHidden/>
    <w:rsid w:val="006F7DDF"/>
  </w:style>
  <w:style w:type="paragraph" w:styleId="TOC5">
    <w:name w:val="toc 5"/>
    <w:basedOn w:val="TOC4"/>
    <w:semiHidden/>
    <w:rsid w:val="006F7DDF"/>
  </w:style>
  <w:style w:type="paragraph" w:styleId="TOC6">
    <w:name w:val="toc 6"/>
    <w:basedOn w:val="TOC4"/>
    <w:semiHidden/>
    <w:rsid w:val="006F7DDF"/>
  </w:style>
  <w:style w:type="paragraph" w:styleId="TOC7">
    <w:name w:val="toc 7"/>
    <w:basedOn w:val="TOC4"/>
    <w:semiHidden/>
    <w:rsid w:val="006F7DDF"/>
  </w:style>
  <w:style w:type="paragraph" w:styleId="TOC8">
    <w:name w:val="toc 8"/>
    <w:basedOn w:val="TOC4"/>
    <w:semiHidden/>
    <w:rsid w:val="006F7DDF"/>
  </w:style>
  <w:style w:type="table" w:styleId="TableGrid">
    <w:name w:val="Table Grid"/>
    <w:basedOn w:val="TableNormal"/>
    <w:rsid w:val="00B30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SDeadline">
    <w:name w:val="LSDeadline"/>
    <w:basedOn w:val="Normal"/>
    <w:rsid w:val="00B309CA"/>
    <w:rPr>
      <w:b/>
      <w:bCs/>
    </w:rPr>
  </w:style>
  <w:style w:type="paragraph" w:customStyle="1" w:styleId="LSForAction">
    <w:name w:val="LSForAction"/>
    <w:basedOn w:val="Normal"/>
    <w:rsid w:val="00B309CA"/>
    <w:rPr>
      <w:b/>
      <w:bCs/>
    </w:rPr>
  </w:style>
  <w:style w:type="paragraph" w:customStyle="1" w:styleId="LSSource">
    <w:name w:val="LSSource"/>
    <w:basedOn w:val="Normal"/>
    <w:rsid w:val="00B309CA"/>
    <w:rPr>
      <w:b/>
      <w:bCs/>
    </w:rPr>
  </w:style>
  <w:style w:type="paragraph" w:customStyle="1" w:styleId="LSTitle">
    <w:name w:val="LSTitle"/>
    <w:basedOn w:val="Normal"/>
    <w:rsid w:val="00B309CA"/>
    <w:rPr>
      <w:b/>
      <w:bCs/>
    </w:rPr>
  </w:style>
  <w:style w:type="paragraph" w:customStyle="1" w:styleId="LSForInfo">
    <w:name w:val="LSForInfo"/>
    <w:basedOn w:val="LSForAction"/>
    <w:rsid w:val="00B309CA"/>
  </w:style>
  <w:style w:type="paragraph" w:customStyle="1" w:styleId="LSForComment">
    <w:name w:val="LSForComment"/>
    <w:basedOn w:val="LSForAction"/>
    <w:rsid w:val="00B309CA"/>
  </w:style>
  <w:style w:type="paragraph" w:styleId="BodyText">
    <w:name w:val="Body Text"/>
    <w:basedOn w:val="Normal"/>
    <w:link w:val="BodyTextChar"/>
    <w:rsid w:val="00EF651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F651E"/>
    <w:rPr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EF651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651E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rsid w:val="00A141AE"/>
    <w:rPr>
      <w:color w:val="0000FF"/>
      <w:u w:val="single"/>
    </w:rPr>
  </w:style>
  <w:style w:type="character" w:styleId="FollowedHyperlink">
    <w:name w:val="FollowedHyperlink"/>
    <w:basedOn w:val="DefaultParagraphFont"/>
    <w:rsid w:val="00A141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hani.Abbas@ericsson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66</TotalTime>
  <Pages>1</Pages>
  <Words>179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on Ethernet Ring Protection Switching (G.8032/Y.1344)</dc:title>
  <dc:creator>Rapporteur Q9/15</dc:creator>
  <cp:keywords>9/15</cp:keywords>
  <dc:description>COM 15 – LS WP3-006 – E  For: Geneva, 16 December 2011_x000d_Document date: _x000d_Saved by RC-51004269 at 12:51:55 on 19/12/2011</dc:description>
  <cp:lastModifiedBy>RC</cp:lastModifiedBy>
  <cp:revision>18</cp:revision>
  <cp:lastPrinted>2002-08-01T07:30:00Z</cp:lastPrinted>
  <dcterms:created xsi:type="dcterms:W3CDTF">2010-11-25T08:59:00Z</dcterms:created>
  <dcterms:modified xsi:type="dcterms:W3CDTF">2011-12-23T09:06:00Z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-211604492</vt:i4>
  </property>
  <property fmtid="{D5CDD505-2E9C-101B-9397-08002B2CF9AE}" pid="3" name="_NewReviewCycle">
    <vt:lpwstr/>
  </property>
  <property fmtid="{D5CDD505-2E9C-101B-9397-08002B2CF9AE}" pid="4" name="_EmailSubject">
    <vt:lpwstr>Four of Five report files for tomorrow</vt:lpwstr>
  </property>
  <property fmtid="{D5CDD505-2E9C-101B-9397-08002B2CF9AE}" pid="5" name="_AuthorEmail">
    <vt:lpwstr>steve.trowbridge@alcatel-lucent.com</vt:lpwstr>
  </property>
  <property fmtid="{D5CDD505-2E9C-101B-9397-08002B2CF9AE}" pid="6" name="_AuthorEmailDisplayName">
    <vt:lpwstr>Trowbridge, Stephen J (Steve)</vt:lpwstr>
  </property>
  <property fmtid="{D5CDD505-2E9C-101B-9397-08002B2CF9AE}" pid="7" name="_ReviewingToolsShownOnce">
    <vt:lpwstr/>
  </property>
  <property fmtid="{D5CDD505-2E9C-101B-9397-08002B2CF9AE}" pid="8" name="Docnum">
    <vt:lpwstr>COM 15 – LS WP3-006 – E</vt:lpwstr>
  </property>
  <property fmtid="{D5CDD505-2E9C-101B-9397-08002B2CF9AE}" pid="9" name="Docdate">
    <vt:lpwstr/>
  </property>
  <property fmtid="{D5CDD505-2E9C-101B-9397-08002B2CF9AE}" pid="10" name="Docorlang">
    <vt:lpwstr>English only Original: English</vt:lpwstr>
  </property>
  <property fmtid="{D5CDD505-2E9C-101B-9397-08002B2CF9AE}" pid="11" name="Docbluepink">
    <vt:lpwstr>9/15</vt:lpwstr>
  </property>
  <property fmtid="{D5CDD505-2E9C-101B-9397-08002B2CF9AE}" pid="12" name="Docdest">
    <vt:lpwstr>Geneva, 16 December 2011</vt:lpwstr>
  </property>
  <property fmtid="{D5CDD505-2E9C-101B-9397-08002B2CF9AE}" pid="13" name="Docauthor">
    <vt:lpwstr>Rapporteur Q9/15</vt:lpwstr>
  </property>
</Properties>
</file>