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Layout w:type="fixed"/>
        <w:tblCellMar>
          <w:left w:w="57" w:type="dxa"/>
          <w:right w:w="57" w:type="dxa"/>
        </w:tblCellMar>
        <w:tblLook w:val="0000" w:firstRow="0" w:lastRow="0" w:firstColumn="0" w:lastColumn="0" w:noHBand="0" w:noVBand="0"/>
      </w:tblPr>
      <w:tblGrid>
        <w:gridCol w:w="1617"/>
        <w:gridCol w:w="3240"/>
        <w:gridCol w:w="5066"/>
      </w:tblGrid>
      <w:tr w:rsidR="001D179B" w:rsidRPr="001D179B">
        <w:trPr>
          <w:cantSplit/>
        </w:trPr>
        <w:tc>
          <w:tcPr>
            <w:tcW w:w="4857" w:type="dxa"/>
            <w:gridSpan w:val="2"/>
          </w:tcPr>
          <w:p w:rsidR="001D179B" w:rsidRPr="001D179B" w:rsidRDefault="001D179B" w:rsidP="001D179B">
            <w:pPr>
              <w:rPr>
                <w:sz w:val="20"/>
              </w:rPr>
            </w:pPr>
            <w:bookmarkStart w:id="0" w:name="dtableau"/>
            <w:bookmarkStart w:id="1" w:name="dsg" w:colFirst="1" w:colLast="1"/>
            <w:r w:rsidRPr="001D179B">
              <w:rPr>
                <w:sz w:val="20"/>
              </w:rPr>
              <w:t>INTERNATIONAL TELECOMMUNICATION UNION</w:t>
            </w:r>
          </w:p>
        </w:tc>
        <w:tc>
          <w:tcPr>
            <w:tcW w:w="5066" w:type="dxa"/>
          </w:tcPr>
          <w:p w:rsidR="001D179B" w:rsidRPr="001D179B" w:rsidRDefault="001D179B" w:rsidP="001D179B">
            <w:pPr>
              <w:jc w:val="right"/>
              <w:rPr>
                <w:b/>
                <w:bCs/>
                <w:smallCaps/>
                <w:sz w:val="32"/>
              </w:rPr>
            </w:pPr>
            <w:r>
              <w:rPr>
                <w:b/>
                <w:bCs/>
                <w:smallCaps/>
                <w:sz w:val="32"/>
              </w:rPr>
              <w:t>STUDY GROUP 15</w:t>
            </w:r>
          </w:p>
        </w:tc>
      </w:tr>
      <w:tr w:rsidR="001D179B" w:rsidRPr="001D179B">
        <w:trPr>
          <w:cantSplit/>
          <w:trHeight w:val="461"/>
        </w:trPr>
        <w:tc>
          <w:tcPr>
            <w:tcW w:w="4857" w:type="dxa"/>
            <w:gridSpan w:val="2"/>
            <w:vMerge w:val="restart"/>
            <w:tcBorders>
              <w:bottom w:val="nil"/>
            </w:tcBorders>
          </w:tcPr>
          <w:p w:rsidR="001D179B" w:rsidRPr="001D179B" w:rsidRDefault="001D179B" w:rsidP="001D179B">
            <w:pPr>
              <w:rPr>
                <w:b/>
                <w:bCs/>
                <w:sz w:val="26"/>
              </w:rPr>
            </w:pPr>
            <w:bookmarkStart w:id="2" w:name="dnum" w:colFirst="1" w:colLast="1"/>
            <w:bookmarkEnd w:id="1"/>
            <w:r w:rsidRPr="001D179B">
              <w:rPr>
                <w:b/>
                <w:bCs/>
                <w:sz w:val="26"/>
              </w:rPr>
              <w:t>TELECOMMUNICATION</w:t>
            </w:r>
            <w:r w:rsidRPr="001D179B">
              <w:rPr>
                <w:b/>
                <w:bCs/>
                <w:sz w:val="26"/>
              </w:rPr>
              <w:br/>
              <w:t>STANDARDIZATION SECTOR</w:t>
            </w:r>
          </w:p>
          <w:p w:rsidR="001D179B" w:rsidRPr="001D179B" w:rsidRDefault="001D179B" w:rsidP="00670D94">
            <w:pPr>
              <w:rPr>
                <w:smallCaps/>
                <w:sz w:val="20"/>
                <w:lang w:eastAsia="ja-JP"/>
              </w:rPr>
            </w:pPr>
            <w:r w:rsidRPr="001D179B">
              <w:rPr>
                <w:sz w:val="20"/>
              </w:rPr>
              <w:t xml:space="preserve">STUDY PERIOD </w:t>
            </w:r>
            <w:r>
              <w:rPr>
                <w:sz w:val="20"/>
              </w:rPr>
              <w:t>20</w:t>
            </w:r>
            <w:r w:rsidR="00670D94">
              <w:rPr>
                <w:rFonts w:hint="eastAsia"/>
                <w:sz w:val="20"/>
                <w:lang w:eastAsia="ja-JP"/>
              </w:rPr>
              <w:t>13</w:t>
            </w:r>
            <w:r>
              <w:rPr>
                <w:sz w:val="20"/>
              </w:rPr>
              <w:t>-201</w:t>
            </w:r>
            <w:r w:rsidR="00670D94">
              <w:rPr>
                <w:rFonts w:hint="eastAsia"/>
                <w:sz w:val="20"/>
                <w:lang w:eastAsia="ja-JP"/>
              </w:rPr>
              <w:t>6</w:t>
            </w:r>
          </w:p>
        </w:tc>
        <w:tc>
          <w:tcPr>
            <w:tcW w:w="5066" w:type="dxa"/>
            <w:tcBorders>
              <w:bottom w:val="nil"/>
            </w:tcBorders>
          </w:tcPr>
          <w:p w:rsidR="001D179B" w:rsidRPr="001D179B" w:rsidRDefault="001D179B" w:rsidP="00A2397E">
            <w:pPr>
              <w:wordWrap w:val="0"/>
              <w:jc w:val="right"/>
              <w:rPr>
                <w:b/>
                <w:bCs/>
                <w:sz w:val="40"/>
              </w:rPr>
            </w:pPr>
            <w:r>
              <w:rPr>
                <w:b/>
                <w:bCs/>
                <w:sz w:val="40"/>
              </w:rPr>
              <w:t xml:space="preserve">TD </w:t>
            </w:r>
            <w:r w:rsidR="00A6721F">
              <w:rPr>
                <w:b/>
                <w:bCs/>
                <w:sz w:val="40"/>
                <w:lang w:eastAsia="ja-JP"/>
              </w:rPr>
              <w:t>2</w:t>
            </w:r>
            <w:r w:rsidR="0011416F">
              <w:rPr>
                <w:rFonts w:hint="eastAsia"/>
                <w:b/>
                <w:bCs/>
                <w:sz w:val="40"/>
                <w:lang w:eastAsia="ja-JP"/>
              </w:rPr>
              <w:t>82</w:t>
            </w:r>
            <w:r>
              <w:rPr>
                <w:b/>
                <w:bCs/>
                <w:sz w:val="40"/>
              </w:rPr>
              <w:t xml:space="preserve"> </w:t>
            </w:r>
            <w:ins w:id="3" w:author="Clark, Robert" w:date="2014-12-02T18:29:00Z">
              <w:r w:rsidR="00A2397E">
                <w:rPr>
                  <w:b/>
                  <w:bCs/>
                  <w:sz w:val="40"/>
                </w:rPr>
                <w:t xml:space="preserve">Rev.1 </w:t>
              </w:r>
            </w:ins>
            <w:r>
              <w:rPr>
                <w:b/>
                <w:bCs/>
                <w:sz w:val="40"/>
              </w:rPr>
              <w:t>(PLEN/15)</w:t>
            </w:r>
          </w:p>
        </w:tc>
      </w:tr>
      <w:tr w:rsidR="001D179B" w:rsidRPr="001D179B">
        <w:trPr>
          <w:cantSplit/>
          <w:trHeight w:val="355"/>
        </w:trPr>
        <w:tc>
          <w:tcPr>
            <w:tcW w:w="4857" w:type="dxa"/>
            <w:gridSpan w:val="2"/>
            <w:vMerge/>
            <w:tcBorders>
              <w:bottom w:val="single" w:sz="12" w:space="0" w:color="auto"/>
            </w:tcBorders>
          </w:tcPr>
          <w:p w:rsidR="001D179B" w:rsidRPr="001D179B" w:rsidRDefault="001D179B" w:rsidP="001D179B">
            <w:pPr>
              <w:rPr>
                <w:b/>
                <w:bCs/>
                <w:sz w:val="26"/>
              </w:rPr>
            </w:pPr>
            <w:bookmarkStart w:id="4" w:name="dorlang" w:colFirst="1" w:colLast="1"/>
            <w:bookmarkEnd w:id="2"/>
          </w:p>
        </w:tc>
        <w:tc>
          <w:tcPr>
            <w:tcW w:w="5066" w:type="dxa"/>
            <w:tcBorders>
              <w:bottom w:val="single" w:sz="12" w:space="0" w:color="auto"/>
            </w:tcBorders>
          </w:tcPr>
          <w:p w:rsidR="001D179B" w:rsidRDefault="001D179B" w:rsidP="001D179B">
            <w:pPr>
              <w:jc w:val="right"/>
              <w:rPr>
                <w:b/>
                <w:bCs/>
                <w:sz w:val="28"/>
              </w:rPr>
            </w:pPr>
            <w:r>
              <w:rPr>
                <w:b/>
                <w:bCs/>
                <w:sz w:val="28"/>
              </w:rPr>
              <w:t>English only</w:t>
            </w:r>
          </w:p>
          <w:p w:rsidR="001D179B" w:rsidRPr="001D179B" w:rsidRDefault="001D179B" w:rsidP="001D179B">
            <w:pPr>
              <w:jc w:val="right"/>
              <w:rPr>
                <w:b/>
                <w:bCs/>
                <w:sz w:val="28"/>
              </w:rPr>
            </w:pPr>
            <w:r>
              <w:rPr>
                <w:b/>
                <w:bCs/>
                <w:sz w:val="28"/>
              </w:rPr>
              <w:t>Original: English</w:t>
            </w:r>
          </w:p>
        </w:tc>
      </w:tr>
      <w:tr w:rsidR="001D179B" w:rsidRPr="001D179B">
        <w:trPr>
          <w:cantSplit/>
          <w:trHeight w:val="357"/>
        </w:trPr>
        <w:tc>
          <w:tcPr>
            <w:tcW w:w="1617" w:type="dxa"/>
          </w:tcPr>
          <w:p w:rsidR="001D179B" w:rsidRPr="001D179B" w:rsidRDefault="001D179B" w:rsidP="001D179B">
            <w:pPr>
              <w:rPr>
                <w:b/>
                <w:bCs/>
              </w:rPr>
            </w:pPr>
            <w:bookmarkStart w:id="5" w:name="dbluepink" w:colFirst="1" w:colLast="1"/>
            <w:bookmarkStart w:id="6" w:name="dmeeting" w:colFirst="2" w:colLast="2"/>
            <w:bookmarkEnd w:id="4"/>
            <w:r w:rsidRPr="001D179B">
              <w:rPr>
                <w:b/>
                <w:bCs/>
              </w:rPr>
              <w:t>Question(s):</w:t>
            </w:r>
          </w:p>
        </w:tc>
        <w:tc>
          <w:tcPr>
            <w:tcW w:w="3240" w:type="dxa"/>
          </w:tcPr>
          <w:p w:rsidR="001D179B" w:rsidRPr="001D179B" w:rsidRDefault="001D179B" w:rsidP="001D179B">
            <w:r w:rsidRPr="001D179B">
              <w:t>3/15</w:t>
            </w:r>
          </w:p>
        </w:tc>
        <w:tc>
          <w:tcPr>
            <w:tcW w:w="5066" w:type="dxa"/>
          </w:tcPr>
          <w:p w:rsidR="001D179B" w:rsidRPr="001D179B" w:rsidRDefault="00C9123C">
            <w:pPr>
              <w:jc w:val="right"/>
              <w:rPr>
                <w:lang w:eastAsia="ja-JP"/>
              </w:rPr>
            </w:pPr>
            <w:r w:rsidRPr="00286C7C">
              <w:t xml:space="preserve">24 </w:t>
            </w:r>
            <w:r w:rsidR="0011416F">
              <w:rPr>
                <w:rFonts w:hint="eastAsia"/>
                <w:lang w:eastAsia="ja-JP"/>
              </w:rPr>
              <w:t>November</w:t>
            </w:r>
            <w:r w:rsidR="0011416F" w:rsidRPr="00286C7C">
              <w:t xml:space="preserve"> </w:t>
            </w:r>
            <w:r w:rsidRPr="00286C7C">
              <w:t xml:space="preserve">- </w:t>
            </w:r>
            <w:r w:rsidR="00546A27">
              <w:rPr>
                <w:rFonts w:hint="eastAsia"/>
                <w:lang w:eastAsia="ja-JP"/>
              </w:rPr>
              <w:t>5</w:t>
            </w:r>
            <w:r w:rsidRPr="00286C7C">
              <w:t xml:space="preserve"> </w:t>
            </w:r>
            <w:r w:rsidR="0011416F">
              <w:rPr>
                <w:rFonts w:hint="eastAsia"/>
                <w:lang w:eastAsia="ja-JP"/>
              </w:rPr>
              <w:t>December</w:t>
            </w:r>
            <w:r w:rsidR="0011416F" w:rsidRPr="00286C7C">
              <w:t xml:space="preserve"> </w:t>
            </w:r>
            <w:r w:rsidRPr="00286C7C">
              <w:t>2014</w:t>
            </w:r>
          </w:p>
        </w:tc>
      </w:tr>
      <w:tr w:rsidR="001D179B" w:rsidRPr="001D179B">
        <w:trPr>
          <w:cantSplit/>
          <w:trHeight w:val="357"/>
        </w:trPr>
        <w:tc>
          <w:tcPr>
            <w:tcW w:w="9923" w:type="dxa"/>
            <w:gridSpan w:val="3"/>
          </w:tcPr>
          <w:p w:rsidR="001D179B" w:rsidRPr="001D179B" w:rsidRDefault="001D179B" w:rsidP="001D179B">
            <w:pPr>
              <w:jc w:val="center"/>
              <w:rPr>
                <w:b/>
                <w:bCs/>
              </w:rPr>
            </w:pPr>
            <w:bookmarkStart w:id="7" w:name="dtitle" w:colFirst="0" w:colLast="0"/>
            <w:bookmarkEnd w:id="5"/>
            <w:bookmarkEnd w:id="6"/>
            <w:r w:rsidRPr="001D179B">
              <w:rPr>
                <w:b/>
                <w:bCs/>
              </w:rPr>
              <w:t>TD</w:t>
            </w:r>
          </w:p>
        </w:tc>
      </w:tr>
      <w:tr w:rsidR="001D179B" w:rsidRPr="001D179B">
        <w:trPr>
          <w:cantSplit/>
          <w:trHeight w:val="357"/>
        </w:trPr>
        <w:tc>
          <w:tcPr>
            <w:tcW w:w="1617" w:type="dxa"/>
          </w:tcPr>
          <w:p w:rsidR="001D179B" w:rsidRPr="001D179B" w:rsidRDefault="001D179B" w:rsidP="001D179B">
            <w:pPr>
              <w:rPr>
                <w:b/>
                <w:bCs/>
              </w:rPr>
            </w:pPr>
            <w:bookmarkStart w:id="8" w:name="dsource" w:colFirst="1" w:colLast="1"/>
            <w:bookmarkEnd w:id="7"/>
            <w:r w:rsidRPr="001D179B">
              <w:rPr>
                <w:b/>
                <w:bCs/>
              </w:rPr>
              <w:t>Source:</w:t>
            </w:r>
          </w:p>
        </w:tc>
        <w:tc>
          <w:tcPr>
            <w:tcW w:w="8306" w:type="dxa"/>
            <w:gridSpan w:val="2"/>
          </w:tcPr>
          <w:p w:rsidR="001D179B" w:rsidRPr="001D179B" w:rsidRDefault="001D179B" w:rsidP="001D179B">
            <w:r w:rsidRPr="001D179B">
              <w:t>Rapporteur Q3/15</w:t>
            </w:r>
          </w:p>
        </w:tc>
      </w:tr>
      <w:tr w:rsidR="001D179B" w:rsidRPr="001D179B">
        <w:trPr>
          <w:cantSplit/>
          <w:trHeight w:val="357"/>
        </w:trPr>
        <w:tc>
          <w:tcPr>
            <w:tcW w:w="1617" w:type="dxa"/>
            <w:tcBorders>
              <w:bottom w:val="single" w:sz="12" w:space="0" w:color="auto"/>
            </w:tcBorders>
          </w:tcPr>
          <w:p w:rsidR="001D179B" w:rsidRPr="001D179B" w:rsidRDefault="001D179B" w:rsidP="001D179B">
            <w:pPr>
              <w:spacing w:after="120"/>
            </w:pPr>
            <w:bookmarkStart w:id="9" w:name="dtitle1" w:colFirst="1" w:colLast="1"/>
            <w:bookmarkEnd w:id="8"/>
            <w:r w:rsidRPr="001D179B">
              <w:rPr>
                <w:b/>
                <w:bCs/>
              </w:rPr>
              <w:t>Title:</w:t>
            </w:r>
          </w:p>
        </w:tc>
        <w:tc>
          <w:tcPr>
            <w:tcW w:w="8306" w:type="dxa"/>
            <w:gridSpan w:val="2"/>
            <w:tcBorders>
              <w:bottom w:val="single" w:sz="12" w:space="0" w:color="auto"/>
            </w:tcBorders>
          </w:tcPr>
          <w:p w:rsidR="001D179B" w:rsidRPr="001D179B" w:rsidRDefault="001D179B" w:rsidP="001D179B">
            <w:pPr>
              <w:spacing w:after="120"/>
              <w:rPr>
                <w:lang w:eastAsia="ja-JP"/>
              </w:rPr>
            </w:pPr>
            <w:r w:rsidRPr="001D179B">
              <w:t>Optical Transport Networks &amp; Technologies Sta</w:t>
            </w:r>
            <w:r w:rsidR="00670D94">
              <w:t>ndardization Work Plan</w:t>
            </w:r>
            <w:r w:rsidR="00DC3643">
              <w:rPr>
                <w:rFonts w:hint="eastAsia"/>
                <w:lang w:eastAsia="ja-JP"/>
              </w:rPr>
              <w:t xml:space="preserve"> (OTNT SWP)</w:t>
            </w:r>
            <w:r w:rsidR="00670D94">
              <w:t>, Issue 1</w:t>
            </w:r>
            <w:r w:rsidR="0011416F">
              <w:rPr>
                <w:rFonts w:hint="eastAsia"/>
                <w:lang w:eastAsia="ja-JP"/>
              </w:rPr>
              <w:t>9</w:t>
            </w:r>
          </w:p>
        </w:tc>
      </w:tr>
      <w:bookmarkEnd w:id="0"/>
      <w:bookmarkEnd w:id="9"/>
    </w:tbl>
    <w:p w:rsidR="009A1DE8" w:rsidRDefault="009A1DE8" w:rsidP="009A1DE8">
      <w:pPr>
        <w:rPr>
          <w:szCs w:val="24"/>
          <w:lang w:eastAsia="ja-JP"/>
        </w:rPr>
        <w:sectPr w:rsidR="009A1DE8" w:rsidSect="00E02A7A">
          <w:headerReference w:type="default" r:id="rId8"/>
          <w:footerReference w:type="first" r:id="rId9"/>
          <w:pgSz w:w="11909" w:h="16834" w:code="9"/>
          <w:pgMar w:top="1417" w:right="1134" w:bottom="1417" w:left="1134" w:header="720" w:footer="720" w:gutter="0"/>
          <w:cols w:space="720"/>
          <w:titlePg/>
          <w:docGrid w:linePitch="326"/>
        </w:sectPr>
      </w:pPr>
    </w:p>
    <w:p w:rsidR="00C9123C" w:rsidRPr="00ED115A" w:rsidRDefault="00C9123C" w:rsidP="00C9123C">
      <w:pPr>
        <w:jc w:val="center"/>
        <w:rPr>
          <w:b/>
          <w:bCs/>
          <w:sz w:val="28"/>
          <w:szCs w:val="28"/>
          <w:lang w:eastAsia="ja-JP"/>
        </w:rPr>
      </w:pPr>
      <w:r w:rsidRPr="00ED115A">
        <w:rPr>
          <w:b/>
          <w:bCs/>
          <w:sz w:val="28"/>
          <w:szCs w:val="28"/>
        </w:rPr>
        <w:lastRenderedPageBreak/>
        <w:t>Optical Transport Networks &amp; Technologies</w:t>
      </w:r>
      <w:r w:rsidRPr="00ED115A">
        <w:rPr>
          <w:rFonts w:hint="eastAsia"/>
          <w:b/>
          <w:bCs/>
          <w:sz w:val="28"/>
          <w:szCs w:val="28"/>
          <w:lang w:eastAsia="ja-JP"/>
        </w:rPr>
        <w:t xml:space="preserve"> </w:t>
      </w:r>
      <w:r w:rsidRPr="00ED115A">
        <w:rPr>
          <w:b/>
          <w:bCs/>
          <w:sz w:val="28"/>
          <w:szCs w:val="28"/>
        </w:rPr>
        <w:t>Standardization Work Plan</w:t>
      </w:r>
    </w:p>
    <w:p w:rsidR="00C9123C" w:rsidRDefault="00C9123C" w:rsidP="00C9123C">
      <w:pPr>
        <w:jc w:val="center"/>
        <w:rPr>
          <w:b/>
          <w:bCs/>
          <w:sz w:val="28"/>
          <w:szCs w:val="28"/>
          <w:lang w:eastAsia="ja-JP"/>
        </w:rPr>
      </w:pPr>
      <w:r w:rsidRPr="00ED115A">
        <w:rPr>
          <w:b/>
          <w:bCs/>
          <w:sz w:val="28"/>
          <w:szCs w:val="28"/>
        </w:rPr>
        <w:t xml:space="preserve">Issue </w:t>
      </w:r>
      <w:r w:rsidR="00430671">
        <w:rPr>
          <w:rFonts w:hint="eastAsia"/>
          <w:b/>
          <w:bCs/>
          <w:sz w:val="28"/>
          <w:szCs w:val="28"/>
          <w:lang w:eastAsia="ja-JP"/>
        </w:rPr>
        <w:t>1</w:t>
      </w:r>
      <w:r w:rsidR="0011416F">
        <w:rPr>
          <w:rFonts w:hint="eastAsia"/>
          <w:b/>
          <w:bCs/>
          <w:sz w:val="28"/>
          <w:szCs w:val="28"/>
          <w:lang w:eastAsia="ja-JP"/>
        </w:rPr>
        <w:t>9</w:t>
      </w:r>
      <w:r w:rsidRPr="00ED115A">
        <w:rPr>
          <w:b/>
          <w:bCs/>
          <w:sz w:val="28"/>
          <w:szCs w:val="28"/>
        </w:rPr>
        <w:t xml:space="preserve">, </w:t>
      </w:r>
      <w:r w:rsidR="0011416F">
        <w:rPr>
          <w:rFonts w:hint="eastAsia"/>
          <w:b/>
          <w:bCs/>
          <w:sz w:val="28"/>
          <w:szCs w:val="28"/>
          <w:lang w:eastAsia="ja-JP"/>
        </w:rPr>
        <w:t xml:space="preserve">December </w:t>
      </w:r>
      <w:r w:rsidR="00430671">
        <w:rPr>
          <w:rFonts w:hint="eastAsia"/>
          <w:b/>
          <w:bCs/>
          <w:sz w:val="28"/>
          <w:szCs w:val="28"/>
          <w:lang w:eastAsia="ja-JP"/>
        </w:rPr>
        <w:t>2014</w:t>
      </w:r>
    </w:p>
    <w:p w:rsidR="00DA64E7" w:rsidRPr="00D55AC7" w:rsidRDefault="00DA64E7" w:rsidP="00D55AC7">
      <w:pPr>
        <w:rPr>
          <w:bCs/>
          <w:szCs w:val="24"/>
          <w:lang w:eastAsia="ja-JP"/>
        </w:rPr>
      </w:pPr>
    </w:p>
    <w:p w:rsidR="00D55AC7" w:rsidRDefault="00DA64E7">
      <w:pPr>
        <w:pStyle w:val="TOC1"/>
        <w:tabs>
          <w:tab w:val="left" w:pos="480"/>
          <w:tab w:val="right" w:leader="dot" w:pos="9631"/>
        </w:tabs>
        <w:rPr>
          <w:rFonts w:asciiTheme="minorHAnsi" w:eastAsiaTheme="minorEastAsia" w:hAnsiTheme="minorHAnsi" w:cstheme="minorBidi"/>
          <w:b w:val="0"/>
          <w:bCs w:val="0"/>
          <w:caps w:val="0"/>
          <w:noProof/>
          <w:kern w:val="2"/>
          <w:sz w:val="21"/>
          <w:szCs w:val="22"/>
          <w:lang w:val="en-US" w:eastAsia="ja-JP"/>
        </w:rPr>
      </w:pPr>
      <w:r w:rsidRPr="00D55AC7">
        <w:rPr>
          <w:rFonts w:ascii="Times New Roman" w:hAnsi="Times New Roman" w:cs="Times New Roman"/>
          <w:b w:val="0"/>
          <w:bCs w:val="0"/>
          <w:lang w:eastAsia="ja-JP"/>
        </w:rPr>
        <w:fldChar w:fldCharType="begin"/>
      </w:r>
      <w:r w:rsidRPr="00D55AC7">
        <w:rPr>
          <w:rFonts w:ascii="Times New Roman" w:hAnsi="Times New Roman" w:cs="Times New Roman"/>
          <w:b w:val="0"/>
          <w:bCs w:val="0"/>
          <w:lang w:eastAsia="ja-JP"/>
        </w:rPr>
        <w:instrText xml:space="preserve"> TOC \o "2-3" \h \z \u \t "</w:instrText>
      </w:r>
      <w:r w:rsidRPr="00D55AC7">
        <w:rPr>
          <w:rFonts w:ascii="Times New Roman" w:hAnsi="Times New Roman" w:cs="Times New Roman" w:hint="eastAsia"/>
          <w:b w:val="0"/>
          <w:bCs w:val="0"/>
          <w:lang w:eastAsia="ja-JP"/>
        </w:rPr>
        <w:instrText>見出し</w:instrText>
      </w:r>
      <w:r w:rsidRPr="00D55AC7">
        <w:rPr>
          <w:rFonts w:ascii="Times New Roman" w:hAnsi="Times New Roman" w:cs="Times New Roman"/>
          <w:b w:val="0"/>
          <w:bCs w:val="0"/>
          <w:lang w:eastAsia="ja-JP"/>
        </w:rPr>
        <w:instrText xml:space="preserve"> 1,1" </w:instrText>
      </w:r>
      <w:r w:rsidRPr="00D55AC7">
        <w:rPr>
          <w:rFonts w:ascii="Times New Roman" w:hAnsi="Times New Roman" w:cs="Times New Roman"/>
          <w:b w:val="0"/>
          <w:bCs w:val="0"/>
          <w:lang w:eastAsia="ja-JP"/>
        </w:rPr>
        <w:fldChar w:fldCharType="separate"/>
      </w:r>
      <w:hyperlink w:anchor="_Toc405332686" w:history="1">
        <w:r w:rsidR="00D55AC7" w:rsidRPr="00193CD5">
          <w:rPr>
            <w:rStyle w:val="Hyperlink"/>
            <w:noProof/>
          </w:rPr>
          <w:t>1</w:t>
        </w:r>
        <w:r w:rsidR="00D55AC7">
          <w:rPr>
            <w:rFonts w:asciiTheme="minorHAnsi" w:eastAsiaTheme="minorEastAsia" w:hAnsiTheme="minorHAnsi" w:cstheme="minorBidi"/>
            <w:b w:val="0"/>
            <w:bCs w:val="0"/>
            <w:caps w:val="0"/>
            <w:noProof/>
            <w:kern w:val="2"/>
            <w:sz w:val="21"/>
            <w:szCs w:val="22"/>
            <w:lang w:val="en-US" w:eastAsia="ja-JP"/>
          </w:rPr>
          <w:tab/>
        </w:r>
        <w:r w:rsidR="00D55AC7" w:rsidRPr="00193CD5">
          <w:rPr>
            <w:rStyle w:val="Hyperlink"/>
            <w:noProof/>
          </w:rPr>
          <w:t>General</w:t>
        </w:r>
        <w:r w:rsidR="00D55AC7">
          <w:rPr>
            <w:noProof/>
            <w:webHidden/>
          </w:rPr>
          <w:tab/>
        </w:r>
        <w:r w:rsidR="00D55AC7">
          <w:rPr>
            <w:noProof/>
            <w:webHidden/>
          </w:rPr>
          <w:fldChar w:fldCharType="begin"/>
        </w:r>
        <w:r w:rsidR="00D55AC7">
          <w:rPr>
            <w:noProof/>
            <w:webHidden/>
          </w:rPr>
          <w:instrText xml:space="preserve"> PAGEREF _Toc405332686 \h </w:instrText>
        </w:r>
        <w:r w:rsidR="00D55AC7">
          <w:rPr>
            <w:noProof/>
            <w:webHidden/>
          </w:rPr>
        </w:r>
        <w:r w:rsidR="00D55AC7">
          <w:rPr>
            <w:noProof/>
            <w:webHidden/>
          </w:rPr>
          <w:fldChar w:fldCharType="separate"/>
        </w:r>
        <w:r w:rsidR="00D55AC7">
          <w:rPr>
            <w:noProof/>
            <w:webHidden/>
          </w:rPr>
          <w:t>4</w:t>
        </w:r>
        <w:r w:rsidR="00D55AC7">
          <w:rPr>
            <w:noProof/>
            <w:webHidden/>
          </w:rPr>
          <w:fldChar w:fldCharType="end"/>
        </w:r>
      </w:hyperlink>
    </w:p>
    <w:p w:rsidR="00D55AC7" w:rsidRDefault="00A2397E">
      <w:pPr>
        <w:pStyle w:val="TOC1"/>
        <w:tabs>
          <w:tab w:val="left" w:pos="480"/>
          <w:tab w:val="right" w:leader="dot" w:pos="9631"/>
        </w:tabs>
        <w:rPr>
          <w:rFonts w:asciiTheme="minorHAnsi" w:eastAsiaTheme="minorEastAsia" w:hAnsiTheme="minorHAnsi" w:cstheme="minorBidi"/>
          <w:b w:val="0"/>
          <w:bCs w:val="0"/>
          <w:caps w:val="0"/>
          <w:noProof/>
          <w:kern w:val="2"/>
          <w:sz w:val="21"/>
          <w:szCs w:val="22"/>
          <w:lang w:val="en-US" w:eastAsia="ja-JP"/>
        </w:rPr>
      </w:pPr>
      <w:hyperlink w:anchor="_Toc405332687" w:history="1">
        <w:r w:rsidR="00D55AC7" w:rsidRPr="00193CD5">
          <w:rPr>
            <w:rStyle w:val="Hyperlink"/>
            <w:noProof/>
            <w:lang w:val="en-US"/>
          </w:rPr>
          <w:t>2</w:t>
        </w:r>
        <w:r w:rsidR="00D55AC7">
          <w:rPr>
            <w:rFonts w:asciiTheme="minorHAnsi" w:eastAsiaTheme="minorEastAsia" w:hAnsiTheme="minorHAnsi" w:cstheme="minorBidi"/>
            <w:b w:val="0"/>
            <w:bCs w:val="0"/>
            <w:caps w:val="0"/>
            <w:noProof/>
            <w:kern w:val="2"/>
            <w:sz w:val="21"/>
            <w:szCs w:val="22"/>
            <w:lang w:val="en-US" w:eastAsia="ja-JP"/>
          </w:rPr>
          <w:tab/>
        </w:r>
        <w:r w:rsidR="00D55AC7" w:rsidRPr="00193CD5">
          <w:rPr>
            <w:rStyle w:val="Hyperlink"/>
            <w:noProof/>
            <w:lang w:val="en-US"/>
          </w:rPr>
          <w:t>Introduction</w:t>
        </w:r>
        <w:r w:rsidR="00D55AC7">
          <w:rPr>
            <w:noProof/>
            <w:webHidden/>
          </w:rPr>
          <w:tab/>
        </w:r>
        <w:r w:rsidR="00D55AC7">
          <w:rPr>
            <w:noProof/>
            <w:webHidden/>
          </w:rPr>
          <w:fldChar w:fldCharType="begin"/>
        </w:r>
        <w:r w:rsidR="00D55AC7">
          <w:rPr>
            <w:noProof/>
            <w:webHidden/>
          </w:rPr>
          <w:instrText xml:space="preserve"> PAGEREF _Toc405332687 \h </w:instrText>
        </w:r>
        <w:r w:rsidR="00D55AC7">
          <w:rPr>
            <w:noProof/>
            <w:webHidden/>
          </w:rPr>
        </w:r>
        <w:r w:rsidR="00D55AC7">
          <w:rPr>
            <w:noProof/>
            <w:webHidden/>
          </w:rPr>
          <w:fldChar w:fldCharType="separate"/>
        </w:r>
        <w:r w:rsidR="00D55AC7">
          <w:rPr>
            <w:noProof/>
            <w:webHidden/>
          </w:rPr>
          <w:t>4</w:t>
        </w:r>
        <w:r w:rsidR="00D55AC7">
          <w:rPr>
            <w:noProof/>
            <w:webHidden/>
          </w:rPr>
          <w:fldChar w:fldCharType="end"/>
        </w:r>
      </w:hyperlink>
    </w:p>
    <w:p w:rsidR="00D55AC7" w:rsidRDefault="00A2397E">
      <w:pPr>
        <w:pStyle w:val="TOC1"/>
        <w:tabs>
          <w:tab w:val="left" w:pos="480"/>
          <w:tab w:val="right" w:leader="dot" w:pos="9631"/>
        </w:tabs>
        <w:rPr>
          <w:rFonts w:asciiTheme="minorHAnsi" w:eastAsiaTheme="minorEastAsia" w:hAnsiTheme="minorHAnsi" w:cstheme="minorBidi"/>
          <w:b w:val="0"/>
          <w:bCs w:val="0"/>
          <w:caps w:val="0"/>
          <w:noProof/>
          <w:kern w:val="2"/>
          <w:sz w:val="21"/>
          <w:szCs w:val="22"/>
          <w:lang w:val="en-US" w:eastAsia="ja-JP"/>
        </w:rPr>
      </w:pPr>
      <w:hyperlink w:anchor="_Toc405332688" w:history="1">
        <w:r w:rsidR="00D55AC7" w:rsidRPr="00193CD5">
          <w:rPr>
            <w:rStyle w:val="Hyperlink"/>
            <w:noProof/>
          </w:rPr>
          <w:t>3</w:t>
        </w:r>
        <w:r w:rsidR="00D55AC7">
          <w:rPr>
            <w:rFonts w:asciiTheme="minorHAnsi" w:eastAsiaTheme="minorEastAsia" w:hAnsiTheme="minorHAnsi" w:cstheme="minorBidi"/>
            <w:b w:val="0"/>
            <w:bCs w:val="0"/>
            <w:caps w:val="0"/>
            <w:noProof/>
            <w:kern w:val="2"/>
            <w:sz w:val="21"/>
            <w:szCs w:val="22"/>
            <w:lang w:val="en-US" w:eastAsia="ja-JP"/>
          </w:rPr>
          <w:tab/>
        </w:r>
        <w:r w:rsidR="00D55AC7" w:rsidRPr="00193CD5">
          <w:rPr>
            <w:rStyle w:val="Hyperlink"/>
            <w:noProof/>
          </w:rPr>
          <w:t>Scope</w:t>
        </w:r>
        <w:r w:rsidR="00D55AC7">
          <w:rPr>
            <w:noProof/>
            <w:webHidden/>
          </w:rPr>
          <w:tab/>
        </w:r>
        <w:r w:rsidR="00D55AC7">
          <w:rPr>
            <w:noProof/>
            <w:webHidden/>
          </w:rPr>
          <w:fldChar w:fldCharType="begin"/>
        </w:r>
        <w:r w:rsidR="00D55AC7">
          <w:rPr>
            <w:noProof/>
            <w:webHidden/>
          </w:rPr>
          <w:instrText xml:space="preserve"> PAGEREF _Toc405332688 \h </w:instrText>
        </w:r>
        <w:r w:rsidR="00D55AC7">
          <w:rPr>
            <w:noProof/>
            <w:webHidden/>
          </w:rPr>
        </w:r>
        <w:r w:rsidR="00D55AC7">
          <w:rPr>
            <w:noProof/>
            <w:webHidden/>
          </w:rPr>
          <w:fldChar w:fldCharType="separate"/>
        </w:r>
        <w:r w:rsidR="00D55AC7">
          <w:rPr>
            <w:noProof/>
            <w:webHidden/>
          </w:rPr>
          <w:t>4</w:t>
        </w:r>
        <w:r w:rsidR="00D55AC7">
          <w:rPr>
            <w:noProof/>
            <w:webHidden/>
          </w:rPr>
          <w:fldChar w:fldCharType="end"/>
        </w:r>
      </w:hyperlink>
    </w:p>
    <w:p w:rsidR="00D55AC7" w:rsidRDefault="00A2397E">
      <w:pPr>
        <w:pStyle w:val="TOC1"/>
        <w:tabs>
          <w:tab w:val="left" w:pos="480"/>
          <w:tab w:val="right" w:leader="dot" w:pos="9631"/>
        </w:tabs>
        <w:rPr>
          <w:rFonts w:asciiTheme="minorHAnsi" w:eastAsiaTheme="minorEastAsia" w:hAnsiTheme="minorHAnsi" w:cstheme="minorBidi"/>
          <w:b w:val="0"/>
          <w:bCs w:val="0"/>
          <w:caps w:val="0"/>
          <w:noProof/>
          <w:kern w:val="2"/>
          <w:sz w:val="21"/>
          <w:szCs w:val="22"/>
          <w:lang w:val="en-US" w:eastAsia="ja-JP"/>
        </w:rPr>
      </w:pPr>
      <w:hyperlink w:anchor="_Toc405332689" w:history="1">
        <w:r w:rsidR="00D55AC7" w:rsidRPr="00193CD5">
          <w:rPr>
            <w:rStyle w:val="Hyperlink"/>
            <w:noProof/>
          </w:rPr>
          <w:t>4</w:t>
        </w:r>
        <w:r w:rsidR="00D55AC7">
          <w:rPr>
            <w:rFonts w:asciiTheme="minorHAnsi" w:eastAsiaTheme="minorEastAsia" w:hAnsiTheme="minorHAnsi" w:cstheme="minorBidi"/>
            <w:b w:val="0"/>
            <w:bCs w:val="0"/>
            <w:caps w:val="0"/>
            <w:noProof/>
            <w:kern w:val="2"/>
            <w:sz w:val="21"/>
            <w:szCs w:val="22"/>
            <w:lang w:val="en-US" w:eastAsia="ja-JP"/>
          </w:rPr>
          <w:tab/>
        </w:r>
        <w:r w:rsidR="00D55AC7" w:rsidRPr="00193CD5">
          <w:rPr>
            <w:rStyle w:val="Hyperlink"/>
            <w:noProof/>
          </w:rPr>
          <w:t>Abbreviations</w:t>
        </w:r>
        <w:r w:rsidR="00D55AC7">
          <w:rPr>
            <w:noProof/>
            <w:webHidden/>
          </w:rPr>
          <w:tab/>
        </w:r>
        <w:r w:rsidR="00D55AC7">
          <w:rPr>
            <w:noProof/>
            <w:webHidden/>
          </w:rPr>
          <w:fldChar w:fldCharType="begin"/>
        </w:r>
        <w:r w:rsidR="00D55AC7">
          <w:rPr>
            <w:noProof/>
            <w:webHidden/>
          </w:rPr>
          <w:instrText xml:space="preserve"> PAGEREF _Toc405332689 \h </w:instrText>
        </w:r>
        <w:r w:rsidR="00D55AC7">
          <w:rPr>
            <w:noProof/>
            <w:webHidden/>
          </w:rPr>
        </w:r>
        <w:r w:rsidR="00D55AC7">
          <w:rPr>
            <w:noProof/>
            <w:webHidden/>
          </w:rPr>
          <w:fldChar w:fldCharType="separate"/>
        </w:r>
        <w:r w:rsidR="00D55AC7">
          <w:rPr>
            <w:noProof/>
            <w:webHidden/>
          </w:rPr>
          <w:t>5</w:t>
        </w:r>
        <w:r w:rsidR="00D55AC7">
          <w:rPr>
            <w:noProof/>
            <w:webHidden/>
          </w:rPr>
          <w:fldChar w:fldCharType="end"/>
        </w:r>
      </w:hyperlink>
    </w:p>
    <w:p w:rsidR="00D55AC7" w:rsidRDefault="00A2397E">
      <w:pPr>
        <w:pStyle w:val="TOC1"/>
        <w:tabs>
          <w:tab w:val="left" w:pos="480"/>
          <w:tab w:val="right" w:leader="dot" w:pos="9631"/>
        </w:tabs>
        <w:rPr>
          <w:rFonts w:asciiTheme="minorHAnsi" w:eastAsiaTheme="minorEastAsia" w:hAnsiTheme="minorHAnsi" w:cstheme="minorBidi"/>
          <w:b w:val="0"/>
          <w:bCs w:val="0"/>
          <w:caps w:val="0"/>
          <w:noProof/>
          <w:kern w:val="2"/>
          <w:sz w:val="21"/>
          <w:szCs w:val="22"/>
          <w:lang w:val="en-US" w:eastAsia="ja-JP"/>
        </w:rPr>
      </w:pPr>
      <w:hyperlink w:anchor="_Toc405332690" w:history="1">
        <w:r w:rsidR="00D55AC7" w:rsidRPr="00193CD5">
          <w:rPr>
            <w:rStyle w:val="Hyperlink"/>
            <w:noProof/>
          </w:rPr>
          <w:t>5</w:t>
        </w:r>
        <w:r w:rsidR="00D55AC7">
          <w:rPr>
            <w:rFonts w:asciiTheme="minorHAnsi" w:eastAsiaTheme="minorEastAsia" w:hAnsiTheme="minorHAnsi" w:cstheme="minorBidi"/>
            <w:b w:val="0"/>
            <w:bCs w:val="0"/>
            <w:caps w:val="0"/>
            <w:noProof/>
            <w:kern w:val="2"/>
            <w:sz w:val="21"/>
            <w:szCs w:val="22"/>
            <w:lang w:val="en-US" w:eastAsia="ja-JP"/>
          </w:rPr>
          <w:tab/>
        </w:r>
        <w:r w:rsidR="00D55AC7" w:rsidRPr="00193CD5">
          <w:rPr>
            <w:rStyle w:val="Hyperlink"/>
            <w:noProof/>
          </w:rPr>
          <w:t>Definitions and descriptions</w:t>
        </w:r>
        <w:r w:rsidR="00D55AC7">
          <w:rPr>
            <w:noProof/>
            <w:webHidden/>
          </w:rPr>
          <w:tab/>
        </w:r>
        <w:r w:rsidR="00D55AC7">
          <w:rPr>
            <w:noProof/>
            <w:webHidden/>
          </w:rPr>
          <w:fldChar w:fldCharType="begin"/>
        </w:r>
        <w:r w:rsidR="00D55AC7">
          <w:rPr>
            <w:noProof/>
            <w:webHidden/>
          </w:rPr>
          <w:instrText xml:space="preserve"> PAGEREF _Toc405332690 \h </w:instrText>
        </w:r>
        <w:r w:rsidR="00D55AC7">
          <w:rPr>
            <w:noProof/>
            <w:webHidden/>
          </w:rPr>
        </w:r>
        <w:r w:rsidR="00D55AC7">
          <w:rPr>
            <w:noProof/>
            <w:webHidden/>
          </w:rPr>
          <w:fldChar w:fldCharType="separate"/>
        </w:r>
        <w:r w:rsidR="00D55AC7">
          <w:rPr>
            <w:noProof/>
            <w:webHidden/>
          </w:rPr>
          <w:t>5</w:t>
        </w:r>
        <w:r w:rsidR="00D55AC7">
          <w:rPr>
            <w:noProof/>
            <w:webHidden/>
          </w:rPr>
          <w:fldChar w:fldCharType="end"/>
        </w:r>
      </w:hyperlink>
    </w:p>
    <w:p w:rsidR="00D55AC7" w:rsidRDefault="00A2397E">
      <w:pPr>
        <w:pStyle w:val="TOC2"/>
        <w:tabs>
          <w:tab w:val="left" w:pos="720"/>
          <w:tab w:val="right" w:leader="dot" w:pos="9631"/>
        </w:tabs>
        <w:rPr>
          <w:rFonts w:eastAsiaTheme="minorEastAsia" w:cstheme="minorBidi"/>
          <w:b w:val="0"/>
          <w:bCs w:val="0"/>
          <w:noProof/>
          <w:kern w:val="2"/>
          <w:sz w:val="21"/>
          <w:szCs w:val="22"/>
          <w:lang w:val="en-US" w:eastAsia="ja-JP"/>
        </w:rPr>
      </w:pPr>
      <w:hyperlink w:anchor="_Toc405332691" w:history="1">
        <w:r w:rsidR="00D55AC7" w:rsidRPr="00193CD5">
          <w:rPr>
            <w:rStyle w:val="Hyperlink"/>
            <w:noProof/>
          </w:rPr>
          <w:t>5.1</w:t>
        </w:r>
        <w:r w:rsidR="00D55AC7">
          <w:rPr>
            <w:rFonts w:eastAsiaTheme="minorEastAsia" w:cstheme="minorBidi"/>
            <w:b w:val="0"/>
            <w:bCs w:val="0"/>
            <w:noProof/>
            <w:kern w:val="2"/>
            <w:sz w:val="21"/>
            <w:szCs w:val="22"/>
            <w:lang w:val="en-US" w:eastAsia="ja-JP"/>
          </w:rPr>
          <w:tab/>
        </w:r>
        <w:r w:rsidR="00D55AC7" w:rsidRPr="00193CD5">
          <w:rPr>
            <w:rStyle w:val="Hyperlink"/>
            <w:noProof/>
          </w:rPr>
          <w:t>Optical and other Transport Networks &amp; Technologies (OTNT)</w:t>
        </w:r>
        <w:r w:rsidR="00D55AC7">
          <w:rPr>
            <w:noProof/>
            <w:webHidden/>
          </w:rPr>
          <w:tab/>
        </w:r>
        <w:r w:rsidR="00D55AC7">
          <w:rPr>
            <w:noProof/>
            <w:webHidden/>
          </w:rPr>
          <w:fldChar w:fldCharType="begin"/>
        </w:r>
        <w:r w:rsidR="00D55AC7">
          <w:rPr>
            <w:noProof/>
            <w:webHidden/>
          </w:rPr>
          <w:instrText xml:space="preserve"> PAGEREF _Toc405332691 \h </w:instrText>
        </w:r>
        <w:r w:rsidR="00D55AC7">
          <w:rPr>
            <w:noProof/>
            <w:webHidden/>
          </w:rPr>
        </w:r>
        <w:r w:rsidR="00D55AC7">
          <w:rPr>
            <w:noProof/>
            <w:webHidden/>
          </w:rPr>
          <w:fldChar w:fldCharType="separate"/>
        </w:r>
        <w:r w:rsidR="00D55AC7">
          <w:rPr>
            <w:noProof/>
            <w:webHidden/>
          </w:rPr>
          <w:t>6</w:t>
        </w:r>
        <w:r w:rsidR="00D55AC7">
          <w:rPr>
            <w:noProof/>
            <w:webHidden/>
          </w:rPr>
          <w:fldChar w:fldCharType="end"/>
        </w:r>
      </w:hyperlink>
    </w:p>
    <w:p w:rsidR="00D55AC7" w:rsidRDefault="00A2397E">
      <w:pPr>
        <w:pStyle w:val="TOC2"/>
        <w:tabs>
          <w:tab w:val="left" w:pos="720"/>
          <w:tab w:val="right" w:leader="dot" w:pos="9631"/>
        </w:tabs>
        <w:rPr>
          <w:rFonts w:eastAsiaTheme="minorEastAsia" w:cstheme="minorBidi"/>
          <w:b w:val="0"/>
          <w:bCs w:val="0"/>
          <w:noProof/>
          <w:kern w:val="2"/>
          <w:sz w:val="21"/>
          <w:szCs w:val="22"/>
          <w:lang w:val="en-US" w:eastAsia="ja-JP"/>
        </w:rPr>
      </w:pPr>
      <w:hyperlink w:anchor="_Toc405332692" w:history="1">
        <w:r w:rsidR="00D55AC7" w:rsidRPr="00193CD5">
          <w:rPr>
            <w:rStyle w:val="Hyperlink"/>
            <w:noProof/>
          </w:rPr>
          <w:t>5.2</w:t>
        </w:r>
        <w:r w:rsidR="00D55AC7">
          <w:rPr>
            <w:rFonts w:eastAsiaTheme="minorEastAsia" w:cstheme="minorBidi"/>
            <w:b w:val="0"/>
            <w:bCs w:val="0"/>
            <w:noProof/>
            <w:kern w:val="2"/>
            <w:sz w:val="21"/>
            <w:szCs w:val="22"/>
            <w:lang w:val="en-US" w:eastAsia="ja-JP"/>
          </w:rPr>
          <w:tab/>
        </w:r>
        <w:r w:rsidR="00D55AC7" w:rsidRPr="00193CD5">
          <w:rPr>
            <w:rStyle w:val="Hyperlink"/>
            <w:noProof/>
          </w:rPr>
          <w:t>Optical Transport Network (OTN)</w:t>
        </w:r>
        <w:r w:rsidR="00D55AC7">
          <w:rPr>
            <w:noProof/>
            <w:webHidden/>
          </w:rPr>
          <w:tab/>
        </w:r>
        <w:r w:rsidR="00D55AC7">
          <w:rPr>
            <w:noProof/>
            <w:webHidden/>
          </w:rPr>
          <w:fldChar w:fldCharType="begin"/>
        </w:r>
        <w:r w:rsidR="00D55AC7">
          <w:rPr>
            <w:noProof/>
            <w:webHidden/>
          </w:rPr>
          <w:instrText xml:space="preserve"> PAGEREF _Toc405332692 \h </w:instrText>
        </w:r>
        <w:r w:rsidR="00D55AC7">
          <w:rPr>
            <w:noProof/>
            <w:webHidden/>
          </w:rPr>
        </w:r>
        <w:r w:rsidR="00D55AC7">
          <w:rPr>
            <w:noProof/>
            <w:webHidden/>
          </w:rPr>
          <w:fldChar w:fldCharType="separate"/>
        </w:r>
        <w:r w:rsidR="00D55AC7">
          <w:rPr>
            <w:noProof/>
            <w:webHidden/>
          </w:rPr>
          <w:t>6</w:t>
        </w:r>
        <w:r w:rsidR="00D55AC7">
          <w:rPr>
            <w:noProof/>
            <w:webHidden/>
          </w:rPr>
          <w:fldChar w:fldCharType="end"/>
        </w:r>
      </w:hyperlink>
    </w:p>
    <w:p w:rsidR="00D55AC7" w:rsidRDefault="00A2397E">
      <w:pPr>
        <w:pStyle w:val="TOC2"/>
        <w:tabs>
          <w:tab w:val="left" w:pos="720"/>
          <w:tab w:val="right" w:leader="dot" w:pos="9631"/>
        </w:tabs>
        <w:rPr>
          <w:rFonts w:eastAsiaTheme="minorEastAsia" w:cstheme="minorBidi"/>
          <w:b w:val="0"/>
          <w:bCs w:val="0"/>
          <w:noProof/>
          <w:kern w:val="2"/>
          <w:sz w:val="21"/>
          <w:szCs w:val="22"/>
          <w:lang w:val="en-US" w:eastAsia="ja-JP"/>
        </w:rPr>
      </w:pPr>
      <w:hyperlink w:anchor="_Toc405332693" w:history="1">
        <w:r w:rsidR="00D55AC7" w:rsidRPr="00193CD5">
          <w:rPr>
            <w:rStyle w:val="Hyperlink"/>
            <w:noProof/>
          </w:rPr>
          <w:t>5.3</w:t>
        </w:r>
        <w:r w:rsidR="00D55AC7">
          <w:rPr>
            <w:rFonts w:eastAsiaTheme="minorEastAsia" w:cstheme="minorBidi"/>
            <w:b w:val="0"/>
            <w:bCs w:val="0"/>
            <w:noProof/>
            <w:kern w:val="2"/>
            <w:sz w:val="21"/>
            <w:szCs w:val="22"/>
            <w:lang w:val="en-US" w:eastAsia="ja-JP"/>
          </w:rPr>
          <w:tab/>
        </w:r>
        <w:r w:rsidR="00D55AC7" w:rsidRPr="00193CD5">
          <w:rPr>
            <w:rStyle w:val="Hyperlink"/>
            <w:noProof/>
          </w:rPr>
          <w:t>Metropolitan Optical Network (MON)</w:t>
        </w:r>
        <w:r w:rsidR="00D55AC7">
          <w:rPr>
            <w:noProof/>
            <w:webHidden/>
          </w:rPr>
          <w:tab/>
        </w:r>
        <w:r w:rsidR="00D55AC7">
          <w:rPr>
            <w:noProof/>
            <w:webHidden/>
          </w:rPr>
          <w:fldChar w:fldCharType="begin"/>
        </w:r>
        <w:r w:rsidR="00D55AC7">
          <w:rPr>
            <w:noProof/>
            <w:webHidden/>
          </w:rPr>
          <w:instrText xml:space="preserve"> PAGEREF _Toc405332693 \h </w:instrText>
        </w:r>
        <w:r w:rsidR="00D55AC7">
          <w:rPr>
            <w:noProof/>
            <w:webHidden/>
          </w:rPr>
        </w:r>
        <w:r w:rsidR="00D55AC7">
          <w:rPr>
            <w:noProof/>
            <w:webHidden/>
          </w:rPr>
          <w:fldChar w:fldCharType="separate"/>
        </w:r>
        <w:r w:rsidR="00D55AC7">
          <w:rPr>
            <w:noProof/>
            <w:webHidden/>
          </w:rPr>
          <w:t>7</w:t>
        </w:r>
        <w:r w:rsidR="00D55AC7">
          <w:rPr>
            <w:noProof/>
            <w:webHidden/>
          </w:rPr>
          <w:fldChar w:fldCharType="end"/>
        </w:r>
      </w:hyperlink>
    </w:p>
    <w:p w:rsidR="00D55AC7" w:rsidRDefault="00A2397E">
      <w:pPr>
        <w:pStyle w:val="TOC2"/>
        <w:tabs>
          <w:tab w:val="left" w:pos="720"/>
          <w:tab w:val="right" w:leader="dot" w:pos="9631"/>
        </w:tabs>
        <w:rPr>
          <w:rFonts w:eastAsiaTheme="minorEastAsia" w:cstheme="minorBidi"/>
          <w:b w:val="0"/>
          <w:bCs w:val="0"/>
          <w:noProof/>
          <w:kern w:val="2"/>
          <w:sz w:val="21"/>
          <w:szCs w:val="22"/>
          <w:lang w:val="en-US" w:eastAsia="ja-JP"/>
        </w:rPr>
      </w:pPr>
      <w:hyperlink w:anchor="_Toc405332694" w:history="1">
        <w:r w:rsidR="00D55AC7" w:rsidRPr="00193CD5">
          <w:rPr>
            <w:rStyle w:val="Hyperlink"/>
            <w:noProof/>
          </w:rPr>
          <w:t>5.4</w:t>
        </w:r>
        <w:r w:rsidR="00D55AC7">
          <w:rPr>
            <w:rFonts w:eastAsiaTheme="minorEastAsia" w:cstheme="minorBidi"/>
            <w:b w:val="0"/>
            <w:bCs w:val="0"/>
            <w:noProof/>
            <w:kern w:val="2"/>
            <w:sz w:val="21"/>
            <w:szCs w:val="22"/>
            <w:lang w:val="en-US" w:eastAsia="ja-JP"/>
          </w:rPr>
          <w:tab/>
        </w:r>
        <w:r w:rsidR="00D55AC7" w:rsidRPr="00193CD5">
          <w:rPr>
            <w:rStyle w:val="Hyperlink"/>
            <w:noProof/>
          </w:rPr>
          <w:t xml:space="preserve">Support </w:t>
        </w:r>
        <w:r w:rsidR="00D55AC7" w:rsidRPr="00193CD5">
          <w:rPr>
            <w:rStyle w:val="Hyperlink"/>
            <w:noProof/>
            <w:lang w:eastAsia="ja-JP"/>
          </w:rPr>
          <w:t>for</w:t>
        </w:r>
        <w:r w:rsidR="00D55AC7" w:rsidRPr="00193CD5">
          <w:rPr>
            <w:rStyle w:val="Hyperlink"/>
            <w:noProof/>
          </w:rPr>
          <w:t xml:space="preserve"> </w:t>
        </w:r>
        <w:r w:rsidR="00D55AC7" w:rsidRPr="00193CD5">
          <w:rPr>
            <w:rStyle w:val="Hyperlink"/>
            <w:noProof/>
            <w:lang w:eastAsia="ja-JP"/>
          </w:rPr>
          <w:t>m</w:t>
        </w:r>
        <w:r w:rsidR="00D55AC7" w:rsidRPr="00193CD5">
          <w:rPr>
            <w:rStyle w:val="Hyperlink"/>
            <w:noProof/>
          </w:rPr>
          <w:t xml:space="preserve">obile </w:t>
        </w:r>
        <w:r w:rsidR="00D55AC7" w:rsidRPr="00193CD5">
          <w:rPr>
            <w:rStyle w:val="Hyperlink"/>
            <w:noProof/>
            <w:lang w:eastAsia="ja-JP"/>
          </w:rPr>
          <w:t>n</w:t>
        </w:r>
        <w:r w:rsidR="00D55AC7" w:rsidRPr="00193CD5">
          <w:rPr>
            <w:rStyle w:val="Hyperlink"/>
            <w:noProof/>
          </w:rPr>
          <w:t>etworks</w:t>
        </w:r>
        <w:r w:rsidR="00D55AC7">
          <w:rPr>
            <w:noProof/>
            <w:webHidden/>
          </w:rPr>
          <w:tab/>
        </w:r>
        <w:r w:rsidR="00D55AC7">
          <w:rPr>
            <w:noProof/>
            <w:webHidden/>
          </w:rPr>
          <w:fldChar w:fldCharType="begin"/>
        </w:r>
        <w:r w:rsidR="00D55AC7">
          <w:rPr>
            <w:noProof/>
            <w:webHidden/>
          </w:rPr>
          <w:instrText xml:space="preserve"> PAGEREF _Toc405332694 \h </w:instrText>
        </w:r>
        <w:r w:rsidR="00D55AC7">
          <w:rPr>
            <w:noProof/>
            <w:webHidden/>
          </w:rPr>
        </w:r>
        <w:r w:rsidR="00D55AC7">
          <w:rPr>
            <w:noProof/>
            <w:webHidden/>
          </w:rPr>
          <w:fldChar w:fldCharType="separate"/>
        </w:r>
        <w:r w:rsidR="00D55AC7">
          <w:rPr>
            <w:noProof/>
            <w:webHidden/>
          </w:rPr>
          <w:t>9</w:t>
        </w:r>
        <w:r w:rsidR="00D55AC7">
          <w:rPr>
            <w:noProof/>
            <w:webHidden/>
          </w:rPr>
          <w:fldChar w:fldCharType="end"/>
        </w:r>
      </w:hyperlink>
    </w:p>
    <w:p w:rsidR="00D55AC7" w:rsidRDefault="00A2397E">
      <w:pPr>
        <w:pStyle w:val="TOC2"/>
        <w:tabs>
          <w:tab w:val="left" w:pos="720"/>
          <w:tab w:val="right" w:leader="dot" w:pos="9631"/>
        </w:tabs>
        <w:rPr>
          <w:rFonts w:eastAsiaTheme="minorEastAsia" w:cstheme="minorBidi"/>
          <w:b w:val="0"/>
          <w:bCs w:val="0"/>
          <w:noProof/>
          <w:kern w:val="2"/>
          <w:sz w:val="21"/>
          <w:szCs w:val="22"/>
          <w:lang w:val="en-US" w:eastAsia="ja-JP"/>
        </w:rPr>
      </w:pPr>
      <w:hyperlink w:anchor="_Toc405332695" w:history="1">
        <w:r w:rsidR="00D55AC7" w:rsidRPr="00193CD5">
          <w:rPr>
            <w:rStyle w:val="Hyperlink"/>
            <w:noProof/>
          </w:rPr>
          <w:t>5.5</w:t>
        </w:r>
        <w:r w:rsidR="00D55AC7">
          <w:rPr>
            <w:rFonts w:eastAsiaTheme="minorEastAsia" w:cstheme="minorBidi"/>
            <w:b w:val="0"/>
            <w:bCs w:val="0"/>
            <w:noProof/>
            <w:kern w:val="2"/>
            <w:sz w:val="21"/>
            <w:szCs w:val="22"/>
            <w:lang w:val="en-US" w:eastAsia="ja-JP"/>
          </w:rPr>
          <w:tab/>
        </w:r>
        <w:r w:rsidR="00D55AC7" w:rsidRPr="00193CD5">
          <w:rPr>
            <w:rStyle w:val="Hyperlink"/>
            <w:noProof/>
          </w:rPr>
          <w:t xml:space="preserve">Ethernet </w:t>
        </w:r>
        <w:r w:rsidR="00D55AC7" w:rsidRPr="00193CD5">
          <w:rPr>
            <w:rStyle w:val="Hyperlink"/>
            <w:noProof/>
            <w:lang w:eastAsia="ja-JP"/>
          </w:rPr>
          <w:t>f</w:t>
        </w:r>
        <w:r w:rsidR="00D55AC7" w:rsidRPr="00193CD5">
          <w:rPr>
            <w:rStyle w:val="Hyperlink"/>
            <w:noProof/>
          </w:rPr>
          <w:t xml:space="preserve">rames over </w:t>
        </w:r>
        <w:r w:rsidR="00D55AC7" w:rsidRPr="00193CD5">
          <w:rPr>
            <w:rStyle w:val="Hyperlink"/>
            <w:noProof/>
            <w:lang w:eastAsia="ja-JP"/>
          </w:rPr>
          <w:t>t</w:t>
        </w:r>
        <w:r w:rsidR="00D55AC7" w:rsidRPr="00193CD5">
          <w:rPr>
            <w:rStyle w:val="Hyperlink"/>
            <w:noProof/>
          </w:rPr>
          <w:t>ransport</w:t>
        </w:r>
        <w:r w:rsidR="00D55AC7">
          <w:rPr>
            <w:noProof/>
            <w:webHidden/>
          </w:rPr>
          <w:tab/>
        </w:r>
        <w:r w:rsidR="00D55AC7">
          <w:rPr>
            <w:noProof/>
            <w:webHidden/>
          </w:rPr>
          <w:fldChar w:fldCharType="begin"/>
        </w:r>
        <w:r w:rsidR="00D55AC7">
          <w:rPr>
            <w:noProof/>
            <w:webHidden/>
          </w:rPr>
          <w:instrText xml:space="preserve"> PAGEREF _Toc405332695 \h </w:instrText>
        </w:r>
        <w:r w:rsidR="00D55AC7">
          <w:rPr>
            <w:noProof/>
            <w:webHidden/>
          </w:rPr>
        </w:r>
        <w:r w:rsidR="00D55AC7">
          <w:rPr>
            <w:noProof/>
            <w:webHidden/>
          </w:rPr>
          <w:fldChar w:fldCharType="separate"/>
        </w:r>
        <w:r w:rsidR="00D55AC7">
          <w:rPr>
            <w:noProof/>
            <w:webHidden/>
          </w:rPr>
          <w:t>9</w:t>
        </w:r>
        <w:r w:rsidR="00D55AC7">
          <w:rPr>
            <w:noProof/>
            <w:webHidden/>
          </w:rPr>
          <w:fldChar w:fldCharType="end"/>
        </w:r>
      </w:hyperlink>
    </w:p>
    <w:p w:rsidR="00D55AC7" w:rsidRDefault="00A2397E">
      <w:pPr>
        <w:pStyle w:val="TOC2"/>
        <w:tabs>
          <w:tab w:val="left" w:pos="720"/>
          <w:tab w:val="right" w:leader="dot" w:pos="9631"/>
        </w:tabs>
        <w:rPr>
          <w:rFonts w:eastAsiaTheme="minorEastAsia" w:cstheme="minorBidi"/>
          <w:b w:val="0"/>
          <w:bCs w:val="0"/>
          <w:noProof/>
          <w:kern w:val="2"/>
          <w:sz w:val="21"/>
          <w:szCs w:val="22"/>
          <w:lang w:val="en-US" w:eastAsia="ja-JP"/>
        </w:rPr>
      </w:pPr>
      <w:hyperlink w:anchor="_Toc405332696" w:history="1">
        <w:r w:rsidR="00D55AC7" w:rsidRPr="00193CD5">
          <w:rPr>
            <w:rStyle w:val="Hyperlink"/>
            <w:noProof/>
            <w:lang w:val="en-US" w:eastAsia="ja-JP"/>
          </w:rPr>
          <w:t>5.6</w:t>
        </w:r>
        <w:r w:rsidR="00D55AC7">
          <w:rPr>
            <w:rFonts w:eastAsiaTheme="minorEastAsia" w:cstheme="minorBidi"/>
            <w:b w:val="0"/>
            <w:bCs w:val="0"/>
            <w:noProof/>
            <w:kern w:val="2"/>
            <w:sz w:val="21"/>
            <w:szCs w:val="22"/>
            <w:lang w:val="en-US" w:eastAsia="ja-JP"/>
          </w:rPr>
          <w:tab/>
        </w:r>
        <w:r w:rsidR="00D55AC7" w:rsidRPr="00193CD5">
          <w:rPr>
            <w:rStyle w:val="Hyperlink"/>
            <w:noProof/>
            <w:lang w:val="en-US" w:eastAsia="ja-JP"/>
          </w:rPr>
          <w:t>Overview of the standardization of carrier class Ethernet</w:t>
        </w:r>
        <w:r w:rsidR="00D55AC7">
          <w:rPr>
            <w:noProof/>
            <w:webHidden/>
          </w:rPr>
          <w:tab/>
        </w:r>
        <w:r w:rsidR="00D55AC7">
          <w:rPr>
            <w:noProof/>
            <w:webHidden/>
          </w:rPr>
          <w:fldChar w:fldCharType="begin"/>
        </w:r>
        <w:r w:rsidR="00D55AC7">
          <w:rPr>
            <w:noProof/>
            <w:webHidden/>
          </w:rPr>
          <w:instrText xml:space="preserve"> PAGEREF _Toc405332696 \h </w:instrText>
        </w:r>
        <w:r w:rsidR="00D55AC7">
          <w:rPr>
            <w:noProof/>
            <w:webHidden/>
          </w:rPr>
        </w:r>
        <w:r w:rsidR="00D55AC7">
          <w:rPr>
            <w:noProof/>
            <w:webHidden/>
          </w:rPr>
          <w:fldChar w:fldCharType="separate"/>
        </w:r>
        <w:r w:rsidR="00D55AC7">
          <w:rPr>
            <w:noProof/>
            <w:webHidden/>
          </w:rPr>
          <w:t>10</w:t>
        </w:r>
        <w:r w:rsidR="00D55AC7">
          <w:rPr>
            <w:noProof/>
            <w:webHidden/>
          </w:rPr>
          <w:fldChar w:fldCharType="end"/>
        </w:r>
      </w:hyperlink>
    </w:p>
    <w:p w:rsidR="00D55AC7" w:rsidRDefault="00A2397E">
      <w:pPr>
        <w:pStyle w:val="TOC3"/>
        <w:tabs>
          <w:tab w:val="left" w:pos="960"/>
          <w:tab w:val="right" w:leader="dot" w:pos="9631"/>
        </w:tabs>
        <w:rPr>
          <w:rFonts w:eastAsiaTheme="minorEastAsia" w:cstheme="minorBidi"/>
          <w:noProof/>
          <w:kern w:val="2"/>
          <w:sz w:val="21"/>
          <w:szCs w:val="22"/>
          <w:lang w:val="en-US" w:eastAsia="ja-JP"/>
        </w:rPr>
      </w:pPr>
      <w:hyperlink w:anchor="_Toc405332697" w:history="1">
        <w:r w:rsidR="00D55AC7" w:rsidRPr="00193CD5">
          <w:rPr>
            <w:rStyle w:val="Hyperlink"/>
            <w:noProof/>
            <w:lang w:eastAsia="ja-JP"/>
          </w:rPr>
          <w:t>5.6.1</w:t>
        </w:r>
        <w:r w:rsidR="00D55AC7">
          <w:rPr>
            <w:rFonts w:eastAsiaTheme="minorEastAsia" w:cstheme="minorBidi"/>
            <w:noProof/>
            <w:kern w:val="2"/>
            <w:sz w:val="21"/>
            <w:szCs w:val="22"/>
            <w:lang w:val="en-US" w:eastAsia="ja-JP"/>
          </w:rPr>
          <w:tab/>
        </w:r>
        <w:r w:rsidR="00D55AC7" w:rsidRPr="00193CD5">
          <w:rPr>
            <w:rStyle w:val="Hyperlink"/>
            <w:noProof/>
            <w:lang w:eastAsia="ja-JP"/>
          </w:rPr>
          <w:t>Evolution of "carrier-class" Ethernet</w:t>
        </w:r>
        <w:r w:rsidR="00D55AC7">
          <w:rPr>
            <w:noProof/>
            <w:webHidden/>
          </w:rPr>
          <w:tab/>
        </w:r>
        <w:r w:rsidR="00D55AC7">
          <w:rPr>
            <w:noProof/>
            <w:webHidden/>
          </w:rPr>
          <w:fldChar w:fldCharType="begin"/>
        </w:r>
        <w:r w:rsidR="00D55AC7">
          <w:rPr>
            <w:noProof/>
            <w:webHidden/>
          </w:rPr>
          <w:instrText xml:space="preserve"> PAGEREF _Toc405332697 \h </w:instrText>
        </w:r>
        <w:r w:rsidR="00D55AC7">
          <w:rPr>
            <w:noProof/>
            <w:webHidden/>
          </w:rPr>
        </w:r>
        <w:r w:rsidR="00D55AC7">
          <w:rPr>
            <w:noProof/>
            <w:webHidden/>
          </w:rPr>
          <w:fldChar w:fldCharType="separate"/>
        </w:r>
        <w:r w:rsidR="00D55AC7">
          <w:rPr>
            <w:noProof/>
            <w:webHidden/>
          </w:rPr>
          <w:t>10</w:t>
        </w:r>
        <w:r w:rsidR="00D55AC7">
          <w:rPr>
            <w:noProof/>
            <w:webHidden/>
          </w:rPr>
          <w:fldChar w:fldCharType="end"/>
        </w:r>
      </w:hyperlink>
    </w:p>
    <w:p w:rsidR="00D55AC7" w:rsidRDefault="00A2397E">
      <w:pPr>
        <w:pStyle w:val="TOC3"/>
        <w:tabs>
          <w:tab w:val="left" w:pos="960"/>
          <w:tab w:val="right" w:leader="dot" w:pos="9631"/>
        </w:tabs>
        <w:rPr>
          <w:rFonts w:eastAsiaTheme="minorEastAsia" w:cstheme="minorBidi"/>
          <w:noProof/>
          <w:kern w:val="2"/>
          <w:sz w:val="21"/>
          <w:szCs w:val="22"/>
          <w:lang w:val="en-US" w:eastAsia="ja-JP"/>
        </w:rPr>
      </w:pPr>
      <w:hyperlink w:anchor="_Toc405332698" w:history="1">
        <w:r w:rsidR="00D55AC7" w:rsidRPr="00193CD5">
          <w:rPr>
            <w:rStyle w:val="Hyperlink"/>
            <w:noProof/>
            <w:lang w:eastAsia="ja-JP"/>
          </w:rPr>
          <w:t>5.6.2</w:t>
        </w:r>
        <w:r w:rsidR="00D55AC7">
          <w:rPr>
            <w:rFonts w:eastAsiaTheme="minorEastAsia" w:cstheme="minorBidi"/>
            <w:noProof/>
            <w:kern w:val="2"/>
            <w:sz w:val="21"/>
            <w:szCs w:val="22"/>
            <w:lang w:val="en-US" w:eastAsia="ja-JP"/>
          </w:rPr>
          <w:tab/>
        </w:r>
        <w:r w:rsidR="00D55AC7" w:rsidRPr="00193CD5">
          <w:rPr>
            <w:rStyle w:val="Hyperlink"/>
            <w:noProof/>
            <w:lang w:eastAsia="ja-JP"/>
          </w:rPr>
          <w:t>Standardization activities on Ethernet</w:t>
        </w:r>
        <w:r w:rsidR="00D55AC7">
          <w:rPr>
            <w:noProof/>
            <w:webHidden/>
          </w:rPr>
          <w:tab/>
        </w:r>
        <w:r w:rsidR="00D55AC7">
          <w:rPr>
            <w:noProof/>
            <w:webHidden/>
          </w:rPr>
          <w:fldChar w:fldCharType="begin"/>
        </w:r>
        <w:r w:rsidR="00D55AC7">
          <w:rPr>
            <w:noProof/>
            <w:webHidden/>
          </w:rPr>
          <w:instrText xml:space="preserve"> PAGEREF _Toc405332698 \h </w:instrText>
        </w:r>
        <w:r w:rsidR="00D55AC7">
          <w:rPr>
            <w:noProof/>
            <w:webHidden/>
          </w:rPr>
        </w:r>
        <w:r w:rsidR="00D55AC7">
          <w:rPr>
            <w:noProof/>
            <w:webHidden/>
          </w:rPr>
          <w:fldChar w:fldCharType="separate"/>
        </w:r>
        <w:r w:rsidR="00D55AC7">
          <w:rPr>
            <w:noProof/>
            <w:webHidden/>
          </w:rPr>
          <w:t>15</w:t>
        </w:r>
        <w:r w:rsidR="00D55AC7">
          <w:rPr>
            <w:noProof/>
            <w:webHidden/>
          </w:rPr>
          <w:fldChar w:fldCharType="end"/>
        </w:r>
      </w:hyperlink>
    </w:p>
    <w:p w:rsidR="00D55AC7" w:rsidRDefault="00A2397E">
      <w:pPr>
        <w:pStyle w:val="TOC3"/>
        <w:tabs>
          <w:tab w:val="left" w:pos="960"/>
          <w:tab w:val="right" w:leader="dot" w:pos="9631"/>
        </w:tabs>
        <w:rPr>
          <w:rFonts w:eastAsiaTheme="minorEastAsia" w:cstheme="minorBidi"/>
          <w:noProof/>
          <w:kern w:val="2"/>
          <w:sz w:val="21"/>
          <w:szCs w:val="22"/>
          <w:lang w:val="en-US" w:eastAsia="ja-JP"/>
        </w:rPr>
      </w:pPr>
      <w:hyperlink w:anchor="_Toc405332699" w:history="1">
        <w:r w:rsidR="00D55AC7" w:rsidRPr="00193CD5">
          <w:rPr>
            <w:rStyle w:val="Hyperlink"/>
            <w:noProof/>
            <w:lang w:val="en-US" w:eastAsia="ja-JP"/>
          </w:rPr>
          <w:t>5.6.3</w:t>
        </w:r>
        <w:r w:rsidR="00D55AC7">
          <w:rPr>
            <w:rFonts w:eastAsiaTheme="minorEastAsia" w:cstheme="minorBidi"/>
            <w:noProof/>
            <w:kern w:val="2"/>
            <w:sz w:val="21"/>
            <w:szCs w:val="22"/>
            <w:lang w:val="en-US" w:eastAsia="ja-JP"/>
          </w:rPr>
          <w:tab/>
        </w:r>
        <w:r w:rsidR="00D55AC7" w:rsidRPr="00193CD5">
          <w:rPr>
            <w:rStyle w:val="Hyperlink"/>
            <w:noProof/>
            <w:lang w:val="en-US" w:eastAsia="ja-JP"/>
          </w:rPr>
          <w:t>Further details</w:t>
        </w:r>
        <w:r w:rsidR="00D55AC7">
          <w:rPr>
            <w:noProof/>
            <w:webHidden/>
          </w:rPr>
          <w:tab/>
        </w:r>
        <w:r w:rsidR="00D55AC7">
          <w:rPr>
            <w:noProof/>
            <w:webHidden/>
          </w:rPr>
          <w:fldChar w:fldCharType="begin"/>
        </w:r>
        <w:r w:rsidR="00D55AC7">
          <w:rPr>
            <w:noProof/>
            <w:webHidden/>
          </w:rPr>
          <w:instrText xml:space="preserve"> PAGEREF _Toc405332699 \h </w:instrText>
        </w:r>
        <w:r w:rsidR="00D55AC7">
          <w:rPr>
            <w:noProof/>
            <w:webHidden/>
          </w:rPr>
        </w:r>
        <w:r w:rsidR="00D55AC7">
          <w:rPr>
            <w:noProof/>
            <w:webHidden/>
          </w:rPr>
          <w:fldChar w:fldCharType="separate"/>
        </w:r>
        <w:r w:rsidR="00D55AC7">
          <w:rPr>
            <w:noProof/>
            <w:webHidden/>
          </w:rPr>
          <w:t>16</w:t>
        </w:r>
        <w:r w:rsidR="00D55AC7">
          <w:rPr>
            <w:noProof/>
            <w:webHidden/>
          </w:rPr>
          <w:fldChar w:fldCharType="end"/>
        </w:r>
      </w:hyperlink>
    </w:p>
    <w:p w:rsidR="00D55AC7" w:rsidRDefault="00A2397E">
      <w:pPr>
        <w:pStyle w:val="TOC2"/>
        <w:tabs>
          <w:tab w:val="left" w:pos="720"/>
          <w:tab w:val="right" w:leader="dot" w:pos="9631"/>
        </w:tabs>
        <w:rPr>
          <w:rFonts w:eastAsiaTheme="minorEastAsia" w:cstheme="minorBidi"/>
          <w:b w:val="0"/>
          <w:bCs w:val="0"/>
          <w:noProof/>
          <w:kern w:val="2"/>
          <w:sz w:val="21"/>
          <w:szCs w:val="22"/>
          <w:lang w:val="en-US" w:eastAsia="ja-JP"/>
        </w:rPr>
      </w:pPr>
      <w:hyperlink w:anchor="_Toc405332700" w:history="1">
        <w:r w:rsidR="00D55AC7" w:rsidRPr="00193CD5">
          <w:rPr>
            <w:rStyle w:val="Hyperlink"/>
            <w:noProof/>
            <w:lang w:val="en-US" w:eastAsia="ja-JP"/>
          </w:rPr>
          <w:t>5.7</w:t>
        </w:r>
        <w:r w:rsidR="00D55AC7">
          <w:rPr>
            <w:rFonts w:eastAsiaTheme="minorEastAsia" w:cstheme="minorBidi"/>
            <w:b w:val="0"/>
            <w:bCs w:val="0"/>
            <w:noProof/>
            <w:kern w:val="2"/>
            <w:sz w:val="21"/>
            <w:szCs w:val="22"/>
            <w:lang w:val="en-US" w:eastAsia="ja-JP"/>
          </w:rPr>
          <w:tab/>
        </w:r>
        <w:r w:rsidR="00D55AC7" w:rsidRPr="00193CD5">
          <w:rPr>
            <w:rStyle w:val="Hyperlink"/>
            <w:noProof/>
            <w:lang w:val="en-US"/>
          </w:rPr>
          <w:t>Standardization on MPLS</w:t>
        </w:r>
        <w:r w:rsidR="00D55AC7" w:rsidRPr="00193CD5">
          <w:rPr>
            <w:rStyle w:val="Hyperlink"/>
            <w:noProof/>
            <w:lang w:val="en-US" w:eastAsia="ja-JP"/>
          </w:rPr>
          <w:t xml:space="preserve"> and MPLS-TP (T-MPLS)</w:t>
        </w:r>
        <w:r w:rsidR="00D55AC7">
          <w:rPr>
            <w:noProof/>
            <w:webHidden/>
          </w:rPr>
          <w:tab/>
        </w:r>
        <w:r w:rsidR="00D55AC7">
          <w:rPr>
            <w:noProof/>
            <w:webHidden/>
          </w:rPr>
          <w:fldChar w:fldCharType="begin"/>
        </w:r>
        <w:r w:rsidR="00D55AC7">
          <w:rPr>
            <w:noProof/>
            <w:webHidden/>
          </w:rPr>
          <w:instrText xml:space="preserve"> PAGEREF _Toc405332700 \h </w:instrText>
        </w:r>
        <w:r w:rsidR="00D55AC7">
          <w:rPr>
            <w:noProof/>
            <w:webHidden/>
          </w:rPr>
        </w:r>
        <w:r w:rsidR="00D55AC7">
          <w:rPr>
            <w:noProof/>
            <w:webHidden/>
          </w:rPr>
          <w:fldChar w:fldCharType="separate"/>
        </w:r>
        <w:r w:rsidR="00D55AC7">
          <w:rPr>
            <w:noProof/>
            <w:webHidden/>
          </w:rPr>
          <w:t>17</w:t>
        </w:r>
        <w:r w:rsidR="00D55AC7">
          <w:rPr>
            <w:noProof/>
            <w:webHidden/>
          </w:rPr>
          <w:fldChar w:fldCharType="end"/>
        </w:r>
      </w:hyperlink>
    </w:p>
    <w:p w:rsidR="00D55AC7" w:rsidRDefault="00A2397E">
      <w:pPr>
        <w:pStyle w:val="TOC3"/>
        <w:tabs>
          <w:tab w:val="left" w:pos="960"/>
          <w:tab w:val="right" w:leader="dot" w:pos="9631"/>
        </w:tabs>
        <w:rPr>
          <w:rFonts w:eastAsiaTheme="minorEastAsia" w:cstheme="minorBidi"/>
          <w:noProof/>
          <w:kern w:val="2"/>
          <w:sz w:val="21"/>
          <w:szCs w:val="22"/>
          <w:lang w:val="en-US" w:eastAsia="ja-JP"/>
        </w:rPr>
      </w:pPr>
      <w:hyperlink w:anchor="_Toc405332701" w:history="1">
        <w:r w:rsidR="00D55AC7" w:rsidRPr="00193CD5">
          <w:rPr>
            <w:rStyle w:val="Hyperlink"/>
            <w:noProof/>
            <w:lang w:eastAsia="ja-JP"/>
          </w:rPr>
          <w:t>5.7.1</w:t>
        </w:r>
        <w:r w:rsidR="00D55AC7">
          <w:rPr>
            <w:rFonts w:eastAsiaTheme="minorEastAsia" w:cstheme="minorBidi"/>
            <w:noProof/>
            <w:kern w:val="2"/>
            <w:sz w:val="21"/>
            <w:szCs w:val="22"/>
            <w:lang w:val="en-US" w:eastAsia="ja-JP"/>
          </w:rPr>
          <w:tab/>
        </w:r>
        <w:r w:rsidR="00D55AC7" w:rsidRPr="00193CD5">
          <w:rPr>
            <w:rStyle w:val="Hyperlink"/>
            <w:noProof/>
            <w:lang w:eastAsia="ja-JP"/>
          </w:rPr>
          <w:t>OAM for MPLS and MPLS-TP</w:t>
        </w:r>
        <w:r w:rsidR="00D55AC7">
          <w:rPr>
            <w:noProof/>
            <w:webHidden/>
          </w:rPr>
          <w:tab/>
        </w:r>
        <w:r w:rsidR="00D55AC7">
          <w:rPr>
            <w:noProof/>
            <w:webHidden/>
          </w:rPr>
          <w:fldChar w:fldCharType="begin"/>
        </w:r>
        <w:r w:rsidR="00D55AC7">
          <w:rPr>
            <w:noProof/>
            <w:webHidden/>
          </w:rPr>
          <w:instrText xml:space="preserve"> PAGEREF _Toc405332701 \h </w:instrText>
        </w:r>
        <w:r w:rsidR="00D55AC7">
          <w:rPr>
            <w:noProof/>
            <w:webHidden/>
          </w:rPr>
        </w:r>
        <w:r w:rsidR="00D55AC7">
          <w:rPr>
            <w:noProof/>
            <w:webHidden/>
          </w:rPr>
          <w:fldChar w:fldCharType="separate"/>
        </w:r>
        <w:r w:rsidR="00D55AC7">
          <w:rPr>
            <w:noProof/>
            <w:webHidden/>
          </w:rPr>
          <w:t>18</w:t>
        </w:r>
        <w:r w:rsidR="00D55AC7">
          <w:rPr>
            <w:noProof/>
            <w:webHidden/>
          </w:rPr>
          <w:fldChar w:fldCharType="end"/>
        </w:r>
      </w:hyperlink>
    </w:p>
    <w:p w:rsidR="00D55AC7" w:rsidRDefault="00A2397E">
      <w:pPr>
        <w:pStyle w:val="TOC3"/>
        <w:tabs>
          <w:tab w:val="left" w:pos="960"/>
          <w:tab w:val="right" w:leader="dot" w:pos="9631"/>
        </w:tabs>
        <w:rPr>
          <w:rFonts w:eastAsiaTheme="minorEastAsia" w:cstheme="minorBidi"/>
          <w:noProof/>
          <w:kern w:val="2"/>
          <w:sz w:val="21"/>
          <w:szCs w:val="22"/>
          <w:lang w:val="en-US" w:eastAsia="ja-JP"/>
        </w:rPr>
      </w:pPr>
      <w:hyperlink w:anchor="_Toc405332702" w:history="1">
        <w:r w:rsidR="00D55AC7" w:rsidRPr="00193CD5">
          <w:rPr>
            <w:rStyle w:val="Hyperlink"/>
            <w:noProof/>
            <w:lang w:eastAsia="ja-JP"/>
          </w:rPr>
          <w:t>5.7.2</w:t>
        </w:r>
        <w:r w:rsidR="00D55AC7">
          <w:rPr>
            <w:rFonts w:eastAsiaTheme="minorEastAsia" w:cstheme="minorBidi"/>
            <w:noProof/>
            <w:kern w:val="2"/>
            <w:sz w:val="21"/>
            <w:szCs w:val="22"/>
            <w:lang w:val="en-US" w:eastAsia="ja-JP"/>
          </w:rPr>
          <w:tab/>
        </w:r>
        <w:r w:rsidR="00D55AC7" w:rsidRPr="00193CD5">
          <w:rPr>
            <w:rStyle w:val="Hyperlink"/>
            <w:noProof/>
            <w:lang w:eastAsia="ja-JP"/>
          </w:rPr>
          <w:t>MPLS/MPLS-TP protection switching</w:t>
        </w:r>
        <w:r w:rsidR="00D55AC7">
          <w:rPr>
            <w:noProof/>
            <w:webHidden/>
          </w:rPr>
          <w:tab/>
        </w:r>
        <w:r w:rsidR="00D55AC7">
          <w:rPr>
            <w:noProof/>
            <w:webHidden/>
          </w:rPr>
          <w:fldChar w:fldCharType="begin"/>
        </w:r>
        <w:r w:rsidR="00D55AC7">
          <w:rPr>
            <w:noProof/>
            <w:webHidden/>
          </w:rPr>
          <w:instrText xml:space="preserve"> PAGEREF _Toc405332702 \h </w:instrText>
        </w:r>
        <w:r w:rsidR="00D55AC7">
          <w:rPr>
            <w:noProof/>
            <w:webHidden/>
          </w:rPr>
        </w:r>
        <w:r w:rsidR="00D55AC7">
          <w:rPr>
            <w:noProof/>
            <w:webHidden/>
          </w:rPr>
          <w:fldChar w:fldCharType="separate"/>
        </w:r>
        <w:r w:rsidR="00D55AC7">
          <w:rPr>
            <w:noProof/>
            <w:webHidden/>
          </w:rPr>
          <w:t>19</w:t>
        </w:r>
        <w:r w:rsidR="00D55AC7">
          <w:rPr>
            <w:noProof/>
            <w:webHidden/>
          </w:rPr>
          <w:fldChar w:fldCharType="end"/>
        </w:r>
      </w:hyperlink>
    </w:p>
    <w:p w:rsidR="00D55AC7" w:rsidRDefault="00A2397E">
      <w:pPr>
        <w:pStyle w:val="TOC3"/>
        <w:tabs>
          <w:tab w:val="left" w:pos="960"/>
          <w:tab w:val="right" w:leader="dot" w:pos="9631"/>
        </w:tabs>
        <w:rPr>
          <w:rFonts w:eastAsiaTheme="minorEastAsia" w:cstheme="minorBidi"/>
          <w:noProof/>
          <w:kern w:val="2"/>
          <w:sz w:val="21"/>
          <w:szCs w:val="22"/>
          <w:lang w:val="en-US" w:eastAsia="ja-JP"/>
        </w:rPr>
      </w:pPr>
      <w:hyperlink w:anchor="_Toc405332703" w:history="1">
        <w:r w:rsidR="00D55AC7" w:rsidRPr="00193CD5">
          <w:rPr>
            <w:rStyle w:val="Hyperlink"/>
            <w:noProof/>
            <w:lang w:eastAsia="ja-JP"/>
          </w:rPr>
          <w:t>5.7.3</w:t>
        </w:r>
        <w:r w:rsidR="00D55AC7">
          <w:rPr>
            <w:rFonts w:eastAsiaTheme="minorEastAsia" w:cstheme="minorBidi"/>
            <w:noProof/>
            <w:kern w:val="2"/>
            <w:sz w:val="21"/>
            <w:szCs w:val="22"/>
            <w:lang w:val="en-US" w:eastAsia="ja-JP"/>
          </w:rPr>
          <w:tab/>
        </w:r>
        <w:r w:rsidR="00D55AC7" w:rsidRPr="00193CD5">
          <w:rPr>
            <w:rStyle w:val="Hyperlink"/>
            <w:noProof/>
            <w:lang w:eastAsia="ja-JP"/>
          </w:rPr>
          <w:t>MPLS interworking</w:t>
        </w:r>
        <w:r w:rsidR="00D55AC7">
          <w:rPr>
            <w:noProof/>
            <w:webHidden/>
          </w:rPr>
          <w:tab/>
        </w:r>
        <w:r w:rsidR="00D55AC7">
          <w:rPr>
            <w:noProof/>
            <w:webHidden/>
          </w:rPr>
          <w:fldChar w:fldCharType="begin"/>
        </w:r>
        <w:r w:rsidR="00D55AC7">
          <w:rPr>
            <w:noProof/>
            <w:webHidden/>
          </w:rPr>
          <w:instrText xml:space="preserve"> PAGEREF _Toc405332703 \h </w:instrText>
        </w:r>
        <w:r w:rsidR="00D55AC7">
          <w:rPr>
            <w:noProof/>
            <w:webHidden/>
          </w:rPr>
        </w:r>
        <w:r w:rsidR="00D55AC7">
          <w:rPr>
            <w:noProof/>
            <w:webHidden/>
          </w:rPr>
          <w:fldChar w:fldCharType="separate"/>
        </w:r>
        <w:r w:rsidR="00D55AC7">
          <w:rPr>
            <w:noProof/>
            <w:webHidden/>
          </w:rPr>
          <w:t>19</w:t>
        </w:r>
        <w:r w:rsidR="00D55AC7">
          <w:rPr>
            <w:noProof/>
            <w:webHidden/>
          </w:rPr>
          <w:fldChar w:fldCharType="end"/>
        </w:r>
      </w:hyperlink>
    </w:p>
    <w:p w:rsidR="00D55AC7" w:rsidRDefault="00A2397E">
      <w:pPr>
        <w:pStyle w:val="TOC3"/>
        <w:tabs>
          <w:tab w:val="left" w:pos="960"/>
          <w:tab w:val="right" w:leader="dot" w:pos="9631"/>
        </w:tabs>
        <w:rPr>
          <w:rFonts w:eastAsiaTheme="minorEastAsia" w:cstheme="minorBidi"/>
          <w:noProof/>
          <w:kern w:val="2"/>
          <w:sz w:val="21"/>
          <w:szCs w:val="22"/>
          <w:lang w:val="en-US" w:eastAsia="ja-JP"/>
        </w:rPr>
      </w:pPr>
      <w:hyperlink w:anchor="_Toc405332704" w:history="1">
        <w:r w:rsidR="00D55AC7" w:rsidRPr="00193CD5">
          <w:rPr>
            <w:rStyle w:val="Hyperlink"/>
            <w:noProof/>
            <w:lang w:eastAsia="ja-JP"/>
          </w:rPr>
          <w:t>5.7.4</w:t>
        </w:r>
        <w:r w:rsidR="00D55AC7">
          <w:rPr>
            <w:rFonts w:eastAsiaTheme="minorEastAsia" w:cstheme="minorBidi"/>
            <w:noProof/>
            <w:kern w:val="2"/>
            <w:sz w:val="21"/>
            <w:szCs w:val="22"/>
            <w:lang w:val="en-US" w:eastAsia="ja-JP"/>
          </w:rPr>
          <w:tab/>
        </w:r>
        <w:r w:rsidR="00D55AC7" w:rsidRPr="00193CD5">
          <w:rPr>
            <w:rStyle w:val="Hyperlink"/>
            <w:noProof/>
            <w:lang w:eastAsia="ja-JP"/>
          </w:rPr>
          <w:t>MPLS-TP network architecture</w:t>
        </w:r>
        <w:r w:rsidR="00D55AC7">
          <w:rPr>
            <w:noProof/>
            <w:webHidden/>
          </w:rPr>
          <w:tab/>
        </w:r>
        <w:r w:rsidR="00D55AC7">
          <w:rPr>
            <w:noProof/>
            <w:webHidden/>
          </w:rPr>
          <w:fldChar w:fldCharType="begin"/>
        </w:r>
        <w:r w:rsidR="00D55AC7">
          <w:rPr>
            <w:noProof/>
            <w:webHidden/>
          </w:rPr>
          <w:instrText xml:space="preserve"> PAGEREF _Toc405332704 \h </w:instrText>
        </w:r>
        <w:r w:rsidR="00D55AC7">
          <w:rPr>
            <w:noProof/>
            <w:webHidden/>
          </w:rPr>
        </w:r>
        <w:r w:rsidR="00D55AC7">
          <w:rPr>
            <w:noProof/>
            <w:webHidden/>
          </w:rPr>
          <w:fldChar w:fldCharType="separate"/>
        </w:r>
        <w:r w:rsidR="00D55AC7">
          <w:rPr>
            <w:noProof/>
            <w:webHidden/>
          </w:rPr>
          <w:t>19</w:t>
        </w:r>
        <w:r w:rsidR="00D55AC7">
          <w:rPr>
            <w:noProof/>
            <w:webHidden/>
          </w:rPr>
          <w:fldChar w:fldCharType="end"/>
        </w:r>
      </w:hyperlink>
    </w:p>
    <w:p w:rsidR="00D55AC7" w:rsidRDefault="00A2397E">
      <w:pPr>
        <w:pStyle w:val="TOC3"/>
        <w:tabs>
          <w:tab w:val="left" w:pos="960"/>
          <w:tab w:val="right" w:leader="dot" w:pos="9631"/>
        </w:tabs>
        <w:rPr>
          <w:rFonts w:eastAsiaTheme="minorEastAsia" w:cstheme="minorBidi"/>
          <w:noProof/>
          <w:kern w:val="2"/>
          <w:sz w:val="21"/>
          <w:szCs w:val="22"/>
          <w:lang w:val="en-US" w:eastAsia="ja-JP"/>
        </w:rPr>
      </w:pPr>
      <w:hyperlink w:anchor="_Toc405332705" w:history="1">
        <w:r w:rsidR="00D55AC7" w:rsidRPr="00193CD5">
          <w:rPr>
            <w:rStyle w:val="Hyperlink"/>
            <w:noProof/>
            <w:lang w:eastAsia="ja-JP"/>
          </w:rPr>
          <w:t>5.7.5</w:t>
        </w:r>
        <w:r w:rsidR="00D55AC7">
          <w:rPr>
            <w:rFonts w:eastAsiaTheme="minorEastAsia" w:cstheme="minorBidi"/>
            <w:noProof/>
            <w:kern w:val="2"/>
            <w:sz w:val="21"/>
            <w:szCs w:val="22"/>
            <w:lang w:val="en-US" w:eastAsia="ja-JP"/>
          </w:rPr>
          <w:tab/>
        </w:r>
        <w:r w:rsidR="00D55AC7" w:rsidRPr="00193CD5">
          <w:rPr>
            <w:rStyle w:val="Hyperlink"/>
            <w:noProof/>
            <w:lang w:eastAsia="ja-JP"/>
          </w:rPr>
          <w:t>MPLS-TP equipment functional architecture</w:t>
        </w:r>
        <w:r w:rsidR="00D55AC7">
          <w:rPr>
            <w:noProof/>
            <w:webHidden/>
          </w:rPr>
          <w:tab/>
        </w:r>
        <w:r w:rsidR="00D55AC7">
          <w:rPr>
            <w:noProof/>
            <w:webHidden/>
          </w:rPr>
          <w:fldChar w:fldCharType="begin"/>
        </w:r>
        <w:r w:rsidR="00D55AC7">
          <w:rPr>
            <w:noProof/>
            <w:webHidden/>
          </w:rPr>
          <w:instrText xml:space="preserve"> PAGEREF _Toc405332705 \h </w:instrText>
        </w:r>
        <w:r w:rsidR="00D55AC7">
          <w:rPr>
            <w:noProof/>
            <w:webHidden/>
          </w:rPr>
        </w:r>
        <w:r w:rsidR="00D55AC7">
          <w:rPr>
            <w:noProof/>
            <w:webHidden/>
          </w:rPr>
          <w:fldChar w:fldCharType="separate"/>
        </w:r>
        <w:r w:rsidR="00D55AC7">
          <w:rPr>
            <w:noProof/>
            <w:webHidden/>
          </w:rPr>
          <w:t>19</w:t>
        </w:r>
        <w:r w:rsidR="00D55AC7">
          <w:rPr>
            <w:noProof/>
            <w:webHidden/>
          </w:rPr>
          <w:fldChar w:fldCharType="end"/>
        </w:r>
      </w:hyperlink>
    </w:p>
    <w:p w:rsidR="00D55AC7" w:rsidRDefault="00A2397E">
      <w:pPr>
        <w:pStyle w:val="TOC3"/>
        <w:tabs>
          <w:tab w:val="left" w:pos="960"/>
          <w:tab w:val="right" w:leader="dot" w:pos="9631"/>
        </w:tabs>
        <w:rPr>
          <w:rFonts w:eastAsiaTheme="minorEastAsia" w:cstheme="minorBidi"/>
          <w:noProof/>
          <w:kern w:val="2"/>
          <w:sz w:val="21"/>
          <w:szCs w:val="22"/>
          <w:lang w:val="en-US" w:eastAsia="ja-JP"/>
        </w:rPr>
      </w:pPr>
      <w:hyperlink w:anchor="_Toc405332706" w:history="1">
        <w:r w:rsidR="00D55AC7" w:rsidRPr="00193CD5">
          <w:rPr>
            <w:rStyle w:val="Hyperlink"/>
            <w:noProof/>
            <w:lang w:eastAsia="ja-JP"/>
          </w:rPr>
          <w:t>5.7.6</w:t>
        </w:r>
        <w:r w:rsidR="00D55AC7">
          <w:rPr>
            <w:rFonts w:eastAsiaTheme="minorEastAsia" w:cstheme="minorBidi"/>
            <w:noProof/>
            <w:kern w:val="2"/>
            <w:sz w:val="21"/>
            <w:szCs w:val="22"/>
            <w:lang w:val="en-US" w:eastAsia="ja-JP"/>
          </w:rPr>
          <w:tab/>
        </w:r>
        <w:r w:rsidR="00D55AC7" w:rsidRPr="00193CD5">
          <w:rPr>
            <w:rStyle w:val="Hyperlink"/>
            <w:noProof/>
            <w:lang w:eastAsia="ja-JP"/>
          </w:rPr>
          <w:t>MPLS-TP equipment network management</w:t>
        </w:r>
        <w:r w:rsidR="00D55AC7">
          <w:rPr>
            <w:noProof/>
            <w:webHidden/>
          </w:rPr>
          <w:tab/>
        </w:r>
        <w:r w:rsidR="00D55AC7">
          <w:rPr>
            <w:noProof/>
            <w:webHidden/>
          </w:rPr>
          <w:fldChar w:fldCharType="begin"/>
        </w:r>
        <w:r w:rsidR="00D55AC7">
          <w:rPr>
            <w:noProof/>
            <w:webHidden/>
          </w:rPr>
          <w:instrText xml:space="preserve"> PAGEREF _Toc405332706 \h </w:instrText>
        </w:r>
        <w:r w:rsidR="00D55AC7">
          <w:rPr>
            <w:noProof/>
            <w:webHidden/>
          </w:rPr>
        </w:r>
        <w:r w:rsidR="00D55AC7">
          <w:rPr>
            <w:noProof/>
            <w:webHidden/>
          </w:rPr>
          <w:fldChar w:fldCharType="separate"/>
        </w:r>
        <w:r w:rsidR="00D55AC7">
          <w:rPr>
            <w:noProof/>
            <w:webHidden/>
          </w:rPr>
          <w:t>19</w:t>
        </w:r>
        <w:r w:rsidR="00D55AC7">
          <w:rPr>
            <w:noProof/>
            <w:webHidden/>
          </w:rPr>
          <w:fldChar w:fldCharType="end"/>
        </w:r>
      </w:hyperlink>
    </w:p>
    <w:p w:rsidR="00D55AC7" w:rsidRDefault="00A2397E">
      <w:pPr>
        <w:pStyle w:val="TOC3"/>
        <w:tabs>
          <w:tab w:val="left" w:pos="960"/>
          <w:tab w:val="right" w:leader="dot" w:pos="9631"/>
        </w:tabs>
        <w:rPr>
          <w:rFonts w:eastAsiaTheme="minorEastAsia" w:cstheme="minorBidi"/>
          <w:noProof/>
          <w:kern w:val="2"/>
          <w:sz w:val="21"/>
          <w:szCs w:val="22"/>
          <w:lang w:val="en-US" w:eastAsia="ja-JP"/>
        </w:rPr>
      </w:pPr>
      <w:hyperlink w:anchor="_Toc405332707" w:history="1">
        <w:r w:rsidR="00D55AC7" w:rsidRPr="00193CD5">
          <w:rPr>
            <w:rStyle w:val="Hyperlink"/>
            <w:noProof/>
            <w:lang w:eastAsia="ja-JP"/>
          </w:rPr>
          <w:t>5.7.7</w:t>
        </w:r>
        <w:r w:rsidR="00D55AC7">
          <w:rPr>
            <w:rFonts w:eastAsiaTheme="minorEastAsia" w:cstheme="minorBidi"/>
            <w:noProof/>
            <w:kern w:val="2"/>
            <w:sz w:val="21"/>
            <w:szCs w:val="22"/>
            <w:lang w:val="en-US" w:eastAsia="ja-JP"/>
          </w:rPr>
          <w:tab/>
        </w:r>
        <w:r w:rsidR="00D55AC7" w:rsidRPr="00193CD5">
          <w:rPr>
            <w:rStyle w:val="Hyperlink"/>
            <w:noProof/>
            <w:lang w:eastAsia="ja-JP"/>
          </w:rPr>
          <w:t>MPLS-TP interface</w:t>
        </w:r>
        <w:r w:rsidR="00D55AC7">
          <w:rPr>
            <w:noProof/>
            <w:webHidden/>
          </w:rPr>
          <w:tab/>
        </w:r>
        <w:r w:rsidR="00D55AC7">
          <w:rPr>
            <w:noProof/>
            <w:webHidden/>
          </w:rPr>
          <w:fldChar w:fldCharType="begin"/>
        </w:r>
        <w:r w:rsidR="00D55AC7">
          <w:rPr>
            <w:noProof/>
            <w:webHidden/>
          </w:rPr>
          <w:instrText xml:space="preserve"> PAGEREF _Toc405332707 \h </w:instrText>
        </w:r>
        <w:r w:rsidR="00D55AC7">
          <w:rPr>
            <w:noProof/>
            <w:webHidden/>
          </w:rPr>
        </w:r>
        <w:r w:rsidR="00D55AC7">
          <w:rPr>
            <w:noProof/>
            <w:webHidden/>
          </w:rPr>
          <w:fldChar w:fldCharType="separate"/>
        </w:r>
        <w:r w:rsidR="00D55AC7">
          <w:rPr>
            <w:noProof/>
            <w:webHidden/>
          </w:rPr>
          <w:t>20</w:t>
        </w:r>
        <w:r w:rsidR="00D55AC7">
          <w:rPr>
            <w:noProof/>
            <w:webHidden/>
          </w:rPr>
          <w:fldChar w:fldCharType="end"/>
        </w:r>
      </w:hyperlink>
    </w:p>
    <w:p w:rsidR="00D55AC7" w:rsidRDefault="00A2397E">
      <w:pPr>
        <w:pStyle w:val="TOC3"/>
        <w:tabs>
          <w:tab w:val="left" w:pos="960"/>
          <w:tab w:val="right" w:leader="dot" w:pos="9631"/>
        </w:tabs>
        <w:rPr>
          <w:rFonts w:eastAsiaTheme="minorEastAsia" w:cstheme="minorBidi"/>
          <w:noProof/>
          <w:kern w:val="2"/>
          <w:sz w:val="21"/>
          <w:szCs w:val="22"/>
          <w:lang w:val="en-US" w:eastAsia="ja-JP"/>
        </w:rPr>
      </w:pPr>
      <w:hyperlink w:anchor="_Toc405332708" w:history="1">
        <w:r w:rsidR="00D55AC7" w:rsidRPr="00193CD5">
          <w:rPr>
            <w:rStyle w:val="Hyperlink"/>
            <w:noProof/>
            <w:lang w:eastAsia="ja-JP"/>
          </w:rPr>
          <w:t>5.7.8</w:t>
        </w:r>
        <w:r w:rsidR="00D55AC7">
          <w:rPr>
            <w:rFonts w:eastAsiaTheme="minorEastAsia" w:cstheme="minorBidi"/>
            <w:noProof/>
            <w:kern w:val="2"/>
            <w:sz w:val="21"/>
            <w:szCs w:val="22"/>
            <w:lang w:val="en-US" w:eastAsia="ja-JP"/>
          </w:rPr>
          <w:tab/>
        </w:r>
        <w:r w:rsidR="00D55AC7" w:rsidRPr="00193CD5">
          <w:rPr>
            <w:rStyle w:val="Hyperlink"/>
            <w:noProof/>
            <w:lang w:eastAsia="ja-JP"/>
          </w:rPr>
          <w:t>Further details</w:t>
        </w:r>
        <w:r w:rsidR="00D55AC7">
          <w:rPr>
            <w:noProof/>
            <w:webHidden/>
          </w:rPr>
          <w:tab/>
        </w:r>
        <w:r w:rsidR="00D55AC7">
          <w:rPr>
            <w:noProof/>
            <w:webHidden/>
          </w:rPr>
          <w:fldChar w:fldCharType="begin"/>
        </w:r>
        <w:r w:rsidR="00D55AC7">
          <w:rPr>
            <w:noProof/>
            <w:webHidden/>
          </w:rPr>
          <w:instrText xml:space="preserve"> PAGEREF _Toc405332708 \h </w:instrText>
        </w:r>
        <w:r w:rsidR="00D55AC7">
          <w:rPr>
            <w:noProof/>
            <w:webHidden/>
          </w:rPr>
        </w:r>
        <w:r w:rsidR="00D55AC7">
          <w:rPr>
            <w:noProof/>
            <w:webHidden/>
          </w:rPr>
          <w:fldChar w:fldCharType="separate"/>
        </w:r>
        <w:r w:rsidR="00D55AC7">
          <w:rPr>
            <w:noProof/>
            <w:webHidden/>
          </w:rPr>
          <w:t>20</w:t>
        </w:r>
        <w:r w:rsidR="00D55AC7">
          <w:rPr>
            <w:noProof/>
            <w:webHidden/>
          </w:rPr>
          <w:fldChar w:fldCharType="end"/>
        </w:r>
      </w:hyperlink>
    </w:p>
    <w:p w:rsidR="00D55AC7" w:rsidRDefault="00A2397E">
      <w:pPr>
        <w:pStyle w:val="TOC2"/>
        <w:tabs>
          <w:tab w:val="left" w:pos="720"/>
          <w:tab w:val="right" w:leader="dot" w:pos="9631"/>
        </w:tabs>
        <w:rPr>
          <w:rFonts w:eastAsiaTheme="minorEastAsia" w:cstheme="minorBidi"/>
          <w:b w:val="0"/>
          <w:bCs w:val="0"/>
          <w:noProof/>
          <w:kern w:val="2"/>
          <w:sz w:val="21"/>
          <w:szCs w:val="22"/>
          <w:lang w:val="en-US" w:eastAsia="ja-JP"/>
        </w:rPr>
      </w:pPr>
      <w:hyperlink w:anchor="_Toc405332709" w:history="1">
        <w:r w:rsidR="00D55AC7" w:rsidRPr="00193CD5">
          <w:rPr>
            <w:rStyle w:val="Hyperlink"/>
            <w:noProof/>
          </w:rPr>
          <w:t>5.8</w:t>
        </w:r>
        <w:r w:rsidR="00D55AC7">
          <w:rPr>
            <w:rFonts w:eastAsiaTheme="minorEastAsia" w:cstheme="minorBidi"/>
            <w:b w:val="0"/>
            <w:bCs w:val="0"/>
            <w:noProof/>
            <w:kern w:val="2"/>
            <w:sz w:val="21"/>
            <w:szCs w:val="22"/>
            <w:lang w:val="en-US" w:eastAsia="ja-JP"/>
          </w:rPr>
          <w:tab/>
        </w:r>
        <w:r w:rsidR="00D55AC7" w:rsidRPr="00193CD5">
          <w:rPr>
            <w:rStyle w:val="Hyperlink"/>
            <w:noProof/>
          </w:rPr>
          <w:t>Standardization on NGN related issues</w:t>
        </w:r>
        <w:r w:rsidR="00D55AC7">
          <w:rPr>
            <w:noProof/>
            <w:webHidden/>
          </w:rPr>
          <w:tab/>
        </w:r>
        <w:r w:rsidR="00D55AC7">
          <w:rPr>
            <w:noProof/>
            <w:webHidden/>
          </w:rPr>
          <w:fldChar w:fldCharType="begin"/>
        </w:r>
        <w:r w:rsidR="00D55AC7">
          <w:rPr>
            <w:noProof/>
            <w:webHidden/>
          </w:rPr>
          <w:instrText xml:space="preserve"> PAGEREF _Toc405332709 \h </w:instrText>
        </w:r>
        <w:r w:rsidR="00D55AC7">
          <w:rPr>
            <w:noProof/>
            <w:webHidden/>
          </w:rPr>
        </w:r>
        <w:r w:rsidR="00D55AC7">
          <w:rPr>
            <w:noProof/>
            <w:webHidden/>
          </w:rPr>
          <w:fldChar w:fldCharType="separate"/>
        </w:r>
        <w:r w:rsidR="00D55AC7">
          <w:rPr>
            <w:noProof/>
            <w:webHidden/>
          </w:rPr>
          <w:t>20</w:t>
        </w:r>
        <w:r w:rsidR="00D55AC7">
          <w:rPr>
            <w:noProof/>
            <w:webHidden/>
          </w:rPr>
          <w:fldChar w:fldCharType="end"/>
        </w:r>
      </w:hyperlink>
    </w:p>
    <w:p w:rsidR="00D55AC7" w:rsidRDefault="00A2397E">
      <w:pPr>
        <w:pStyle w:val="TOC3"/>
        <w:tabs>
          <w:tab w:val="left" w:pos="960"/>
          <w:tab w:val="right" w:leader="dot" w:pos="9631"/>
        </w:tabs>
        <w:rPr>
          <w:rFonts w:eastAsiaTheme="minorEastAsia" w:cstheme="minorBidi"/>
          <w:noProof/>
          <w:kern w:val="2"/>
          <w:sz w:val="21"/>
          <w:szCs w:val="22"/>
          <w:lang w:val="en-US" w:eastAsia="ja-JP"/>
        </w:rPr>
      </w:pPr>
      <w:hyperlink w:anchor="_Toc405332710" w:history="1">
        <w:r w:rsidR="00D55AC7" w:rsidRPr="00193CD5">
          <w:rPr>
            <w:rStyle w:val="Hyperlink"/>
            <w:noProof/>
            <w:lang w:eastAsia="ja-JP"/>
          </w:rPr>
          <w:t>5.8.1</w:t>
        </w:r>
        <w:r w:rsidR="00D55AC7">
          <w:rPr>
            <w:rFonts w:eastAsiaTheme="minorEastAsia" w:cstheme="minorBidi"/>
            <w:noProof/>
            <w:kern w:val="2"/>
            <w:sz w:val="21"/>
            <w:szCs w:val="22"/>
            <w:lang w:val="en-US" w:eastAsia="ja-JP"/>
          </w:rPr>
          <w:tab/>
        </w:r>
        <w:r w:rsidR="00D55AC7" w:rsidRPr="00193CD5">
          <w:rPr>
            <w:rStyle w:val="Hyperlink"/>
            <w:noProof/>
            <w:lang w:eastAsia="ja-JP"/>
          </w:rPr>
          <w:t>Relationships between OTN standardization and NGN standardization</w:t>
        </w:r>
        <w:r w:rsidR="00D55AC7">
          <w:rPr>
            <w:noProof/>
            <w:webHidden/>
          </w:rPr>
          <w:tab/>
        </w:r>
        <w:r w:rsidR="00D55AC7">
          <w:rPr>
            <w:noProof/>
            <w:webHidden/>
          </w:rPr>
          <w:fldChar w:fldCharType="begin"/>
        </w:r>
        <w:r w:rsidR="00D55AC7">
          <w:rPr>
            <w:noProof/>
            <w:webHidden/>
          </w:rPr>
          <w:instrText xml:space="preserve"> PAGEREF _Toc405332710 \h </w:instrText>
        </w:r>
        <w:r w:rsidR="00D55AC7">
          <w:rPr>
            <w:noProof/>
            <w:webHidden/>
          </w:rPr>
        </w:r>
        <w:r w:rsidR="00D55AC7">
          <w:rPr>
            <w:noProof/>
            <w:webHidden/>
          </w:rPr>
          <w:fldChar w:fldCharType="separate"/>
        </w:r>
        <w:r w:rsidR="00D55AC7">
          <w:rPr>
            <w:noProof/>
            <w:webHidden/>
          </w:rPr>
          <w:t>20</w:t>
        </w:r>
        <w:r w:rsidR="00D55AC7">
          <w:rPr>
            <w:noProof/>
            <w:webHidden/>
          </w:rPr>
          <w:fldChar w:fldCharType="end"/>
        </w:r>
      </w:hyperlink>
    </w:p>
    <w:p w:rsidR="00D55AC7" w:rsidRDefault="00A2397E">
      <w:pPr>
        <w:pStyle w:val="TOC3"/>
        <w:tabs>
          <w:tab w:val="left" w:pos="960"/>
          <w:tab w:val="right" w:leader="dot" w:pos="9631"/>
        </w:tabs>
        <w:rPr>
          <w:rFonts w:eastAsiaTheme="minorEastAsia" w:cstheme="minorBidi"/>
          <w:noProof/>
          <w:kern w:val="2"/>
          <w:sz w:val="21"/>
          <w:szCs w:val="22"/>
          <w:lang w:val="en-US" w:eastAsia="ja-JP"/>
        </w:rPr>
      </w:pPr>
      <w:hyperlink w:anchor="_Toc405332711" w:history="1">
        <w:r w:rsidR="00D55AC7" w:rsidRPr="00193CD5">
          <w:rPr>
            <w:rStyle w:val="Hyperlink"/>
            <w:noProof/>
            <w:lang w:eastAsia="ja-JP"/>
          </w:rPr>
          <w:t>5.8.2</w:t>
        </w:r>
        <w:r w:rsidR="00D55AC7">
          <w:rPr>
            <w:rFonts w:eastAsiaTheme="minorEastAsia" w:cstheme="minorBidi"/>
            <w:noProof/>
            <w:kern w:val="2"/>
            <w:sz w:val="21"/>
            <w:szCs w:val="22"/>
            <w:lang w:val="en-US" w:eastAsia="ja-JP"/>
          </w:rPr>
          <w:tab/>
        </w:r>
        <w:r w:rsidR="00D55AC7" w:rsidRPr="00193CD5">
          <w:rPr>
            <w:rStyle w:val="Hyperlink"/>
            <w:noProof/>
            <w:lang w:eastAsia="ja-JP"/>
          </w:rPr>
          <w:t>Standardization status for transport stratum</w:t>
        </w:r>
        <w:r w:rsidR="00D55AC7">
          <w:rPr>
            <w:noProof/>
            <w:webHidden/>
          </w:rPr>
          <w:tab/>
        </w:r>
        <w:r w:rsidR="00D55AC7">
          <w:rPr>
            <w:noProof/>
            <w:webHidden/>
          </w:rPr>
          <w:fldChar w:fldCharType="begin"/>
        </w:r>
        <w:r w:rsidR="00D55AC7">
          <w:rPr>
            <w:noProof/>
            <w:webHidden/>
          </w:rPr>
          <w:instrText xml:space="preserve"> PAGEREF _Toc405332711 \h </w:instrText>
        </w:r>
        <w:r w:rsidR="00D55AC7">
          <w:rPr>
            <w:noProof/>
            <w:webHidden/>
          </w:rPr>
        </w:r>
        <w:r w:rsidR="00D55AC7">
          <w:rPr>
            <w:noProof/>
            <w:webHidden/>
          </w:rPr>
          <w:fldChar w:fldCharType="separate"/>
        </w:r>
        <w:r w:rsidR="00D55AC7">
          <w:rPr>
            <w:noProof/>
            <w:webHidden/>
          </w:rPr>
          <w:t>21</w:t>
        </w:r>
        <w:r w:rsidR="00D55AC7">
          <w:rPr>
            <w:noProof/>
            <w:webHidden/>
          </w:rPr>
          <w:fldChar w:fldCharType="end"/>
        </w:r>
      </w:hyperlink>
    </w:p>
    <w:p w:rsidR="00D55AC7" w:rsidRDefault="00A2397E">
      <w:pPr>
        <w:pStyle w:val="TOC3"/>
        <w:tabs>
          <w:tab w:val="left" w:pos="960"/>
          <w:tab w:val="right" w:leader="dot" w:pos="9631"/>
        </w:tabs>
        <w:rPr>
          <w:rFonts w:eastAsiaTheme="minorEastAsia" w:cstheme="minorBidi"/>
          <w:noProof/>
          <w:kern w:val="2"/>
          <w:sz w:val="21"/>
          <w:szCs w:val="22"/>
          <w:lang w:val="en-US" w:eastAsia="ja-JP"/>
        </w:rPr>
      </w:pPr>
      <w:hyperlink w:anchor="_Toc405332712" w:history="1">
        <w:r w:rsidR="00D55AC7" w:rsidRPr="00193CD5">
          <w:rPr>
            <w:rStyle w:val="Hyperlink"/>
            <w:noProof/>
            <w:lang w:eastAsia="ja-JP"/>
          </w:rPr>
          <w:t>5.8.3</w:t>
        </w:r>
        <w:r w:rsidR="00D55AC7">
          <w:rPr>
            <w:rFonts w:eastAsiaTheme="minorEastAsia" w:cstheme="minorBidi"/>
            <w:noProof/>
            <w:kern w:val="2"/>
            <w:sz w:val="21"/>
            <w:szCs w:val="22"/>
            <w:lang w:val="en-US" w:eastAsia="ja-JP"/>
          </w:rPr>
          <w:tab/>
        </w:r>
        <w:r w:rsidR="00D55AC7" w:rsidRPr="00193CD5">
          <w:rPr>
            <w:rStyle w:val="Hyperlink"/>
            <w:noProof/>
            <w:lang w:eastAsia="ja-JP"/>
          </w:rPr>
          <w:t>Further details</w:t>
        </w:r>
        <w:r w:rsidR="00D55AC7">
          <w:rPr>
            <w:noProof/>
            <w:webHidden/>
          </w:rPr>
          <w:tab/>
        </w:r>
        <w:r w:rsidR="00D55AC7">
          <w:rPr>
            <w:noProof/>
            <w:webHidden/>
          </w:rPr>
          <w:fldChar w:fldCharType="begin"/>
        </w:r>
        <w:r w:rsidR="00D55AC7">
          <w:rPr>
            <w:noProof/>
            <w:webHidden/>
          </w:rPr>
          <w:instrText xml:space="preserve"> PAGEREF _Toc405332712 \h </w:instrText>
        </w:r>
        <w:r w:rsidR="00D55AC7">
          <w:rPr>
            <w:noProof/>
            <w:webHidden/>
          </w:rPr>
        </w:r>
        <w:r w:rsidR="00D55AC7">
          <w:rPr>
            <w:noProof/>
            <w:webHidden/>
          </w:rPr>
          <w:fldChar w:fldCharType="separate"/>
        </w:r>
        <w:r w:rsidR="00D55AC7">
          <w:rPr>
            <w:noProof/>
            <w:webHidden/>
          </w:rPr>
          <w:t>23</w:t>
        </w:r>
        <w:r w:rsidR="00D55AC7">
          <w:rPr>
            <w:noProof/>
            <w:webHidden/>
          </w:rPr>
          <w:fldChar w:fldCharType="end"/>
        </w:r>
      </w:hyperlink>
    </w:p>
    <w:p w:rsidR="00D55AC7" w:rsidRDefault="00A2397E">
      <w:pPr>
        <w:pStyle w:val="TOC1"/>
        <w:tabs>
          <w:tab w:val="left" w:pos="480"/>
          <w:tab w:val="right" w:leader="dot" w:pos="9631"/>
        </w:tabs>
        <w:rPr>
          <w:rFonts w:asciiTheme="minorHAnsi" w:eastAsiaTheme="minorEastAsia" w:hAnsiTheme="minorHAnsi" w:cstheme="minorBidi"/>
          <w:b w:val="0"/>
          <w:bCs w:val="0"/>
          <w:caps w:val="0"/>
          <w:noProof/>
          <w:kern w:val="2"/>
          <w:sz w:val="21"/>
          <w:szCs w:val="22"/>
          <w:lang w:val="en-US" w:eastAsia="ja-JP"/>
        </w:rPr>
      </w:pPr>
      <w:hyperlink w:anchor="_Toc405332713" w:history="1">
        <w:r w:rsidR="00D55AC7" w:rsidRPr="00193CD5">
          <w:rPr>
            <w:rStyle w:val="Hyperlink"/>
            <w:noProof/>
          </w:rPr>
          <w:t>6</w:t>
        </w:r>
        <w:r w:rsidR="00D55AC7">
          <w:rPr>
            <w:rFonts w:asciiTheme="minorHAnsi" w:eastAsiaTheme="minorEastAsia" w:hAnsiTheme="minorHAnsi" w:cstheme="minorBidi"/>
            <w:b w:val="0"/>
            <w:bCs w:val="0"/>
            <w:caps w:val="0"/>
            <w:noProof/>
            <w:kern w:val="2"/>
            <w:sz w:val="21"/>
            <w:szCs w:val="22"/>
            <w:lang w:val="en-US" w:eastAsia="ja-JP"/>
          </w:rPr>
          <w:tab/>
        </w:r>
        <w:r w:rsidR="00D55AC7" w:rsidRPr="00193CD5">
          <w:rPr>
            <w:rStyle w:val="Hyperlink"/>
            <w:noProof/>
          </w:rPr>
          <w:t xml:space="preserve">OTNT </w:t>
        </w:r>
        <w:r w:rsidR="00D55AC7" w:rsidRPr="00193CD5">
          <w:rPr>
            <w:rStyle w:val="Hyperlink"/>
            <w:noProof/>
            <w:lang w:eastAsia="ja-JP"/>
          </w:rPr>
          <w:t>c</w:t>
        </w:r>
        <w:r w:rsidR="00D55AC7" w:rsidRPr="00193CD5">
          <w:rPr>
            <w:rStyle w:val="Hyperlink"/>
            <w:noProof/>
          </w:rPr>
          <w:t xml:space="preserve">orrespondence and Liaison </w:t>
        </w:r>
        <w:r w:rsidR="00D55AC7" w:rsidRPr="00193CD5">
          <w:rPr>
            <w:rStyle w:val="Hyperlink"/>
            <w:noProof/>
            <w:lang w:eastAsia="ja-JP"/>
          </w:rPr>
          <w:t>t</w:t>
        </w:r>
        <w:r w:rsidR="00D55AC7" w:rsidRPr="00193CD5">
          <w:rPr>
            <w:rStyle w:val="Hyperlink"/>
            <w:noProof/>
          </w:rPr>
          <w:t>racking</w:t>
        </w:r>
        <w:r w:rsidR="00D55AC7">
          <w:rPr>
            <w:noProof/>
            <w:webHidden/>
          </w:rPr>
          <w:tab/>
        </w:r>
        <w:r w:rsidR="00D55AC7">
          <w:rPr>
            <w:noProof/>
            <w:webHidden/>
          </w:rPr>
          <w:fldChar w:fldCharType="begin"/>
        </w:r>
        <w:r w:rsidR="00D55AC7">
          <w:rPr>
            <w:noProof/>
            <w:webHidden/>
          </w:rPr>
          <w:instrText xml:space="preserve"> PAGEREF _Toc405332713 \h </w:instrText>
        </w:r>
        <w:r w:rsidR="00D55AC7">
          <w:rPr>
            <w:noProof/>
            <w:webHidden/>
          </w:rPr>
        </w:r>
        <w:r w:rsidR="00D55AC7">
          <w:rPr>
            <w:noProof/>
            <w:webHidden/>
          </w:rPr>
          <w:fldChar w:fldCharType="separate"/>
        </w:r>
        <w:r w:rsidR="00D55AC7">
          <w:rPr>
            <w:noProof/>
            <w:webHidden/>
          </w:rPr>
          <w:t>23</w:t>
        </w:r>
        <w:r w:rsidR="00D55AC7">
          <w:rPr>
            <w:noProof/>
            <w:webHidden/>
          </w:rPr>
          <w:fldChar w:fldCharType="end"/>
        </w:r>
      </w:hyperlink>
    </w:p>
    <w:p w:rsidR="00D55AC7" w:rsidRDefault="00A2397E">
      <w:pPr>
        <w:pStyle w:val="TOC2"/>
        <w:tabs>
          <w:tab w:val="left" w:pos="720"/>
          <w:tab w:val="right" w:leader="dot" w:pos="9631"/>
        </w:tabs>
        <w:rPr>
          <w:rFonts w:eastAsiaTheme="minorEastAsia" w:cstheme="minorBidi"/>
          <w:b w:val="0"/>
          <w:bCs w:val="0"/>
          <w:noProof/>
          <w:kern w:val="2"/>
          <w:sz w:val="21"/>
          <w:szCs w:val="22"/>
          <w:lang w:val="en-US" w:eastAsia="ja-JP"/>
        </w:rPr>
      </w:pPr>
      <w:hyperlink w:anchor="_Toc405332714" w:history="1">
        <w:r w:rsidR="00D55AC7" w:rsidRPr="00193CD5">
          <w:rPr>
            <w:rStyle w:val="Hyperlink"/>
            <w:noProof/>
          </w:rPr>
          <w:t>6.1</w:t>
        </w:r>
        <w:r w:rsidR="00D55AC7">
          <w:rPr>
            <w:rFonts w:eastAsiaTheme="minorEastAsia" w:cstheme="minorBidi"/>
            <w:b w:val="0"/>
            <w:bCs w:val="0"/>
            <w:noProof/>
            <w:kern w:val="2"/>
            <w:sz w:val="21"/>
            <w:szCs w:val="22"/>
            <w:lang w:val="en-US" w:eastAsia="ja-JP"/>
          </w:rPr>
          <w:tab/>
        </w:r>
        <w:r w:rsidR="00D55AC7" w:rsidRPr="00193CD5">
          <w:rPr>
            <w:rStyle w:val="Hyperlink"/>
            <w:noProof/>
          </w:rPr>
          <w:t xml:space="preserve">OTNT </w:t>
        </w:r>
        <w:r w:rsidR="00D55AC7" w:rsidRPr="00193CD5">
          <w:rPr>
            <w:rStyle w:val="Hyperlink"/>
            <w:noProof/>
            <w:lang w:eastAsia="ja-JP"/>
          </w:rPr>
          <w:t>r</w:t>
        </w:r>
        <w:r w:rsidR="00D55AC7" w:rsidRPr="00193CD5">
          <w:rPr>
            <w:rStyle w:val="Hyperlink"/>
            <w:noProof/>
          </w:rPr>
          <w:t xml:space="preserve">elated </w:t>
        </w:r>
        <w:r w:rsidR="00D55AC7" w:rsidRPr="00193CD5">
          <w:rPr>
            <w:rStyle w:val="Hyperlink"/>
            <w:noProof/>
            <w:lang w:eastAsia="ja-JP"/>
          </w:rPr>
          <w:t>c</w:t>
        </w:r>
        <w:r w:rsidR="00D55AC7" w:rsidRPr="00193CD5">
          <w:rPr>
            <w:rStyle w:val="Hyperlink"/>
            <w:noProof/>
          </w:rPr>
          <w:t>ontacts</w:t>
        </w:r>
        <w:r w:rsidR="00D55AC7">
          <w:rPr>
            <w:noProof/>
            <w:webHidden/>
          </w:rPr>
          <w:tab/>
        </w:r>
        <w:r w:rsidR="00D55AC7">
          <w:rPr>
            <w:noProof/>
            <w:webHidden/>
          </w:rPr>
          <w:fldChar w:fldCharType="begin"/>
        </w:r>
        <w:r w:rsidR="00D55AC7">
          <w:rPr>
            <w:noProof/>
            <w:webHidden/>
          </w:rPr>
          <w:instrText xml:space="preserve"> PAGEREF _Toc405332714 \h </w:instrText>
        </w:r>
        <w:r w:rsidR="00D55AC7">
          <w:rPr>
            <w:noProof/>
            <w:webHidden/>
          </w:rPr>
        </w:r>
        <w:r w:rsidR="00D55AC7">
          <w:rPr>
            <w:noProof/>
            <w:webHidden/>
          </w:rPr>
          <w:fldChar w:fldCharType="separate"/>
        </w:r>
        <w:r w:rsidR="00D55AC7">
          <w:rPr>
            <w:noProof/>
            <w:webHidden/>
          </w:rPr>
          <w:t>23</w:t>
        </w:r>
        <w:r w:rsidR="00D55AC7">
          <w:rPr>
            <w:noProof/>
            <w:webHidden/>
          </w:rPr>
          <w:fldChar w:fldCharType="end"/>
        </w:r>
      </w:hyperlink>
    </w:p>
    <w:p w:rsidR="00D55AC7" w:rsidRDefault="00A2397E">
      <w:pPr>
        <w:pStyle w:val="TOC1"/>
        <w:tabs>
          <w:tab w:val="left" w:pos="480"/>
          <w:tab w:val="right" w:leader="dot" w:pos="9631"/>
        </w:tabs>
        <w:rPr>
          <w:rFonts w:asciiTheme="minorHAnsi" w:eastAsiaTheme="minorEastAsia" w:hAnsiTheme="minorHAnsi" w:cstheme="minorBidi"/>
          <w:b w:val="0"/>
          <w:bCs w:val="0"/>
          <w:caps w:val="0"/>
          <w:noProof/>
          <w:kern w:val="2"/>
          <w:sz w:val="21"/>
          <w:szCs w:val="22"/>
          <w:lang w:val="en-US" w:eastAsia="ja-JP"/>
        </w:rPr>
      </w:pPr>
      <w:hyperlink w:anchor="_Toc405332715" w:history="1">
        <w:r w:rsidR="00D55AC7" w:rsidRPr="00193CD5">
          <w:rPr>
            <w:rStyle w:val="Hyperlink"/>
            <w:noProof/>
          </w:rPr>
          <w:t>7</w:t>
        </w:r>
        <w:r w:rsidR="00D55AC7">
          <w:rPr>
            <w:rFonts w:asciiTheme="minorHAnsi" w:eastAsiaTheme="minorEastAsia" w:hAnsiTheme="minorHAnsi" w:cstheme="minorBidi"/>
            <w:b w:val="0"/>
            <w:bCs w:val="0"/>
            <w:caps w:val="0"/>
            <w:noProof/>
            <w:kern w:val="2"/>
            <w:sz w:val="21"/>
            <w:szCs w:val="22"/>
            <w:lang w:val="en-US" w:eastAsia="ja-JP"/>
          </w:rPr>
          <w:tab/>
        </w:r>
        <w:r w:rsidR="00D55AC7" w:rsidRPr="00193CD5">
          <w:rPr>
            <w:rStyle w:val="Hyperlink"/>
            <w:noProof/>
          </w:rPr>
          <w:t>Overview of existing standards and activity</w:t>
        </w:r>
        <w:r w:rsidR="00D55AC7">
          <w:rPr>
            <w:noProof/>
            <w:webHidden/>
          </w:rPr>
          <w:tab/>
        </w:r>
        <w:r w:rsidR="00D55AC7">
          <w:rPr>
            <w:noProof/>
            <w:webHidden/>
          </w:rPr>
          <w:fldChar w:fldCharType="begin"/>
        </w:r>
        <w:r w:rsidR="00D55AC7">
          <w:rPr>
            <w:noProof/>
            <w:webHidden/>
          </w:rPr>
          <w:instrText xml:space="preserve"> PAGEREF _Toc405332715 \h </w:instrText>
        </w:r>
        <w:r w:rsidR="00D55AC7">
          <w:rPr>
            <w:noProof/>
            <w:webHidden/>
          </w:rPr>
        </w:r>
        <w:r w:rsidR="00D55AC7">
          <w:rPr>
            <w:noProof/>
            <w:webHidden/>
          </w:rPr>
          <w:fldChar w:fldCharType="separate"/>
        </w:r>
        <w:r w:rsidR="00D55AC7">
          <w:rPr>
            <w:noProof/>
            <w:webHidden/>
          </w:rPr>
          <w:t>24</w:t>
        </w:r>
        <w:r w:rsidR="00D55AC7">
          <w:rPr>
            <w:noProof/>
            <w:webHidden/>
          </w:rPr>
          <w:fldChar w:fldCharType="end"/>
        </w:r>
      </w:hyperlink>
    </w:p>
    <w:p w:rsidR="00D55AC7" w:rsidRDefault="00A2397E">
      <w:pPr>
        <w:pStyle w:val="TOC2"/>
        <w:tabs>
          <w:tab w:val="left" w:pos="720"/>
          <w:tab w:val="right" w:leader="dot" w:pos="9631"/>
        </w:tabs>
        <w:rPr>
          <w:rFonts w:eastAsiaTheme="minorEastAsia" w:cstheme="minorBidi"/>
          <w:b w:val="0"/>
          <w:bCs w:val="0"/>
          <w:noProof/>
          <w:kern w:val="2"/>
          <w:sz w:val="21"/>
          <w:szCs w:val="22"/>
          <w:lang w:val="en-US" w:eastAsia="ja-JP"/>
        </w:rPr>
      </w:pPr>
      <w:hyperlink w:anchor="_Toc405332716" w:history="1">
        <w:r w:rsidR="00D55AC7" w:rsidRPr="00193CD5">
          <w:rPr>
            <w:rStyle w:val="Hyperlink"/>
            <w:noProof/>
          </w:rPr>
          <w:t>7.1</w:t>
        </w:r>
        <w:r w:rsidR="00D55AC7">
          <w:rPr>
            <w:rFonts w:eastAsiaTheme="minorEastAsia" w:cstheme="minorBidi"/>
            <w:b w:val="0"/>
            <w:bCs w:val="0"/>
            <w:noProof/>
            <w:kern w:val="2"/>
            <w:sz w:val="21"/>
            <w:szCs w:val="22"/>
            <w:lang w:val="en-US" w:eastAsia="ja-JP"/>
          </w:rPr>
          <w:tab/>
        </w:r>
        <w:r w:rsidR="00D55AC7" w:rsidRPr="00193CD5">
          <w:rPr>
            <w:rStyle w:val="Hyperlink"/>
            <w:noProof/>
          </w:rPr>
          <w:t xml:space="preserve">New or </w:t>
        </w:r>
        <w:r w:rsidR="00D55AC7" w:rsidRPr="00193CD5">
          <w:rPr>
            <w:rStyle w:val="Hyperlink"/>
            <w:noProof/>
            <w:lang w:eastAsia="ja-JP"/>
          </w:rPr>
          <w:t>r</w:t>
        </w:r>
        <w:r w:rsidR="00D55AC7" w:rsidRPr="00193CD5">
          <w:rPr>
            <w:rStyle w:val="Hyperlink"/>
            <w:noProof/>
          </w:rPr>
          <w:t xml:space="preserve">evised OTNT </w:t>
        </w:r>
        <w:r w:rsidR="00D55AC7" w:rsidRPr="00193CD5">
          <w:rPr>
            <w:rStyle w:val="Hyperlink"/>
            <w:noProof/>
            <w:lang w:eastAsia="ja-JP"/>
          </w:rPr>
          <w:t>s</w:t>
        </w:r>
        <w:r w:rsidR="00D55AC7" w:rsidRPr="00193CD5">
          <w:rPr>
            <w:rStyle w:val="Hyperlink"/>
            <w:noProof/>
          </w:rPr>
          <w:t xml:space="preserve">tandards or </w:t>
        </w:r>
        <w:r w:rsidR="00D55AC7" w:rsidRPr="00193CD5">
          <w:rPr>
            <w:rStyle w:val="Hyperlink"/>
            <w:noProof/>
            <w:lang w:eastAsia="ja-JP"/>
          </w:rPr>
          <w:t>i</w:t>
        </w:r>
        <w:r w:rsidR="00D55AC7" w:rsidRPr="00193CD5">
          <w:rPr>
            <w:rStyle w:val="Hyperlink"/>
            <w:noProof/>
          </w:rPr>
          <w:t xml:space="preserve">mplementation </w:t>
        </w:r>
        <w:r w:rsidR="00D55AC7" w:rsidRPr="00193CD5">
          <w:rPr>
            <w:rStyle w:val="Hyperlink"/>
            <w:noProof/>
            <w:lang w:eastAsia="ja-JP"/>
          </w:rPr>
          <w:t>a</w:t>
        </w:r>
        <w:r w:rsidR="00D55AC7" w:rsidRPr="00193CD5">
          <w:rPr>
            <w:rStyle w:val="Hyperlink"/>
            <w:noProof/>
          </w:rPr>
          <w:t>greements</w:t>
        </w:r>
        <w:r w:rsidR="00D55AC7">
          <w:rPr>
            <w:noProof/>
            <w:webHidden/>
          </w:rPr>
          <w:tab/>
        </w:r>
        <w:r w:rsidR="00D55AC7">
          <w:rPr>
            <w:noProof/>
            <w:webHidden/>
          </w:rPr>
          <w:fldChar w:fldCharType="begin"/>
        </w:r>
        <w:r w:rsidR="00D55AC7">
          <w:rPr>
            <w:noProof/>
            <w:webHidden/>
          </w:rPr>
          <w:instrText xml:space="preserve"> PAGEREF _Toc405332716 \h </w:instrText>
        </w:r>
        <w:r w:rsidR="00D55AC7">
          <w:rPr>
            <w:noProof/>
            <w:webHidden/>
          </w:rPr>
        </w:r>
        <w:r w:rsidR="00D55AC7">
          <w:rPr>
            <w:noProof/>
            <w:webHidden/>
          </w:rPr>
          <w:fldChar w:fldCharType="separate"/>
        </w:r>
        <w:r w:rsidR="00D55AC7">
          <w:rPr>
            <w:noProof/>
            <w:webHidden/>
          </w:rPr>
          <w:t>24</w:t>
        </w:r>
        <w:r w:rsidR="00D55AC7">
          <w:rPr>
            <w:noProof/>
            <w:webHidden/>
          </w:rPr>
          <w:fldChar w:fldCharType="end"/>
        </w:r>
      </w:hyperlink>
    </w:p>
    <w:p w:rsidR="00D55AC7" w:rsidRDefault="00A2397E">
      <w:pPr>
        <w:pStyle w:val="TOC2"/>
        <w:tabs>
          <w:tab w:val="left" w:pos="720"/>
          <w:tab w:val="right" w:leader="dot" w:pos="9631"/>
        </w:tabs>
        <w:rPr>
          <w:rFonts w:eastAsiaTheme="minorEastAsia" w:cstheme="minorBidi"/>
          <w:b w:val="0"/>
          <w:bCs w:val="0"/>
          <w:noProof/>
          <w:kern w:val="2"/>
          <w:sz w:val="21"/>
          <w:szCs w:val="22"/>
          <w:lang w:val="en-US" w:eastAsia="ja-JP"/>
        </w:rPr>
      </w:pPr>
      <w:hyperlink w:anchor="_Toc405332717" w:history="1">
        <w:r w:rsidR="00D55AC7" w:rsidRPr="00193CD5">
          <w:rPr>
            <w:rStyle w:val="Hyperlink"/>
            <w:noProof/>
          </w:rPr>
          <w:t>7.2</w:t>
        </w:r>
        <w:r w:rsidR="00D55AC7">
          <w:rPr>
            <w:rFonts w:eastAsiaTheme="minorEastAsia" w:cstheme="minorBidi"/>
            <w:b w:val="0"/>
            <w:bCs w:val="0"/>
            <w:noProof/>
            <w:kern w:val="2"/>
            <w:sz w:val="21"/>
            <w:szCs w:val="22"/>
            <w:lang w:val="en-US" w:eastAsia="ja-JP"/>
          </w:rPr>
          <w:tab/>
        </w:r>
        <w:r w:rsidR="00D55AC7" w:rsidRPr="00193CD5">
          <w:rPr>
            <w:rStyle w:val="Hyperlink"/>
            <w:noProof/>
          </w:rPr>
          <w:t>SDH &amp; SONET Related Recommendations and Standards</w:t>
        </w:r>
        <w:r w:rsidR="00D55AC7">
          <w:rPr>
            <w:noProof/>
            <w:webHidden/>
          </w:rPr>
          <w:tab/>
        </w:r>
        <w:r w:rsidR="00D55AC7">
          <w:rPr>
            <w:noProof/>
            <w:webHidden/>
          </w:rPr>
          <w:fldChar w:fldCharType="begin"/>
        </w:r>
        <w:r w:rsidR="00D55AC7">
          <w:rPr>
            <w:noProof/>
            <w:webHidden/>
          </w:rPr>
          <w:instrText xml:space="preserve"> PAGEREF _Toc405332717 \h </w:instrText>
        </w:r>
        <w:r w:rsidR="00D55AC7">
          <w:rPr>
            <w:noProof/>
            <w:webHidden/>
          </w:rPr>
        </w:r>
        <w:r w:rsidR="00D55AC7">
          <w:rPr>
            <w:noProof/>
            <w:webHidden/>
          </w:rPr>
          <w:fldChar w:fldCharType="separate"/>
        </w:r>
        <w:r w:rsidR="00D55AC7">
          <w:rPr>
            <w:noProof/>
            <w:webHidden/>
          </w:rPr>
          <w:t>42</w:t>
        </w:r>
        <w:r w:rsidR="00D55AC7">
          <w:rPr>
            <w:noProof/>
            <w:webHidden/>
          </w:rPr>
          <w:fldChar w:fldCharType="end"/>
        </w:r>
      </w:hyperlink>
    </w:p>
    <w:p w:rsidR="00D55AC7" w:rsidRDefault="00A2397E">
      <w:pPr>
        <w:pStyle w:val="TOC2"/>
        <w:tabs>
          <w:tab w:val="left" w:pos="720"/>
          <w:tab w:val="right" w:leader="dot" w:pos="9631"/>
        </w:tabs>
        <w:rPr>
          <w:rFonts w:eastAsiaTheme="minorEastAsia" w:cstheme="minorBidi"/>
          <w:b w:val="0"/>
          <w:bCs w:val="0"/>
          <w:noProof/>
          <w:kern w:val="2"/>
          <w:sz w:val="21"/>
          <w:szCs w:val="22"/>
          <w:lang w:val="en-US" w:eastAsia="ja-JP"/>
        </w:rPr>
      </w:pPr>
      <w:hyperlink w:anchor="_Toc405332718" w:history="1">
        <w:r w:rsidR="00D55AC7" w:rsidRPr="00193CD5">
          <w:rPr>
            <w:rStyle w:val="Hyperlink"/>
            <w:noProof/>
          </w:rPr>
          <w:t>7.3</w:t>
        </w:r>
        <w:r w:rsidR="00D55AC7">
          <w:rPr>
            <w:rFonts w:eastAsiaTheme="minorEastAsia" w:cstheme="minorBidi"/>
            <w:b w:val="0"/>
            <w:bCs w:val="0"/>
            <w:noProof/>
            <w:kern w:val="2"/>
            <w:sz w:val="21"/>
            <w:szCs w:val="22"/>
            <w:lang w:val="en-US" w:eastAsia="ja-JP"/>
          </w:rPr>
          <w:tab/>
        </w:r>
        <w:r w:rsidR="00D55AC7" w:rsidRPr="00193CD5">
          <w:rPr>
            <w:rStyle w:val="Hyperlink"/>
            <w:noProof/>
          </w:rPr>
          <w:t>ITU-T Recommendations on the OTN Transport Plane</w:t>
        </w:r>
        <w:r w:rsidR="00D55AC7">
          <w:rPr>
            <w:noProof/>
            <w:webHidden/>
          </w:rPr>
          <w:tab/>
        </w:r>
        <w:r w:rsidR="00D55AC7">
          <w:rPr>
            <w:noProof/>
            <w:webHidden/>
          </w:rPr>
          <w:fldChar w:fldCharType="begin"/>
        </w:r>
        <w:r w:rsidR="00D55AC7">
          <w:rPr>
            <w:noProof/>
            <w:webHidden/>
          </w:rPr>
          <w:instrText xml:space="preserve"> PAGEREF _Toc405332718 \h </w:instrText>
        </w:r>
        <w:r w:rsidR="00D55AC7">
          <w:rPr>
            <w:noProof/>
            <w:webHidden/>
          </w:rPr>
        </w:r>
        <w:r w:rsidR="00D55AC7">
          <w:rPr>
            <w:noProof/>
            <w:webHidden/>
          </w:rPr>
          <w:fldChar w:fldCharType="separate"/>
        </w:r>
        <w:r w:rsidR="00D55AC7">
          <w:rPr>
            <w:noProof/>
            <w:webHidden/>
          </w:rPr>
          <w:t>44</w:t>
        </w:r>
        <w:r w:rsidR="00D55AC7">
          <w:rPr>
            <w:noProof/>
            <w:webHidden/>
          </w:rPr>
          <w:fldChar w:fldCharType="end"/>
        </w:r>
      </w:hyperlink>
    </w:p>
    <w:p w:rsidR="00D55AC7" w:rsidRDefault="00A2397E">
      <w:pPr>
        <w:pStyle w:val="TOC2"/>
        <w:tabs>
          <w:tab w:val="left" w:pos="720"/>
          <w:tab w:val="right" w:leader="dot" w:pos="9631"/>
        </w:tabs>
        <w:rPr>
          <w:rFonts w:eastAsiaTheme="minorEastAsia" w:cstheme="minorBidi"/>
          <w:b w:val="0"/>
          <w:bCs w:val="0"/>
          <w:noProof/>
          <w:kern w:val="2"/>
          <w:sz w:val="21"/>
          <w:szCs w:val="22"/>
          <w:lang w:val="en-US" w:eastAsia="ja-JP"/>
        </w:rPr>
      </w:pPr>
      <w:hyperlink w:anchor="_Toc405332719" w:history="1">
        <w:r w:rsidR="00D55AC7" w:rsidRPr="00193CD5">
          <w:rPr>
            <w:rStyle w:val="Hyperlink"/>
            <w:noProof/>
          </w:rPr>
          <w:t>7.4</w:t>
        </w:r>
        <w:r w:rsidR="00D55AC7">
          <w:rPr>
            <w:rFonts w:eastAsiaTheme="minorEastAsia" w:cstheme="minorBidi"/>
            <w:b w:val="0"/>
            <w:bCs w:val="0"/>
            <w:noProof/>
            <w:kern w:val="2"/>
            <w:sz w:val="21"/>
            <w:szCs w:val="22"/>
            <w:lang w:val="en-US" w:eastAsia="ja-JP"/>
          </w:rPr>
          <w:tab/>
        </w:r>
        <w:r w:rsidR="00D55AC7" w:rsidRPr="00193CD5">
          <w:rPr>
            <w:rStyle w:val="Hyperlink"/>
            <w:noProof/>
          </w:rPr>
          <w:t>Standards on the ASTN/ASON Control Plane</w:t>
        </w:r>
        <w:r w:rsidR="00D55AC7">
          <w:rPr>
            <w:noProof/>
            <w:webHidden/>
          </w:rPr>
          <w:tab/>
        </w:r>
        <w:r w:rsidR="00D55AC7">
          <w:rPr>
            <w:noProof/>
            <w:webHidden/>
          </w:rPr>
          <w:fldChar w:fldCharType="begin"/>
        </w:r>
        <w:r w:rsidR="00D55AC7">
          <w:rPr>
            <w:noProof/>
            <w:webHidden/>
          </w:rPr>
          <w:instrText xml:space="preserve"> PAGEREF _Toc405332719 \h </w:instrText>
        </w:r>
        <w:r w:rsidR="00D55AC7">
          <w:rPr>
            <w:noProof/>
            <w:webHidden/>
          </w:rPr>
        </w:r>
        <w:r w:rsidR="00D55AC7">
          <w:rPr>
            <w:noProof/>
            <w:webHidden/>
          </w:rPr>
          <w:fldChar w:fldCharType="separate"/>
        </w:r>
        <w:r w:rsidR="00D55AC7">
          <w:rPr>
            <w:noProof/>
            <w:webHidden/>
          </w:rPr>
          <w:t>46</w:t>
        </w:r>
        <w:r w:rsidR="00D55AC7">
          <w:rPr>
            <w:noProof/>
            <w:webHidden/>
          </w:rPr>
          <w:fldChar w:fldCharType="end"/>
        </w:r>
      </w:hyperlink>
    </w:p>
    <w:p w:rsidR="00D55AC7" w:rsidRDefault="00A2397E">
      <w:pPr>
        <w:pStyle w:val="TOC2"/>
        <w:tabs>
          <w:tab w:val="left" w:pos="720"/>
          <w:tab w:val="right" w:leader="dot" w:pos="9631"/>
        </w:tabs>
        <w:rPr>
          <w:rFonts w:eastAsiaTheme="minorEastAsia" w:cstheme="minorBidi"/>
          <w:b w:val="0"/>
          <w:bCs w:val="0"/>
          <w:noProof/>
          <w:kern w:val="2"/>
          <w:sz w:val="21"/>
          <w:szCs w:val="22"/>
          <w:lang w:val="en-US" w:eastAsia="ja-JP"/>
        </w:rPr>
      </w:pPr>
      <w:hyperlink w:anchor="_Toc405332720" w:history="1">
        <w:r w:rsidR="00D55AC7" w:rsidRPr="00193CD5">
          <w:rPr>
            <w:rStyle w:val="Hyperlink"/>
            <w:noProof/>
          </w:rPr>
          <w:t>7.5</w:t>
        </w:r>
        <w:r w:rsidR="00D55AC7">
          <w:rPr>
            <w:rFonts w:eastAsiaTheme="minorEastAsia" w:cstheme="minorBidi"/>
            <w:b w:val="0"/>
            <w:bCs w:val="0"/>
            <w:noProof/>
            <w:kern w:val="2"/>
            <w:sz w:val="21"/>
            <w:szCs w:val="22"/>
            <w:lang w:val="en-US" w:eastAsia="ja-JP"/>
          </w:rPr>
          <w:tab/>
        </w:r>
        <w:r w:rsidR="00D55AC7" w:rsidRPr="00193CD5">
          <w:rPr>
            <w:rStyle w:val="Hyperlink"/>
            <w:noProof/>
          </w:rPr>
          <w:t>Standards on the Ethernet Frames</w:t>
        </w:r>
        <w:r w:rsidR="00D55AC7" w:rsidRPr="00193CD5">
          <w:rPr>
            <w:rStyle w:val="Hyperlink"/>
            <w:noProof/>
            <w:lang w:eastAsia="ja-JP"/>
          </w:rPr>
          <w:t>, MPLS,</w:t>
        </w:r>
        <w:r w:rsidR="00D55AC7" w:rsidRPr="00193CD5">
          <w:rPr>
            <w:rStyle w:val="Hyperlink"/>
            <w:noProof/>
          </w:rPr>
          <w:t xml:space="preserve"> Transport MPLS and MPLS-TP</w:t>
        </w:r>
        <w:r w:rsidR="00D55AC7">
          <w:rPr>
            <w:noProof/>
            <w:webHidden/>
          </w:rPr>
          <w:tab/>
        </w:r>
        <w:r w:rsidR="00D55AC7">
          <w:rPr>
            <w:noProof/>
            <w:webHidden/>
          </w:rPr>
          <w:fldChar w:fldCharType="begin"/>
        </w:r>
        <w:r w:rsidR="00D55AC7">
          <w:rPr>
            <w:noProof/>
            <w:webHidden/>
          </w:rPr>
          <w:instrText xml:space="preserve"> PAGEREF _Toc405332720 \h </w:instrText>
        </w:r>
        <w:r w:rsidR="00D55AC7">
          <w:rPr>
            <w:noProof/>
            <w:webHidden/>
          </w:rPr>
        </w:r>
        <w:r w:rsidR="00D55AC7">
          <w:rPr>
            <w:noProof/>
            <w:webHidden/>
          </w:rPr>
          <w:fldChar w:fldCharType="separate"/>
        </w:r>
        <w:r w:rsidR="00D55AC7">
          <w:rPr>
            <w:noProof/>
            <w:webHidden/>
          </w:rPr>
          <w:t>48</w:t>
        </w:r>
        <w:r w:rsidR="00D55AC7">
          <w:rPr>
            <w:noProof/>
            <w:webHidden/>
          </w:rPr>
          <w:fldChar w:fldCharType="end"/>
        </w:r>
      </w:hyperlink>
    </w:p>
    <w:p w:rsidR="00D55AC7" w:rsidRDefault="00A2397E">
      <w:pPr>
        <w:pStyle w:val="TOC2"/>
        <w:tabs>
          <w:tab w:val="left" w:pos="720"/>
          <w:tab w:val="right" w:leader="dot" w:pos="9631"/>
        </w:tabs>
        <w:rPr>
          <w:rFonts w:eastAsiaTheme="minorEastAsia" w:cstheme="minorBidi"/>
          <w:b w:val="0"/>
          <w:bCs w:val="0"/>
          <w:noProof/>
          <w:kern w:val="2"/>
          <w:sz w:val="21"/>
          <w:szCs w:val="22"/>
          <w:lang w:val="en-US" w:eastAsia="ja-JP"/>
        </w:rPr>
      </w:pPr>
      <w:hyperlink w:anchor="_Toc405332721" w:history="1">
        <w:r w:rsidR="00D55AC7" w:rsidRPr="00193CD5">
          <w:rPr>
            <w:rStyle w:val="Hyperlink"/>
            <w:noProof/>
            <w:lang w:eastAsia="ja-JP"/>
          </w:rPr>
          <w:t>7.6</w:t>
        </w:r>
        <w:r w:rsidR="00D55AC7">
          <w:rPr>
            <w:rFonts w:eastAsiaTheme="minorEastAsia" w:cstheme="minorBidi"/>
            <w:b w:val="0"/>
            <w:bCs w:val="0"/>
            <w:noProof/>
            <w:kern w:val="2"/>
            <w:sz w:val="21"/>
            <w:szCs w:val="22"/>
            <w:lang w:val="en-US" w:eastAsia="ja-JP"/>
          </w:rPr>
          <w:tab/>
        </w:r>
        <w:r w:rsidR="00D55AC7" w:rsidRPr="00193CD5">
          <w:rPr>
            <w:rStyle w:val="Hyperlink"/>
            <w:noProof/>
            <w:lang w:eastAsia="ja-JP"/>
          </w:rPr>
          <w:t>Standards on the NGN</w:t>
        </w:r>
        <w:r w:rsidR="00D55AC7">
          <w:rPr>
            <w:noProof/>
            <w:webHidden/>
          </w:rPr>
          <w:tab/>
        </w:r>
        <w:r w:rsidR="00D55AC7">
          <w:rPr>
            <w:noProof/>
            <w:webHidden/>
          </w:rPr>
          <w:fldChar w:fldCharType="begin"/>
        </w:r>
        <w:r w:rsidR="00D55AC7">
          <w:rPr>
            <w:noProof/>
            <w:webHidden/>
          </w:rPr>
          <w:instrText xml:space="preserve"> PAGEREF _Toc405332721 \h </w:instrText>
        </w:r>
        <w:r w:rsidR="00D55AC7">
          <w:rPr>
            <w:noProof/>
            <w:webHidden/>
          </w:rPr>
        </w:r>
        <w:r w:rsidR="00D55AC7">
          <w:rPr>
            <w:noProof/>
            <w:webHidden/>
          </w:rPr>
          <w:fldChar w:fldCharType="separate"/>
        </w:r>
        <w:r w:rsidR="00D55AC7">
          <w:rPr>
            <w:noProof/>
            <w:webHidden/>
          </w:rPr>
          <w:t>51</w:t>
        </w:r>
        <w:r w:rsidR="00D55AC7">
          <w:rPr>
            <w:noProof/>
            <w:webHidden/>
          </w:rPr>
          <w:fldChar w:fldCharType="end"/>
        </w:r>
      </w:hyperlink>
    </w:p>
    <w:p w:rsidR="00D55AC7" w:rsidRDefault="00A2397E">
      <w:pPr>
        <w:pStyle w:val="TOC1"/>
        <w:tabs>
          <w:tab w:val="left" w:pos="480"/>
          <w:tab w:val="right" w:leader="dot" w:pos="9631"/>
        </w:tabs>
        <w:rPr>
          <w:rFonts w:asciiTheme="minorHAnsi" w:eastAsiaTheme="minorEastAsia" w:hAnsiTheme="minorHAnsi" w:cstheme="minorBidi"/>
          <w:b w:val="0"/>
          <w:bCs w:val="0"/>
          <w:caps w:val="0"/>
          <w:noProof/>
          <w:kern w:val="2"/>
          <w:sz w:val="21"/>
          <w:szCs w:val="22"/>
          <w:lang w:val="en-US" w:eastAsia="ja-JP"/>
        </w:rPr>
      </w:pPr>
      <w:hyperlink w:anchor="_Toc405332722" w:history="1">
        <w:r w:rsidR="00D55AC7" w:rsidRPr="00193CD5">
          <w:rPr>
            <w:rStyle w:val="Hyperlink"/>
            <w:noProof/>
          </w:rPr>
          <w:t>8</w:t>
        </w:r>
        <w:r w:rsidR="00D55AC7">
          <w:rPr>
            <w:rFonts w:asciiTheme="minorHAnsi" w:eastAsiaTheme="minorEastAsia" w:hAnsiTheme="minorHAnsi" w:cstheme="minorBidi"/>
            <w:b w:val="0"/>
            <w:bCs w:val="0"/>
            <w:caps w:val="0"/>
            <w:noProof/>
            <w:kern w:val="2"/>
            <w:sz w:val="21"/>
            <w:szCs w:val="22"/>
            <w:lang w:val="en-US" w:eastAsia="ja-JP"/>
          </w:rPr>
          <w:tab/>
        </w:r>
        <w:r w:rsidR="00D55AC7" w:rsidRPr="00193CD5">
          <w:rPr>
            <w:rStyle w:val="Hyperlink"/>
            <w:noProof/>
          </w:rPr>
          <w:t>Overview of existing holes</w:t>
        </w:r>
        <w:r w:rsidR="00D55AC7" w:rsidRPr="00193CD5">
          <w:rPr>
            <w:rStyle w:val="Hyperlink"/>
            <w:noProof/>
            <w:lang w:eastAsia="ja-JP"/>
          </w:rPr>
          <w:t xml:space="preserve">, </w:t>
        </w:r>
        <w:r w:rsidR="00D55AC7" w:rsidRPr="00193CD5">
          <w:rPr>
            <w:rStyle w:val="Hyperlink"/>
            <w:noProof/>
          </w:rPr>
          <w:t>overlaps</w:t>
        </w:r>
        <w:r w:rsidR="00D55AC7" w:rsidRPr="00193CD5">
          <w:rPr>
            <w:rStyle w:val="Hyperlink"/>
            <w:noProof/>
            <w:lang w:eastAsia="ja-JP"/>
          </w:rPr>
          <w:t xml:space="preserve">, and </w:t>
        </w:r>
        <w:r w:rsidR="00D55AC7" w:rsidRPr="00193CD5">
          <w:rPr>
            <w:rStyle w:val="Hyperlink"/>
            <w:noProof/>
          </w:rPr>
          <w:t>conflicts</w:t>
        </w:r>
        <w:r w:rsidR="00D55AC7">
          <w:rPr>
            <w:noProof/>
            <w:webHidden/>
          </w:rPr>
          <w:tab/>
        </w:r>
        <w:r w:rsidR="00D55AC7">
          <w:rPr>
            <w:noProof/>
            <w:webHidden/>
          </w:rPr>
          <w:fldChar w:fldCharType="begin"/>
        </w:r>
        <w:r w:rsidR="00D55AC7">
          <w:rPr>
            <w:noProof/>
            <w:webHidden/>
          </w:rPr>
          <w:instrText xml:space="preserve"> PAGEREF _Toc405332722 \h </w:instrText>
        </w:r>
        <w:r w:rsidR="00D55AC7">
          <w:rPr>
            <w:noProof/>
            <w:webHidden/>
          </w:rPr>
        </w:r>
        <w:r w:rsidR="00D55AC7">
          <w:rPr>
            <w:noProof/>
            <w:webHidden/>
          </w:rPr>
          <w:fldChar w:fldCharType="separate"/>
        </w:r>
        <w:r w:rsidR="00D55AC7">
          <w:rPr>
            <w:noProof/>
            <w:webHidden/>
          </w:rPr>
          <w:t>53</w:t>
        </w:r>
        <w:r w:rsidR="00D55AC7">
          <w:rPr>
            <w:noProof/>
            <w:webHidden/>
          </w:rPr>
          <w:fldChar w:fldCharType="end"/>
        </w:r>
      </w:hyperlink>
    </w:p>
    <w:p w:rsidR="00D55AC7" w:rsidRDefault="00A2397E">
      <w:pPr>
        <w:pStyle w:val="TOC1"/>
        <w:tabs>
          <w:tab w:val="right" w:leader="dot" w:pos="9631"/>
        </w:tabs>
        <w:rPr>
          <w:rFonts w:asciiTheme="minorHAnsi" w:eastAsiaTheme="minorEastAsia" w:hAnsiTheme="minorHAnsi" w:cstheme="minorBidi"/>
          <w:b w:val="0"/>
          <w:bCs w:val="0"/>
          <w:caps w:val="0"/>
          <w:noProof/>
          <w:kern w:val="2"/>
          <w:sz w:val="21"/>
          <w:szCs w:val="22"/>
          <w:lang w:val="en-US" w:eastAsia="ja-JP"/>
        </w:rPr>
      </w:pPr>
      <w:hyperlink w:anchor="_Toc405332723" w:history="1">
        <w:r w:rsidR="00D55AC7" w:rsidRPr="00193CD5">
          <w:rPr>
            <w:rStyle w:val="Hyperlink"/>
            <w:noProof/>
          </w:rPr>
          <w:t>Annex A - Terminology Mapping</w:t>
        </w:r>
        <w:r w:rsidR="00D55AC7">
          <w:rPr>
            <w:noProof/>
            <w:webHidden/>
          </w:rPr>
          <w:tab/>
        </w:r>
        <w:r w:rsidR="00D55AC7">
          <w:rPr>
            <w:noProof/>
            <w:webHidden/>
          </w:rPr>
          <w:fldChar w:fldCharType="begin"/>
        </w:r>
        <w:r w:rsidR="00D55AC7">
          <w:rPr>
            <w:noProof/>
            <w:webHidden/>
          </w:rPr>
          <w:instrText xml:space="preserve"> PAGEREF _Toc405332723 \h </w:instrText>
        </w:r>
        <w:r w:rsidR="00D55AC7">
          <w:rPr>
            <w:noProof/>
            <w:webHidden/>
          </w:rPr>
        </w:r>
        <w:r w:rsidR="00D55AC7">
          <w:rPr>
            <w:noProof/>
            <w:webHidden/>
          </w:rPr>
          <w:fldChar w:fldCharType="separate"/>
        </w:r>
        <w:r w:rsidR="00D55AC7">
          <w:rPr>
            <w:noProof/>
            <w:webHidden/>
          </w:rPr>
          <w:t>55</w:t>
        </w:r>
        <w:r w:rsidR="00D55AC7">
          <w:rPr>
            <w:noProof/>
            <w:webHidden/>
          </w:rPr>
          <w:fldChar w:fldCharType="end"/>
        </w:r>
      </w:hyperlink>
    </w:p>
    <w:p w:rsidR="00D55AC7" w:rsidRDefault="00A2397E">
      <w:pPr>
        <w:pStyle w:val="TOC1"/>
        <w:tabs>
          <w:tab w:val="right" w:leader="dot" w:pos="9631"/>
        </w:tabs>
        <w:rPr>
          <w:rFonts w:asciiTheme="minorHAnsi" w:eastAsiaTheme="minorEastAsia" w:hAnsiTheme="minorHAnsi" w:cstheme="minorBidi"/>
          <w:b w:val="0"/>
          <w:bCs w:val="0"/>
          <w:caps w:val="0"/>
          <w:noProof/>
          <w:kern w:val="2"/>
          <w:sz w:val="21"/>
          <w:szCs w:val="22"/>
          <w:lang w:val="en-US" w:eastAsia="ja-JP"/>
        </w:rPr>
      </w:pPr>
      <w:hyperlink w:anchor="_Toc405332724" w:history="1">
        <w:r w:rsidR="00D55AC7" w:rsidRPr="00193CD5">
          <w:rPr>
            <w:rStyle w:val="Hyperlink"/>
            <w:noProof/>
            <w:lang w:eastAsia="ja-JP"/>
          </w:rPr>
          <w:t xml:space="preserve">Annex B – </w:t>
        </w:r>
        <w:r w:rsidR="00D55AC7" w:rsidRPr="00193CD5">
          <w:rPr>
            <w:rStyle w:val="Hyperlink"/>
            <w:noProof/>
          </w:rPr>
          <w:t>Routing Area Reorganization</w:t>
        </w:r>
        <w:r w:rsidR="00D55AC7" w:rsidRPr="00193CD5">
          <w:rPr>
            <w:rStyle w:val="Hyperlink"/>
            <w:noProof/>
            <w:lang w:eastAsia="ja-JP"/>
          </w:rPr>
          <w:t xml:space="preserve"> in IETF (as of Nov. 2014)</w:t>
        </w:r>
        <w:r w:rsidR="00D55AC7">
          <w:rPr>
            <w:noProof/>
            <w:webHidden/>
          </w:rPr>
          <w:tab/>
        </w:r>
        <w:r w:rsidR="00D55AC7">
          <w:rPr>
            <w:noProof/>
            <w:webHidden/>
          </w:rPr>
          <w:fldChar w:fldCharType="begin"/>
        </w:r>
        <w:r w:rsidR="00D55AC7">
          <w:rPr>
            <w:noProof/>
            <w:webHidden/>
          </w:rPr>
          <w:instrText xml:space="preserve"> PAGEREF _Toc405332724 \h </w:instrText>
        </w:r>
        <w:r w:rsidR="00D55AC7">
          <w:rPr>
            <w:noProof/>
            <w:webHidden/>
          </w:rPr>
        </w:r>
        <w:r w:rsidR="00D55AC7">
          <w:rPr>
            <w:noProof/>
            <w:webHidden/>
          </w:rPr>
          <w:fldChar w:fldCharType="separate"/>
        </w:r>
        <w:r w:rsidR="00D55AC7">
          <w:rPr>
            <w:noProof/>
            <w:webHidden/>
          </w:rPr>
          <w:t>56</w:t>
        </w:r>
        <w:r w:rsidR="00D55AC7">
          <w:rPr>
            <w:noProof/>
            <w:webHidden/>
          </w:rPr>
          <w:fldChar w:fldCharType="end"/>
        </w:r>
      </w:hyperlink>
    </w:p>
    <w:p w:rsidR="00DA64E7" w:rsidRPr="00D55AC7" w:rsidRDefault="00DA64E7" w:rsidP="00D55AC7">
      <w:pPr>
        <w:rPr>
          <w:bCs/>
          <w:szCs w:val="24"/>
          <w:lang w:eastAsia="ja-JP"/>
        </w:rPr>
      </w:pPr>
      <w:r w:rsidRPr="00D55AC7">
        <w:rPr>
          <w:bCs/>
          <w:szCs w:val="24"/>
          <w:lang w:eastAsia="ja-JP"/>
        </w:rPr>
        <w:fldChar w:fldCharType="end"/>
      </w:r>
    </w:p>
    <w:p w:rsidR="004425D8" w:rsidRDefault="004425D8">
      <w:pPr>
        <w:tabs>
          <w:tab w:val="clear" w:pos="794"/>
          <w:tab w:val="clear" w:pos="1191"/>
          <w:tab w:val="clear" w:pos="1588"/>
          <w:tab w:val="clear" w:pos="1985"/>
        </w:tabs>
        <w:overflowPunct/>
        <w:autoSpaceDE/>
        <w:autoSpaceDN/>
        <w:adjustRightInd/>
        <w:spacing w:before="0"/>
        <w:textAlignment w:val="auto"/>
        <w:rPr>
          <w:b/>
          <w:sz w:val="20"/>
          <w:lang w:eastAsia="ja-JP"/>
        </w:rPr>
      </w:pPr>
      <w:r w:rsidRPr="00D55AC7">
        <w:rPr>
          <w:szCs w:val="24"/>
          <w:lang w:eastAsia="ja-JP"/>
        </w:rPr>
        <w:br w:type="page"/>
      </w:r>
    </w:p>
    <w:p w:rsidR="00945DAB" w:rsidRPr="00ED115A" w:rsidRDefault="00945DAB" w:rsidP="00C9123C">
      <w:pPr>
        <w:rPr>
          <w:b/>
          <w:sz w:val="20"/>
          <w:lang w:eastAsia="ja-JP"/>
        </w:rPr>
      </w:pPr>
    </w:p>
    <w:p w:rsidR="00C9123C" w:rsidRPr="00ED115A" w:rsidRDefault="00C9123C" w:rsidP="00D55AC7">
      <w:pPr>
        <w:pStyle w:val="Heading1"/>
        <w:tabs>
          <w:tab w:val="clear" w:pos="794"/>
        </w:tabs>
      </w:pPr>
      <w:bookmarkStart w:id="12" w:name="_Toc10880875"/>
      <w:bookmarkStart w:id="13" w:name="_Toc404879710"/>
      <w:bookmarkStart w:id="14" w:name="_Toc404880685"/>
      <w:bookmarkStart w:id="15" w:name="_Toc405246228"/>
      <w:bookmarkStart w:id="16" w:name="_Toc405248110"/>
      <w:bookmarkStart w:id="17" w:name="_Toc405332686"/>
      <w:r w:rsidRPr="00ED115A">
        <w:t>General</w:t>
      </w:r>
      <w:bookmarkEnd w:id="12"/>
      <w:bookmarkEnd w:id="13"/>
      <w:bookmarkEnd w:id="14"/>
      <w:bookmarkEnd w:id="15"/>
      <w:bookmarkEnd w:id="16"/>
      <w:bookmarkEnd w:id="17"/>
    </w:p>
    <w:p w:rsidR="00C9123C" w:rsidRPr="00ED115A" w:rsidRDefault="003F085F" w:rsidP="00C9123C">
      <w:r>
        <w:rPr>
          <w:rFonts w:hint="eastAsia"/>
          <w:lang w:eastAsia="ja-JP"/>
        </w:rPr>
        <w:t>This</w:t>
      </w:r>
      <w:r w:rsidR="001B0988">
        <w:rPr>
          <w:rFonts w:hint="eastAsia"/>
          <w:lang w:eastAsia="ja-JP"/>
        </w:rPr>
        <w:t xml:space="preserve"> </w:t>
      </w:r>
      <w:r w:rsidR="00C9123C" w:rsidRPr="001B0988">
        <w:t>is a living document</w:t>
      </w:r>
      <w:r w:rsidR="004425D8">
        <w:rPr>
          <w:rFonts w:hint="eastAsia"/>
          <w:lang w:eastAsia="ja-JP"/>
        </w:rPr>
        <w:t xml:space="preserve"> and </w:t>
      </w:r>
      <w:r w:rsidR="00C9123C" w:rsidRPr="001B0988">
        <w:t>may be updated even between meetings. The latest version can be found at the following URL.</w:t>
      </w:r>
      <w:r w:rsidR="00C9123C">
        <w:t xml:space="preserve"> </w:t>
      </w:r>
    </w:p>
    <w:p w:rsidR="00C9123C" w:rsidRPr="00ED115A" w:rsidRDefault="00C9123C" w:rsidP="00D55AC7">
      <w:r w:rsidRPr="00ED115A">
        <w:t xml:space="preserve"> http://www.itu.int/ITU-T/studygroups/com15/otn/</w:t>
      </w:r>
    </w:p>
    <w:p w:rsidR="00C9123C" w:rsidRPr="00ED115A" w:rsidRDefault="00C9123C" w:rsidP="00C9123C">
      <w:r w:rsidRPr="00ED115A">
        <w:t>Proposed modifications and comments should be sent to:</w:t>
      </w:r>
    </w:p>
    <w:p w:rsidR="00C9123C" w:rsidRPr="00ED115A" w:rsidRDefault="0011416F" w:rsidP="00D55AC7">
      <w:pPr>
        <w:rPr>
          <w:lang w:val="en-US" w:eastAsia="ja-JP"/>
        </w:rPr>
      </w:pPr>
      <w:r>
        <w:rPr>
          <w:rFonts w:hint="eastAsia"/>
          <w:lang w:val="it-IT" w:eastAsia="ja-JP"/>
        </w:rPr>
        <w:t>Naotaka Morita</w:t>
      </w:r>
      <w:r w:rsidR="004425D8">
        <w:rPr>
          <w:rFonts w:hint="eastAsia"/>
          <w:lang w:val="it-IT" w:eastAsia="ja-JP"/>
        </w:rPr>
        <w:t xml:space="preserve">, e-mail: </w:t>
      </w:r>
      <w:r>
        <w:rPr>
          <w:rFonts w:hint="eastAsia"/>
          <w:lang w:val="it-IT" w:eastAsia="ja-JP"/>
        </w:rPr>
        <w:t>naotaka.morita [at] ntt-at.co.jp</w:t>
      </w:r>
      <w:r w:rsidR="004425D8">
        <w:rPr>
          <w:rFonts w:hint="eastAsia"/>
          <w:lang w:val="it-IT" w:eastAsia="ja-JP"/>
        </w:rPr>
        <w:t xml:space="preserve">, </w:t>
      </w:r>
      <w:r w:rsidR="00C9123C" w:rsidRPr="00ED115A">
        <w:rPr>
          <w:lang w:val="en-US" w:eastAsia="ja-JP"/>
        </w:rPr>
        <w:t>Tel.</w:t>
      </w:r>
      <w:r w:rsidR="004425D8">
        <w:rPr>
          <w:rFonts w:hint="eastAsia"/>
          <w:lang w:val="en-US" w:eastAsia="ja-JP"/>
        </w:rPr>
        <w:t xml:space="preserve">: </w:t>
      </w:r>
      <w:r w:rsidR="00C9123C" w:rsidRPr="00ED115A">
        <w:rPr>
          <w:lang w:val="en-US" w:eastAsia="ja-JP"/>
        </w:rPr>
        <w:t>+</w:t>
      </w:r>
      <w:r w:rsidR="00C9123C" w:rsidRPr="00ED115A">
        <w:rPr>
          <w:rFonts w:hint="eastAsia"/>
          <w:lang w:val="en-US" w:eastAsia="ja-JP"/>
        </w:rPr>
        <w:t>8</w:t>
      </w:r>
      <w:r w:rsidR="00C9123C" w:rsidRPr="00ED115A">
        <w:rPr>
          <w:lang w:val="en-US" w:eastAsia="ja-JP"/>
        </w:rPr>
        <w:t xml:space="preserve">1 </w:t>
      </w:r>
      <w:r>
        <w:rPr>
          <w:rFonts w:hint="eastAsia"/>
          <w:lang w:val="en-US" w:eastAsia="ja-JP"/>
        </w:rPr>
        <w:t>422 36 7502</w:t>
      </w:r>
    </w:p>
    <w:p w:rsidR="00C9123C" w:rsidRPr="00ED115A" w:rsidRDefault="00C9123C" w:rsidP="00D55AC7">
      <w:pPr>
        <w:pStyle w:val="Heading1"/>
        <w:tabs>
          <w:tab w:val="clear" w:pos="794"/>
        </w:tabs>
        <w:rPr>
          <w:lang w:val="en-US"/>
        </w:rPr>
      </w:pPr>
      <w:bookmarkStart w:id="18" w:name="_Toc10880876"/>
      <w:bookmarkStart w:id="19" w:name="_Toc404879711"/>
      <w:bookmarkStart w:id="20" w:name="_Toc404880686"/>
      <w:bookmarkStart w:id="21" w:name="_Toc405246229"/>
      <w:bookmarkStart w:id="22" w:name="_Toc405248111"/>
      <w:bookmarkStart w:id="23" w:name="_Toc405332687"/>
      <w:r w:rsidRPr="00ED115A">
        <w:rPr>
          <w:lang w:val="en-US"/>
        </w:rPr>
        <w:t>Introduction</w:t>
      </w:r>
      <w:bookmarkEnd w:id="18"/>
      <w:bookmarkEnd w:id="19"/>
      <w:bookmarkEnd w:id="20"/>
      <w:bookmarkEnd w:id="21"/>
      <w:bookmarkEnd w:id="22"/>
      <w:bookmarkEnd w:id="23"/>
    </w:p>
    <w:p w:rsidR="00C9123C" w:rsidRPr="00ED115A" w:rsidRDefault="00C9123C" w:rsidP="00D55AC7">
      <w:pPr>
        <w:jc w:val="both"/>
      </w:pPr>
      <w:r w:rsidRPr="00ED115A">
        <w:t>Today's global communications world has many different definitions for Optical and other Transport networks</w:t>
      </w:r>
      <w:r w:rsidR="00B4066C">
        <w:rPr>
          <w:rFonts w:hint="eastAsia"/>
          <w:lang w:eastAsia="ja-JP"/>
        </w:rPr>
        <w:t>,</w:t>
      </w:r>
      <w:r w:rsidRPr="00ED115A">
        <w:t xml:space="preserve"> </w:t>
      </w:r>
      <w:r w:rsidR="00B4066C">
        <w:rPr>
          <w:rFonts w:hint="eastAsia"/>
          <w:lang w:eastAsia="ja-JP"/>
        </w:rPr>
        <w:t>which are supported by</w:t>
      </w:r>
      <w:r w:rsidR="00B4066C" w:rsidRPr="00ED115A">
        <w:t xml:space="preserve"> </w:t>
      </w:r>
      <w:r w:rsidRPr="00ED115A">
        <w:t>different technologies.  This resulted in a number of different Study Groups within the ITU-T, e.g. SG 11,</w:t>
      </w:r>
      <w:r w:rsidRPr="00ED115A">
        <w:rPr>
          <w:rFonts w:hint="eastAsia"/>
          <w:lang w:eastAsia="ja-JP"/>
        </w:rPr>
        <w:t xml:space="preserve"> 12,</w:t>
      </w:r>
      <w:r w:rsidRPr="00ED115A">
        <w:t xml:space="preserve"> 13, and 15 developing Recommendations related to Optical and other Transport</w:t>
      </w:r>
      <w:r w:rsidR="00B4066C">
        <w:rPr>
          <w:rFonts w:hint="eastAsia"/>
          <w:lang w:eastAsia="ja-JP"/>
        </w:rPr>
        <w:t xml:space="preserve"> Networks and </w:t>
      </w:r>
      <w:r w:rsidR="00BD47E8">
        <w:rPr>
          <w:lang w:eastAsia="ja-JP"/>
        </w:rPr>
        <w:t>Technologies</w:t>
      </w:r>
      <w:r w:rsidRPr="00ED115A">
        <w:t>.  Moreover, other standards development organizations (SDOs), for</w:t>
      </w:r>
      <w:r w:rsidRPr="00ED115A">
        <w:rPr>
          <w:rFonts w:hint="eastAsia"/>
          <w:lang w:eastAsia="ja-JP"/>
        </w:rPr>
        <w:t>ums</w:t>
      </w:r>
      <w:r w:rsidRPr="00ED115A">
        <w:t xml:space="preserve"> and consortia are also active in this area.</w:t>
      </w:r>
    </w:p>
    <w:p w:rsidR="00C9123C" w:rsidRPr="00ED115A" w:rsidRDefault="00C9123C" w:rsidP="00D55AC7">
      <w:pPr>
        <w:jc w:val="both"/>
      </w:pPr>
      <w:r w:rsidRPr="00ED115A">
        <w:t>Recognising that without a strong coordination effort there is the danger of duplication of work as well as the development of incompatible and non-interoperable standards, WTSA</w:t>
      </w:r>
      <w:r w:rsidRPr="00ED115A">
        <w:rPr>
          <w:rFonts w:hint="eastAsia"/>
          <w:lang w:eastAsia="ja-JP"/>
        </w:rPr>
        <w:t>-08</w:t>
      </w:r>
      <w:r w:rsidRPr="00ED115A">
        <w:t xml:space="preserve"> </w:t>
      </w:r>
      <w:r w:rsidR="00376B0D">
        <w:rPr>
          <w:rFonts w:hint="eastAsia"/>
          <w:lang w:eastAsia="ja-JP"/>
        </w:rPr>
        <w:t xml:space="preserve">(held in 2008) </w:t>
      </w:r>
      <w:r w:rsidRPr="00ED115A">
        <w:t xml:space="preserve">designated Study Group 15 as </w:t>
      </w:r>
      <w:r w:rsidR="003F085F">
        <w:rPr>
          <w:rFonts w:hint="eastAsia"/>
          <w:lang w:eastAsia="ja-JP"/>
        </w:rPr>
        <w:t xml:space="preserve">the </w:t>
      </w:r>
      <w:r w:rsidRPr="00ED115A">
        <w:t>Lead Study Group on Optical and other Transport Networks and Technolog</w:t>
      </w:r>
      <w:r w:rsidR="004C7EB8">
        <w:rPr>
          <w:rFonts w:hint="eastAsia"/>
          <w:lang w:eastAsia="ja-JP"/>
        </w:rPr>
        <w:t>ies</w:t>
      </w:r>
      <w:r w:rsidRPr="00ED115A">
        <w:t>, with the mandate to:</w:t>
      </w:r>
    </w:p>
    <w:p w:rsidR="00C9123C" w:rsidRPr="00ED115A" w:rsidRDefault="00C9123C" w:rsidP="00C9123C">
      <w:pPr>
        <w:numPr>
          <w:ilvl w:val="0"/>
          <w:numId w:val="14"/>
        </w:numPr>
      </w:pPr>
      <w:r w:rsidRPr="00ED115A">
        <w:t xml:space="preserve">study the appropriate core Questions (Question </w:t>
      </w:r>
      <w:r w:rsidRPr="00ED115A">
        <w:rPr>
          <w:rFonts w:hint="eastAsia"/>
          <w:lang w:eastAsia="ja-JP"/>
        </w:rPr>
        <w:t xml:space="preserve">6, 7, </w:t>
      </w:r>
      <w:r w:rsidRPr="00ED115A">
        <w:t>9,</w:t>
      </w:r>
      <w:r w:rsidRPr="00ED115A">
        <w:rPr>
          <w:rFonts w:hint="eastAsia"/>
          <w:lang w:eastAsia="ja-JP"/>
        </w:rPr>
        <w:t xml:space="preserve"> 10,</w:t>
      </w:r>
      <w:r w:rsidRPr="00ED115A">
        <w:t xml:space="preserve"> 11, 12</w:t>
      </w:r>
      <w:r w:rsidRPr="00ED115A">
        <w:rPr>
          <w:rFonts w:hint="eastAsia"/>
          <w:lang w:eastAsia="ja-JP"/>
        </w:rPr>
        <w:t>, 13, 14</w:t>
      </w:r>
      <w:r w:rsidRPr="00ED115A">
        <w:t>),</w:t>
      </w:r>
    </w:p>
    <w:p w:rsidR="00C9123C" w:rsidRPr="00ED115A" w:rsidRDefault="00C9123C" w:rsidP="00C9123C">
      <w:pPr>
        <w:numPr>
          <w:ilvl w:val="0"/>
          <w:numId w:val="14"/>
        </w:numPr>
      </w:pPr>
      <w:r w:rsidRPr="00ED115A">
        <w:t>define and maintain overall (standards) framework, in collaboration with other SGs and SDOs,</w:t>
      </w:r>
    </w:p>
    <w:p w:rsidR="00C9123C" w:rsidRPr="00ED115A" w:rsidRDefault="00C9123C" w:rsidP="00C9123C">
      <w:pPr>
        <w:numPr>
          <w:ilvl w:val="0"/>
          <w:numId w:val="14"/>
        </w:numPr>
      </w:pPr>
      <w:r w:rsidRPr="00ED115A">
        <w:t>coordinate, assign and prioritise the studies done by the Study Groups (recognising their mandates) to ensure the development of consistent, complete and timely Recommendations</w:t>
      </w:r>
      <w:r w:rsidR="004C7EB8">
        <w:rPr>
          <w:rFonts w:hint="eastAsia"/>
          <w:lang w:eastAsia="ja-JP"/>
        </w:rPr>
        <w:t>.</w:t>
      </w:r>
    </w:p>
    <w:p w:rsidR="00C9123C" w:rsidRPr="00ED115A" w:rsidRDefault="00C9123C" w:rsidP="00D55AC7">
      <w:pPr>
        <w:jc w:val="both"/>
        <w:rPr>
          <w:lang w:eastAsia="ja-JP"/>
        </w:rPr>
      </w:pPr>
      <w:r w:rsidRPr="00ED115A">
        <w:t>Study Group 15 entrusted WP 3/15, under Question 3/15, with the task to manage and carry out the Lead Study Group activities on Optical and other Transport Networks and Technolog</w:t>
      </w:r>
      <w:r w:rsidR="004C7EB8">
        <w:rPr>
          <w:rFonts w:hint="eastAsia"/>
          <w:lang w:eastAsia="ja-JP"/>
        </w:rPr>
        <w:t>ies</w:t>
      </w:r>
      <w:r w:rsidRPr="00ED115A">
        <w:t xml:space="preserve">.  </w:t>
      </w:r>
      <w:r w:rsidRPr="00F571CB">
        <w:t xml:space="preserve">To </w:t>
      </w:r>
      <w:r w:rsidR="00B4066C" w:rsidRPr="00D55AC7">
        <w:rPr>
          <w:lang w:eastAsia="ja-JP"/>
        </w:rPr>
        <w:t xml:space="preserve">avoid misunderstanding that </w:t>
      </w:r>
      <w:r w:rsidRPr="00F571CB">
        <w:t xml:space="preserve">the </w:t>
      </w:r>
      <w:r w:rsidR="00EA773A" w:rsidRPr="00D55AC7">
        <w:rPr>
          <w:lang w:eastAsia="ja-JP"/>
        </w:rPr>
        <w:t>mandate above is</w:t>
      </w:r>
      <w:r w:rsidR="00B4066C" w:rsidRPr="00D55AC7">
        <w:rPr>
          <w:lang w:eastAsia="ja-JP"/>
        </w:rPr>
        <w:t xml:space="preserve"> only </w:t>
      </w:r>
      <w:r w:rsidR="003F085F">
        <w:rPr>
          <w:rFonts w:hint="eastAsia"/>
          <w:lang w:eastAsia="ja-JP"/>
        </w:rPr>
        <w:t>applied</w:t>
      </w:r>
      <w:r w:rsidR="00B4066C" w:rsidRPr="00D55AC7">
        <w:rPr>
          <w:lang w:eastAsia="ja-JP"/>
        </w:rPr>
        <w:t xml:space="preserve"> to </w:t>
      </w:r>
      <w:r w:rsidR="003F085F">
        <w:rPr>
          <w:rFonts w:hint="eastAsia"/>
          <w:lang w:eastAsia="ja-JP"/>
        </w:rPr>
        <w:t xml:space="preserve">G.872-based </w:t>
      </w:r>
      <w:r w:rsidRPr="00F571CB">
        <w:t>Optical Transport Network (OTN),</w:t>
      </w:r>
      <w:r w:rsidRPr="00ED115A">
        <w:t xml:space="preserve"> this Lead Study Group Activity is titled Optical and other Transport Networks &amp; Technologies (OTNT)</w:t>
      </w:r>
      <w:r>
        <w:rPr>
          <w:rFonts w:hint="eastAsia"/>
          <w:lang w:eastAsia="ja-JP"/>
        </w:rPr>
        <w:t xml:space="preserve"> that encompass all the related n</w:t>
      </w:r>
      <w:r>
        <w:rPr>
          <w:lang w:eastAsia="ja-JP"/>
        </w:rPr>
        <w:t xml:space="preserve">etworks, </w:t>
      </w:r>
      <w:r>
        <w:rPr>
          <w:rFonts w:hint="eastAsia"/>
          <w:lang w:eastAsia="ja-JP"/>
        </w:rPr>
        <w:t>t</w:t>
      </w:r>
      <w:r>
        <w:rPr>
          <w:lang w:eastAsia="ja-JP"/>
        </w:rPr>
        <w:t xml:space="preserve">echnologies and </w:t>
      </w:r>
      <w:r>
        <w:rPr>
          <w:rFonts w:hint="eastAsia"/>
          <w:lang w:eastAsia="ja-JP"/>
        </w:rPr>
        <w:t>i</w:t>
      </w:r>
      <w:r>
        <w:rPr>
          <w:lang w:eastAsia="ja-JP"/>
        </w:rPr>
        <w:t xml:space="preserve">nfrastructures for </w:t>
      </w:r>
      <w:r>
        <w:rPr>
          <w:rFonts w:hint="eastAsia"/>
          <w:lang w:eastAsia="ja-JP"/>
        </w:rPr>
        <w:t>t</w:t>
      </w:r>
      <w:r w:rsidRPr="00670D94">
        <w:rPr>
          <w:lang w:eastAsia="ja-JP"/>
        </w:rPr>
        <w:t>ransport</w:t>
      </w:r>
      <w:r>
        <w:rPr>
          <w:rFonts w:hint="eastAsia"/>
          <w:lang w:eastAsia="ja-JP"/>
        </w:rPr>
        <w:t xml:space="preserve"> as defined  in clause 3.</w:t>
      </w:r>
    </w:p>
    <w:p w:rsidR="00C9123C" w:rsidRPr="00BF309F" w:rsidRDefault="00C9123C" w:rsidP="00D55AC7">
      <w:pPr>
        <w:pStyle w:val="Heading1"/>
      </w:pPr>
      <w:bookmarkStart w:id="24" w:name="_Toc10880877"/>
      <w:bookmarkStart w:id="25" w:name="_Toc404879712"/>
      <w:bookmarkStart w:id="26" w:name="_Toc404880687"/>
      <w:bookmarkStart w:id="27" w:name="_Toc405246230"/>
      <w:bookmarkStart w:id="28" w:name="_Toc405248112"/>
      <w:bookmarkStart w:id="29" w:name="_Toc405332688"/>
      <w:r w:rsidRPr="00BF309F">
        <w:t>Scope</w:t>
      </w:r>
      <w:bookmarkEnd w:id="24"/>
      <w:bookmarkEnd w:id="25"/>
      <w:bookmarkEnd w:id="26"/>
      <w:bookmarkEnd w:id="27"/>
      <w:bookmarkEnd w:id="28"/>
      <w:bookmarkEnd w:id="29"/>
    </w:p>
    <w:p w:rsidR="00C9123C" w:rsidRPr="00ED115A" w:rsidRDefault="00C9123C" w:rsidP="00C9123C">
      <w:r w:rsidRPr="00ED115A">
        <w:t>As the mandate of this Lead Study Group role implies, the standards area covered relates to Optical and other Transport networks and technologies.  The Optical and other Transport functions include:</w:t>
      </w:r>
    </w:p>
    <w:p w:rsidR="00C9123C" w:rsidRPr="00ED115A" w:rsidRDefault="00C9123C" w:rsidP="00C9123C">
      <w:pPr>
        <w:numPr>
          <w:ilvl w:val="0"/>
          <w:numId w:val="15"/>
        </w:numPr>
      </w:pPr>
      <w:r w:rsidRPr="00ED115A">
        <w:t>client adaptation functions</w:t>
      </w:r>
    </w:p>
    <w:p w:rsidR="00C9123C" w:rsidRPr="00ED115A" w:rsidRDefault="00C9123C" w:rsidP="00C9123C">
      <w:pPr>
        <w:numPr>
          <w:ilvl w:val="0"/>
          <w:numId w:val="15"/>
        </w:numPr>
      </w:pPr>
      <w:r w:rsidRPr="00ED115A">
        <w:t>multiplexing functions</w:t>
      </w:r>
    </w:p>
    <w:p w:rsidR="00C9123C" w:rsidRPr="00ED115A" w:rsidRDefault="00C9123C" w:rsidP="00C9123C">
      <w:pPr>
        <w:numPr>
          <w:ilvl w:val="0"/>
          <w:numId w:val="15"/>
        </w:numPr>
      </w:pPr>
      <w:r w:rsidRPr="00ED115A">
        <w:t>cross connect and switching functions, including grooming and configuration</w:t>
      </w:r>
    </w:p>
    <w:p w:rsidR="00C9123C" w:rsidRPr="00ED115A" w:rsidRDefault="00C9123C" w:rsidP="00C9123C">
      <w:pPr>
        <w:numPr>
          <w:ilvl w:val="0"/>
          <w:numId w:val="15"/>
        </w:numPr>
      </w:pPr>
      <w:r w:rsidRPr="00ED115A">
        <w:t>management and control functions</w:t>
      </w:r>
    </w:p>
    <w:p w:rsidR="00C9123C" w:rsidRPr="00ED115A" w:rsidRDefault="00C9123C" w:rsidP="00C9123C">
      <w:pPr>
        <w:numPr>
          <w:ilvl w:val="0"/>
          <w:numId w:val="15"/>
        </w:numPr>
      </w:pPr>
      <w:r w:rsidRPr="00ED115A">
        <w:t xml:space="preserve">physical media functions </w:t>
      </w:r>
    </w:p>
    <w:p w:rsidR="00C9123C" w:rsidRPr="00ED115A" w:rsidRDefault="00C9123C" w:rsidP="00C9123C">
      <w:pPr>
        <w:numPr>
          <w:ilvl w:val="0"/>
          <w:numId w:val="15"/>
        </w:numPr>
      </w:pPr>
      <w:r w:rsidRPr="00ED115A">
        <w:t>network synchronization and distribution functions</w:t>
      </w:r>
    </w:p>
    <w:p w:rsidR="00C9123C" w:rsidRPr="00ED115A" w:rsidRDefault="00C9123C" w:rsidP="00C9123C">
      <w:pPr>
        <w:numPr>
          <w:ilvl w:val="0"/>
          <w:numId w:val="15"/>
        </w:numPr>
      </w:pPr>
      <w:r w:rsidRPr="00ED115A">
        <w:t>test and measurement functions.</w:t>
      </w:r>
    </w:p>
    <w:p w:rsidR="00C9123C" w:rsidRPr="00ED115A" w:rsidRDefault="00C9123C" w:rsidP="00C9123C"/>
    <w:p w:rsidR="00C9123C" w:rsidRPr="00ED115A" w:rsidRDefault="00C9123C" w:rsidP="00D55AC7">
      <w:pPr>
        <w:jc w:val="both"/>
      </w:pPr>
      <w:r w:rsidRPr="00ED115A">
        <w:t>Apart from taking the Lead Study Group role within the ITU-T, Study Group 15 will also endeavour to cooperate with other relevant organizations, including ATIS, ETSI, ISO/IEC, IETF, IEEE, MEF, OIF and TIA.</w:t>
      </w:r>
    </w:p>
    <w:p w:rsidR="00C9123C" w:rsidRPr="00ED115A" w:rsidRDefault="00C9123C" w:rsidP="00D55AC7">
      <w:pPr>
        <w:pStyle w:val="Heading1"/>
      </w:pPr>
      <w:bookmarkStart w:id="30" w:name="_Toc10880878"/>
      <w:bookmarkStart w:id="31" w:name="_Toc404879713"/>
      <w:bookmarkStart w:id="32" w:name="_Toc404880688"/>
      <w:bookmarkStart w:id="33" w:name="_Toc405246231"/>
      <w:bookmarkStart w:id="34" w:name="_Toc405248113"/>
      <w:bookmarkStart w:id="35" w:name="_Toc405332689"/>
      <w:r w:rsidRPr="00ED115A">
        <w:t>Abbreviations</w:t>
      </w:r>
      <w:bookmarkEnd w:id="30"/>
      <w:bookmarkEnd w:id="31"/>
      <w:bookmarkEnd w:id="32"/>
      <w:bookmarkEnd w:id="33"/>
      <w:bookmarkEnd w:id="34"/>
      <w:bookmarkEnd w:id="35"/>
    </w:p>
    <w:tbl>
      <w:tblPr>
        <w:tblW w:w="0" w:type="auto"/>
        <w:tblLayout w:type="fixed"/>
        <w:tblLook w:val="0000" w:firstRow="0" w:lastRow="0" w:firstColumn="0" w:lastColumn="0" w:noHBand="0" w:noVBand="0"/>
      </w:tblPr>
      <w:tblGrid>
        <w:gridCol w:w="2088"/>
        <w:gridCol w:w="7200"/>
      </w:tblGrid>
      <w:tr w:rsidR="00C9123C" w:rsidRPr="00ED115A" w:rsidTr="00945DAB">
        <w:trPr>
          <w:trHeight w:val="403"/>
        </w:trPr>
        <w:tc>
          <w:tcPr>
            <w:tcW w:w="2088" w:type="dxa"/>
          </w:tcPr>
          <w:p w:rsidR="00C9123C" w:rsidRPr="00ED115A" w:rsidRDefault="00C9123C" w:rsidP="003950CB">
            <w:r w:rsidRPr="00ED115A">
              <w:t>ANSI</w:t>
            </w:r>
          </w:p>
        </w:tc>
        <w:tc>
          <w:tcPr>
            <w:tcW w:w="7200" w:type="dxa"/>
          </w:tcPr>
          <w:p w:rsidR="00C9123C" w:rsidRPr="00ED115A" w:rsidRDefault="00C9123C" w:rsidP="003950CB">
            <w:r w:rsidRPr="00ED115A">
              <w:t>American National Standards Institute</w:t>
            </w:r>
          </w:p>
        </w:tc>
      </w:tr>
      <w:tr w:rsidR="00945DAB" w:rsidRPr="00ED115A" w:rsidTr="00945DAB">
        <w:trPr>
          <w:trHeight w:val="392"/>
        </w:trPr>
        <w:tc>
          <w:tcPr>
            <w:tcW w:w="2088" w:type="dxa"/>
          </w:tcPr>
          <w:p w:rsidR="00945DAB" w:rsidRPr="00ED115A" w:rsidRDefault="00945DAB" w:rsidP="003950CB">
            <w:r w:rsidRPr="00ED115A">
              <w:t>ASON</w:t>
            </w:r>
          </w:p>
        </w:tc>
        <w:tc>
          <w:tcPr>
            <w:tcW w:w="7200" w:type="dxa"/>
          </w:tcPr>
          <w:p w:rsidR="00945DAB" w:rsidRPr="00ED115A" w:rsidRDefault="00945DAB" w:rsidP="003950CB">
            <w:r w:rsidRPr="00ED115A">
              <w:t>Automatically Switched Optical Network</w:t>
            </w:r>
          </w:p>
        </w:tc>
      </w:tr>
      <w:tr w:rsidR="00C9123C" w:rsidRPr="00ED115A" w:rsidTr="00945DAB">
        <w:trPr>
          <w:trHeight w:val="438"/>
        </w:trPr>
        <w:tc>
          <w:tcPr>
            <w:tcW w:w="2088" w:type="dxa"/>
          </w:tcPr>
          <w:p w:rsidR="00C9123C" w:rsidRPr="00ED115A" w:rsidRDefault="00C9123C" w:rsidP="003950CB">
            <w:r w:rsidRPr="00ED115A">
              <w:t>ASTN</w:t>
            </w:r>
          </w:p>
        </w:tc>
        <w:tc>
          <w:tcPr>
            <w:tcW w:w="7200" w:type="dxa"/>
          </w:tcPr>
          <w:p w:rsidR="00C9123C" w:rsidRPr="00ED115A" w:rsidRDefault="00C9123C" w:rsidP="003950CB">
            <w:r w:rsidRPr="00ED115A">
              <w:t>Automatically Switched Transport Network</w:t>
            </w:r>
          </w:p>
        </w:tc>
      </w:tr>
      <w:tr w:rsidR="00945DAB" w:rsidRPr="00ED115A" w:rsidTr="00945DAB">
        <w:trPr>
          <w:trHeight w:val="357"/>
        </w:trPr>
        <w:tc>
          <w:tcPr>
            <w:tcW w:w="2088" w:type="dxa"/>
          </w:tcPr>
          <w:p w:rsidR="00945DAB" w:rsidRPr="00ED115A" w:rsidRDefault="00945DAB" w:rsidP="003950CB">
            <w:r w:rsidRPr="00ED115A">
              <w:t>ATIS</w:t>
            </w:r>
          </w:p>
        </w:tc>
        <w:tc>
          <w:tcPr>
            <w:tcW w:w="7200" w:type="dxa"/>
          </w:tcPr>
          <w:p w:rsidR="00945DAB" w:rsidRPr="00ED115A" w:rsidRDefault="00945DAB" w:rsidP="003950CB">
            <w:r w:rsidRPr="00ED115A">
              <w:t>Alliance for Telecommunications Industry Solutions</w:t>
            </w:r>
          </w:p>
        </w:tc>
      </w:tr>
      <w:tr w:rsidR="00C9123C" w:rsidRPr="00ED115A" w:rsidTr="003950CB">
        <w:tc>
          <w:tcPr>
            <w:tcW w:w="2088" w:type="dxa"/>
          </w:tcPr>
          <w:p w:rsidR="00C9123C" w:rsidRPr="00ED115A" w:rsidRDefault="00C9123C" w:rsidP="003950CB">
            <w:pPr>
              <w:rPr>
                <w:lang w:eastAsia="ja-JP"/>
              </w:rPr>
            </w:pPr>
            <w:r w:rsidRPr="00ED115A">
              <w:rPr>
                <w:rFonts w:hint="eastAsia"/>
                <w:lang w:eastAsia="ja-JP"/>
              </w:rPr>
              <w:t>EoT</w:t>
            </w:r>
          </w:p>
        </w:tc>
        <w:tc>
          <w:tcPr>
            <w:tcW w:w="7200" w:type="dxa"/>
          </w:tcPr>
          <w:p w:rsidR="00C9123C" w:rsidRPr="00ED115A" w:rsidRDefault="00C9123C" w:rsidP="003950CB">
            <w:pPr>
              <w:rPr>
                <w:lang w:eastAsia="ja-JP"/>
              </w:rPr>
            </w:pPr>
            <w:r w:rsidRPr="00ED115A">
              <w:rPr>
                <w:rFonts w:hint="eastAsia"/>
                <w:lang w:eastAsia="ja-JP"/>
              </w:rPr>
              <w:t>Ethernet frames over Transport</w:t>
            </w:r>
          </w:p>
        </w:tc>
      </w:tr>
      <w:tr w:rsidR="00C9123C" w:rsidRPr="00ED115A" w:rsidTr="003950CB">
        <w:tc>
          <w:tcPr>
            <w:tcW w:w="2088" w:type="dxa"/>
          </w:tcPr>
          <w:p w:rsidR="00C9123C" w:rsidRPr="00ED115A" w:rsidRDefault="00C9123C" w:rsidP="003950CB">
            <w:r w:rsidRPr="00ED115A">
              <w:t>ETSI</w:t>
            </w:r>
          </w:p>
        </w:tc>
        <w:tc>
          <w:tcPr>
            <w:tcW w:w="7200" w:type="dxa"/>
          </w:tcPr>
          <w:p w:rsidR="00C9123C" w:rsidRPr="00ED115A" w:rsidRDefault="00C9123C" w:rsidP="003950CB">
            <w:r w:rsidRPr="00ED115A">
              <w:t>European Telecommunications Standards Institute</w:t>
            </w:r>
          </w:p>
        </w:tc>
      </w:tr>
      <w:tr w:rsidR="00C9123C" w:rsidRPr="00ED115A" w:rsidTr="00945DAB">
        <w:trPr>
          <w:trHeight w:val="415"/>
        </w:trPr>
        <w:tc>
          <w:tcPr>
            <w:tcW w:w="2088" w:type="dxa"/>
          </w:tcPr>
          <w:p w:rsidR="00C9123C" w:rsidRPr="00ED115A" w:rsidRDefault="00C9123C" w:rsidP="003950CB">
            <w:r w:rsidRPr="00ED115A">
              <w:t>IEC</w:t>
            </w:r>
          </w:p>
        </w:tc>
        <w:tc>
          <w:tcPr>
            <w:tcW w:w="7200" w:type="dxa"/>
          </w:tcPr>
          <w:p w:rsidR="00C9123C" w:rsidRPr="00ED115A" w:rsidRDefault="00C9123C" w:rsidP="003950CB">
            <w:r w:rsidRPr="00ED115A">
              <w:t>International Electrotechnical Commission</w:t>
            </w:r>
          </w:p>
        </w:tc>
      </w:tr>
      <w:tr w:rsidR="00945DAB" w:rsidRPr="00ED115A" w:rsidTr="00945DAB">
        <w:trPr>
          <w:trHeight w:val="403"/>
        </w:trPr>
        <w:tc>
          <w:tcPr>
            <w:tcW w:w="2088" w:type="dxa"/>
          </w:tcPr>
          <w:p w:rsidR="00945DAB" w:rsidRPr="00ED115A" w:rsidRDefault="00945DAB" w:rsidP="003950CB">
            <w:r w:rsidRPr="00ED115A">
              <w:t>IEEE</w:t>
            </w:r>
          </w:p>
        </w:tc>
        <w:tc>
          <w:tcPr>
            <w:tcW w:w="7200" w:type="dxa"/>
          </w:tcPr>
          <w:p w:rsidR="00945DAB" w:rsidRPr="00ED115A" w:rsidRDefault="00945DAB" w:rsidP="003950CB">
            <w:r w:rsidRPr="00ED115A">
              <w:t>Institute of Electrical and Electronics Engineers</w:t>
            </w:r>
          </w:p>
        </w:tc>
      </w:tr>
      <w:tr w:rsidR="00945DAB" w:rsidRPr="00ED115A" w:rsidTr="00945DAB">
        <w:trPr>
          <w:trHeight w:val="380"/>
        </w:trPr>
        <w:tc>
          <w:tcPr>
            <w:tcW w:w="2088" w:type="dxa"/>
          </w:tcPr>
          <w:p w:rsidR="00945DAB" w:rsidRPr="00ED115A" w:rsidRDefault="00945DAB" w:rsidP="003950CB">
            <w:r w:rsidRPr="00ED115A">
              <w:t>IETF</w:t>
            </w:r>
          </w:p>
        </w:tc>
        <w:tc>
          <w:tcPr>
            <w:tcW w:w="7200" w:type="dxa"/>
          </w:tcPr>
          <w:p w:rsidR="00945DAB" w:rsidRPr="00ED115A" w:rsidRDefault="00945DAB" w:rsidP="003950CB">
            <w:r w:rsidRPr="00ED115A">
              <w:t>Internet Engineering Task Force</w:t>
            </w:r>
          </w:p>
        </w:tc>
      </w:tr>
      <w:tr w:rsidR="00C9123C" w:rsidRPr="00ED115A" w:rsidTr="00945DAB">
        <w:trPr>
          <w:trHeight w:val="403"/>
        </w:trPr>
        <w:tc>
          <w:tcPr>
            <w:tcW w:w="2088" w:type="dxa"/>
          </w:tcPr>
          <w:p w:rsidR="00C9123C" w:rsidRPr="00ED115A" w:rsidRDefault="00C9123C" w:rsidP="003950CB">
            <w:r w:rsidRPr="00ED115A">
              <w:t>ISO</w:t>
            </w:r>
          </w:p>
        </w:tc>
        <w:tc>
          <w:tcPr>
            <w:tcW w:w="7200" w:type="dxa"/>
          </w:tcPr>
          <w:p w:rsidR="00C9123C" w:rsidRPr="00ED115A" w:rsidRDefault="00C9123C" w:rsidP="003950CB">
            <w:r w:rsidRPr="00ED115A">
              <w:t>International Organization for Standardization</w:t>
            </w:r>
          </w:p>
        </w:tc>
      </w:tr>
      <w:tr w:rsidR="00945DAB" w:rsidRPr="00ED115A" w:rsidTr="00945DAB">
        <w:trPr>
          <w:trHeight w:val="380"/>
        </w:trPr>
        <w:tc>
          <w:tcPr>
            <w:tcW w:w="2088" w:type="dxa"/>
          </w:tcPr>
          <w:p w:rsidR="00945DAB" w:rsidRPr="00ED115A" w:rsidRDefault="00945DAB" w:rsidP="003950CB">
            <w:r w:rsidRPr="00ED115A">
              <w:t>MEF</w:t>
            </w:r>
          </w:p>
        </w:tc>
        <w:tc>
          <w:tcPr>
            <w:tcW w:w="7200" w:type="dxa"/>
          </w:tcPr>
          <w:p w:rsidR="00945DAB" w:rsidRPr="00ED115A" w:rsidRDefault="00945DAB" w:rsidP="003950CB">
            <w:r w:rsidRPr="00ED115A">
              <w:t>Metro Ethernet Forum</w:t>
            </w:r>
          </w:p>
        </w:tc>
      </w:tr>
      <w:tr w:rsidR="00C9123C" w:rsidRPr="00ED115A" w:rsidTr="00945DAB">
        <w:trPr>
          <w:trHeight w:val="357"/>
        </w:trPr>
        <w:tc>
          <w:tcPr>
            <w:tcW w:w="2088" w:type="dxa"/>
          </w:tcPr>
          <w:p w:rsidR="00C9123C" w:rsidRPr="00ED115A" w:rsidRDefault="00C9123C" w:rsidP="003950CB">
            <w:pPr>
              <w:rPr>
                <w:lang w:val="fr-FR"/>
              </w:rPr>
            </w:pPr>
            <w:r w:rsidRPr="00ED115A">
              <w:rPr>
                <w:lang w:val="fr-FR"/>
              </w:rPr>
              <w:t>MON</w:t>
            </w:r>
          </w:p>
        </w:tc>
        <w:tc>
          <w:tcPr>
            <w:tcW w:w="7200" w:type="dxa"/>
          </w:tcPr>
          <w:p w:rsidR="00C9123C" w:rsidRPr="00ED115A" w:rsidRDefault="00C9123C" w:rsidP="003950CB">
            <w:r w:rsidRPr="00ED115A">
              <w:rPr>
                <w:lang w:val="en-US"/>
              </w:rPr>
              <w:t>Metropolitan Optical Network</w:t>
            </w:r>
          </w:p>
        </w:tc>
      </w:tr>
      <w:tr w:rsidR="00945DAB" w:rsidRPr="00ED115A" w:rsidTr="00945DAB">
        <w:trPr>
          <w:trHeight w:val="403"/>
        </w:trPr>
        <w:tc>
          <w:tcPr>
            <w:tcW w:w="2088" w:type="dxa"/>
          </w:tcPr>
          <w:p w:rsidR="00945DAB" w:rsidRPr="00ED115A" w:rsidRDefault="00945DAB" w:rsidP="003950CB">
            <w:pPr>
              <w:rPr>
                <w:lang w:val="fr-FR"/>
              </w:rPr>
            </w:pPr>
            <w:r w:rsidRPr="00ED115A">
              <w:rPr>
                <w:lang w:val="fr-FR"/>
              </w:rPr>
              <w:t>MPLS</w:t>
            </w:r>
          </w:p>
        </w:tc>
        <w:tc>
          <w:tcPr>
            <w:tcW w:w="7200" w:type="dxa"/>
          </w:tcPr>
          <w:p w:rsidR="00945DAB" w:rsidRPr="00ED115A" w:rsidRDefault="00945DAB" w:rsidP="003950CB">
            <w:pPr>
              <w:rPr>
                <w:lang w:val="en-US"/>
              </w:rPr>
            </w:pPr>
            <w:r w:rsidRPr="00ED115A">
              <w:rPr>
                <w:lang w:val="en-US"/>
              </w:rPr>
              <w:t>Multiprotocol Label Switching</w:t>
            </w:r>
          </w:p>
        </w:tc>
      </w:tr>
      <w:tr w:rsidR="00945DAB" w:rsidRPr="00ED115A" w:rsidTr="00945DAB">
        <w:trPr>
          <w:trHeight w:val="403"/>
        </w:trPr>
        <w:tc>
          <w:tcPr>
            <w:tcW w:w="2088" w:type="dxa"/>
          </w:tcPr>
          <w:p w:rsidR="00945DAB" w:rsidRPr="00ED115A" w:rsidRDefault="00945DAB" w:rsidP="003950CB">
            <w:pPr>
              <w:rPr>
                <w:lang w:val="fr-FR"/>
              </w:rPr>
            </w:pPr>
            <w:r w:rsidRPr="00ED115A">
              <w:rPr>
                <w:lang w:val="fr-FR"/>
              </w:rPr>
              <w:t>MPLS-TP</w:t>
            </w:r>
          </w:p>
        </w:tc>
        <w:tc>
          <w:tcPr>
            <w:tcW w:w="7200" w:type="dxa"/>
          </w:tcPr>
          <w:p w:rsidR="00945DAB" w:rsidRPr="00ED115A" w:rsidRDefault="00945DAB" w:rsidP="003950CB">
            <w:pPr>
              <w:rPr>
                <w:lang w:val="en-US"/>
              </w:rPr>
            </w:pPr>
            <w:r w:rsidRPr="00ED115A">
              <w:rPr>
                <w:lang w:val="en-US"/>
              </w:rPr>
              <w:t>MPLS Transport Profile</w:t>
            </w:r>
          </w:p>
        </w:tc>
      </w:tr>
      <w:tr w:rsidR="00945DAB" w:rsidRPr="00ED115A" w:rsidTr="00945DAB">
        <w:trPr>
          <w:trHeight w:val="392"/>
        </w:trPr>
        <w:tc>
          <w:tcPr>
            <w:tcW w:w="2088" w:type="dxa"/>
          </w:tcPr>
          <w:p w:rsidR="00945DAB" w:rsidRPr="00ED115A" w:rsidRDefault="00945DAB" w:rsidP="003950CB">
            <w:pPr>
              <w:rPr>
                <w:lang w:val="fr-FR"/>
              </w:rPr>
            </w:pPr>
            <w:r w:rsidRPr="00ED115A">
              <w:rPr>
                <w:lang w:val="fr-FR"/>
              </w:rPr>
              <w:t>OIF</w:t>
            </w:r>
          </w:p>
        </w:tc>
        <w:tc>
          <w:tcPr>
            <w:tcW w:w="7200" w:type="dxa"/>
          </w:tcPr>
          <w:p w:rsidR="00945DAB" w:rsidRPr="00ED115A" w:rsidRDefault="00945DAB" w:rsidP="003950CB">
            <w:pPr>
              <w:rPr>
                <w:lang w:val="en-US"/>
              </w:rPr>
            </w:pPr>
            <w:r w:rsidRPr="00ED115A">
              <w:t>Optical Internetworking Forum</w:t>
            </w:r>
          </w:p>
        </w:tc>
      </w:tr>
      <w:tr w:rsidR="00C9123C" w:rsidRPr="00ED115A" w:rsidTr="003950CB">
        <w:tc>
          <w:tcPr>
            <w:tcW w:w="2088" w:type="dxa"/>
          </w:tcPr>
          <w:p w:rsidR="00C9123C" w:rsidRPr="00ED115A" w:rsidRDefault="00C9123C" w:rsidP="003950CB">
            <w:r w:rsidRPr="00ED115A">
              <w:t>OTN</w:t>
            </w:r>
          </w:p>
        </w:tc>
        <w:tc>
          <w:tcPr>
            <w:tcW w:w="7200" w:type="dxa"/>
          </w:tcPr>
          <w:p w:rsidR="00C9123C" w:rsidRPr="00ED115A" w:rsidRDefault="00C9123C" w:rsidP="003950CB">
            <w:r w:rsidRPr="00ED115A">
              <w:t>Optical Transport Network</w:t>
            </w:r>
          </w:p>
        </w:tc>
      </w:tr>
      <w:tr w:rsidR="00C9123C" w:rsidRPr="00ED115A" w:rsidTr="003950CB">
        <w:tc>
          <w:tcPr>
            <w:tcW w:w="2088" w:type="dxa"/>
          </w:tcPr>
          <w:p w:rsidR="00C9123C" w:rsidRPr="00ED115A" w:rsidRDefault="00C9123C" w:rsidP="003950CB">
            <w:r w:rsidRPr="00ED115A">
              <w:t>OTNT</w:t>
            </w:r>
          </w:p>
        </w:tc>
        <w:tc>
          <w:tcPr>
            <w:tcW w:w="7200" w:type="dxa"/>
          </w:tcPr>
          <w:p w:rsidR="00C9123C" w:rsidRPr="00ED115A" w:rsidRDefault="00C9123C" w:rsidP="003950CB">
            <w:r w:rsidRPr="00ED115A">
              <w:t>Optical and other Transport Networks &amp; Technologies</w:t>
            </w:r>
          </w:p>
        </w:tc>
      </w:tr>
      <w:tr w:rsidR="00C9123C" w:rsidRPr="00ED115A" w:rsidTr="003950CB">
        <w:tc>
          <w:tcPr>
            <w:tcW w:w="2088" w:type="dxa"/>
          </w:tcPr>
          <w:p w:rsidR="00C9123C" w:rsidRPr="00ED115A" w:rsidRDefault="00C9123C" w:rsidP="003950CB">
            <w:r w:rsidRPr="00ED115A">
              <w:t>SDH</w:t>
            </w:r>
          </w:p>
        </w:tc>
        <w:tc>
          <w:tcPr>
            <w:tcW w:w="7200" w:type="dxa"/>
          </w:tcPr>
          <w:p w:rsidR="00C9123C" w:rsidRPr="00ED115A" w:rsidRDefault="00C9123C" w:rsidP="003950CB">
            <w:r w:rsidRPr="00ED115A">
              <w:t>Synchronous Digital Hierarchy</w:t>
            </w:r>
          </w:p>
        </w:tc>
      </w:tr>
      <w:tr w:rsidR="00C9123C" w:rsidRPr="00ED115A" w:rsidTr="007A65A6">
        <w:trPr>
          <w:trHeight w:val="347"/>
        </w:trPr>
        <w:tc>
          <w:tcPr>
            <w:tcW w:w="2088" w:type="dxa"/>
          </w:tcPr>
          <w:p w:rsidR="00C9123C" w:rsidRPr="00ED115A" w:rsidRDefault="00C9123C" w:rsidP="003950CB">
            <w:r w:rsidRPr="00ED115A">
              <w:t>SONET</w:t>
            </w:r>
          </w:p>
        </w:tc>
        <w:tc>
          <w:tcPr>
            <w:tcW w:w="7200" w:type="dxa"/>
          </w:tcPr>
          <w:p w:rsidR="00C9123C" w:rsidRPr="00ED115A" w:rsidRDefault="00C9123C" w:rsidP="003950CB">
            <w:r w:rsidRPr="00ED115A">
              <w:t>Synchronous Optical NETwork</w:t>
            </w:r>
          </w:p>
        </w:tc>
      </w:tr>
      <w:tr w:rsidR="007A65A6" w:rsidRPr="00ED115A" w:rsidTr="007A65A6">
        <w:trPr>
          <w:trHeight w:val="368"/>
        </w:trPr>
        <w:tc>
          <w:tcPr>
            <w:tcW w:w="2088" w:type="dxa"/>
          </w:tcPr>
          <w:p w:rsidR="007A65A6" w:rsidRPr="00ED115A" w:rsidRDefault="007A65A6" w:rsidP="003950CB">
            <w:r w:rsidRPr="00ED115A">
              <w:t>TIA</w:t>
            </w:r>
          </w:p>
        </w:tc>
        <w:tc>
          <w:tcPr>
            <w:tcW w:w="7200" w:type="dxa"/>
          </w:tcPr>
          <w:p w:rsidR="007A65A6" w:rsidRPr="00ED115A" w:rsidRDefault="007A65A6" w:rsidP="003950CB">
            <w:r w:rsidRPr="00ED115A">
              <w:t>Telecommunications Industry Association</w:t>
            </w:r>
          </w:p>
        </w:tc>
      </w:tr>
      <w:tr w:rsidR="007A65A6" w:rsidRPr="00ED115A" w:rsidTr="007A65A6">
        <w:trPr>
          <w:trHeight w:val="449"/>
        </w:trPr>
        <w:tc>
          <w:tcPr>
            <w:tcW w:w="2088" w:type="dxa"/>
          </w:tcPr>
          <w:p w:rsidR="007A65A6" w:rsidRPr="00ED115A" w:rsidRDefault="007A65A6" w:rsidP="003950CB">
            <w:r w:rsidRPr="00ED115A">
              <w:rPr>
                <w:rFonts w:hint="eastAsia"/>
                <w:lang w:eastAsia="ja-JP"/>
              </w:rPr>
              <w:t>TMF</w:t>
            </w:r>
          </w:p>
        </w:tc>
        <w:tc>
          <w:tcPr>
            <w:tcW w:w="7200" w:type="dxa"/>
          </w:tcPr>
          <w:p w:rsidR="007A65A6" w:rsidRPr="00ED115A" w:rsidRDefault="007A65A6" w:rsidP="003950CB">
            <w:r w:rsidRPr="00ED115A">
              <w:rPr>
                <w:lang w:eastAsia="ja-JP"/>
              </w:rPr>
              <w:t>TeleManagement Forum</w:t>
            </w:r>
          </w:p>
        </w:tc>
      </w:tr>
      <w:tr w:rsidR="00945DAB" w:rsidRPr="00ED115A" w:rsidTr="00945DAB">
        <w:trPr>
          <w:trHeight w:val="414"/>
        </w:trPr>
        <w:tc>
          <w:tcPr>
            <w:tcW w:w="2088" w:type="dxa"/>
          </w:tcPr>
          <w:p w:rsidR="00945DAB" w:rsidRPr="00ED115A" w:rsidRDefault="00945DAB" w:rsidP="003950CB">
            <w:r w:rsidRPr="00ED115A">
              <w:rPr>
                <w:rFonts w:hint="eastAsia"/>
                <w:lang w:eastAsia="ja-JP"/>
              </w:rPr>
              <w:t>T-MPLS</w:t>
            </w:r>
          </w:p>
        </w:tc>
        <w:tc>
          <w:tcPr>
            <w:tcW w:w="7200" w:type="dxa"/>
          </w:tcPr>
          <w:p w:rsidR="00945DAB" w:rsidRPr="00ED115A" w:rsidRDefault="00945DAB" w:rsidP="003950CB">
            <w:r w:rsidRPr="00ED115A">
              <w:rPr>
                <w:rFonts w:hint="eastAsia"/>
                <w:lang w:eastAsia="ja-JP"/>
              </w:rPr>
              <w:t>Transport MPLS</w:t>
            </w:r>
          </w:p>
        </w:tc>
      </w:tr>
      <w:tr w:rsidR="00945DAB" w:rsidRPr="00ED115A" w:rsidTr="00945DAB">
        <w:trPr>
          <w:trHeight w:val="380"/>
        </w:trPr>
        <w:tc>
          <w:tcPr>
            <w:tcW w:w="2088" w:type="dxa"/>
          </w:tcPr>
          <w:p w:rsidR="00945DAB" w:rsidRPr="00ED115A" w:rsidRDefault="00945DAB" w:rsidP="003950CB">
            <w:pPr>
              <w:rPr>
                <w:lang w:eastAsia="ja-JP"/>
              </w:rPr>
            </w:pPr>
            <w:r w:rsidRPr="00ED115A">
              <w:t>WSON</w:t>
            </w:r>
          </w:p>
        </w:tc>
        <w:tc>
          <w:tcPr>
            <w:tcW w:w="7200" w:type="dxa"/>
          </w:tcPr>
          <w:p w:rsidR="00945DAB" w:rsidRPr="00ED115A" w:rsidRDefault="00945DAB" w:rsidP="003950CB">
            <w:pPr>
              <w:rPr>
                <w:lang w:eastAsia="ja-JP"/>
              </w:rPr>
            </w:pPr>
            <w:r w:rsidRPr="00ED115A">
              <w:t>Wavelength Switched Optical Network</w:t>
            </w:r>
          </w:p>
        </w:tc>
      </w:tr>
      <w:tr w:rsidR="00C9123C" w:rsidRPr="00ED115A" w:rsidTr="003950CB">
        <w:tc>
          <w:tcPr>
            <w:tcW w:w="2088" w:type="dxa"/>
          </w:tcPr>
          <w:p w:rsidR="00C9123C" w:rsidRPr="00ED115A" w:rsidRDefault="00C9123C" w:rsidP="003950CB">
            <w:r w:rsidRPr="00ED115A">
              <w:t>WTSA</w:t>
            </w:r>
          </w:p>
        </w:tc>
        <w:tc>
          <w:tcPr>
            <w:tcW w:w="7200" w:type="dxa"/>
          </w:tcPr>
          <w:p w:rsidR="00C9123C" w:rsidRPr="00ED115A" w:rsidRDefault="00C9123C" w:rsidP="003950CB">
            <w:r w:rsidRPr="00ED115A">
              <w:t>World Telecommunications Standardization Assembly</w:t>
            </w:r>
          </w:p>
        </w:tc>
      </w:tr>
    </w:tbl>
    <w:p w:rsidR="00C9123C" w:rsidRPr="00D55AC7" w:rsidRDefault="00C9123C" w:rsidP="00D55AC7">
      <w:pPr>
        <w:pStyle w:val="Heading1"/>
      </w:pPr>
      <w:bookmarkStart w:id="36" w:name="_Toc10880879"/>
      <w:bookmarkStart w:id="37" w:name="_Toc404879714"/>
      <w:bookmarkStart w:id="38" w:name="_Toc404880689"/>
      <w:bookmarkStart w:id="39" w:name="_Toc405246232"/>
      <w:bookmarkStart w:id="40" w:name="_Toc405248114"/>
      <w:bookmarkStart w:id="41" w:name="_Toc405332690"/>
      <w:r w:rsidRPr="00BF309F">
        <w:t xml:space="preserve">Definitions </w:t>
      </w:r>
      <w:r w:rsidR="00945DAB" w:rsidRPr="00D55AC7">
        <w:t>and</w:t>
      </w:r>
      <w:r w:rsidRPr="00BF309F">
        <w:t xml:space="preserve"> </w:t>
      </w:r>
      <w:r w:rsidR="00945DAB" w:rsidRPr="00D55AC7">
        <w:t>d</w:t>
      </w:r>
      <w:r w:rsidRPr="00BF309F">
        <w:t>escriptions</w:t>
      </w:r>
      <w:bookmarkEnd w:id="36"/>
      <w:bookmarkEnd w:id="37"/>
      <w:bookmarkEnd w:id="38"/>
      <w:bookmarkEnd w:id="39"/>
      <w:bookmarkEnd w:id="40"/>
      <w:bookmarkEnd w:id="41"/>
    </w:p>
    <w:p w:rsidR="00C9123C" w:rsidRPr="00ED115A" w:rsidRDefault="00C9123C" w:rsidP="00D55AC7">
      <w:pPr>
        <w:jc w:val="both"/>
      </w:pPr>
      <w:r w:rsidRPr="00ED115A">
        <w:t>One of the most complicated factors in coordinati</w:t>
      </w:r>
      <w:r w:rsidR="00945DAB">
        <w:rPr>
          <w:rFonts w:hint="eastAsia"/>
          <w:lang w:eastAsia="ja-JP"/>
        </w:rPr>
        <w:t>on</w:t>
      </w:r>
      <w:r w:rsidRPr="00ED115A">
        <w:t xml:space="preserve"> work among multiple organizations in the area of OTNT is differing terminology.  Often multiple different groups are utilising the same terms with different definitions.  This </w:t>
      </w:r>
      <w:r w:rsidR="00945DAB">
        <w:rPr>
          <w:rFonts w:hint="eastAsia"/>
          <w:lang w:eastAsia="ja-JP"/>
        </w:rPr>
        <w:t>clause</w:t>
      </w:r>
      <w:r w:rsidR="00945DAB" w:rsidRPr="00ED115A">
        <w:t xml:space="preserve"> </w:t>
      </w:r>
      <w:r w:rsidRPr="00ED115A">
        <w:t>includes definitions relevant to this document.  See Annex A for more information on how common terms are used in different organizations.</w:t>
      </w:r>
    </w:p>
    <w:p w:rsidR="00C9123C" w:rsidRPr="00ED115A" w:rsidRDefault="00C9123C" w:rsidP="00D55AC7">
      <w:pPr>
        <w:pStyle w:val="Heading2"/>
      </w:pPr>
      <w:bookmarkStart w:id="42" w:name="_Toc10880880"/>
      <w:bookmarkStart w:id="43" w:name="_Toc404879715"/>
      <w:bookmarkStart w:id="44" w:name="_Toc404880690"/>
      <w:bookmarkStart w:id="45" w:name="_Toc405246233"/>
      <w:bookmarkStart w:id="46" w:name="_Toc405248115"/>
      <w:bookmarkStart w:id="47" w:name="_Toc405332691"/>
      <w:r w:rsidRPr="00ED115A">
        <w:lastRenderedPageBreak/>
        <w:t>Optical and other Transport Networks &amp; Technologies (OTNT)</w:t>
      </w:r>
      <w:bookmarkEnd w:id="42"/>
      <w:bookmarkEnd w:id="43"/>
      <w:bookmarkEnd w:id="44"/>
      <w:bookmarkEnd w:id="45"/>
      <w:bookmarkEnd w:id="46"/>
      <w:bookmarkEnd w:id="47"/>
    </w:p>
    <w:p w:rsidR="00C9123C" w:rsidRDefault="00C9123C" w:rsidP="00D55AC7">
      <w:pPr>
        <w:jc w:val="both"/>
        <w:rPr>
          <w:lang w:eastAsia="ja-JP"/>
        </w:rPr>
      </w:pPr>
      <w:r w:rsidRPr="00ED115A">
        <w:t>The transmission of information over optical media in a systematic manner is an optical transport network.  The optical transport network consists of the networking capabilities</w:t>
      </w:r>
      <w:r w:rsidR="007A65A6">
        <w:rPr>
          <w:rFonts w:hint="eastAsia"/>
          <w:lang w:eastAsia="ja-JP"/>
        </w:rPr>
        <w:t>/</w:t>
      </w:r>
      <w:r w:rsidR="00BD47E8">
        <w:rPr>
          <w:lang w:eastAsia="ja-JP"/>
        </w:rPr>
        <w:t>functionalities</w:t>
      </w:r>
      <w:r w:rsidRPr="00ED115A">
        <w:t xml:space="preserve"> and the technologies required to support them.  For the purposes of </w:t>
      </w:r>
      <w:r w:rsidRPr="003F085F">
        <w:t>this</w:t>
      </w:r>
      <w:r w:rsidRPr="00ED115A">
        <w:t xml:space="preserve"> standardization and work plan, all </w:t>
      </w:r>
      <w:r w:rsidRPr="00D55AC7">
        <w:rPr>
          <w:i/>
        </w:rPr>
        <w:t>new</w:t>
      </w:r>
      <w:r w:rsidRPr="00ED115A">
        <w:t xml:space="preserve"> optical transport networking </w:t>
      </w:r>
      <w:r w:rsidR="007A65A6" w:rsidRPr="00ED115A">
        <w:t>functionalit</w:t>
      </w:r>
      <w:r w:rsidR="007A65A6">
        <w:rPr>
          <w:rFonts w:hint="eastAsia"/>
          <w:lang w:eastAsia="ja-JP"/>
        </w:rPr>
        <w:t>ies</w:t>
      </w:r>
      <w:r w:rsidR="007A65A6" w:rsidRPr="00ED115A">
        <w:t xml:space="preserve"> </w:t>
      </w:r>
      <w:r w:rsidRPr="00ED115A">
        <w:t xml:space="preserve">and the related </w:t>
      </w:r>
      <w:r w:rsidRPr="003F085F">
        <w:rPr>
          <w:lang w:eastAsia="ja-JP"/>
        </w:rPr>
        <w:t>other</w:t>
      </w:r>
      <w:r w:rsidRPr="00ED115A">
        <w:rPr>
          <w:rFonts w:hint="eastAsia"/>
          <w:lang w:eastAsia="ja-JP"/>
        </w:rPr>
        <w:t xml:space="preserve"> transport </w:t>
      </w:r>
      <w:r w:rsidRPr="00ED115A">
        <w:t xml:space="preserve">technologies will be considered as part of the OTNT </w:t>
      </w:r>
      <w:r w:rsidR="007A65A6">
        <w:rPr>
          <w:rFonts w:hint="eastAsia"/>
          <w:lang w:eastAsia="ja-JP"/>
        </w:rPr>
        <w:t>s</w:t>
      </w:r>
      <w:r w:rsidR="007A65A6" w:rsidRPr="00ED115A">
        <w:t xml:space="preserve">tandardization </w:t>
      </w:r>
      <w:r w:rsidR="007A65A6">
        <w:rPr>
          <w:rFonts w:hint="eastAsia"/>
          <w:lang w:eastAsia="ja-JP"/>
        </w:rPr>
        <w:t>w</w:t>
      </w:r>
      <w:r w:rsidR="007A65A6" w:rsidRPr="00ED115A">
        <w:t xml:space="preserve">ork </w:t>
      </w:r>
      <w:r w:rsidR="007A65A6">
        <w:rPr>
          <w:rFonts w:hint="eastAsia"/>
          <w:lang w:eastAsia="ja-JP"/>
        </w:rPr>
        <w:t>p</w:t>
      </w:r>
      <w:r w:rsidR="007A65A6" w:rsidRPr="00ED115A">
        <w:t>lan</w:t>
      </w:r>
      <w:r w:rsidRPr="00ED115A">
        <w:t xml:space="preserve">.  The focus will be the transport and networking of digital client payloads over </w:t>
      </w:r>
      <w:r w:rsidR="00BD47E8" w:rsidRPr="00ED115A">
        <w:t>fibre</w:t>
      </w:r>
      <w:r w:rsidRPr="00ED115A">
        <w:t xml:space="preserve"> optic cables. Though established optical transport mechanisms </w:t>
      </w:r>
      <w:r>
        <w:rPr>
          <w:rFonts w:hint="eastAsia"/>
          <w:lang w:eastAsia="ja-JP"/>
        </w:rPr>
        <w:t xml:space="preserve">in transport plane </w:t>
      </w:r>
      <w:r w:rsidR="007A65A6">
        <w:rPr>
          <w:rFonts w:hint="eastAsia"/>
          <w:lang w:eastAsia="ja-JP"/>
        </w:rPr>
        <w:t>(</w:t>
      </w:r>
      <w:r w:rsidRPr="00ED115A">
        <w:t>such as Synchronous Digital Hierarchy (SDH)</w:t>
      </w:r>
      <w:r w:rsidRPr="00ED115A">
        <w:rPr>
          <w:rFonts w:hint="eastAsia"/>
          <w:lang w:eastAsia="ja-JP"/>
        </w:rPr>
        <w:t xml:space="preserve">, </w:t>
      </w:r>
      <w:r w:rsidRPr="00ED115A">
        <w:t xml:space="preserve">Optical Transport Network </w:t>
      </w:r>
      <w:r w:rsidRPr="00ED115A">
        <w:rPr>
          <w:rFonts w:hint="eastAsia"/>
          <w:lang w:eastAsia="ja-JP"/>
        </w:rPr>
        <w:t>(OTN), Ethernet frames over Transport</w:t>
      </w:r>
      <w:r w:rsidR="007A65A6">
        <w:rPr>
          <w:rFonts w:hint="eastAsia"/>
          <w:lang w:eastAsia="ja-JP"/>
        </w:rPr>
        <w:t xml:space="preserve"> </w:t>
      </w:r>
      <w:r w:rsidRPr="00ED115A">
        <w:rPr>
          <w:rFonts w:hint="eastAsia"/>
          <w:lang w:eastAsia="ja-JP"/>
        </w:rPr>
        <w:t>(EoT)</w:t>
      </w:r>
      <w:r>
        <w:rPr>
          <w:rFonts w:hint="eastAsia"/>
          <w:lang w:eastAsia="ja-JP"/>
        </w:rPr>
        <w:t>, Multi-protocol label switching-transport profile</w:t>
      </w:r>
      <w:r w:rsidR="0011416F">
        <w:rPr>
          <w:rFonts w:hint="eastAsia"/>
          <w:lang w:eastAsia="ja-JP"/>
        </w:rPr>
        <w:t xml:space="preserve"> </w:t>
      </w:r>
      <w:r>
        <w:rPr>
          <w:rFonts w:hint="eastAsia"/>
          <w:lang w:eastAsia="ja-JP"/>
        </w:rPr>
        <w:t>(MPLS-TP</w:t>
      </w:r>
      <w:r w:rsidR="007A65A6">
        <w:rPr>
          <w:rFonts w:hint="eastAsia"/>
          <w:lang w:eastAsia="ja-JP"/>
        </w:rPr>
        <w:t>)</w:t>
      </w:r>
      <w:r w:rsidRPr="00ED115A">
        <w:rPr>
          <w:rFonts w:hint="eastAsia"/>
          <w:lang w:eastAsia="ja-JP"/>
        </w:rPr>
        <w:t xml:space="preserve"> </w:t>
      </w:r>
      <w:r w:rsidRPr="00ED115A">
        <w:t xml:space="preserve">fall within this broad definition, only standardization efforts relating to </w:t>
      </w:r>
      <w:r w:rsidRPr="00D55AC7">
        <w:rPr>
          <w:i/>
        </w:rPr>
        <w:t>new</w:t>
      </w:r>
      <w:r w:rsidRPr="00ED115A">
        <w:t xml:space="preserve"> networking </w:t>
      </w:r>
      <w:r w:rsidR="00BD47E8" w:rsidRPr="00ED115A">
        <w:t>functionali</w:t>
      </w:r>
      <w:r w:rsidR="00BD47E8">
        <w:rPr>
          <w:lang w:eastAsia="ja-JP"/>
        </w:rPr>
        <w:t>ties</w:t>
      </w:r>
      <w:r w:rsidR="007A65A6" w:rsidRPr="00ED115A">
        <w:t xml:space="preserve"> </w:t>
      </w:r>
      <w:r w:rsidRPr="00ED115A">
        <w:t xml:space="preserve">of </w:t>
      </w:r>
      <w:r w:rsidRPr="00ED115A">
        <w:rPr>
          <w:rFonts w:hint="eastAsia"/>
          <w:lang w:eastAsia="ja-JP"/>
        </w:rPr>
        <w:t>OTN</w:t>
      </w:r>
      <w:r>
        <w:rPr>
          <w:rFonts w:hint="eastAsia"/>
          <w:lang w:eastAsia="ja-JP"/>
        </w:rPr>
        <w:t>,</w:t>
      </w:r>
      <w:r w:rsidR="0011416F">
        <w:rPr>
          <w:rFonts w:hint="eastAsia"/>
          <w:lang w:eastAsia="ja-JP"/>
        </w:rPr>
        <w:t xml:space="preserve"> </w:t>
      </w:r>
      <w:r w:rsidRPr="00ED115A">
        <w:rPr>
          <w:rFonts w:hint="eastAsia"/>
          <w:lang w:eastAsia="ja-JP"/>
        </w:rPr>
        <w:t>EoT</w:t>
      </w:r>
      <w:r>
        <w:rPr>
          <w:rFonts w:hint="eastAsia"/>
          <w:lang w:eastAsia="ja-JP"/>
        </w:rPr>
        <w:t xml:space="preserve"> and MPLS-TP</w:t>
      </w:r>
      <w:r w:rsidRPr="00ED115A">
        <w:t xml:space="preserve"> will be actively considered as part of this Lead Study Group activity.</w:t>
      </w:r>
      <w:r>
        <w:rPr>
          <w:rFonts w:hint="eastAsia"/>
          <w:lang w:eastAsia="ja-JP"/>
        </w:rPr>
        <w:t xml:space="preserve"> ASON in control plane and related equipment management aspects are also within </w:t>
      </w:r>
      <w:r w:rsidR="007A65A6">
        <w:rPr>
          <w:rFonts w:hint="eastAsia"/>
          <w:lang w:eastAsia="ja-JP"/>
        </w:rPr>
        <w:t xml:space="preserve">the </w:t>
      </w:r>
      <w:r>
        <w:rPr>
          <w:rFonts w:hint="eastAsia"/>
          <w:lang w:eastAsia="ja-JP"/>
        </w:rPr>
        <w:t>scope. Synchronization and time distribution aspects in the above transport network technologies are also included in the definition</w:t>
      </w:r>
      <w:r w:rsidR="00D2582C">
        <w:rPr>
          <w:rFonts w:hint="eastAsia"/>
          <w:lang w:eastAsia="ja-JP"/>
        </w:rPr>
        <w:t xml:space="preserve"> of OTNT</w:t>
      </w:r>
      <w:r>
        <w:rPr>
          <w:rFonts w:hint="eastAsia"/>
          <w:lang w:eastAsia="ja-JP"/>
        </w:rPr>
        <w:t>.</w:t>
      </w:r>
    </w:p>
    <w:p w:rsidR="00C9123C" w:rsidRPr="00ED115A" w:rsidRDefault="00C9123C" w:rsidP="00D55AC7">
      <w:pPr>
        <w:pStyle w:val="Heading2"/>
      </w:pPr>
      <w:bookmarkStart w:id="48" w:name="_Toc405246234"/>
      <w:bookmarkStart w:id="49" w:name="_Toc405246519"/>
      <w:bookmarkStart w:id="50" w:name="_Toc405248116"/>
      <w:bookmarkStart w:id="51" w:name="_Toc405248319"/>
      <w:bookmarkStart w:id="52" w:name="_Toc10880881"/>
      <w:bookmarkStart w:id="53" w:name="_Toc404879716"/>
      <w:bookmarkStart w:id="54" w:name="_Toc404880691"/>
      <w:bookmarkStart w:id="55" w:name="_Toc405246235"/>
      <w:bookmarkStart w:id="56" w:name="_Toc405248117"/>
      <w:bookmarkStart w:id="57" w:name="_Toc405332692"/>
      <w:bookmarkEnd w:id="48"/>
      <w:bookmarkEnd w:id="49"/>
      <w:bookmarkEnd w:id="50"/>
      <w:bookmarkEnd w:id="51"/>
      <w:r w:rsidRPr="00ED115A">
        <w:t>Optical Transport Network (OTN)</w:t>
      </w:r>
      <w:bookmarkEnd w:id="52"/>
      <w:bookmarkEnd w:id="53"/>
      <w:bookmarkEnd w:id="54"/>
      <w:bookmarkEnd w:id="55"/>
      <w:bookmarkEnd w:id="56"/>
      <w:bookmarkEnd w:id="57"/>
    </w:p>
    <w:p w:rsidR="00C9123C" w:rsidRPr="00ED115A" w:rsidRDefault="003E2D7B" w:rsidP="00D55AC7">
      <w:pPr>
        <w:jc w:val="both"/>
      </w:pPr>
      <w:r>
        <w:rPr>
          <w:rFonts w:hint="eastAsia"/>
          <w:lang w:eastAsia="ja-JP"/>
        </w:rPr>
        <w:t>I</w:t>
      </w:r>
      <w:r w:rsidR="00D2582C">
        <w:rPr>
          <w:rFonts w:hint="eastAsia"/>
          <w:lang w:eastAsia="ja-JP"/>
        </w:rPr>
        <w:t>TU</w:t>
      </w:r>
      <w:r>
        <w:rPr>
          <w:rFonts w:hint="eastAsia"/>
          <w:lang w:eastAsia="ja-JP"/>
        </w:rPr>
        <w:t xml:space="preserve">-T </w:t>
      </w:r>
      <w:r w:rsidRPr="00ED115A">
        <w:t>Recommendation G.87</w:t>
      </w:r>
      <w:r>
        <w:rPr>
          <w:rFonts w:hint="eastAsia"/>
          <w:lang w:eastAsia="ja-JP"/>
        </w:rPr>
        <w:t>0</w:t>
      </w:r>
      <w:r w:rsidR="00D2582C">
        <w:rPr>
          <w:rFonts w:hint="eastAsia"/>
          <w:lang w:eastAsia="ja-JP"/>
        </w:rPr>
        <w:t xml:space="preserve"> (</w:t>
      </w:r>
      <w:r w:rsidR="00D2582C" w:rsidRPr="00D2582C">
        <w:rPr>
          <w:lang w:eastAsia="ja-JP"/>
        </w:rPr>
        <w:t xml:space="preserve">Terms and definitions for </w:t>
      </w:r>
      <w:r w:rsidR="00D2582C">
        <w:rPr>
          <w:rFonts w:hint="eastAsia"/>
          <w:lang w:eastAsia="ja-JP"/>
        </w:rPr>
        <w:t>OTNs) defines that</w:t>
      </w:r>
      <w:r>
        <w:rPr>
          <w:rFonts w:hint="eastAsia"/>
          <w:lang w:eastAsia="ja-JP"/>
        </w:rPr>
        <w:t xml:space="preserve"> a</w:t>
      </w:r>
      <w:r w:rsidR="00C9123C" w:rsidRPr="00ED115A">
        <w:t xml:space="preserve">n Optical Transport Network (OTN) is composed of a set of </w:t>
      </w:r>
      <w:r>
        <w:rPr>
          <w:rFonts w:hint="eastAsia"/>
          <w:lang w:eastAsia="ja-JP"/>
        </w:rPr>
        <w:t>o</w:t>
      </w:r>
      <w:r w:rsidRPr="00ED115A">
        <w:t xml:space="preserve">ptical </w:t>
      </w:r>
      <w:r>
        <w:rPr>
          <w:rFonts w:hint="eastAsia"/>
          <w:lang w:eastAsia="ja-JP"/>
        </w:rPr>
        <w:t>n</w:t>
      </w:r>
      <w:r w:rsidRPr="00ED115A">
        <w:t xml:space="preserve">etwork </w:t>
      </w:r>
      <w:r>
        <w:rPr>
          <w:rFonts w:hint="eastAsia"/>
          <w:lang w:eastAsia="ja-JP"/>
        </w:rPr>
        <w:t>e</w:t>
      </w:r>
      <w:r w:rsidRPr="00ED115A">
        <w:t xml:space="preserve">lements </w:t>
      </w:r>
      <w:r w:rsidR="00C9123C" w:rsidRPr="00ED115A">
        <w:t>connected by optical fibre links, able to provide functionality of transport, multiplexing, routing, management, supervision and survivability of optical channels carrying client signals.</w:t>
      </w:r>
    </w:p>
    <w:p w:rsidR="00C9123C" w:rsidRDefault="00D2582C" w:rsidP="00D55AC7">
      <w:pPr>
        <w:jc w:val="both"/>
        <w:rPr>
          <w:lang w:eastAsia="ja-JP"/>
        </w:rPr>
      </w:pPr>
      <w:r>
        <w:rPr>
          <w:rFonts w:hint="eastAsia"/>
          <w:lang w:eastAsia="ja-JP"/>
        </w:rPr>
        <w:t xml:space="preserve">ITU-T </w:t>
      </w:r>
      <w:r w:rsidRPr="00ED115A">
        <w:t>Recommendation</w:t>
      </w:r>
      <w:r>
        <w:rPr>
          <w:rFonts w:hint="eastAsia"/>
          <w:lang w:eastAsia="ja-JP"/>
        </w:rPr>
        <w:t>s</w:t>
      </w:r>
      <w:r w:rsidR="00C9123C">
        <w:t xml:space="preserve"> G.805</w:t>
      </w:r>
      <w:r>
        <w:rPr>
          <w:rFonts w:hint="eastAsia"/>
          <w:lang w:eastAsia="ja-JP"/>
        </w:rPr>
        <w:t>(</w:t>
      </w:r>
      <w:r w:rsidRPr="00D2582C">
        <w:rPr>
          <w:lang w:eastAsia="ja-JP"/>
        </w:rPr>
        <w:t>Generic functional architecture of transport networks</w:t>
      </w:r>
      <w:r>
        <w:rPr>
          <w:rFonts w:hint="eastAsia"/>
          <w:lang w:eastAsia="ja-JP"/>
        </w:rPr>
        <w:t xml:space="preserve">) </w:t>
      </w:r>
      <w:r w:rsidR="00C9123C">
        <w:t xml:space="preserve"> and G.800</w:t>
      </w:r>
      <w:r>
        <w:rPr>
          <w:rFonts w:hint="eastAsia"/>
          <w:lang w:eastAsia="ja-JP"/>
        </w:rPr>
        <w:t xml:space="preserve"> (</w:t>
      </w:r>
      <w:r w:rsidRPr="00D2582C">
        <w:rPr>
          <w:lang w:eastAsia="ja-JP"/>
        </w:rPr>
        <w:t>Unified functional architecture of transport networks</w:t>
      </w:r>
      <w:r>
        <w:rPr>
          <w:rFonts w:hint="eastAsia"/>
          <w:lang w:eastAsia="ja-JP"/>
        </w:rPr>
        <w:t>) specify that</w:t>
      </w:r>
      <w:r w:rsidR="00C9123C">
        <w:t xml:space="preserve"> the OTN is decomposed into independent transport layer networks where each layer network can be separately partitioned in a way which reflects the internal structure of that layer network.</w:t>
      </w:r>
    </w:p>
    <w:p w:rsidR="00C9123C" w:rsidRPr="00C819D9" w:rsidRDefault="00D2582C" w:rsidP="00D55AC7">
      <w:pPr>
        <w:jc w:val="both"/>
        <w:rPr>
          <w:lang w:eastAsia="ja-JP"/>
        </w:rPr>
      </w:pPr>
      <w:r>
        <w:rPr>
          <w:rFonts w:hint="eastAsia"/>
          <w:lang w:eastAsia="ja-JP"/>
        </w:rPr>
        <w:t xml:space="preserve">ITU-T </w:t>
      </w:r>
      <w:r w:rsidRPr="00ED115A">
        <w:t>Recommendation</w:t>
      </w:r>
      <w:r w:rsidR="00C9123C">
        <w:rPr>
          <w:rFonts w:hint="eastAsia"/>
          <w:lang w:eastAsia="ja-JP"/>
        </w:rPr>
        <w:t xml:space="preserve"> G.872 (</w:t>
      </w:r>
      <w:r w:rsidR="00C9123C" w:rsidRPr="00C819D9">
        <w:rPr>
          <w:lang w:eastAsia="ja-JP"/>
        </w:rPr>
        <w:t xml:space="preserve">Architecture of </w:t>
      </w:r>
      <w:r>
        <w:rPr>
          <w:rFonts w:hint="eastAsia"/>
          <w:lang w:eastAsia="ja-JP"/>
        </w:rPr>
        <w:t>OTNs</w:t>
      </w:r>
      <w:r w:rsidR="00C9123C">
        <w:rPr>
          <w:rFonts w:hint="eastAsia"/>
          <w:lang w:eastAsia="ja-JP"/>
        </w:rPr>
        <w:t>)</w:t>
      </w:r>
      <w:r>
        <w:rPr>
          <w:rFonts w:hint="eastAsia"/>
          <w:lang w:eastAsia="ja-JP"/>
        </w:rPr>
        <w:t xml:space="preserve"> describes that</w:t>
      </w:r>
      <w:r w:rsidR="00C9123C">
        <w:rPr>
          <w:rFonts w:hint="eastAsia"/>
          <w:lang w:eastAsia="ja-JP"/>
        </w:rPr>
        <w:t xml:space="preserve"> the OTN is composed of three </w:t>
      </w:r>
      <w:r w:rsidR="00C9123C" w:rsidRPr="00D2582C">
        <w:rPr>
          <w:lang w:eastAsia="ja-JP"/>
        </w:rPr>
        <w:t>elements</w:t>
      </w:r>
      <w:r w:rsidR="00C9123C">
        <w:rPr>
          <w:rFonts w:hint="eastAsia"/>
          <w:lang w:eastAsia="ja-JP"/>
        </w:rPr>
        <w:t xml:space="preserve"> (</w:t>
      </w:r>
      <w:r w:rsidR="003E2D7B">
        <w:rPr>
          <w:rFonts w:hint="eastAsia"/>
          <w:lang w:eastAsia="ja-JP"/>
        </w:rPr>
        <w:t xml:space="preserve">i.e., </w:t>
      </w:r>
      <w:r w:rsidR="00C9123C">
        <w:rPr>
          <w:rFonts w:hint="eastAsia"/>
          <w:lang w:eastAsia="ja-JP"/>
        </w:rPr>
        <w:t>Digital layer, OCh-layer</w:t>
      </w:r>
      <w:r w:rsidR="003E2D7B">
        <w:rPr>
          <w:rFonts w:hint="eastAsia"/>
          <w:lang w:eastAsia="ja-JP"/>
        </w:rPr>
        <w:t>,</w:t>
      </w:r>
      <w:r w:rsidR="00C9123C">
        <w:rPr>
          <w:rFonts w:hint="eastAsia"/>
          <w:lang w:eastAsia="ja-JP"/>
        </w:rPr>
        <w:t xml:space="preserve"> and Media), considering the </w:t>
      </w:r>
      <w:r w:rsidR="00C9123C">
        <w:rPr>
          <w:lang w:eastAsia="ja-JP"/>
        </w:rPr>
        <w:t>characteristics</w:t>
      </w:r>
      <w:r w:rsidR="00C9123C">
        <w:rPr>
          <w:rFonts w:hint="eastAsia"/>
          <w:lang w:eastAsia="ja-JP"/>
        </w:rPr>
        <w:t xml:space="preserve"> of optical signals defined in </w:t>
      </w:r>
      <w:r w:rsidR="00C9123C" w:rsidRPr="007C682B">
        <w:t>[ITU-T G.698.2]</w:t>
      </w:r>
      <w:r w:rsidR="00C9123C">
        <w:rPr>
          <w:rFonts w:hint="eastAsia"/>
          <w:lang w:eastAsia="ja-JP"/>
        </w:rPr>
        <w:t xml:space="preserve"> and </w:t>
      </w:r>
      <w:r w:rsidR="00C9123C">
        <w:rPr>
          <w:lang w:val="en-CA"/>
        </w:rPr>
        <w:t>[ITU-T G.694.1]</w:t>
      </w:r>
      <w:r w:rsidR="00C9123C">
        <w:rPr>
          <w:rFonts w:hint="eastAsia"/>
          <w:lang w:eastAsia="ja-JP"/>
        </w:rPr>
        <w:t xml:space="preserve">. Overview of the OTN is shown in </w:t>
      </w:r>
      <w:r w:rsidR="00BD47E8">
        <w:rPr>
          <w:rFonts w:hint="eastAsia"/>
          <w:lang w:eastAsia="ja-JP"/>
        </w:rPr>
        <w:t>Figure 5</w:t>
      </w:r>
      <w:r w:rsidR="00C9123C">
        <w:rPr>
          <w:rFonts w:hint="eastAsia"/>
          <w:lang w:eastAsia="ja-JP"/>
        </w:rPr>
        <w:t xml:space="preserve">-1. </w:t>
      </w:r>
    </w:p>
    <w:p w:rsidR="00C9123C" w:rsidRPr="00ED115A" w:rsidRDefault="00C9123C" w:rsidP="00D55AC7">
      <w:pPr>
        <w:jc w:val="both"/>
      </w:pPr>
      <w:r w:rsidRPr="007F2332">
        <w:t>The digital OTN layered structure is comprised of digital path layer networks (ODU) and digital section layer networks (OTU).</w:t>
      </w:r>
    </w:p>
    <w:p w:rsidR="00C9123C" w:rsidRPr="00ED115A" w:rsidRDefault="00C9123C" w:rsidP="00D55AC7">
      <w:pPr>
        <w:jc w:val="both"/>
      </w:pPr>
      <w:r w:rsidRPr="00ED115A">
        <w:t xml:space="preserve">NOTE - The client specific processes related to Optical Channel/Client adaptation are described </w:t>
      </w:r>
      <w:r w:rsidR="003E2D7B">
        <w:rPr>
          <w:rFonts w:hint="eastAsia"/>
          <w:lang w:eastAsia="ja-JP"/>
        </w:rPr>
        <w:t>in</w:t>
      </w:r>
      <w:r w:rsidR="003E2D7B" w:rsidRPr="00ED115A">
        <w:t xml:space="preserve"> </w:t>
      </w:r>
      <w:r w:rsidRPr="00ED115A">
        <w:t>Recommendation G.709</w:t>
      </w:r>
      <w:r w:rsidR="00D2582C">
        <w:rPr>
          <w:rFonts w:hint="eastAsia"/>
          <w:lang w:eastAsia="ja-JP"/>
        </w:rPr>
        <w:t xml:space="preserve"> (</w:t>
      </w:r>
      <w:r w:rsidR="00D2582C" w:rsidRPr="00D2582C">
        <w:rPr>
          <w:lang w:eastAsia="ja-JP"/>
        </w:rPr>
        <w:t xml:space="preserve">Interfaces for the </w:t>
      </w:r>
      <w:r w:rsidR="00D2582C">
        <w:rPr>
          <w:rFonts w:hint="eastAsia"/>
          <w:lang w:eastAsia="ja-JP"/>
        </w:rPr>
        <w:t>OTN)</w:t>
      </w:r>
      <w:r w:rsidRPr="00ED115A">
        <w:t>.</w:t>
      </w:r>
    </w:p>
    <w:p w:rsidR="00C9123C" w:rsidRPr="00ED115A" w:rsidRDefault="00C9123C" w:rsidP="00C9123C">
      <w:pPr>
        <w:rPr>
          <w:lang w:eastAsia="ja-JP"/>
        </w:rPr>
      </w:pPr>
    </w:p>
    <w:p w:rsidR="00C9123C" w:rsidRPr="00ED115A" w:rsidRDefault="00C9123C" w:rsidP="00C9123C">
      <w:pPr>
        <w:keepNext/>
        <w:tabs>
          <w:tab w:val="left" w:pos="720"/>
        </w:tabs>
        <w:jc w:val="center"/>
        <w:rPr>
          <w:lang w:eastAsia="ja-JP"/>
        </w:rPr>
      </w:pPr>
    </w:p>
    <w:tbl>
      <w:tblPr>
        <w:tblW w:w="7456" w:type="dxa"/>
        <w:jc w:val="center"/>
        <w:tblLayout w:type="fixed"/>
        <w:tblLook w:val="0000" w:firstRow="0" w:lastRow="0" w:firstColumn="0" w:lastColumn="0" w:noHBand="0" w:noVBand="0"/>
      </w:tblPr>
      <w:tblGrid>
        <w:gridCol w:w="572"/>
        <w:gridCol w:w="1913"/>
        <w:gridCol w:w="360"/>
        <w:gridCol w:w="428"/>
        <w:gridCol w:w="428"/>
        <w:gridCol w:w="360"/>
        <w:gridCol w:w="1277"/>
        <w:gridCol w:w="1741"/>
        <w:gridCol w:w="377"/>
      </w:tblGrid>
      <w:tr w:rsidR="00C9123C" w:rsidRPr="00DE7142" w:rsidTr="003950CB">
        <w:trPr>
          <w:cantSplit/>
          <w:jc w:val="center"/>
        </w:trPr>
        <w:tc>
          <w:tcPr>
            <w:tcW w:w="572" w:type="dxa"/>
            <w:tcBorders>
              <w:top w:val="single" w:sz="4" w:space="0" w:color="auto"/>
              <w:left w:val="single" w:sz="4" w:space="0" w:color="auto"/>
              <w:right w:val="single" w:sz="4" w:space="0" w:color="auto"/>
            </w:tcBorders>
          </w:tcPr>
          <w:p w:rsidR="00C9123C" w:rsidRPr="00DE7142" w:rsidRDefault="00C9123C" w:rsidP="003950CB">
            <w:pPr>
              <w:keepNext/>
              <w:tabs>
                <w:tab w:val="left" w:pos="720"/>
              </w:tabs>
              <w:jc w:val="center"/>
            </w:pPr>
          </w:p>
        </w:tc>
        <w:tc>
          <w:tcPr>
            <w:tcW w:w="1913" w:type="dxa"/>
            <w:tcBorders>
              <w:top w:val="single" w:sz="8" w:space="0" w:color="auto"/>
              <w:left w:val="single" w:sz="4" w:space="0" w:color="auto"/>
            </w:tcBorders>
            <w:vAlign w:val="center"/>
          </w:tcPr>
          <w:p w:rsidR="00C9123C" w:rsidRPr="00DE7142" w:rsidRDefault="00C9123C" w:rsidP="003950CB">
            <w:pPr>
              <w:keepNext/>
              <w:tabs>
                <w:tab w:val="left" w:pos="720"/>
              </w:tabs>
              <w:jc w:val="center"/>
            </w:pPr>
          </w:p>
        </w:tc>
        <w:tc>
          <w:tcPr>
            <w:tcW w:w="360" w:type="dxa"/>
            <w:tcBorders>
              <w:top w:val="single" w:sz="8" w:space="0" w:color="auto"/>
            </w:tcBorders>
            <w:vAlign w:val="center"/>
          </w:tcPr>
          <w:p w:rsidR="00C9123C" w:rsidRPr="00DE7142" w:rsidRDefault="00C9123C" w:rsidP="003950CB">
            <w:pPr>
              <w:keepNext/>
              <w:tabs>
                <w:tab w:val="left" w:pos="720"/>
              </w:tabs>
              <w:jc w:val="center"/>
            </w:pPr>
          </w:p>
        </w:tc>
        <w:tc>
          <w:tcPr>
            <w:tcW w:w="856" w:type="dxa"/>
            <w:gridSpan w:val="2"/>
            <w:tcBorders>
              <w:top w:val="single" w:sz="8" w:space="0" w:color="auto"/>
            </w:tcBorders>
            <w:vAlign w:val="center"/>
          </w:tcPr>
          <w:p w:rsidR="00C9123C" w:rsidRPr="00DE7142" w:rsidRDefault="00C9123C" w:rsidP="003950CB">
            <w:pPr>
              <w:keepNext/>
              <w:tabs>
                <w:tab w:val="left" w:pos="720"/>
              </w:tabs>
              <w:jc w:val="center"/>
            </w:pPr>
          </w:p>
        </w:tc>
        <w:tc>
          <w:tcPr>
            <w:tcW w:w="360" w:type="dxa"/>
            <w:tcBorders>
              <w:top w:val="single" w:sz="8" w:space="0" w:color="auto"/>
            </w:tcBorders>
            <w:vAlign w:val="center"/>
          </w:tcPr>
          <w:p w:rsidR="00C9123C" w:rsidRPr="00DE7142" w:rsidRDefault="00C9123C" w:rsidP="003950CB">
            <w:pPr>
              <w:keepNext/>
              <w:tabs>
                <w:tab w:val="left" w:pos="720"/>
              </w:tabs>
              <w:jc w:val="center"/>
            </w:pPr>
          </w:p>
        </w:tc>
        <w:tc>
          <w:tcPr>
            <w:tcW w:w="1277" w:type="dxa"/>
            <w:tcBorders>
              <w:top w:val="single" w:sz="8" w:space="0" w:color="auto"/>
              <w:right w:val="single" w:sz="4" w:space="0" w:color="auto"/>
            </w:tcBorders>
            <w:vAlign w:val="center"/>
          </w:tcPr>
          <w:p w:rsidR="00C9123C" w:rsidRPr="00DE7142" w:rsidRDefault="00C9123C" w:rsidP="003950CB">
            <w:pPr>
              <w:keepNext/>
              <w:tabs>
                <w:tab w:val="left" w:pos="720"/>
              </w:tabs>
              <w:jc w:val="center"/>
            </w:pPr>
          </w:p>
        </w:tc>
        <w:tc>
          <w:tcPr>
            <w:tcW w:w="1741" w:type="dxa"/>
            <w:vMerge w:val="restart"/>
            <w:tcBorders>
              <w:top w:val="single" w:sz="4" w:space="0" w:color="auto"/>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r w:rsidRPr="00DE7142">
              <w:t>Digital layers</w:t>
            </w:r>
          </w:p>
        </w:tc>
        <w:tc>
          <w:tcPr>
            <w:tcW w:w="377" w:type="dxa"/>
            <w:vMerge w:val="restart"/>
            <w:tcBorders>
              <w:top w:val="single" w:sz="4" w:space="0" w:color="auto"/>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p w:rsidR="00C9123C" w:rsidRPr="00DE7142" w:rsidRDefault="00C9123C" w:rsidP="003950CB">
            <w:pPr>
              <w:keepNext/>
              <w:tabs>
                <w:tab w:val="left" w:pos="720"/>
              </w:tabs>
              <w:jc w:val="center"/>
            </w:pPr>
            <w:r w:rsidRPr="00DE7142">
              <w:t>O</w:t>
            </w:r>
          </w:p>
          <w:p w:rsidR="00C9123C" w:rsidRPr="00DE7142" w:rsidRDefault="00C9123C" w:rsidP="003950CB">
            <w:pPr>
              <w:keepNext/>
              <w:tabs>
                <w:tab w:val="left" w:pos="720"/>
              </w:tabs>
              <w:jc w:val="center"/>
            </w:pPr>
            <w:r w:rsidRPr="00DE7142">
              <w:t>T</w:t>
            </w:r>
          </w:p>
          <w:p w:rsidR="00C9123C" w:rsidRPr="00DE7142" w:rsidRDefault="00C9123C" w:rsidP="003950CB">
            <w:pPr>
              <w:keepNext/>
              <w:tabs>
                <w:tab w:val="left" w:pos="720"/>
              </w:tabs>
              <w:jc w:val="center"/>
            </w:pPr>
            <w:r w:rsidRPr="00DE7142">
              <w:t>H</w:t>
            </w:r>
          </w:p>
          <w:p w:rsidR="00C9123C" w:rsidRPr="00DE7142" w:rsidRDefault="00C9123C" w:rsidP="003950CB">
            <w:pPr>
              <w:keepNext/>
              <w:tabs>
                <w:tab w:val="left" w:pos="720"/>
              </w:tabs>
              <w:jc w:val="center"/>
            </w:pPr>
          </w:p>
        </w:tc>
      </w:tr>
      <w:tr w:rsidR="00C9123C" w:rsidRPr="00DE7142" w:rsidTr="003950CB">
        <w:trPr>
          <w:cantSplit/>
          <w:jc w:val="center"/>
        </w:trPr>
        <w:tc>
          <w:tcPr>
            <w:tcW w:w="572" w:type="dxa"/>
            <w:tcBorders>
              <w:left w:val="single" w:sz="4" w:space="0" w:color="auto"/>
              <w:right w:val="single" w:sz="4" w:space="0" w:color="auto"/>
            </w:tcBorders>
          </w:tcPr>
          <w:p w:rsidR="00C9123C" w:rsidRPr="00DE7142" w:rsidRDefault="00C9123C" w:rsidP="003950CB">
            <w:pPr>
              <w:keepNext/>
              <w:tabs>
                <w:tab w:val="left" w:pos="720"/>
              </w:tabs>
              <w:jc w:val="center"/>
            </w:pPr>
          </w:p>
        </w:tc>
        <w:tc>
          <w:tcPr>
            <w:tcW w:w="1913" w:type="dxa"/>
            <w:tcBorders>
              <w:left w:val="single" w:sz="4" w:space="0" w:color="auto"/>
            </w:tcBorders>
            <w:vAlign w:val="center"/>
          </w:tcPr>
          <w:p w:rsidR="00C9123C" w:rsidRPr="00DE7142" w:rsidRDefault="00C9123C" w:rsidP="003950CB">
            <w:pPr>
              <w:keepNext/>
              <w:tabs>
                <w:tab w:val="left" w:pos="720"/>
              </w:tabs>
              <w:jc w:val="center"/>
            </w:pPr>
          </w:p>
        </w:tc>
        <w:tc>
          <w:tcPr>
            <w:tcW w:w="360" w:type="dxa"/>
            <w:vAlign w:val="center"/>
          </w:tcPr>
          <w:p w:rsidR="00C9123C" w:rsidRPr="00DE7142" w:rsidRDefault="00C9123C" w:rsidP="003950CB">
            <w:pPr>
              <w:keepNext/>
              <w:tabs>
                <w:tab w:val="left" w:pos="720"/>
              </w:tabs>
              <w:jc w:val="center"/>
            </w:pPr>
          </w:p>
        </w:tc>
        <w:tc>
          <w:tcPr>
            <w:tcW w:w="856" w:type="dxa"/>
            <w:gridSpan w:val="2"/>
            <w:tcBorders>
              <w:top w:val="dashed" w:sz="8" w:space="0" w:color="auto"/>
              <w:left w:val="dashed" w:sz="8" w:space="0" w:color="auto"/>
              <w:bottom w:val="dashed" w:sz="8" w:space="0" w:color="auto"/>
              <w:right w:val="dashed" w:sz="8" w:space="0" w:color="auto"/>
            </w:tcBorders>
            <w:vAlign w:val="center"/>
          </w:tcPr>
          <w:p w:rsidR="00C9123C" w:rsidRPr="00DE7142" w:rsidRDefault="00C9123C" w:rsidP="003950CB">
            <w:pPr>
              <w:keepNext/>
              <w:tabs>
                <w:tab w:val="left" w:pos="720"/>
              </w:tabs>
              <w:jc w:val="center"/>
              <w:rPr>
                <w:i/>
              </w:rPr>
            </w:pPr>
            <w:r w:rsidRPr="00DE7142">
              <w:t>ODU</w:t>
            </w:r>
          </w:p>
        </w:tc>
        <w:tc>
          <w:tcPr>
            <w:tcW w:w="360" w:type="dxa"/>
            <w:tcBorders>
              <w:left w:val="nil"/>
            </w:tcBorders>
            <w:vAlign w:val="center"/>
          </w:tcPr>
          <w:p w:rsidR="00C9123C" w:rsidRPr="00DE7142" w:rsidRDefault="00C9123C" w:rsidP="003950CB">
            <w:pPr>
              <w:keepNext/>
              <w:tabs>
                <w:tab w:val="left" w:pos="720"/>
              </w:tabs>
              <w:jc w:val="center"/>
            </w:pPr>
          </w:p>
        </w:tc>
        <w:tc>
          <w:tcPr>
            <w:tcW w:w="1277" w:type="dxa"/>
            <w:tcBorders>
              <w:right w:val="single" w:sz="4" w:space="0" w:color="auto"/>
            </w:tcBorders>
            <w:vAlign w:val="center"/>
          </w:tcPr>
          <w:p w:rsidR="00C9123C" w:rsidRPr="00DE7142" w:rsidRDefault="00C9123C" w:rsidP="003950CB">
            <w:pPr>
              <w:keepNext/>
              <w:tabs>
                <w:tab w:val="left" w:pos="720"/>
              </w:tabs>
              <w:jc w:val="center"/>
            </w:pPr>
          </w:p>
        </w:tc>
        <w:tc>
          <w:tcPr>
            <w:tcW w:w="1741" w:type="dxa"/>
            <w:vMerge/>
            <w:tcBorders>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tc>
        <w:tc>
          <w:tcPr>
            <w:tcW w:w="377" w:type="dxa"/>
            <w:vMerge/>
            <w:tcBorders>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tc>
      </w:tr>
      <w:tr w:rsidR="00C9123C" w:rsidRPr="00DE7142" w:rsidTr="003950CB">
        <w:trPr>
          <w:cantSplit/>
          <w:trHeight w:val="403"/>
          <w:jc w:val="center"/>
        </w:trPr>
        <w:tc>
          <w:tcPr>
            <w:tcW w:w="572" w:type="dxa"/>
            <w:tcBorders>
              <w:left w:val="single" w:sz="4" w:space="0" w:color="auto"/>
              <w:right w:val="single" w:sz="4" w:space="0" w:color="auto"/>
            </w:tcBorders>
          </w:tcPr>
          <w:p w:rsidR="00C9123C" w:rsidRPr="00DE7142" w:rsidRDefault="00C9123C" w:rsidP="003950CB">
            <w:pPr>
              <w:keepNext/>
              <w:tabs>
                <w:tab w:val="left" w:pos="720"/>
              </w:tabs>
              <w:jc w:val="center"/>
            </w:pPr>
          </w:p>
        </w:tc>
        <w:tc>
          <w:tcPr>
            <w:tcW w:w="1913" w:type="dxa"/>
            <w:tcBorders>
              <w:left w:val="single" w:sz="4" w:space="0" w:color="auto"/>
            </w:tcBorders>
            <w:vAlign w:val="center"/>
          </w:tcPr>
          <w:p w:rsidR="00C9123C" w:rsidRPr="00DE7142" w:rsidRDefault="00C9123C" w:rsidP="003950CB">
            <w:pPr>
              <w:keepNext/>
              <w:tabs>
                <w:tab w:val="left" w:pos="720"/>
              </w:tabs>
              <w:jc w:val="center"/>
            </w:pPr>
          </w:p>
        </w:tc>
        <w:tc>
          <w:tcPr>
            <w:tcW w:w="360" w:type="dxa"/>
            <w:vAlign w:val="center"/>
          </w:tcPr>
          <w:p w:rsidR="00C9123C" w:rsidRPr="00DE7142" w:rsidRDefault="00C9123C" w:rsidP="003950CB">
            <w:pPr>
              <w:keepNext/>
              <w:tabs>
                <w:tab w:val="left" w:pos="720"/>
              </w:tabs>
              <w:jc w:val="center"/>
            </w:pPr>
          </w:p>
        </w:tc>
        <w:tc>
          <w:tcPr>
            <w:tcW w:w="856" w:type="dxa"/>
            <w:gridSpan w:val="2"/>
            <w:vAlign w:val="center"/>
          </w:tcPr>
          <w:p w:rsidR="00C9123C" w:rsidRPr="00DE7142" w:rsidRDefault="00C9123C" w:rsidP="003950CB">
            <w:pPr>
              <w:keepNext/>
              <w:tabs>
                <w:tab w:val="left" w:pos="720"/>
              </w:tabs>
              <w:jc w:val="center"/>
            </w:pPr>
          </w:p>
        </w:tc>
        <w:tc>
          <w:tcPr>
            <w:tcW w:w="360" w:type="dxa"/>
            <w:vAlign w:val="center"/>
          </w:tcPr>
          <w:p w:rsidR="00C9123C" w:rsidRPr="00DE7142" w:rsidRDefault="00C9123C" w:rsidP="003950CB">
            <w:pPr>
              <w:keepNext/>
              <w:tabs>
                <w:tab w:val="left" w:pos="720"/>
              </w:tabs>
              <w:jc w:val="center"/>
            </w:pPr>
          </w:p>
        </w:tc>
        <w:tc>
          <w:tcPr>
            <w:tcW w:w="1277" w:type="dxa"/>
            <w:tcBorders>
              <w:right w:val="single" w:sz="4" w:space="0" w:color="auto"/>
            </w:tcBorders>
            <w:vAlign w:val="center"/>
          </w:tcPr>
          <w:p w:rsidR="00C9123C" w:rsidRPr="00DE7142" w:rsidRDefault="00C9123C" w:rsidP="003950CB">
            <w:pPr>
              <w:keepNext/>
              <w:tabs>
                <w:tab w:val="left" w:pos="720"/>
              </w:tabs>
              <w:jc w:val="center"/>
            </w:pPr>
          </w:p>
        </w:tc>
        <w:tc>
          <w:tcPr>
            <w:tcW w:w="1741" w:type="dxa"/>
            <w:vMerge/>
            <w:tcBorders>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tc>
        <w:tc>
          <w:tcPr>
            <w:tcW w:w="377" w:type="dxa"/>
            <w:vMerge/>
            <w:tcBorders>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tc>
      </w:tr>
      <w:tr w:rsidR="00C9123C" w:rsidRPr="00DE7142" w:rsidTr="003950CB">
        <w:trPr>
          <w:cantSplit/>
          <w:jc w:val="center"/>
        </w:trPr>
        <w:tc>
          <w:tcPr>
            <w:tcW w:w="572" w:type="dxa"/>
            <w:tcBorders>
              <w:left w:val="single" w:sz="4" w:space="0" w:color="auto"/>
              <w:right w:val="single" w:sz="4" w:space="0" w:color="auto"/>
            </w:tcBorders>
          </w:tcPr>
          <w:p w:rsidR="00C9123C" w:rsidRPr="00DE7142" w:rsidRDefault="00C9123C" w:rsidP="003950CB">
            <w:pPr>
              <w:keepNext/>
              <w:tabs>
                <w:tab w:val="left" w:pos="720"/>
              </w:tabs>
              <w:jc w:val="center"/>
              <w:rPr>
                <w:i/>
              </w:rPr>
            </w:pPr>
            <w:r w:rsidRPr="00DE7142">
              <w:t>O</w:t>
            </w:r>
          </w:p>
        </w:tc>
        <w:tc>
          <w:tcPr>
            <w:tcW w:w="1913" w:type="dxa"/>
            <w:tcBorders>
              <w:left w:val="single" w:sz="4" w:space="0" w:color="auto"/>
            </w:tcBorders>
            <w:vAlign w:val="center"/>
          </w:tcPr>
          <w:p w:rsidR="00C9123C" w:rsidRPr="00DE7142" w:rsidRDefault="00C9123C" w:rsidP="003950CB">
            <w:pPr>
              <w:keepNext/>
              <w:tabs>
                <w:tab w:val="left" w:pos="720"/>
              </w:tabs>
              <w:jc w:val="center"/>
            </w:pPr>
          </w:p>
        </w:tc>
        <w:tc>
          <w:tcPr>
            <w:tcW w:w="360" w:type="dxa"/>
            <w:vAlign w:val="center"/>
          </w:tcPr>
          <w:p w:rsidR="00C9123C" w:rsidRPr="00DE7142" w:rsidRDefault="00C9123C" w:rsidP="003950CB">
            <w:pPr>
              <w:keepNext/>
              <w:tabs>
                <w:tab w:val="left" w:pos="720"/>
              </w:tabs>
              <w:jc w:val="center"/>
            </w:pPr>
          </w:p>
        </w:tc>
        <w:tc>
          <w:tcPr>
            <w:tcW w:w="856" w:type="dxa"/>
            <w:gridSpan w:val="2"/>
            <w:tcBorders>
              <w:top w:val="dashed" w:sz="8" w:space="0" w:color="auto"/>
              <w:left w:val="dashed" w:sz="8" w:space="0" w:color="auto"/>
              <w:bottom w:val="dashed" w:sz="8" w:space="0" w:color="auto"/>
              <w:right w:val="dashed" w:sz="8" w:space="0" w:color="auto"/>
            </w:tcBorders>
            <w:vAlign w:val="center"/>
          </w:tcPr>
          <w:p w:rsidR="00C9123C" w:rsidRPr="00DE7142" w:rsidRDefault="00C9123C" w:rsidP="003950CB">
            <w:pPr>
              <w:keepNext/>
              <w:tabs>
                <w:tab w:val="left" w:pos="720"/>
              </w:tabs>
              <w:jc w:val="center"/>
              <w:rPr>
                <w:i/>
              </w:rPr>
            </w:pPr>
            <w:r w:rsidRPr="00DE7142">
              <w:t>OTU</w:t>
            </w:r>
          </w:p>
        </w:tc>
        <w:tc>
          <w:tcPr>
            <w:tcW w:w="360" w:type="dxa"/>
            <w:tcBorders>
              <w:left w:val="nil"/>
            </w:tcBorders>
            <w:vAlign w:val="center"/>
          </w:tcPr>
          <w:p w:rsidR="00C9123C" w:rsidRPr="00DE7142" w:rsidRDefault="00C9123C" w:rsidP="003950CB">
            <w:pPr>
              <w:keepNext/>
              <w:tabs>
                <w:tab w:val="left" w:pos="720"/>
              </w:tabs>
              <w:jc w:val="center"/>
            </w:pPr>
          </w:p>
        </w:tc>
        <w:tc>
          <w:tcPr>
            <w:tcW w:w="1277" w:type="dxa"/>
            <w:tcBorders>
              <w:right w:val="single" w:sz="4" w:space="0" w:color="auto"/>
            </w:tcBorders>
            <w:vAlign w:val="center"/>
          </w:tcPr>
          <w:p w:rsidR="00C9123C" w:rsidRPr="00DE7142" w:rsidRDefault="00C9123C" w:rsidP="003950CB">
            <w:pPr>
              <w:keepNext/>
              <w:tabs>
                <w:tab w:val="left" w:pos="720"/>
              </w:tabs>
              <w:jc w:val="center"/>
            </w:pPr>
          </w:p>
        </w:tc>
        <w:tc>
          <w:tcPr>
            <w:tcW w:w="1741" w:type="dxa"/>
            <w:vMerge/>
            <w:tcBorders>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tc>
        <w:tc>
          <w:tcPr>
            <w:tcW w:w="377" w:type="dxa"/>
            <w:vMerge/>
            <w:tcBorders>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tc>
      </w:tr>
      <w:tr w:rsidR="00C9123C" w:rsidRPr="00DE7142" w:rsidTr="003950CB">
        <w:trPr>
          <w:cantSplit/>
          <w:jc w:val="center"/>
        </w:trPr>
        <w:tc>
          <w:tcPr>
            <w:tcW w:w="572" w:type="dxa"/>
            <w:tcBorders>
              <w:left w:val="single" w:sz="4" w:space="0" w:color="auto"/>
              <w:right w:val="single" w:sz="4" w:space="0" w:color="auto"/>
            </w:tcBorders>
          </w:tcPr>
          <w:p w:rsidR="00C9123C" w:rsidRPr="00DE7142" w:rsidRDefault="00C9123C" w:rsidP="003950CB">
            <w:pPr>
              <w:keepNext/>
              <w:tabs>
                <w:tab w:val="left" w:pos="720"/>
              </w:tabs>
              <w:jc w:val="center"/>
              <w:rPr>
                <w:i/>
              </w:rPr>
            </w:pPr>
            <w:r w:rsidRPr="00DE7142">
              <w:t>T</w:t>
            </w:r>
          </w:p>
        </w:tc>
        <w:tc>
          <w:tcPr>
            <w:tcW w:w="1913" w:type="dxa"/>
            <w:tcBorders>
              <w:left w:val="single" w:sz="4" w:space="0" w:color="auto"/>
            </w:tcBorders>
            <w:vAlign w:val="center"/>
          </w:tcPr>
          <w:p w:rsidR="00C9123C" w:rsidRPr="00DE7142" w:rsidRDefault="00C9123C" w:rsidP="003950CB">
            <w:pPr>
              <w:keepNext/>
              <w:tabs>
                <w:tab w:val="left" w:pos="720"/>
              </w:tabs>
              <w:jc w:val="center"/>
            </w:pPr>
          </w:p>
        </w:tc>
        <w:tc>
          <w:tcPr>
            <w:tcW w:w="360" w:type="dxa"/>
            <w:vAlign w:val="center"/>
          </w:tcPr>
          <w:p w:rsidR="00C9123C" w:rsidRPr="00DE7142" w:rsidRDefault="00C9123C" w:rsidP="003950CB">
            <w:pPr>
              <w:keepNext/>
              <w:tabs>
                <w:tab w:val="left" w:pos="720"/>
              </w:tabs>
              <w:jc w:val="center"/>
            </w:pPr>
          </w:p>
        </w:tc>
        <w:tc>
          <w:tcPr>
            <w:tcW w:w="856" w:type="dxa"/>
            <w:gridSpan w:val="2"/>
            <w:vAlign w:val="center"/>
          </w:tcPr>
          <w:p w:rsidR="00C9123C" w:rsidRPr="00DE7142" w:rsidRDefault="00C9123C" w:rsidP="003950CB">
            <w:pPr>
              <w:keepNext/>
              <w:tabs>
                <w:tab w:val="left" w:pos="720"/>
              </w:tabs>
              <w:jc w:val="center"/>
            </w:pPr>
          </w:p>
        </w:tc>
        <w:tc>
          <w:tcPr>
            <w:tcW w:w="360" w:type="dxa"/>
            <w:tcBorders>
              <w:left w:val="nil"/>
            </w:tcBorders>
            <w:vAlign w:val="center"/>
          </w:tcPr>
          <w:p w:rsidR="00C9123C" w:rsidRPr="00DE7142" w:rsidRDefault="00C9123C" w:rsidP="003950CB">
            <w:pPr>
              <w:keepNext/>
              <w:tabs>
                <w:tab w:val="left" w:pos="720"/>
              </w:tabs>
              <w:jc w:val="center"/>
            </w:pPr>
          </w:p>
        </w:tc>
        <w:tc>
          <w:tcPr>
            <w:tcW w:w="1277" w:type="dxa"/>
            <w:tcBorders>
              <w:right w:val="single" w:sz="4" w:space="0" w:color="auto"/>
            </w:tcBorders>
            <w:vAlign w:val="center"/>
          </w:tcPr>
          <w:p w:rsidR="00C9123C" w:rsidRPr="00DE7142" w:rsidRDefault="00C9123C" w:rsidP="003950CB">
            <w:pPr>
              <w:keepNext/>
              <w:tabs>
                <w:tab w:val="left" w:pos="720"/>
              </w:tabs>
              <w:jc w:val="center"/>
            </w:pPr>
          </w:p>
        </w:tc>
        <w:tc>
          <w:tcPr>
            <w:tcW w:w="1741" w:type="dxa"/>
            <w:vMerge/>
            <w:tcBorders>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tc>
        <w:tc>
          <w:tcPr>
            <w:tcW w:w="377" w:type="dxa"/>
            <w:vMerge/>
            <w:tcBorders>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tc>
      </w:tr>
      <w:tr w:rsidR="00C9123C" w:rsidRPr="00DE7142" w:rsidTr="003950CB">
        <w:trPr>
          <w:cantSplit/>
          <w:jc w:val="center"/>
        </w:trPr>
        <w:tc>
          <w:tcPr>
            <w:tcW w:w="572" w:type="dxa"/>
            <w:tcBorders>
              <w:left w:val="single" w:sz="4" w:space="0" w:color="auto"/>
              <w:right w:val="single" w:sz="4" w:space="0" w:color="auto"/>
            </w:tcBorders>
          </w:tcPr>
          <w:p w:rsidR="00C9123C" w:rsidRPr="00DE7142" w:rsidRDefault="00C9123C" w:rsidP="003950CB">
            <w:pPr>
              <w:keepNext/>
              <w:tabs>
                <w:tab w:val="left" w:pos="720"/>
              </w:tabs>
              <w:jc w:val="center"/>
              <w:rPr>
                <w:i/>
              </w:rPr>
            </w:pPr>
            <w:r w:rsidRPr="00DE7142">
              <w:t>N</w:t>
            </w:r>
          </w:p>
        </w:tc>
        <w:tc>
          <w:tcPr>
            <w:tcW w:w="4766" w:type="dxa"/>
            <w:gridSpan w:val="6"/>
            <w:tcBorders>
              <w:top w:val="single" w:sz="8" w:space="0" w:color="auto"/>
              <w:left w:val="single" w:sz="4" w:space="0" w:color="auto"/>
              <w:bottom w:val="single" w:sz="8" w:space="0" w:color="auto"/>
              <w:right w:val="single" w:sz="4" w:space="0" w:color="auto"/>
            </w:tcBorders>
            <w:vAlign w:val="center"/>
          </w:tcPr>
          <w:p w:rsidR="00C9123C" w:rsidRPr="00DE7142" w:rsidRDefault="00C9123C" w:rsidP="003950CB">
            <w:pPr>
              <w:keepNext/>
              <w:tabs>
                <w:tab w:val="left" w:pos="720"/>
              </w:tabs>
              <w:jc w:val="center"/>
              <w:rPr>
                <w:i/>
              </w:rPr>
            </w:pPr>
            <w:r w:rsidRPr="00DE7142">
              <w:t>OCh</w:t>
            </w:r>
          </w:p>
        </w:tc>
        <w:tc>
          <w:tcPr>
            <w:tcW w:w="1741" w:type="dxa"/>
            <w:tcBorders>
              <w:top w:val="single" w:sz="4" w:space="0" w:color="auto"/>
              <w:left w:val="single" w:sz="4" w:space="0" w:color="auto"/>
              <w:bottom w:val="single" w:sz="4" w:space="0" w:color="auto"/>
            </w:tcBorders>
            <w:vAlign w:val="center"/>
          </w:tcPr>
          <w:p w:rsidR="00C9123C" w:rsidRPr="00DE7142" w:rsidRDefault="00C9123C" w:rsidP="003950CB">
            <w:pPr>
              <w:keepNext/>
              <w:tabs>
                <w:tab w:val="left" w:pos="720"/>
              </w:tabs>
              <w:jc w:val="center"/>
              <w:rPr>
                <w:i/>
              </w:rPr>
            </w:pPr>
            <w:r w:rsidRPr="00DE7142">
              <w:t>OCh Layer</w:t>
            </w:r>
          </w:p>
        </w:tc>
        <w:tc>
          <w:tcPr>
            <w:tcW w:w="377" w:type="dxa"/>
            <w:tcBorders>
              <w:top w:val="single" w:sz="4" w:space="0" w:color="auto"/>
              <w:left w:val="nil"/>
              <w:bottom w:val="single" w:sz="4" w:space="0" w:color="auto"/>
              <w:right w:val="single" w:sz="4" w:space="0" w:color="auto"/>
            </w:tcBorders>
            <w:vAlign w:val="center"/>
          </w:tcPr>
          <w:p w:rsidR="00C9123C" w:rsidRPr="00DE7142" w:rsidRDefault="00C9123C" w:rsidP="003950CB">
            <w:pPr>
              <w:keepNext/>
              <w:tabs>
                <w:tab w:val="left" w:pos="720"/>
              </w:tabs>
              <w:jc w:val="center"/>
            </w:pPr>
          </w:p>
        </w:tc>
      </w:tr>
      <w:tr w:rsidR="00C9123C" w:rsidRPr="00DE7142" w:rsidTr="003950CB">
        <w:trPr>
          <w:cantSplit/>
          <w:jc w:val="center"/>
        </w:trPr>
        <w:tc>
          <w:tcPr>
            <w:tcW w:w="572" w:type="dxa"/>
            <w:tcBorders>
              <w:left w:val="single" w:sz="4" w:space="0" w:color="auto"/>
              <w:right w:val="single" w:sz="4" w:space="0" w:color="auto"/>
            </w:tcBorders>
          </w:tcPr>
          <w:p w:rsidR="00C9123C" w:rsidRPr="00DE7142" w:rsidRDefault="00C9123C" w:rsidP="003950CB">
            <w:pPr>
              <w:keepNext/>
              <w:tabs>
                <w:tab w:val="left" w:pos="720"/>
              </w:tabs>
              <w:jc w:val="center"/>
            </w:pPr>
          </w:p>
        </w:tc>
        <w:tc>
          <w:tcPr>
            <w:tcW w:w="2701" w:type="dxa"/>
            <w:gridSpan w:val="3"/>
            <w:vMerge w:val="restart"/>
            <w:tcBorders>
              <w:left w:val="single" w:sz="4" w:space="0" w:color="auto"/>
            </w:tcBorders>
            <w:vAlign w:val="center"/>
          </w:tcPr>
          <w:p w:rsidR="00C9123C" w:rsidRPr="00DE7142" w:rsidRDefault="00C9123C" w:rsidP="003950CB">
            <w:pPr>
              <w:keepNext/>
              <w:tabs>
                <w:tab w:val="left" w:pos="720"/>
              </w:tabs>
              <w:jc w:val="center"/>
              <w:rPr>
                <w:i/>
              </w:rPr>
            </w:pPr>
            <w:r w:rsidRPr="00DE7142">
              <w:t>Spectrum Configuration Entities</w:t>
            </w:r>
          </w:p>
        </w:tc>
        <w:tc>
          <w:tcPr>
            <w:tcW w:w="2065" w:type="dxa"/>
            <w:gridSpan w:val="3"/>
            <w:vMerge w:val="restart"/>
            <w:tcBorders>
              <w:left w:val="single" w:sz="8" w:space="0" w:color="auto"/>
              <w:right w:val="single" w:sz="4" w:space="0" w:color="auto"/>
            </w:tcBorders>
            <w:vAlign w:val="center"/>
          </w:tcPr>
          <w:p w:rsidR="00C9123C" w:rsidRPr="00DE7142" w:rsidRDefault="00C9123C" w:rsidP="003950CB">
            <w:pPr>
              <w:keepNext/>
              <w:tabs>
                <w:tab w:val="left" w:pos="720"/>
              </w:tabs>
              <w:jc w:val="center"/>
              <w:rPr>
                <w:i/>
              </w:rPr>
            </w:pPr>
            <w:r w:rsidRPr="00DE7142">
              <w:t>Signal Management Entities</w:t>
            </w:r>
          </w:p>
        </w:tc>
        <w:tc>
          <w:tcPr>
            <w:tcW w:w="1741" w:type="dxa"/>
            <w:vMerge w:val="restart"/>
            <w:tcBorders>
              <w:left w:val="single" w:sz="4" w:space="0" w:color="auto"/>
            </w:tcBorders>
            <w:vAlign w:val="center"/>
          </w:tcPr>
          <w:p w:rsidR="00C9123C" w:rsidRPr="00DE7142" w:rsidRDefault="00C9123C" w:rsidP="003950CB">
            <w:pPr>
              <w:keepNext/>
              <w:tabs>
                <w:tab w:val="left" w:pos="720"/>
              </w:tabs>
              <w:jc w:val="center"/>
              <w:rPr>
                <w:i/>
              </w:rPr>
            </w:pPr>
            <w:r w:rsidRPr="00DE7142">
              <w:t>Media</w:t>
            </w:r>
          </w:p>
        </w:tc>
        <w:tc>
          <w:tcPr>
            <w:tcW w:w="377" w:type="dxa"/>
            <w:tcBorders>
              <w:left w:val="nil"/>
              <w:right w:val="single" w:sz="4" w:space="0" w:color="auto"/>
            </w:tcBorders>
            <w:vAlign w:val="center"/>
          </w:tcPr>
          <w:p w:rsidR="00C9123C" w:rsidRPr="00DE7142" w:rsidRDefault="00C9123C" w:rsidP="003950CB">
            <w:pPr>
              <w:keepNext/>
              <w:tabs>
                <w:tab w:val="left" w:pos="720"/>
              </w:tabs>
              <w:jc w:val="center"/>
            </w:pPr>
          </w:p>
        </w:tc>
      </w:tr>
      <w:tr w:rsidR="00C9123C" w:rsidRPr="00DE7142" w:rsidTr="003950CB">
        <w:trPr>
          <w:cantSplit/>
          <w:jc w:val="center"/>
        </w:trPr>
        <w:tc>
          <w:tcPr>
            <w:tcW w:w="572" w:type="dxa"/>
            <w:tcBorders>
              <w:left w:val="single" w:sz="4" w:space="0" w:color="auto"/>
              <w:right w:val="single" w:sz="4" w:space="0" w:color="auto"/>
            </w:tcBorders>
          </w:tcPr>
          <w:p w:rsidR="00C9123C" w:rsidRPr="00DE7142" w:rsidRDefault="00C9123C" w:rsidP="003950CB">
            <w:pPr>
              <w:keepNext/>
              <w:tabs>
                <w:tab w:val="left" w:pos="720"/>
              </w:tabs>
              <w:jc w:val="center"/>
            </w:pPr>
          </w:p>
        </w:tc>
        <w:tc>
          <w:tcPr>
            <w:tcW w:w="2701" w:type="dxa"/>
            <w:gridSpan w:val="3"/>
            <w:vMerge/>
            <w:tcBorders>
              <w:left w:val="single" w:sz="4" w:space="0" w:color="auto"/>
              <w:right w:val="single" w:sz="8" w:space="0" w:color="auto"/>
            </w:tcBorders>
            <w:vAlign w:val="center"/>
          </w:tcPr>
          <w:p w:rsidR="00C9123C" w:rsidRPr="00DE7142" w:rsidRDefault="00C9123C" w:rsidP="003950CB">
            <w:pPr>
              <w:keepNext/>
              <w:tabs>
                <w:tab w:val="left" w:pos="720"/>
              </w:tabs>
              <w:jc w:val="center"/>
            </w:pPr>
          </w:p>
        </w:tc>
        <w:tc>
          <w:tcPr>
            <w:tcW w:w="2065" w:type="dxa"/>
            <w:gridSpan w:val="3"/>
            <w:vMerge/>
            <w:tcBorders>
              <w:left w:val="single" w:sz="8" w:space="0" w:color="auto"/>
              <w:right w:val="single" w:sz="4" w:space="0" w:color="auto"/>
            </w:tcBorders>
            <w:vAlign w:val="center"/>
          </w:tcPr>
          <w:p w:rsidR="00C9123C" w:rsidRPr="00DE7142" w:rsidRDefault="00C9123C" w:rsidP="003950CB">
            <w:pPr>
              <w:keepNext/>
              <w:tabs>
                <w:tab w:val="left" w:pos="720"/>
              </w:tabs>
              <w:jc w:val="center"/>
            </w:pPr>
          </w:p>
        </w:tc>
        <w:tc>
          <w:tcPr>
            <w:tcW w:w="1741" w:type="dxa"/>
            <w:vMerge/>
            <w:tcBorders>
              <w:left w:val="single" w:sz="4" w:space="0" w:color="auto"/>
            </w:tcBorders>
            <w:vAlign w:val="center"/>
          </w:tcPr>
          <w:p w:rsidR="00C9123C" w:rsidRPr="00DE7142" w:rsidRDefault="00C9123C" w:rsidP="003950CB">
            <w:pPr>
              <w:keepNext/>
              <w:tabs>
                <w:tab w:val="left" w:pos="720"/>
              </w:tabs>
              <w:jc w:val="center"/>
            </w:pPr>
          </w:p>
        </w:tc>
        <w:tc>
          <w:tcPr>
            <w:tcW w:w="377" w:type="dxa"/>
            <w:tcBorders>
              <w:left w:val="nil"/>
              <w:right w:val="single" w:sz="4" w:space="0" w:color="auto"/>
            </w:tcBorders>
            <w:vAlign w:val="center"/>
          </w:tcPr>
          <w:p w:rsidR="00C9123C" w:rsidRPr="00DE7142" w:rsidRDefault="00C9123C" w:rsidP="003950CB">
            <w:pPr>
              <w:keepNext/>
              <w:tabs>
                <w:tab w:val="left" w:pos="720"/>
              </w:tabs>
              <w:jc w:val="center"/>
            </w:pPr>
          </w:p>
        </w:tc>
      </w:tr>
      <w:tr w:rsidR="00C9123C" w:rsidRPr="00DE7142" w:rsidTr="003950CB">
        <w:trPr>
          <w:cantSplit/>
          <w:jc w:val="center"/>
        </w:trPr>
        <w:tc>
          <w:tcPr>
            <w:tcW w:w="572" w:type="dxa"/>
            <w:tcBorders>
              <w:left w:val="single" w:sz="4" w:space="0" w:color="auto"/>
              <w:bottom w:val="single" w:sz="4" w:space="0" w:color="auto"/>
              <w:right w:val="single" w:sz="4" w:space="0" w:color="auto"/>
            </w:tcBorders>
          </w:tcPr>
          <w:p w:rsidR="00C9123C" w:rsidRPr="00DE7142" w:rsidRDefault="00C9123C" w:rsidP="003950CB">
            <w:pPr>
              <w:keepNext/>
              <w:tabs>
                <w:tab w:val="left" w:pos="720"/>
              </w:tabs>
              <w:jc w:val="center"/>
            </w:pPr>
          </w:p>
        </w:tc>
        <w:tc>
          <w:tcPr>
            <w:tcW w:w="4766" w:type="dxa"/>
            <w:gridSpan w:val="6"/>
            <w:tcBorders>
              <w:top w:val="single" w:sz="8" w:space="0" w:color="auto"/>
              <w:left w:val="single" w:sz="4" w:space="0" w:color="auto"/>
              <w:bottom w:val="single" w:sz="8" w:space="0" w:color="auto"/>
              <w:right w:val="single" w:sz="4" w:space="0" w:color="auto"/>
            </w:tcBorders>
            <w:vAlign w:val="center"/>
          </w:tcPr>
          <w:p w:rsidR="00C9123C" w:rsidRPr="00DE7142" w:rsidRDefault="00C9123C" w:rsidP="003950CB">
            <w:pPr>
              <w:keepNext/>
              <w:tabs>
                <w:tab w:val="left" w:pos="720"/>
              </w:tabs>
              <w:jc w:val="center"/>
              <w:rPr>
                <w:i/>
              </w:rPr>
            </w:pPr>
            <w:r w:rsidRPr="00DE7142">
              <w:t>Fibre</w:t>
            </w:r>
          </w:p>
        </w:tc>
        <w:tc>
          <w:tcPr>
            <w:tcW w:w="1741" w:type="dxa"/>
            <w:tcBorders>
              <w:left w:val="single" w:sz="4" w:space="0" w:color="auto"/>
              <w:bottom w:val="single" w:sz="4" w:space="0" w:color="auto"/>
            </w:tcBorders>
            <w:vAlign w:val="center"/>
          </w:tcPr>
          <w:p w:rsidR="00C9123C" w:rsidRPr="00DE7142" w:rsidRDefault="00C9123C" w:rsidP="003950CB">
            <w:pPr>
              <w:keepNext/>
              <w:tabs>
                <w:tab w:val="left" w:pos="720"/>
              </w:tabs>
              <w:jc w:val="center"/>
            </w:pPr>
          </w:p>
        </w:tc>
        <w:tc>
          <w:tcPr>
            <w:tcW w:w="377" w:type="dxa"/>
            <w:tcBorders>
              <w:left w:val="nil"/>
              <w:bottom w:val="single" w:sz="4" w:space="0" w:color="auto"/>
              <w:right w:val="single" w:sz="4" w:space="0" w:color="auto"/>
            </w:tcBorders>
            <w:vAlign w:val="center"/>
          </w:tcPr>
          <w:p w:rsidR="00C9123C" w:rsidRPr="00DE7142" w:rsidRDefault="00C9123C" w:rsidP="003950CB">
            <w:pPr>
              <w:keepNext/>
              <w:tabs>
                <w:tab w:val="left" w:pos="720"/>
              </w:tabs>
              <w:jc w:val="center"/>
            </w:pPr>
          </w:p>
        </w:tc>
      </w:tr>
    </w:tbl>
    <w:p w:rsidR="00C9123C" w:rsidRPr="00ED115A" w:rsidRDefault="00C9123C" w:rsidP="00C9123C">
      <w:pPr>
        <w:jc w:val="center"/>
        <w:rPr>
          <w:b/>
        </w:rPr>
      </w:pPr>
      <w:r w:rsidRPr="00DE7142">
        <w:rPr>
          <w:b/>
        </w:rPr>
        <w:t>FIGURE 5-1/OTNT: Overview of the OTN</w:t>
      </w:r>
      <w:r w:rsidRPr="00DE7142">
        <w:rPr>
          <w:rFonts w:hint="eastAsia"/>
          <w:b/>
          <w:lang w:eastAsia="ja-JP"/>
        </w:rPr>
        <w:t xml:space="preserve"> (G.872 Figure 6-1)</w:t>
      </w:r>
    </w:p>
    <w:p w:rsidR="00C9123C" w:rsidRPr="00ED115A" w:rsidRDefault="00C9123C" w:rsidP="00D55AC7">
      <w:pPr>
        <w:jc w:val="both"/>
        <w:rPr>
          <w:lang w:eastAsia="ja-JP"/>
        </w:rPr>
      </w:pPr>
      <w:r>
        <w:rPr>
          <w:rFonts w:hint="eastAsia"/>
          <w:lang w:eastAsia="ja-JP"/>
        </w:rPr>
        <w:t>W</w:t>
      </w:r>
      <w:r w:rsidRPr="00ED115A">
        <w:rPr>
          <w:rFonts w:hint="eastAsia"/>
          <w:lang w:eastAsia="ja-JP"/>
        </w:rPr>
        <w:t xml:space="preserve">ith the widespread of Ethernet, </w:t>
      </w:r>
      <w:r>
        <w:rPr>
          <w:rFonts w:hint="eastAsia"/>
          <w:lang w:eastAsia="ja-JP"/>
        </w:rPr>
        <w:t xml:space="preserve">additional ODU types </w:t>
      </w:r>
      <w:r w:rsidRPr="00ED115A">
        <w:rPr>
          <w:rFonts w:hint="eastAsia"/>
          <w:lang w:eastAsia="ja-JP"/>
        </w:rPr>
        <w:t>w</w:t>
      </w:r>
      <w:r>
        <w:rPr>
          <w:rFonts w:hint="eastAsia"/>
          <w:lang w:eastAsia="ja-JP"/>
        </w:rPr>
        <w:t>ere</w:t>
      </w:r>
      <w:r w:rsidRPr="00ED115A">
        <w:rPr>
          <w:rFonts w:hint="eastAsia"/>
          <w:lang w:eastAsia="ja-JP"/>
        </w:rPr>
        <w:t xml:space="preserve"> specified such as ODU0, ODU2e and ODU4 for GbE, 10GbE and 100GbE transport, respectively.  In addition to the new ODUs for Ethernet transport, ODU with flexible bit rate, ODUflex, was also specified for the client signals with any bit rate. Any CBR client signals can be mapped into ODUflex. </w:t>
      </w:r>
      <w:r w:rsidRPr="00ED115A">
        <w:rPr>
          <w:lang w:eastAsia="ja-JP"/>
        </w:rPr>
        <w:t>“</w:t>
      </w:r>
      <w:r w:rsidRPr="00ED115A">
        <w:rPr>
          <w:rFonts w:hint="eastAsia"/>
          <w:lang w:eastAsia="ja-JP"/>
        </w:rPr>
        <w:t>WDM and media aspects</w:t>
      </w:r>
      <w:r w:rsidRPr="00ED115A">
        <w:rPr>
          <w:lang w:eastAsia="ja-JP"/>
        </w:rPr>
        <w:t>”</w:t>
      </w:r>
      <w:r w:rsidRPr="00ED115A">
        <w:rPr>
          <w:rFonts w:hint="eastAsia"/>
          <w:lang w:eastAsia="ja-JP"/>
        </w:rPr>
        <w:t xml:space="preserve"> </w:t>
      </w:r>
      <w:r w:rsidRPr="00ED115A">
        <w:rPr>
          <w:lang w:eastAsia="ja-JP"/>
        </w:rPr>
        <w:t>are</w:t>
      </w:r>
      <w:r w:rsidRPr="00ED115A">
        <w:rPr>
          <w:rFonts w:hint="eastAsia"/>
          <w:lang w:eastAsia="ja-JP"/>
        </w:rPr>
        <w:t xml:space="preserve"> be</w:t>
      </w:r>
      <w:r w:rsidRPr="00ED115A">
        <w:rPr>
          <w:lang w:eastAsia="ja-JP"/>
        </w:rPr>
        <w:t>ing</w:t>
      </w:r>
      <w:r w:rsidRPr="00ED115A">
        <w:rPr>
          <w:rFonts w:hint="eastAsia"/>
          <w:lang w:eastAsia="ja-JP"/>
        </w:rPr>
        <w:t xml:space="preserve"> discussed. One major </w:t>
      </w:r>
      <w:r w:rsidRPr="00ED115A">
        <w:rPr>
          <w:lang w:eastAsia="ja-JP"/>
        </w:rPr>
        <w:t xml:space="preserve">effort </w:t>
      </w:r>
      <w:r w:rsidRPr="00ED115A">
        <w:rPr>
          <w:rFonts w:hint="eastAsia"/>
          <w:lang w:eastAsia="ja-JP"/>
        </w:rPr>
        <w:t xml:space="preserve">is </w:t>
      </w:r>
      <w:r w:rsidRPr="00ED115A">
        <w:t>the architectural description of “media networks”</w:t>
      </w:r>
      <w:r w:rsidRPr="00ED115A">
        <w:rPr>
          <w:rFonts w:hint="eastAsia"/>
          <w:lang w:eastAsia="ja-JP"/>
        </w:rPr>
        <w:t xml:space="preserve"> and the other is wavelength switched optical network (WSON)</w:t>
      </w:r>
      <w:r w:rsidRPr="00ED115A">
        <w:rPr>
          <w:lang w:eastAsia="ja-JP"/>
        </w:rPr>
        <w:t>,</w:t>
      </w:r>
      <w:r w:rsidRPr="00ED115A">
        <w:rPr>
          <w:rFonts w:hint="eastAsia"/>
          <w:lang w:eastAsia="ja-JP"/>
        </w:rPr>
        <w:t xml:space="preserve"> which is </w:t>
      </w:r>
      <w:r w:rsidRPr="00ED115A">
        <w:rPr>
          <w:lang w:eastAsia="ja-JP"/>
        </w:rPr>
        <w:t xml:space="preserve">a </w:t>
      </w:r>
      <w:r w:rsidRPr="00ED115A">
        <w:rPr>
          <w:rFonts w:hint="eastAsia"/>
          <w:lang w:eastAsia="ja-JP"/>
        </w:rPr>
        <w:t>related extension of automatically switched optical network</w:t>
      </w:r>
      <w:r w:rsidRPr="00ED115A">
        <w:rPr>
          <w:lang w:eastAsia="ja-JP"/>
        </w:rPr>
        <w:t xml:space="preserve">s </w:t>
      </w:r>
      <w:r w:rsidRPr="00ED115A">
        <w:rPr>
          <w:rFonts w:hint="eastAsia"/>
          <w:lang w:eastAsia="ja-JP"/>
        </w:rPr>
        <w:t xml:space="preserve">(ASON). </w:t>
      </w:r>
    </w:p>
    <w:p w:rsidR="00C9123C" w:rsidRPr="00ED115A" w:rsidRDefault="00C9123C" w:rsidP="00D55AC7">
      <w:pPr>
        <w:pStyle w:val="Heading2"/>
      </w:pPr>
      <w:bookmarkStart w:id="58" w:name="_Toc405246236"/>
      <w:bookmarkStart w:id="59" w:name="_Toc405246521"/>
      <w:bookmarkStart w:id="60" w:name="_Toc405248118"/>
      <w:bookmarkStart w:id="61" w:name="_Toc405248321"/>
      <w:bookmarkStart w:id="62" w:name="_Toc10880882"/>
      <w:bookmarkStart w:id="63" w:name="_Toc404879717"/>
      <w:bookmarkStart w:id="64" w:name="_Toc404880692"/>
      <w:bookmarkStart w:id="65" w:name="_Toc405246237"/>
      <w:bookmarkStart w:id="66" w:name="_Toc405248119"/>
      <w:bookmarkStart w:id="67" w:name="_Toc405332693"/>
      <w:bookmarkEnd w:id="58"/>
      <w:bookmarkEnd w:id="59"/>
      <w:bookmarkEnd w:id="60"/>
      <w:bookmarkEnd w:id="61"/>
      <w:r w:rsidRPr="00ED115A">
        <w:t>Metropolitan Optical Network (MON)</w:t>
      </w:r>
      <w:bookmarkEnd w:id="62"/>
      <w:bookmarkEnd w:id="63"/>
      <w:bookmarkEnd w:id="64"/>
      <w:bookmarkEnd w:id="65"/>
      <w:bookmarkEnd w:id="66"/>
      <w:bookmarkEnd w:id="67"/>
    </w:p>
    <w:p w:rsidR="00C9123C" w:rsidRPr="00ED115A" w:rsidRDefault="00C9123C" w:rsidP="00D55AC7">
      <w:pPr>
        <w:jc w:val="both"/>
      </w:pPr>
      <w:r w:rsidRPr="00ED115A">
        <w:t>A metropolitan optical network</w:t>
      </w:r>
      <w:r w:rsidR="0096163E">
        <w:rPr>
          <w:rFonts w:hint="eastAsia"/>
          <w:lang w:eastAsia="ja-JP"/>
        </w:rPr>
        <w:t xml:space="preserve"> </w:t>
      </w:r>
      <w:r w:rsidRPr="00ED115A">
        <w:t>is a network subset, often without significant differentiation or boundaries</w:t>
      </w:r>
      <w:r w:rsidR="0096163E">
        <w:rPr>
          <w:rFonts w:hint="eastAsia"/>
          <w:lang w:eastAsia="ja-JP"/>
        </w:rPr>
        <w:t>.</w:t>
      </w:r>
      <w:r w:rsidR="00CE6DF6">
        <w:rPr>
          <w:rFonts w:hint="eastAsia"/>
          <w:lang w:eastAsia="ja-JP"/>
        </w:rPr>
        <w:t xml:space="preserve"> </w:t>
      </w:r>
      <w:r w:rsidR="0096163E">
        <w:rPr>
          <w:rFonts w:hint="eastAsia"/>
          <w:lang w:eastAsia="ja-JP"/>
        </w:rPr>
        <w:t>I</w:t>
      </w:r>
      <w:r w:rsidR="00CE6DF6">
        <w:rPr>
          <w:rFonts w:hint="eastAsia"/>
          <w:lang w:eastAsia="ja-JP"/>
        </w:rPr>
        <w:t>ts</w:t>
      </w:r>
      <w:r w:rsidR="003E2D7B" w:rsidRPr="00ED115A">
        <w:t xml:space="preserve"> </w:t>
      </w:r>
      <w:r w:rsidRPr="00ED115A">
        <w:t xml:space="preserve">explicit </w:t>
      </w:r>
      <w:r w:rsidR="00CE6DF6">
        <w:rPr>
          <w:rFonts w:hint="eastAsia"/>
          <w:lang w:eastAsia="ja-JP"/>
        </w:rPr>
        <w:t xml:space="preserve">formal </w:t>
      </w:r>
      <w:r w:rsidRPr="00ED115A">
        <w:t xml:space="preserve">definition is under study. </w:t>
      </w:r>
      <w:r w:rsidR="00CE6DF6">
        <w:rPr>
          <w:rFonts w:hint="eastAsia"/>
          <w:lang w:eastAsia="ja-JP"/>
        </w:rPr>
        <w:t>T</w:t>
      </w:r>
      <w:r w:rsidRPr="00ED115A">
        <w:t xml:space="preserve">his </w:t>
      </w:r>
      <w:r w:rsidR="00CE6DF6">
        <w:rPr>
          <w:rFonts w:hint="eastAsia"/>
          <w:lang w:eastAsia="ja-JP"/>
        </w:rPr>
        <w:t>clause</w:t>
      </w:r>
      <w:r w:rsidR="00CE6DF6" w:rsidRPr="00ED115A">
        <w:t xml:space="preserve"> </w:t>
      </w:r>
      <w:r w:rsidRPr="00ED115A">
        <w:t>offers more of a description than a formal definition for those who wish to better understand what is commonly meant by “metropolitan optical networks.”</w:t>
      </w:r>
    </w:p>
    <w:p w:rsidR="00CE6DF6" w:rsidRDefault="00C9123C" w:rsidP="00D55AC7">
      <w:pPr>
        <w:jc w:val="both"/>
        <w:rPr>
          <w:lang w:eastAsia="ja-JP"/>
        </w:rPr>
      </w:pPr>
      <w:r w:rsidRPr="00ED115A">
        <w:t>While the existence of metropolitan networks is longstanding, the need for identification of these ne</w:t>
      </w:r>
      <w:r w:rsidRPr="00CD1D9B">
        <w:t>tw</w:t>
      </w:r>
      <w:r w:rsidRPr="00ED115A">
        <w:t>orks as distinct from long haul networks in general, as well as enterprise and access networks</w:t>
      </w:r>
      <w:r w:rsidR="00CD1D9B">
        <w:rPr>
          <w:rFonts w:hint="eastAsia"/>
          <w:lang w:eastAsia="ja-JP"/>
        </w:rPr>
        <w:t>,</w:t>
      </w:r>
      <w:r w:rsidRPr="00ED115A">
        <w:t xml:space="preserve"> is </w:t>
      </w:r>
      <w:r w:rsidRPr="00CD1D9B">
        <w:t>recent.</w:t>
      </w:r>
      <w:r w:rsidRPr="00ED115A">
        <w:t xml:space="preserve">  The bandwidth requirements from end customers have been increasing substantially and many are implementing high bandwidth optical access connections.   The resulting congestion and complexity has created a growing demand for higher bandwidth interfaces for inter office solutions.  This aggregation of end customer traffic comprises a Metropolitan Optical Network (MON).  </w:t>
      </w:r>
      <w:smartTag w:uri="urn:schemas-microsoft-com:office:smarttags" w:element="place">
        <w:smartTag w:uri="urn:schemas-microsoft-com:office:smarttags" w:element="City">
          <w:r w:rsidRPr="00ED115A">
            <w:t>MONs</w:t>
          </w:r>
        </w:smartTag>
      </w:smartTag>
      <w:r w:rsidRPr="00ED115A">
        <w:t xml:space="preserve"> now have the technology to be optical based and thus, in theory, use the same technology over the fibres as other portions of the network.  </w:t>
      </w:r>
      <w:r w:rsidR="00CE6DF6">
        <w:rPr>
          <w:rFonts w:hint="eastAsia"/>
          <w:lang w:eastAsia="ja-JP"/>
        </w:rPr>
        <w:t>T</w:t>
      </w:r>
      <w:r w:rsidRPr="00ED115A">
        <w:t>his is not always the case</w:t>
      </w:r>
      <w:r w:rsidR="00CE6DF6">
        <w:rPr>
          <w:rFonts w:hint="eastAsia"/>
          <w:lang w:eastAsia="ja-JP"/>
        </w:rPr>
        <w:t>,</w:t>
      </w:r>
      <w:r w:rsidRPr="00ED115A">
        <w:t xml:space="preserve"> </w:t>
      </w:r>
      <w:r w:rsidR="00CE6DF6">
        <w:rPr>
          <w:rFonts w:hint="eastAsia"/>
          <w:lang w:eastAsia="ja-JP"/>
        </w:rPr>
        <w:t>h</w:t>
      </w:r>
      <w:r w:rsidR="00CE6DF6" w:rsidRPr="00ED115A">
        <w:t>owever</w:t>
      </w:r>
      <w:r w:rsidR="00CE6DF6">
        <w:rPr>
          <w:rFonts w:hint="eastAsia"/>
          <w:lang w:eastAsia="ja-JP"/>
        </w:rPr>
        <w:t>,</w:t>
      </w:r>
      <w:r w:rsidR="00CE6DF6" w:rsidRPr="00ED115A">
        <w:t xml:space="preserve"> </w:t>
      </w:r>
      <w:r w:rsidRPr="00ED115A">
        <w:t>as there are various market forces that drive which technologies will be deployed in which part of the network.  As a result, it is appropriate to describe the MON in a way that is agnostic to the various technolog</w:t>
      </w:r>
      <w:r w:rsidR="00CE6DF6">
        <w:rPr>
          <w:rFonts w:hint="eastAsia"/>
          <w:lang w:eastAsia="ja-JP"/>
        </w:rPr>
        <w:t>ical</w:t>
      </w:r>
      <w:r w:rsidRPr="00ED115A">
        <w:t xml:space="preserve"> approaches.  </w:t>
      </w:r>
    </w:p>
    <w:p w:rsidR="00C9123C" w:rsidRPr="00ED115A" w:rsidRDefault="00C9123C" w:rsidP="00D55AC7">
      <w:pPr>
        <w:jc w:val="both"/>
      </w:pPr>
      <w:r w:rsidRPr="00ED115A">
        <w:t xml:space="preserve">In spite of many similarities, there are several distinctions between </w:t>
      </w:r>
      <w:r w:rsidR="00CE6DF6">
        <w:rPr>
          <w:rFonts w:hint="eastAsia"/>
          <w:lang w:eastAsia="ja-JP"/>
        </w:rPr>
        <w:t>MON</w:t>
      </w:r>
      <w:r w:rsidR="00CE6DF6" w:rsidRPr="00ED115A">
        <w:t xml:space="preserve"> </w:t>
      </w:r>
      <w:r w:rsidRPr="00ED115A">
        <w:t xml:space="preserve">and </w:t>
      </w:r>
      <w:r w:rsidR="00CE6DF6">
        <w:rPr>
          <w:rFonts w:hint="eastAsia"/>
          <w:lang w:eastAsia="ja-JP"/>
        </w:rPr>
        <w:t xml:space="preserve">a </w:t>
      </w:r>
      <w:r w:rsidRPr="00ED115A">
        <w:t>long haul optical network (LHON) that result from the aggregation of traffic from enterprise to metro to long haul networks as shown in Figure 5-2.</w:t>
      </w:r>
    </w:p>
    <w:p w:rsidR="00C9123C" w:rsidRPr="00ED115A" w:rsidRDefault="00C9123C" w:rsidP="00D55AC7">
      <w:pPr>
        <w:numPr>
          <w:ilvl w:val="0"/>
          <w:numId w:val="19"/>
        </w:numPr>
        <w:jc w:val="both"/>
      </w:pPr>
      <w:r w:rsidRPr="00ED115A">
        <w:t xml:space="preserve">The first distinction is that </w:t>
      </w:r>
      <w:smartTag w:uri="urn:schemas-microsoft-com:office:smarttags" w:element="place">
        <w:smartTag w:uri="urn:schemas-microsoft-com:office:smarttags" w:element="City">
          <w:r w:rsidRPr="00ED115A">
            <w:t>MONs</w:t>
          </w:r>
        </w:smartTag>
      </w:smartTag>
      <w:r w:rsidRPr="00ED115A">
        <w:t xml:space="preserve"> are inherently designed for short to medium length distances in metropolitan areas.  That is, typically, within the limits of a single optical span and often less than 200km distance.  As a result, topics such as signal regeneration, in-line amplification and error correction are of lesser importance than in LHONs.</w:t>
      </w:r>
    </w:p>
    <w:p w:rsidR="00C9123C" w:rsidRPr="00ED115A" w:rsidRDefault="00C9123C" w:rsidP="00D55AC7">
      <w:pPr>
        <w:numPr>
          <w:ilvl w:val="0"/>
          <w:numId w:val="19"/>
        </w:numPr>
        <w:jc w:val="both"/>
      </w:pPr>
      <w:r w:rsidRPr="00ED115A">
        <w:lastRenderedPageBreak/>
        <w:t xml:space="preserve">Secondly, the driving requirement for </w:t>
      </w:r>
      <w:smartTag w:uri="urn:schemas-microsoft-com:office:smarttags" w:element="place">
        <w:smartTag w:uri="urn:schemas-microsoft-com:office:smarttags" w:element="City">
          <w:r w:rsidRPr="00ED115A">
            <w:t>MONs</w:t>
          </w:r>
        </w:smartTag>
      </w:smartTag>
      <w:r w:rsidRPr="00ED115A">
        <w:t xml:space="preserve"> is maximized coverage commensurate with low cost connectivity (as opposed to grooming for performance with LHONs).  As a result, for example, standardization focuses on the adaptation of local area network technologies to be effectively managed by service providers, on ‘insertion loss’ amplification to recover from all the connection points, and on ring deployment to leverage existing fibre plant.</w:t>
      </w:r>
    </w:p>
    <w:p w:rsidR="00C9123C" w:rsidRPr="00ED115A" w:rsidRDefault="00C9123C" w:rsidP="00D55AC7">
      <w:pPr>
        <w:numPr>
          <w:ilvl w:val="0"/>
          <w:numId w:val="19"/>
        </w:numPr>
        <w:jc w:val="both"/>
      </w:pPr>
      <w:r w:rsidRPr="00ED115A">
        <w:t xml:space="preserve">Another key difference is that of service velocity. The demand for fast provisioning results in the circuit churn rate being generally higher in </w:t>
      </w:r>
      <w:smartTag w:uri="urn:schemas-microsoft-com:office:smarttags" w:element="place">
        <w:smartTag w:uri="urn:schemas-microsoft-com:office:smarttags" w:element="City">
          <w:r w:rsidRPr="00ED115A">
            <w:t>MONs</w:t>
          </w:r>
        </w:smartTag>
      </w:smartTag>
      <w:r w:rsidRPr="00ED115A">
        <w:t xml:space="preserve"> than LHON.  That combined with the wider variety of client signals is a key driver for flexible aggregation (e.g., 100</w:t>
      </w:r>
      <w:r w:rsidR="009B0460">
        <w:rPr>
          <w:rFonts w:hint="eastAsia"/>
          <w:lang w:eastAsia="ja-JP"/>
        </w:rPr>
        <w:t xml:space="preserve"> </w:t>
      </w:r>
      <w:r w:rsidRPr="00ED115A">
        <w:t>Mb</w:t>
      </w:r>
      <w:r w:rsidR="009B0460">
        <w:rPr>
          <w:rFonts w:hint="eastAsia"/>
          <w:lang w:eastAsia="ja-JP"/>
        </w:rPr>
        <w:t xml:space="preserve"> </w:t>
      </w:r>
      <w:r w:rsidRPr="00ED115A">
        <w:t>-1</w:t>
      </w:r>
      <w:r w:rsidR="009B0460">
        <w:rPr>
          <w:rFonts w:hint="eastAsia"/>
          <w:lang w:eastAsia="ja-JP"/>
        </w:rPr>
        <w:t xml:space="preserve"> </w:t>
      </w:r>
      <w:r w:rsidRPr="00ED115A">
        <w:t>Gb rate, all 8B/10B formats with one card).</w:t>
      </w:r>
    </w:p>
    <w:p w:rsidR="00C9123C" w:rsidRPr="00ED115A" w:rsidRDefault="00C9123C" w:rsidP="00D55AC7">
      <w:pPr>
        <w:numPr>
          <w:ilvl w:val="0"/>
          <w:numId w:val="19"/>
        </w:numPr>
        <w:jc w:val="both"/>
      </w:pPr>
      <w:r w:rsidRPr="00ED115A">
        <w:t xml:space="preserve">A final distinction is that in the MON there are service requirements (e.g., bandwidth-on-demand services, and multiple classes-of-services) that lead to further topology and technical considerations that are not a priority for LHONs.   </w:t>
      </w:r>
    </w:p>
    <w:p w:rsidR="00C9123C" w:rsidRPr="00ED115A" w:rsidRDefault="00C9123C" w:rsidP="00D55AC7">
      <w:pPr>
        <w:jc w:val="both"/>
      </w:pPr>
      <w:r w:rsidRPr="00ED115A">
        <w:t xml:space="preserve">While there are many combinations of technologies that can be used in </w:t>
      </w:r>
      <w:smartTag w:uri="urn:schemas-microsoft-com:office:smarttags" w:element="place">
        <w:smartTag w:uri="urn:schemas-microsoft-com:office:smarttags" w:element="City">
          <w:r w:rsidRPr="00ED115A">
            <w:t>MONs</w:t>
          </w:r>
        </w:smartTag>
      </w:smartTag>
      <w:r w:rsidRPr="00ED115A">
        <w:t>, the following are common examples:</w:t>
      </w:r>
    </w:p>
    <w:p w:rsidR="00C9123C" w:rsidRPr="00ED115A" w:rsidRDefault="00C9123C" w:rsidP="00C9123C">
      <w:pPr>
        <w:numPr>
          <w:ilvl w:val="0"/>
          <w:numId w:val="18"/>
        </w:numPr>
      </w:pPr>
      <w:r w:rsidRPr="00ED115A">
        <w:t>SONET/SDH</w:t>
      </w:r>
    </w:p>
    <w:p w:rsidR="00C9123C" w:rsidRPr="00ED115A" w:rsidRDefault="00C9123C" w:rsidP="00C9123C">
      <w:pPr>
        <w:numPr>
          <w:ilvl w:val="0"/>
          <w:numId w:val="18"/>
        </w:numPr>
      </w:pPr>
      <w:r w:rsidRPr="00ED115A">
        <w:t>DWDM, CWDM</w:t>
      </w:r>
    </w:p>
    <w:p w:rsidR="00C9123C" w:rsidRPr="00ED115A" w:rsidRDefault="00C9123C" w:rsidP="00C9123C">
      <w:pPr>
        <w:numPr>
          <w:ilvl w:val="0"/>
          <w:numId w:val="18"/>
        </w:numPr>
      </w:pPr>
      <w:r w:rsidRPr="00ED115A">
        <w:t>Optical Ethernet</w:t>
      </w:r>
    </w:p>
    <w:p w:rsidR="00C9123C" w:rsidRPr="00ED115A" w:rsidRDefault="00C9123C" w:rsidP="00C9123C">
      <w:pPr>
        <w:numPr>
          <w:ilvl w:val="0"/>
          <w:numId w:val="18"/>
        </w:numPr>
      </w:pPr>
      <w:r w:rsidRPr="00ED115A">
        <w:t>Resilient Packet Ring</w:t>
      </w:r>
    </w:p>
    <w:p w:rsidR="00C9123C" w:rsidRPr="00ED115A" w:rsidRDefault="00C9123C" w:rsidP="00C9123C">
      <w:pPr>
        <w:numPr>
          <w:ilvl w:val="0"/>
          <w:numId w:val="18"/>
        </w:numPr>
      </w:pPr>
      <w:r w:rsidRPr="00ED115A">
        <w:t>A-PON, B-PON, G-PON, and E-PON</w:t>
      </w:r>
    </w:p>
    <w:p w:rsidR="00C9123C" w:rsidRPr="00ED115A" w:rsidRDefault="00C9123C" w:rsidP="00D55AC7">
      <w:pPr>
        <w:jc w:val="both"/>
      </w:pPr>
      <w:r w:rsidRPr="00ED115A">
        <w:t xml:space="preserve">As a result of the importance of </w:t>
      </w:r>
      <w:smartTag w:uri="urn:schemas-microsoft-com:office:smarttags" w:element="place">
        <w:smartTag w:uri="urn:schemas-microsoft-com:office:smarttags" w:element="City">
          <w:r w:rsidRPr="00ED115A">
            <w:t>MONs</w:t>
          </w:r>
        </w:smartTag>
      </w:smartTag>
      <w:r w:rsidRPr="00ED115A">
        <w:t>, SG15 has redefined several of its Questions work programs to specifically include metro characteristics of optical networks.</w:t>
      </w:r>
    </w:p>
    <w:p w:rsidR="00C9123C" w:rsidRPr="00ED115A" w:rsidRDefault="00C9123C" w:rsidP="00C9123C"/>
    <w:p w:rsidR="00C9123C" w:rsidRPr="00ED115A" w:rsidRDefault="008362BA" w:rsidP="00C9123C">
      <w:pPr>
        <w:jc w:val="center"/>
      </w:pPr>
      <w:r>
        <w:rPr>
          <w:noProof/>
          <w:lang w:val="en-US" w:eastAsia="zh-CN"/>
        </w:rPr>
        <w:lastRenderedPageBreak/>
        <w:drawing>
          <wp:inline distT="0" distB="0" distL="0" distR="0" wp14:anchorId="39A70C65" wp14:editId="589362A5">
            <wp:extent cx="6114415" cy="4369435"/>
            <wp:effectExtent l="0" t="0" r="635" b="0"/>
            <wp:docPr id="1" name="Picture 2" descr="説明: Metro Diagra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説明: Metro Diagram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14415" cy="4369435"/>
                    </a:xfrm>
                    <a:prstGeom prst="rect">
                      <a:avLst/>
                    </a:prstGeom>
                    <a:noFill/>
                    <a:ln>
                      <a:noFill/>
                    </a:ln>
                  </pic:spPr>
                </pic:pic>
              </a:graphicData>
            </a:graphic>
          </wp:inline>
        </w:drawing>
      </w:r>
    </w:p>
    <w:p w:rsidR="00C9123C" w:rsidRPr="00ED115A" w:rsidRDefault="00C9123C" w:rsidP="00D55AC7">
      <w:pPr>
        <w:jc w:val="center"/>
        <w:rPr>
          <w:b/>
        </w:rPr>
      </w:pPr>
      <w:r w:rsidRPr="00ED115A">
        <w:rPr>
          <w:b/>
        </w:rPr>
        <w:t>FIGURE 5-2/OTNT:  Possible Relationship of MON and LHON</w:t>
      </w:r>
    </w:p>
    <w:p w:rsidR="001C2B8E" w:rsidRPr="00ED115A" w:rsidRDefault="001C2B8E" w:rsidP="00D55AC7">
      <w:pPr>
        <w:pStyle w:val="Heading2"/>
      </w:pPr>
      <w:bookmarkStart w:id="68" w:name="_Toc404879718"/>
      <w:bookmarkStart w:id="69" w:name="_Toc404880693"/>
      <w:bookmarkStart w:id="70" w:name="_Toc405246238"/>
      <w:bookmarkStart w:id="71" w:name="_Toc405248120"/>
      <w:bookmarkStart w:id="72" w:name="_Toc405332694"/>
      <w:r>
        <w:t xml:space="preserve">Support </w:t>
      </w:r>
      <w:r w:rsidR="00D94357">
        <w:rPr>
          <w:rFonts w:hint="eastAsia"/>
          <w:lang w:eastAsia="ja-JP"/>
        </w:rPr>
        <w:t>for</w:t>
      </w:r>
      <w:r w:rsidR="00D94357">
        <w:t xml:space="preserve"> </w:t>
      </w:r>
      <w:r w:rsidR="00D94357">
        <w:rPr>
          <w:rFonts w:hint="eastAsia"/>
          <w:lang w:eastAsia="ja-JP"/>
        </w:rPr>
        <w:t>m</w:t>
      </w:r>
      <w:r>
        <w:t xml:space="preserve">obile </w:t>
      </w:r>
      <w:r w:rsidR="00D94357">
        <w:rPr>
          <w:rFonts w:hint="eastAsia"/>
          <w:lang w:eastAsia="ja-JP"/>
        </w:rPr>
        <w:t>n</w:t>
      </w:r>
      <w:r w:rsidR="00D94357">
        <w:t>etworks</w:t>
      </w:r>
      <w:bookmarkEnd w:id="68"/>
      <w:bookmarkEnd w:id="69"/>
      <w:bookmarkEnd w:id="70"/>
      <w:bookmarkEnd w:id="71"/>
      <w:bookmarkEnd w:id="72"/>
      <w:r w:rsidR="00D94357">
        <w:t xml:space="preserve"> </w:t>
      </w:r>
      <w:r w:rsidR="00D94357" w:rsidRPr="00ED115A">
        <w:t xml:space="preserve"> </w:t>
      </w:r>
    </w:p>
    <w:p w:rsidR="001C2B8E" w:rsidRDefault="001C2B8E" w:rsidP="005A578D">
      <w:pPr>
        <w:jc w:val="both"/>
        <w:rPr>
          <w:szCs w:val="24"/>
        </w:rPr>
      </w:pPr>
      <w:r>
        <w:rPr>
          <w:lang w:eastAsia="ja-JP"/>
        </w:rPr>
        <w:t xml:space="preserve">MEF 22.1 Mobile Backhaul Implementation Agreement </w:t>
      </w:r>
      <w:r w:rsidR="00C71A06">
        <w:rPr>
          <w:rFonts w:hint="eastAsia"/>
          <w:lang w:eastAsia="ja-JP"/>
        </w:rPr>
        <w:t xml:space="preserve">(MBH IA) </w:t>
      </w:r>
      <w:r w:rsidRPr="008E4C9C">
        <w:t>identifies the</w:t>
      </w:r>
      <w:r w:rsidRPr="0047146D">
        <w:t xml:space="preserve"> </w:t>
      </w:r>
      <w:r>
        <w:t xml:space="preserve">requirements for MEF </w:t>
      </w:r>
      <w:r w:rsidRPr="008E4C9C">
        <w:t>Ethernet Service</w:t>
      </w:r>
      <w:r>
        <w:t>s</w:t>
      </w:r>
      <w:r w:rsidRPr="008E4C9C">
        <w:t xml:space="preserve"> </w:t>
      </w:r>
      <w:r>
        <w:t xml:space="preserve">(EVC) </w:t>
      </w:r>
      <w:r w:rsidRPr="008E4C9C">
        <w:t xml:space="preserve">and </w:t>
      </w:r>
      <w:r>
        <w:t xml:space="preserve">MEF External Interfaces (EIs such as UNIs) </w:t>
      </w:r>
      <w:r w:rsidRPr="008E4C9C">
        <w:t xml:space="preserve">for </w:t>
      </w:r>
      <w:r>
        <w:t>use in m</w:t>
      </w:r>
      <w:r w:rsidRPr="008E4C9C">
        <w:t>obile backhaul</w:t>
      </w:r>
      <w:r>
        <w:t xml:space="preserve"> networks</w:t>
      </w:r>
      <w:r w:rsidRPr="008E4C9C">
        <w:t xml:space="preserve"> based on MEF </w:t>
      </w:r>
      <w:r>
        <w:t>specifications (referenced in ITU-T Rec. G.8011).</w:t>
      </w:r>
      <w:r w:rsidRPr="008E4C9C">
        <w:t xml:space="preserve"> </w:t>
      </w:r>
      <w:r>
        <w:t xml:space="preserve"> </w:t>
      </w:r>
      <w:r>
        <w:rPr>
          <w:lang w:eastAsia="ja-JP"/>
        </w:rPr>
        <w:t>MEF MBH IA, Phase 3 goals include small cells, multi-operator networks and time s</w:t>
      </w:r>
      <w:r w:rsidRPr="00BA46D0">
        <w:rPr>
          <w:lang w:eastAsia="ja-JP"/>
        </w:rPr>
        <w:t>ync</w:t>
      </w:r>
      <w:r>
        <w:rPr>
          <w:lang w:eastAsia="ja-JP"/>
        </w:rPr>
        <w:t xml:space="preserve">hronization.  As part of Phase 3, MEF has introduced some terms </w:t>
      </w:r>
      <w:r w:rsidR="00A84C8D">
        <w:rPr>
          <w:rFonts w:hint="eastAsia"/>
          <w:lang w:eastAsia="ja-JP"/>
        </w:rPr>
        <w:t xml:space="preserve">in draft MEF 22.1.1. </w:t>
      </w:r>
      <w:r>
        <w:rPr>
          <w:lang w:eastAsia="ja-JP"/>
        </w:rPr>
        <w:t xml:space="preserve">These terms (backhaul, fronthaul and midhaul) </w:t>
      </w:r>
      <w:r w:rsidR="00A84C8D">
        <w:rPr>
          <w:rFonts w:hint="eastAsia"/>
          <w:lang w:eastAsia="ja-JP"/>
        </w:rPr>
        <w:t xml:space="preserve">may assist in describing how transport network technologies in SG15 may be applied in the </w:t>
      </w:r>
      <w:r w:rsidR="009B0460">
        <w:rPr>
          <w:rFonts w:hint="eastAsia"/>
          <w:lang w:eastAsia="ja-JP"/>
        </w:rPr>
        <w:t xml:space="preserve">international mobile telecommunications </w:t>
      </w:r>
      <w:r w:rsidR="00A84C8D">
        <w:rPr>
          <w:rFonts w:hint="eastAsia"/>
          <w:lang w:eastAsia="ja-JP"/>
        </w:rPr>
        <w:t>architecture.</w:t>
      </w:r>
    </w:p>
    <w:p w:rsidR="001C2B8E" w:rsidRPr="00627267" w:rsidRDefault="001C2B8E" w:rsidP="001C2B8E">
      <w:pPr>
        <w:rPr>
          <w:szCs w:val="24"/>
          <w:lang w:eastAsia="ja-JP"/>
        </w:rPr>
      </w:pPr>
      <w:r>
        <w:rPr>
          <w:szCs w:val="24"/>
        </w:rPr>
        <w:t xml:space="preserve">SG 15 is responsible for developing </w:t>
      </w:r>
      <w:r w:rsidR="009B0460">
        <w:rPr>
          <w:rFonts w:hint="eastAsia"/>
          <w:szCs w:val="24"/>
          <w:lang w:eastAsia="ja-JP"/>
        </w:rPr>
        <w:t>R</w:t>
      </w:r>
      <w:r w:rsidR="009B0460">
        <w:rPr>
          <w:szCs w:val="24"/>
        </w:rPr>
        <w:t xml:space="preserve">ecommendations </w:t>
      </w:r>
      <w:r>
        <w:rPr>
          <w:szCs w:val="24"/>
        </w:rPr>
        <w:t xml:space="preserve">for transport networks, access networks, and home networking, including </w:t>
      </w:r>
      <w:r>
        <w:rPr>
          <w:szCs w:val="24"/>
          <w:lang w:val="en-US"/>
        </w:rPr>
        <w:t>standard</w:t>
      </w:r>
      <w:r w:rsidRPr="008F7B95">
        <w:rPr>
          <w:szCs w:val="24"/>
          <w:lang w:val="en-US"/>
        </w:rPr>
        <w:t xml:space="preserve"> architectures of optical transport networks as well as physical and operational characteristics of their constituent technologies.</w:t>
      </w:r>
      <w:r w:rsidR="00D50ED7">
        <w:rPr>
          <w:szCs w:val="24"/>
          <w:lang w:val="en-US"/>
        </w:rPr>
        <w:t xml:space="preserve"> </w:t>
      </w:r>
      <w:r>
        <w:rPr>
          <w:szCs w:val="24"/>
          <w:lang w:val="en-US"/>
        </w:rPr>
        <w:t xml:space="preserve">These </w:t>
      </w:r>
      <w:r w:rsidRPr="00EE6322">
        <w:rPr>
          <w:szCs w:val="24"/>
          <w:lang w:val="en-US"/>
        </w:rPr>
        <w:t xml:space="preserve">technologies may be used </w:t>
      </w:r>
      <w:r w:rsidRPr="00EE6322">
        <w:rPr>
          <w:rFonts w:cs="Calibri"/>
          <w:szCs w:val="24"/>
          <w:lang w:val="en-US"/>
        </w:rPr>
        <w:t>to support t</w:t>
      </w:r>
      <w:r>
        <w:rPr>
          <w:rFonts w:cs="Calibri"/>
          <w:szCs w:val="24"/>
          <w:lang w:val="en-US"/>
        </w:rPr>
        <w:t>he backhaul, midhaul and front</w:t>
      </w:r>
      <w:r w:rsidRPr="00EE6322">
        <w:rPr>
          <w:rFonts w:cs="Calibri"/>
          <w:szCs w:val="24"/>
          <w:lang w:val="en-US"/>
        </w:rPr>
        <w:t xml:space="preserve">haul </w:t>
      </w:r>
      <w:r>
        <w:rPr>
          <w:rFonts w:cs="Calibri"/>
          <w:szCs w:val="24"/>
          <w:lang w:val="en-US"/>
        </w:rPr>
        <w:t xml:space="preserve">for mobile </w:t>
      </w:r>
      <w:r w:rsidRPr="00EE6322">
        <w:rPr>
          <w:rFonts w:cs="Calibri"/>
          <w:szCs w:val="24"/>
          <w:lang w:val="en-US"/>
        </w:rPr>
        <w:t>networks depending on </w:t>
      </w:r>
      <w:r>
        <w:rPr>
          <w:rFonts w:cs="Calibri"/>
          <w:szCs w:val="24"/>
          <w:lang w:val="en-US"/>
        </w:rPr>
        <w:t xml:space="preserve">the performance </w:t>
      </w:r>
      <w:r w:rsidRPr="00EE6322">
        <w:rPr>
          <w:rFonts w:cs="Calibri"/>
          <w:szCs w:val="24"/>
          <w:lang w:val="en-US"/>
        </w:rPr>
        <w:t xml:space="preserve">requirements </w:t>
      </w:r>
      <w:r>
        <w:rPr>
          <w:rFonts w:cs="Calibri"/>
          <w:szCs w:val="24"/>
          <w:lang w:val="en-US"/>
        </w:rPr>
        <w:t>of each.</w:t>
      </w:r>
      <w:r w:rsidRPr="00627267">
        <w:rPr>
          <w:szCs w:val="24"/>
          <w:lang w:val="en-US"/>
        </w:rPr>
        <w:t xml:space="preserve"> </w:t>
      </w:r>
    </w:p>
    <w:p w:rsidR="00C9123C" w:rsidRPr="00ED115A" w:rsidRDefault="00C9123C" w:rsidP="00D55AC7">
      <w:pPr>
        <w:pStyle w:val="Heading2"/>
      </w:pPr>
      <w:bookmarkStart w:id="73" w:name="_Toc404879719"/>
      <w:bookmarkStart w:id="74" w:name="_Toc404880694"/>
      <w:bookmarkStart w:id="75" w:name="_Toc405246239"/>
      <w:bookmarkStart w:id="76" w:name="_Toc405248121"/>
      <w:bookmarkStart w:id="77" w:name="_Toc405332695"/>
      <w:r w:rsidRPr="00ED115A">
        <w:t xml:space="preserve">Ethernet </w:t>
      </w:r>
      <w:r w:rsidR="00D94357">
        <w:rPr>
          <w:rFonts w:hint="eastAsia"/>
          <w:lang w:eastAsia="ja-JP"/>
        </w:rPr>
        <w:t>f</w:t>
      </w:r>
      <w:r w:rsidR="00D94357" w:rsidRPr="00ED115A">
        <w:t xml:space="preserve">rames </w:t>
      </w:r>
      <w:r w:rsidRPr="00ED115A">
        <w:t xml:space="preserve">over </w:t>
      </w:r>
      <w:r w:rsidR="00D94357">
        <w:rPr>
          <w:rFonts w:hint="eastAsia"/>
          <w:lang w:eastAsia="ja-JP"/>
        </w:rPr>
        <w:t>t</w:t>
      </w:r>
      <w:r w:rsidR="00D94357" w:rsidRPr="00ED115A">
        <w:t>ransport</w:t>
      </w:r>
      <w:bookmarkEnd w:id="73"/>
      <w:bookmarkEnd w:id="74"/>
      <w:bookmarkEnd w:id="75"/>
      <w:bookmarkEnd w:id="76"/>
      <w:bookmarkEnd w:id="77"/>
      <w:r w:rsidR="00D94357" w:rsidRPr="00ED115A">
        <w:t xml:space="preserve"> </w:t>
      </w:r>
    </w:p>
    <w:p w:rsidR="00C9123C" w:rsidRPr="00ED115A" w:rsidRDefault="00C9123C" w:rsidP="00D55AC7">
      <w:pPr>
        <w:jc w:val="both"/>
        <w:rPr>
          <w:lang w:val="en-US"/>
        </w:rPr>
      </w:pPr>
      <w:r w:rsidRPr="00ED115A">
        <w:rPr>
          <w:lang w:val="en-US"/>
        </w:rPr>
        <w:t>Ethernet is today the dominant LAN technology in private and enterprise sector</w:t>
      </w:r>
      <w:r w:rsidR="00D94357">
        <w:rPr>
          <w:rFonts w:hint="eastAsia"/>
          <w:lang w:val="en-US" w:eastAsia="ja-JP"/>
        </w:rPr>
        <w:t>s</w:t>
      </w:r>
      <w:r w:rsidRPr="00ED115A">
        <w:rPr>
          <w:lang w:val="en-US"/>
        </w:rPr>
        <w:t>. It is defined by a set of IEEE 802 standards. Emerging multi-protocol/multi-service Ethernet services are also offered over public transport networks. Public Ethernet services and Ethernet frames over transport standards and implementation agreements continue being developed in the ITU-T and other organizations. Specifically, the ITU-T SG15 focuse</w:t>
      </w:r>
      <w:r w:rsidR="00D94357">
        <w:rPr>
          <w:rFonts w:hint="eastAsia"/>
          <w:lang w:val="en-US" w:eastAsia="ja-JP"/>
        </w:rPr>
        <w:t>s</w:t>
      </w:r>
      <w:r w:rsidRPr="00ED115A">
        <w:rPr>
          <w:lang w:val="en-US"/>
        </w:rPr>
        <w:t xml:space="preserve"> on developing Recommendations related to the support and definition of Ethernet services over traditional telecommunications transport, such as </w:t>
      </w:r>
      <w:r w:rsidRPr="00ED115A">
        <w:rPr>
          <w:lang w:val="en-US"/>
        </w:rPr>
        <w:lastRenderedPageBreak/>
        <w:t xml:space="preserve">PDH, SDH, and OTN. Ethernet can be described in the context of three major components:  </w:t>
      </w:r>
      <w:r w:rsidRPr="00ED115A">
        <w:rPr>
          <w:i/>
          <w:lang w:val="en-US"/>
        </w:rPr>
        <w:t>services aspects</w:t>
      </w:r>
      <w:r w:rsidRPr="00ED115A">
        <w:rPr>
          <w:lang w:val="en-US"/>
        </w:rPr>
        <w:t xml:space="preserve">, </w:t>
      </w:r>
      <w:r w:rsidRPr="00ED115A">
        <w:rPr>
          <w:i/>
          <w:lang w:val="en-US"/>
        </w:rPr>
        <w:t>network layer</w:t>
      </w:r>
      <w:r w:rsidRPr="00ED115A">
        <w:rPr>
          <w:lang w:val="en-US"/>
        </w:rPr>
        <w:t xml:space="preserve">, and </w:t>
      </w:r>
      <w:r w:rsidRPr="00ED115A">
        <w:rPr>
          <w:i/>
          <w:lang w:val="en-US"/>
        </w:rPr>
        <w:t>physical layer</w:t>
      </w:r>
      <w:r w:rsidRPr="00ED115A">
        <w:rPr>
          <w:lang w:val="en-US"/>
        </w:rPr>
        <w:t xml:space="preserve">.  </w:t>
      </w:r>
      <w:r w:rsidR="00D94357" w:rsidRPr="00ED115A">
        <w:rPr>
          <w:lang w:val="en-US"/>
        </w:rPr>
        <w:t>Th</w:t>
      </w:r>
      <w:r w:rsidR="00D94357">
        <w:rPr>
          <w:rFonts w:hint="eastAsia"/>
          <w:lang w:val="en-US" w:eastAsia="ja-JP"/>
        </w:rPr>
        <w:t>e following</w:t>
      </w:r>
      <w:r w:rsidR="00D94357" w:rsidRPr="00ED115A">
        <w:rPr>
          <w:lang w:val="en-US"/>
        </w:rPr>
        <w:t xml:space="preserve"> </w:t>
      </w:r>
      <w:r w:rsidRPr="00ED115A">
        <w:rPr>
          <w:lang w:val="en-US"/>
        </w:rPr>
        <w:t>description is meant to provide a brief overview of Public Ethernet considering each of the above aspects.</w:t>
      </w:r>
    </w:p>
    <w:p w:rsidR="00C9123C" w:rsidRPr="00ED115A" w:rsidRDefault="00C9123C" w:rsidP="00D55AC7">
      <w:pPr>
        <w:jc w:val="both"/>
        <w:rPr>
          <w:lang w:val="en-US" w:eastAsia="ja-JP"/>
        </w:rPr>
      </w:pPr>
      <w:r w:rsidRPr="00ED115A">
        <w:rPr>
          <w:lang w:val="en-US"/>
        </w:rPr>
        <w:t xml:space="preserve">The Public Ethernet </w:t>
      </w:r>
      <w:r w:rsidRPr="00ED115A">
        <w:rPr>
          <w:i/>
          <w:lang w:val="en-US"/>
        </w:rPr>
        <w:t>services aspects</w:t>
      </w:r>
      <w:r w:rsidRPr="00ED115A">
        <w:rPr>
          <w:lang w:val="en-US"/>
        </w:rPr>
        <w:t xml:space="preserve"> (for service providers) include different service markets, topology options, and ownership models.  Public Ethernet services are defined to a large extent by the type(s) of topologies used and ownership models employed.  The topology options can be categorized by the three types of services they support: Line services, LAN services</w:t>
      </w:r>
      <w:r w:rsidR="00D94357">
        <w:rPr>
          <w:rFonts w:hint="eastAsia"/>
          <w:lang w:val="en-US" w:eastAsia="ja-JP"/>
        </w:rPr>
        <w:t>,</w:t>
      </w:r>
      <w:r w:rsidRPr="00ED115A">
        <w:rPr>
          <w:lang w:val="en-US"/>
        </w:rPr>
        <w:t xml:space="preserve"> and Access services.  Line services are point-to-point in nature and include services like Ethernet private and virtual lines.  LAN services are multi-point-to-multi-point (such as virtual LAN services).  Access services are of hub-and-spoke nature and enable single ISP/ASP to serve multiple, distinct, customers.  (Due to the similar aspects from a public network perspective, Line and Access services may be essentially the same.)</w:t>
      </w:r>
    </w:p>
    <w:p w:rsidR="00C9123C" w:rsidRPr="00ED115A" w:rsidRDefault="00C9123C" w:rsidP="00D55AC7">
      <w:pPr>
        <w:jc w:val="both"/>
        <w:rPr>
          <w:lang w:val="en-US"/>
        </w:rPr>
      </w:pPr>
      <w:r w:rsidRPr="00ED115A">
        <w:rPr>
          <w:lang w:val="en-US"/>
        </w:rPr>
        <w:t xml:space="preserve">The services can be provided with different service qualities. A circuit switched technology like SDH </w:t>
      </w:r>
      <w:r w:rsidR="00F147C0" w:rsidRPr="00ED115A">
        <w:rPr>
          <w:lang w:val="en-US"/>
        </w:rPr>
        <w:t xml:space="preserve">always </w:t>
      </w:r>
      <w:r w:rsidRPr="00ED115A">
        <w:rPr>
          <w:lang w:val="en-US"/>
        </w:rPr>
        <w:t>provides a guaranteed bit rate service while a packet switched technology like MPLS can provide various service qualities from best effort traffic to a guaranteed bit rate service. Ethernet services can be provided for the Ethernet MAC layer or Ethernet physical layer.</w:t>
      </w:r>
    </w:p>
    <w:p w:rsidR="00C9123C" w:rsidRPr="00ED115A" w:rsidRDefault="00C9123C" w:rsidP="00D55AC7">
      <w:pPr>
        <w:jc w:val="both"/>
        <w:rPr>
          <w:lang w:val="en-US"/>
        </w:rPr>
      </w:pPr>
      <w:r w:rsidRPr="00ED115A">
        <w:rPr>
          <w:lang w:val="en-US"/>
        </w:rPr>
        <w:t xml:space="preserve">The Ethernet </w:t>
      </w:r>
      <w:r w:rsidRPr="00ED115A">
        <w:rPr>
          <w:i/>
          <w:lang w:val="en-US"/>
        </w:rPr>
        <w:t>network layer</w:t>
      </w:r>
      <w:r w:rsidRPr="00ED115A">
        <w:rPr>
          <w:lang w:val="en-US"/>
        </w:rPr>
        <w:t xml:space="preserve"> is the Ethernet MAC layer that provides end-to-end transmission of Ethernet MAC frames between Ethernet end-points of individual services, identified by their MAC addresses. Ethernet MAC layer services can be provided as Line, LAN and Access services over circuit switched technologies like SDH VCs and OTN ODUs or over packet switched technologies like MPLS and RPR. For the Ethernet LAN service Ethernet MAC bridging might be performed within the public transport network in order to forward the MAC frames to the correct destination. Ethernet MAC services can be provided at any bit rate. They are not bound to the physical data rates (i.e. 10 Mbit/s, 100 Mbit/s, 1 Gbit/s, 10 Gbit/s</w:t>
      </w:r>
      <w:r>
        <w:rPr>
          <w:rFonts w:hint="eastAsia"/>
          <w:lang w:val="en-US" w:eastAsia="ja-JP"/>
        </w:rPr>
        <w:t>, 40 Gbit/s and 100 Gbit/s</w:t>
      </w:r>
      <w:r w:rsidRPr="00ED115A">
        <w:rPr>
          <w:lang w:val="en-US"/>
        </w:rPr>
        <w:t>) defined by IEEE.</w:t>
      </w:r>
    </w:p>
    <w:p w:rsidR="00C9123C" w:rsidRPr="00ED115A" w:rsidRDefault="00C9123C" w:rsidP="00D55AC7">
      <w:pPr>
        <w:jc w:val="both"/>
        <w:rPr>
          <w:lang w:val="en-US" w:eastAsia="ja-JP"/>
        </w:rPr>
      </w:pPr>
      <w:r w:rsidRPr="00ED115A">
        <w:rPr>
          <w:lang w:val="en-US"/>
        </w:rPr>
        <w:t xml:space="preserve"> IEEE has defined a distinct set of </w:t>
      </w:r>
      <w:r w:rsidRPr="00ED115A">
        <w:rPr>
          <w:i/>
          <w:lang w:val="en-US"/>
        </w:rPr>
        <w:t>physical layer</w:t>
      </w:r>
      <w:r w:rsidRPr="00ED115A">
        <w:rPr>
          <w:lang w:val="en-US"/>
        </w:rPr>
        <w:t xml:space="preserve"> data rates for Ethernet with a set of interface options (electrical or optical). An Ethernet physical layer service transports such signals transparently over a public transport network. Examples are the transport of a 10 Gbit/s Ethernet WAN signal over an OTN or the transport of a 1 Gbit/s Ethernet signal over SDH using transparent GFP mapping. Ethernet physical layer services are point-to-point only and are always at the standardized data rates. They are less flexible compared to Ethernet MAC layer services, but offer lower latencies.</w:t>
      </w:r>
    </w:p>
    <w:p w:rsidR="00C9123C" w:rsidRPr="00ED115A" w:rsidRDefault="00C9123C" w:rsidP="00D55AC7">
      <w:pPr>
        <w:pStyle w:val="Heading2"/>
        <w:rPr>
          <w:lang w:val="en-US" w:eastAsia="ja-JP"/>
        </w:rPr>
      </w:pPr>
      <w:bookmarkStart w:id="78" w:name="_Toc404879720"/>
      <w:bookmarkStart w:id="79" w:name="_Toc404880695"/>
      <w:bookmarkStart w:id="80" w:name="_Toc405246240"/>
      <w:bookmarkStart w:id="81" w:name="_Toc405248122"/>
      <w:bookmarkStart w:id="82" w:name="_Toc405332696"/>
      <w:r w:rsidRPr="00ED115A">
        <w:rPr>
          <w:rFonts w:hint="eastAsia"/>
          <w:lang w:val="en-US" w:eastAsia="ja-JP"/>
        </w:rPr>
        <w:t>Overview of the standardization of carrier class Ethernet</w:t>
      </w:r>
      <w:bookmarkEnd w:id="78"/>
      <w:bookmarkEnd w:id="79"/>
      <w:bookmarkEnd w:id="80"/>
      <w:bookmarkEnd w:id="81"/>
      <w:bookmarkEnd w:id="82"/>
    </w:p>
    <w:p w:rsidR="00C9123C" w:rsidRPr="00ED115A" w:rsidRDefault="00C9123C" w:rsidP="00D55AC7">
      <w:pPr>
        <w:pStyle w:val="Heading3"/>
        <w:rPr>
          <w:lang w:eastAsia="ja-JP"/>
        </w:rPr>
      </w:pPr>
      <w:bookmarkStart w:id="83" w:name="_Toc404879721"/>
      <w:bookmarkStart w:id="84" w:name="_Toc404880696"/>
      <w:bookmarkStart w:id="85" w:name="_Toc405248123"/>
      <w:bookmarkStart w:id="86" w:name="_Toc405332697"/>
      <w:r w:rsidRPr="00ED115A">
        <w:rPr>
          <w:rFonts w:hint="eastAsia"/>
          <w:lang w:eastAsia="ja-JP"/>
        </w:rPr>
        <w:t>Evolution of "carrier-class" Ethernet</w:t>
      </w:r>
      <w:bookmarkEnd w:id="83"/>
      <w:bookmarkEnd w:id="84"/>
      <w:bookmarkEnd w:id="85"/>
      <w:bookmarkEnd w:id="86"/>
    </w:p>
    <w:p w:rsidR="00C9123C" w:rsidRPr="00ED115A" w:rsidRDefault="00C9123C" w:rsidP="00D55AC7">
      <w:pPr>
        <w:jc w:val="both"/>
        <w:rPr>
          <w:lang w:eastAsia="ja-JP"/>
        </w:rPr>
      </w:pPr>
      <w:r w:rsidRPr="00ED115A">
        <w:rPr>
          <w:rFonts w:hint="eastAsia"/>
          <w:lang w:eastAsia="ja-JP"/>
        </w:rPr>
        <w:t>Ethernet became to be used widely in network operator's backbone or metro area network</w:t>
      </w:r>
      <w:r w:rsidR="00F147C0">
        <w:rPr>
          <w:rFonts w:hint="eastAsia"/>
          <w:lang w:eastAsia="ja-JP"/>
        </w:rPr>
        <w:t>s</w:t>
      </w:r>
      <w:r w:rsidRPr="00ED115A">
        <w:rPr>
          <w:rFonts w:hint="eastAsia"/>
          <w:lang w:eastAsia="ja-JP"/>
        </w:rPr>
        <w:t>.</w:t>
      </w:r>
      <w:r>
        <w:rPr>
          <w:rFonts w:hint="eastAsia"/>
          <w:lang w:eastAsia="ja-JP"/>
        </w:rPr>
        <w:t xml:space="preserve"> </w:t>
      </w:r>
      <w:r w:rsidRPr="00ED115A">
        <w:rPr>
          <w:rFonts w:hint="eastAsia"/>
          <w:lang w:eastAsia="ja-JP"/>
        </w:rPr>
        <w:t xml:space="preserve">Although Ethernet was originally designed </w:t>
      </w:r>
      <w:r w:rsidR="009B0460">
        <w:rPr>
          <w:rFonts w:hint="eastAsia"/>
          <w:lang w:eastAsia="ja-JP"/>
        </w:rPr>
        <w:t xml:space="preserve">for </w:t>
      </w:r>
      <w:r w:rsidRPr="00ED115A">
        <w:rPr>
          <w:rFonts w:hint="eastAsia"/>
          <w:lang w:eastAsia="ja-JP"/>
        </w:rPr>
        <w:t xml:space="preserve">LAN environment, it has been enhanced in several aspects so that it can be used in network operators' </w:t>
      </w:r>
      <w:r w:rsidR="009B0460">
        <w:rPr>
          <w:rFonts w:hint="eastAsia"/>
          <w:lang w:eastAsia="ja-JP"/>
        </w:rPr>
        <w:t>environment</w:t>
      </w:r>
      <w:r w:rsidRPr="00ED115A">
        <w:rPr>
          <w:rFonts w:hint="eastAsia"/>
          <w:lang w:eastAsia="ja-JP"/>
        </w:rPr>
        <w:t>.  In addition, Ethernet can easily realize multipoint</w:t>
      </w:r>
      <w:r w:rsidR="00376B0D">
        <w:rPr>
          <w:rFonts w:hint="eastAsia"/>
          <w:lang w:eastAsia="ja-JP"/>
        </w:rPr>
        <w:t>-</w:t>
      </w:r>
      <w:r w:rsidRPr="00ED115A">
        <w:rPr>
          <w:rFonts w:hint="eastAsia"/>
          <w:lang w:eastAsia="ja-JP"/>
        </w:rPr>
        <w:t>to</w:t>
      </w:r>
      <w:r w:rsidR="00376B0D">
        <w:rPr>
          <w:rFonts w:hint="eastAsia"/>
          <w:lang w:eastAsia="ja-JP"/>
        </w:rPr>
        <w:t>-</w:t>
      </w:r>
      <w:r w:rsidRPr="00ED115A">
        <w:rPr>
          <w:rFonts w:hint="eastAsia"/>
          <w:lang w:eastAsia="ja-JP"/>
        </w:rPr>
        <w:t>multipoint connectivity, which would require n*(n-1)/2 connections if an existing point to point transport technology</w:t>
      </w:r>
      <w:r w:rsidR="009B0460">
        <w:rPr>
          <w:rFonts w:hint="eastAsia"/>
          <w:lang w:eastAsia="ja-JP"/>
        </w:rPr>
        <w:t xml:space="preserve"> is used</w:t>
      </w:r>
      <w:r w:rsidRPr="00ED115A">
        <w:rPr>
          <w:rFonts w:hint="eastAsia"/>
          <w:lang w:eastAsia="ja-JP"/>
        </w:rPr>
        <w:t xml:space="preserve">.  </w:t>
      </w:r>
      <w:r w:rsidRPr="00ED115A">
        <w:rPr>
          <w:lang w:eastAsia="ja-JP"/>
        </w:rPr>
        <w:t>The f</w:t>
      </w:r>
      <w:r w:rsidRPr="00ED115A">
        <w:rPr>
          <w:rFonts w:hint="eastAsia"/>
          <w:lang w:eastAsia="ja-JP"/>
        </w:rPr>
        <w:t xml:space="preserve">ollowing subclauses explain enhancements which </w:t>
      </w:r>
      <w:r w:rsidRPr="00ED115A">
        <w:rPr>
          <w:lang w:eastAsia="ja-JP"/>
        </w:rPr>
        <w:t>have been adopted in</w:t>
      </w:r>
      <w:r w:rsidRPr="00ED115A">
        <w:rPr>
          <w:rFonts w:hint="eastAsia"/>
          <w:lang w:eastAsia="ja-JP"/>
        </w:rPr>
        <w:t xml:space="preserve"> Ethernet </w:t>
      </w:r>
      <w:r w:rsidRPr="00ED115A">
        <w:rPr>
          <w:lang w:eastAsia="ja-JP"/>
        </w:rPr>
        <w:t>networks thus</w:t>
      </w:r>
      <w:r w:rsidRPr="00ED115A">
        <w:rPr>
          <w:rFonts w:hint="eastAsia"/>
          <w:lang w:eastAsia="ja-JP"/>
        </w:rPr>
        <w:t xml:space="preserve"> far.</w:t>
      </w:r>
    </w:p>
    <w:p w:rsidR="00C9123C" w:rsidRPr="00ED115A" w:rsidRDefault="00C9123C" w:rsidP="00D55AC7">
      <w:pPr>
        <w:pStyle w:val="Heading4"/>
        <w:rPr>
          <w:lang w:eastAsia="ja-JP"/>
        </w:rPr>
      </w:pPr>
      <w:bookmarkStart w:id="87" w:name="_Toc404879722"/>
      <w:bookmarkStart w:id="88" w:name="_Toc404880697"/>
      <w:r w:rsidRPr="00ED115A">
        <w:rPr>
          <w:rFonts w:hint="eastAsia"/>
          <w:lang w:eastAsia="ja-JP"/>
        </w:rPr>
        <w:t>High bit rate and long reach interfaces</w:t>
      </w:r>
      <w:bookmarkEnd w:id="87"/>
      <w:bookmarkEnd w:id="88"/>
    </w:p>
    <w:p w:rsidR="00C9123C" w:rsidRDefault="00C9123C" w:rsidP="00D55AC7">
      <w:pPr>
        <w:jc w:val="both"/>
        <w:rPr>
          <w:lang w:eastAsia="ja-JP"/>
        </w:rPr>
      </w:pPr>
      <w:r w:rsidRPr="00ED115A">
        <w:rPr>
          <w:rFonts w:hint="eastAsia"/>
          <w:lang w:eastAsia="ja-JP"/>
        </w:rPr>
        <w:t>Up to 10</w:t>
      </w:r>
      <w:r>
        <w:rPr>
          <w:rFonts w:hint="eastAsia"/>
          <w:lang w:eastAsia="ja-JP"/>
        </w:rPr>
        <w:t>0</w:t>
      </w:r>
      <w:r w:rsidRPr="00ED115A">
        <w:rPr>
          <w:rFonts w:hint="eastAsia"/>
          <w:lang w:eastAsia="ja-JP"/>
        </w:rPr>
        <w:t xml:space="preserve">Gbit/s </w:t>
      </w:r>
      <w:r w:rsidRPr="00D84C06">
        <w:rPr>
          <w:lang w:eastAsia="ja-JP"/>
        </w:rPr>
        <w:t>for example 40GBASE-KR4/CR4/SR4/LR4/FR and 100GBASE-CR10/SR10/LR4/ER4</w:t>
      </w:r>
      <w:r>
        <w:rPr>
          <w:rFonts w:hint="eastAsia"/>
          <w:lang w:eastAsia="ja-JP"/>
        </w:rPr>
        <w:t xml:space="preserve"> </w:t>
      </w:r>
      <w:r w:rsidRPr="00ED115A">
        <w:rPr>
          <w:rFonts w:hint="eastAsia"/>
          <w:lang w:eastAsia="ja-JP"/>
        </w:rPr>
        <w:t>have been standardized by IEEE 802.3 WG</w:t>
      </w:r>
      <w:r>
        <w:rPr>
          <w:rFonts w:hint="eastAsia"/>
          <w:lang w:eastAsia="ja-JP"/>
        </w:rPr>
        <w:t>, which are specified in clauses 80 to 89</w:t>
      </w:r>
      <w:r w:rsidRPr="00ED115A">
        <w:rPr>
          <w:rFonts w:hint="eastAsia"/>
          <w:lang w:eastAsia="ja-JP"/>
        </w:rPr>
        <w:t xml:space="preserve">.  </w:t>
      </w:r>
    </w:p>
    <w:p w:rsidR="00F16A4B" w:rsidRPr="00ED115A" w:rsidRDefault="00F16A4B" w:rsidP="00D55AC7">
      <w:pPr>
        <w:jc w:val="both"/>
        <w:rPr>
          <w:lang w:eastAsia="ja-JP"/>
        </w:rPr>
      </w:pPr>
      <w:r>
        <w:rPr>
          <w:rFonts w:hint="eastAsia"/>
          <w:lang w:eastAsia="ja-JP"/>
        </w:rPr>
        <w:lastRenderedPageBreak/>
        <w:t>T</w:t>
      </w:r>
      <w:r>
        <w:rPr>
          <w:lang w:eastAsia="ja-JP"/>
        </w:rPr>
        <w:t>he approved IEEE Std 802.3bj has added</w:t>
      </w:r>
      <w:r>
        <w:rPr>
          <w:rFonts w:hint="eastAsia"/>
          <w:lang w:eastAsia="ja-JP"/>
        </w:rPr>
        <w:t xml:space="preserve"> </w:t>
      </w:r>
      <w:r>
        <w:rPr>
          <w:lang w:eastAsia="ja-JP"/>
        </w:rPr>
        <w:t>100GBASE-CR4, 100GBASE-KR4, and 100GBASE-KP4 to the list of high bit-rate interfaces. The IEEE P802.3bm project nearing completion will add 100GBASE-SR4 and</w:t>
      </w:r>
      <w:r>
        <w:rPr>
          <w:rFonts w:hint="eastAsia"/>
          <w:lang w:eastAsia="ja-JP"/>
        </w:rPr>
        <w:t xml:space="preserve"> </w:t>
      </w:r>
      <w:r>
        <w:rPr>
          <w:lang w:eastAsia="ja-JP"/>
        </w:rPr>
        <w:t>40GBASE-ER4.</w:t>
      </w:r>
    </w:p>
    <w:p w:rsidR="00C9123C" w:rsidRPr="00ED115A" w:rsidRDefault="00C9123C" w:rsidP="00D55AC7">
      <w:pPr>
        <w:pStyle w:val="Heading4"/>
        <w:rPr>
          <w:lang w:eastAsia="ja-JP"/>
        </w:rPr>
      </w:pPr>
      <w:bookmarkStart w:id="89" w:name="_Toc404879723"/>
      <w:bookmarkStart w:id="90" w:name="_Toc404880698"/>
      <w:r w:rsidRPr="00ED115A">
        <w:rPr>
          <w:rFonts w:hint="eastAsia"/>
          <w:lang w:eastAsia="ja-JP"/>
        </w:rPr>
        <w:t>Ethernet-based access networks</w:t>
      </w:r>
      <w:bookmarkEnd w:id="89"/>
      <w:bookmarkEnd w:id="90"/>
    </w:p>
    <w:p w:rsidR="00C9123C" w:rsidRPr="00ED115A" w:rsidRDefault="00C9123C" w:rsidP="00D55AC7">
      <w:pPr>
        <w:jc w:val="both"/>
        <w:rPr>
          <w:lang w:eastAsia="ja-JP"/>
        </w:rPr>
      </w:pPr>
      <w:r>
        <w:rPr>
          <w:rFonts w:hint="eastAsia"/>
          <w:lang w:eastAsia="ja-JP"/>
        </w:rPr>
        <w:t xml:space="preserve">One of the </w:t>
      </w:r>
      <w:r w:rsidRPr="00ED115A">
        <w:rPr>
          <w:rFonts w:hint="eastAsia"/>
          <w:lang w:eastAsia="ja-JP"/>
        </w:rPr>
        <w:t>Ethernet capabilities as access networks</w:t>
      </w:r>
      <w:r>
        <w:rPr>
          <w:rFonts w:hint="eastAsia"/>
          <w:lang w:eastAsia="ja-JP"/>
        </w:rPr>
        <w:t xml:space="preserve"> regarding 10G-EPON</w:t>
      </w:r>
      <w:r w:rsidRPr="00ED115A">
        <w:rPr>
          <w:rFonts w:hint="eastAsia"/>
          <w:lang w:eastAsia="ja-JP"/>
        </w:rPr>
        <w:t xml:space="preserve"> ha</w:t>
      </w:r>
      <w:r>
        <w:rPr>
          <w:rFonts w:hint="eastAsia"/>
          <w:lang w:eastAsia="ja-JP"/>
        </w:rPr>
        <w:t>d</w:t>
      </w:r>
      <w:r w:rsidRPr="00ED115A">
        <w:rPr>
          <w:rFonts w:hint="eastAsia"/>
          <w:lang w:eastAsia="ja-JP"/>
        </w:rPr>
        <w:t xml:space="preserve"> been enhanced by IEEE 802.3 WG originally as IEEE 802.3a</w:t>
      </w:r>
      <w:r>
        <w:rPr>
          <w:rFonts w:hint="eastAsia"/>
          <w:lang w:eastAsia="ja-JP"/>
        </w:rPr>
        <w:t>v</w:t>
      </w:r>
      <w:r w:rsidR="00376B0D">
        <w:rPr>
          <w:rFonts w:hint="eastAsia"/>
          <w:lang w:eastAsia="ja-JP"/>
        </w:rPr>
        <w:t>,</w:t>
      </w:r>
      <w:r w:rsidRPr="00ED115A">
        <w:rPr>
          <w:rFonts w:hint="eastAsia"/>
          <w:lang w:eastAsia="ja-JP"/>
        </w:rPr>
        <w:t xml:space="preserve"> which </w:t>
      </w:r>
      <w:r w:rsidRPr="00ED115A">
        <w:rPr>
          <w:color w:val="000000"/>
        </w:rPr>
        <w:t>has been incorporated into the base IEEE Std 802.3-20</w:t>
      </w:r>
      <w:r>
        <w:rPr>
          <w:rFonts w:hint="eastAsia"/>
          <w:color w:val="000000"/>
          <w:lang w:eastAsia="ja-JP"/>
        </w:rPr>
        <w:t>12</w:t>
      </w:r>
      <w:r w:rsidRPr="00ED115A">
        <w:rPr>
          <w:rFonts w:hint="eastAsia"/>
          <w:color w:val="000000"/>
          <w:lang w:eastAsia="ja-JP"/>
        </w:rPr>
        <w:t>.</w:t>
      </w:r>
      <w:r w:rsidRPr="00ED115A">
        <w:rPr>
          <w:rFonts w:hint="eastAsia"/>
          <w:lang w:eastAsia="ja-JP"/>
        </w:rPr>
        <w:t xml:space="preserve"> </w:t>
      </w:r>
      <w:r>
        <w:rPr>
          <w:rFonts w:hint="eastAsia"/>
          <w:lang w:eastAsia="ja-JP"/>
        </w:rPr>
        <w:t xml:space="preserve">Up to 10Gbit/s interfaces, </w:t>
      </w:r>
      <w:r w:rsidRPr="00E41E10">
        <w:rPr>
          <w:lang w:eastAsia="ja-JP"/>
        </w:rPr>
        <w:t>2BASE-TL, 10PASS-TS, 100BASE-LX10/BX10, 1000BASE-LX10/BX10, 1000BASE-PX10/PX20</w:t>
      </w:r>
      <w:r w:rsidR="00AF5AB2">
        <w:rPr>
          <w:rFonts w:hint="eastAsia"/>
          <w:lang w:eastAsia="ja-JP"/>
        </w:rPr>
        <w:t>/PX30/PX40</w:t>
      </w:r>
      <w:r w:rsidRPr="00E41E10">
        <w:rPr>
          <w:lang w:eastAsia="ja-JP"/>
        </w:rPr>
        <w:t xml:space="preserve"> (1G-EPON), and 10GBASE-PR</w:t>
      </w:r>
      <w:r w:rsidR="00AF5AB2">
        <w:rPr>
          <w:rFonts w:hint="eastAsia"/>
          <w:lang w:eastAsia="ja-JP"/>
        </w:rPr>
        <w:t>10/PR20/PR30/PR40</w:t>
      </w:r>
      <w:r w:rsidRPr="00E41E10">
        <w:rPr>
          <w:lang w:eastAsia="ja-JP"/>
        </w:rPr>
        <w:t>/PRX</w:t>
      </w:r>
      <w:r w:rsidR="00AF5AB2">
        <w:rPr>
          <w:rFonts w:hint="eastAsia"/>
          <w:lang w:eastAsia="ja-JP"/>
        </w:rPr>
        <w:t>10/PRX20/PRX30/PRX40</w:t>
      </w:r>
      <w:r w:rsidRPr="00E41E10">
        <w:rPr>
          <w:lang w:eastAsia="ja-JP"/>
        </w:rPr>
        <w:t xml:space="preserve"> (10G-EPON)</w:t>
      </w:r>
      <w:r>
        <w:rPr>
          <w:rFonts w:hint="eastAsia"/>
          <w:lang w:eastAsia="ja-JP"/>
        </w:rPr>
        <w:t xml:space="preserve">, are </w:t>
      </w:r>
      <w:r>
        <w:rPr>
          <w:lang w:eastAsia="ja-JP"/>
        </w:rPr>
        <w:t>specified</w:t>
      </w:r>
      <w:r>
        <w:rPr>
          <w:rFonts w:hint="eastAsia"/>
          <w:lang w:eastAsia="ja-JP"/>
        </w:rPr>
        <w:t xml:space="preserve"> in IEEE 802.3-2012 </w:t>
      </w:r>
      <w:r w:rsidR="00AF5AB2">
        <w:rPr>
          <w:rFonts w:hint="eastAsia"/>
          <w:lang w:eastAsia="ja-JP"/>
        </w:rPr>
        <w:t xml:space="preserve">and IEEE Std 802.3bk-2013 </w:t>
      </w:r>
      <w:r>
        <w:rPr>
          <w:rFonts w:hint="eastAsia"/>
          <w:lang w:eastAsia="ja-JP"/>
        </w:rPr>
        <w:t xml:space="preserve">at the moment. </w:t>
      </w:r>
    </w:p>
    <w:p w:rsidR="00C9123C" w:rsidRPr="00ED115A" w:rsidRDefault="00C9123C" w:rsidP="00D55AC7">
      <w:pPr>
        <w:pStyle w:val="Heading4"/>
        <w:rPr>
          <w:lang w:eastAsia="ja-JP"/>
        </w:rPr>
      </w:pPr>
      <w:r w:rsidRPr="00ED115A">
        <w:rPr>
          <w:rFonts w:hint="eastAsia"/>
          <w:lang w:eastAsia="ja-JP"/>
        </w:rPr>
        <w:t>Enhancement of scalability</w:t>
      </w:r>
    </w:p>
    <w:p w:rsidR="00C9123C" w:rsidRPr="00ED115A" w:rsidRDefault="00C9123C" w:rsidP="00D55AC7">
      <w:pPr>
        <w:jc w:val="both"/>
        <w:rPr>
          <w:lang w:eastAsia="ja-JP"/>
        </w:rPr>
      </w:pPr>
      <w:r w:rsidRPr="00ED115A">
        <w:rPr>
          <w:rFonts w:hint="eastAsia"/>
          <w:lang w:eastAsia="ja-JP"/>
        </w:rPr>
        <w:t>VLAN technology is widely used to provide customers with logically independent networks while sharing network resource physically.  However, since 12bit VLAN ID must be a unique value throughout the network, the customer accommodation is limited to 4094 (2 values, 0 and 4095, are reserved for other purposes).</w:t>
      </w:r>
    </w:p>
    <w:p w:rsidR="00C9123C" w:rsidRPr="00ED115A" w:rsidRDefault="00376B0D" w:rsidP="00D55AC7">
      <w:pPr>
        <w:jc w:val="both"/>
        <w:rPr>
          <w:lang w:eastAsia="ja-JP"/>
        </w:rPr>
      </w:pPr>
      <w:r>
        <w:rPr>
          <w:rFonts w:hint="eastAsia"/>
          <w:lang w:eastAsia="ja-JP"/>
        </w:rPr>
        <w:t>T</w:t>
      </w:r>
      <w:r w:rsidR="00C9123C" w:rsidRPr="00ED115A">
        <w:rPr>
          <w:rFonts w:hint="eastAsia"/>
          <w:lang w:eastAsia="ja-JP"/>
        </w:rPr>
        <w:t xml:space="preserve">o </w:t>
      </w:r>
      <w:r w:rsidR="00F147C0">
        <w:rPr>
          <w:rFonts w:hint="eastAsia"/>
          <w:lang w:eastAsia="ja-JP"/>
        </w:rPr>
        <w:t>relax</w:t>
      </w:r>
      <w:r w:rsidR="00F147C0" w:rsidRPr="00ED115A">
        <w:rPr>
          <w:rFonts w:hint="eastAsia"/>
          <w:lang w:eastAsia="ja-JP"/>
        </w:rPr>
        <w:t xml:space="preserve"> </w:t>
      </w:r>
      <w:r w:rsidR="00C9123C" w:rsidRPr="00ED115A">
        <w:rPr>
          <w:rFonts w:hint="eastAsia"/>
          <w:lang w:eastAsia="ja-JP"/>
        </w:rPr>
        <w:t xml:space="preserve">this limitation, a method which uses two VLAN IDs in a frame </w:t>
      </w:r>
      <w:r>
        <w:rPr>
          <w:rFonts w:hint="eastAsia"/>
          <w:lang w:eastAsia="ja-JP"/>
        </w:rPr>
        <w:t>was</w:t>
      </w:r>
      <w:r w:rsidR="00C9123C" w:rsidRPr="00ED115A">
        <w:rPr>
          <w:rFonts w:hint="eastAsia"/>
          <w:lang w:eastAsia="ja-JP"/>
        </w:rPr>
        <w:t xml:space="preserve"> standardized by IEEE 802.1ad (Provider Bridges) in October 2005.  This method allows the network to provide up to 4094 Service VLANs, each of which can accommodate up to 4094 Customer VLANs.</w:t>
      </w:r>
    </w:p>
    <w:p w:rsidR="00C9123C" w:rsidRPr="00ED115A" w:rsidRDefault="00C9123C" w:rsidP="00D55AC7">
      <w:pPr>
        <w:pStyle w:val="Heading4"/>
        <w:rPr>
          <w:lang w:eastAsia="ja-JP"/>
        </w:rPr>
      </w:pPr>
      <w:bookmarkStart w:id="91" w:name="_Toc404879724"/>
      <w:bookmarkStart w:id="92" w:name="_Toc404880699"/>
      <w:r w:rsidRPr="00ED115A">
        <w:rPr>
          <w:rFonts w:hint="eastAsia"/>
          <w:lang w:eastAsia="ja-JP"/>
        </w:rPr>
        <w:t>Scalable Ethernet-based backbone</w:t>
      </w:r>
      <w:bookmarkEnd w:id="91"/>
      <w:bookmarkEnd w:id="92"/>
    </w:p>
    <w:p w:rsidR="00C9123C" w:rsidRPr="00ED115A" w:rsidRDefault="00C9123C" w:rsidP="00D55AC7">
      <w:pPr>
        <w:jc w:val="both"/>
        <w:rPr>
          <w:lang w:eastAsia="ja-JP"/>
        </w:rPr>
      </w:pPr>
      <w:r w:rsidRPr="00ED115A">
        <w:rPr>
          <w:rFonts w:hint="eastAsia"/>
          <w:lang w:eastAsia="ja-JP"/>
        </w:rPr>
        <w:t>In order to realize further scalable network</w:t>
      </w:r>
      <w:r w:rsidR="00F147C0">
        <w:rPr>
          <w:rFonts w:hint="eastAsia"/>
          <w:lang w:eastAsia="ja-JP"/>
        </w:rPr>
        <w:t>s</w:t>
      </w:r>
      <w:r w:rsidRPr="00ED115A">
        <w:rPr>
          <w:rFonts w:hint="eastAsia"/>
          <w:lang w:eastAsia="ja-JP"/>
        </w:rPr>
        <w:t>, IEEE 802.1ah (Backbone Provider Bridges) specifies a method which uses B-Tag, I-Tag and C-Tag.  B-Tag and C-Tag include 12 bit VLAN ID.  I-Tag includes 20bit Service ID (note: the size of the Service ID under study).  One VLAN ID identifies a Customer VLAN.  Service ID identifies a service in a provider network. Another VLAN ID identifies a Backbone VLAN.  This allows the network to use 12bit VLAN ID space and 20 bit service ID space as well as its own MAC address space.  IEEE 802.1ah was approved in June 2008.</w:t>
      </w:r>
    </w:p>
    <w:p w:rsidR="00C9123C" w:rsidRPr="00ED115A" w:rsidRDefault="00C9123C" w:rsidP="00D55AC7">
      <w:pPr>
        <w:pStyle w:val="Heading4"/>
        <w:rPr>
          <w:lang w:eastAsia="ja-JP"/>
        </w:rPr>
      </w:pPr>
      <w:bookmarkStart w:id="93" w:name="_Toc404879725"/>
      <w:bookmarkStart w:id="94" w:name="_Toc404880700"/>
      <w:r w:rsidRPr="00ED115A">
        <w:rPr>
          <w:rFonts w:hint="eastAsia"/>
          <w:lang w:eastAsia="ja-JP"/>
        </w:rPr>
        <w:t>The number of MAC addresses to be learned by bridges</w:t>
      </w:r>
      <w:bookmarkEnd w:id="93"/>
      <w:bookmarkEnd w:id="94"/>
    </w:p>
    <w:p w:rsidR="00C9123C" w:rsidRPr="00ED115A" w:rsidRDefault="00C9123C" w:rsidP="00D55AC7">
      <w:pPr>
        <w:jc w:val="both"/>
        <w:rPr>
          <w:lang w:eastAsia="ja-JP"/>
        </w:rPr>
      </w:pPr>
      <w:r w:rsidRPr="00ED115A">
        <w:rPr>
          <w:rFonts w:hint="eastAsia"/>
          <w:lang w:eastAsia="ja-JP"/>
        </w:rPr>
        <w:t xml:space="preserve">Bridges in a network automatically learn the source MAC addresses of incoming frames.  When the number of stations is large, this learning process consumes a lot of resources of each bridge.  </w:t>
      </w:r>
      <w:r w:rsidR="00F7070D">
        <w:rPr>
          <w:rFonts w:hint="eastAsia"/>
          <w:lang w:eastAsia="ja-JP"/>
        </w:rPr>
        <w:t>T</w:t>
      </w:r>
      <w:r w:rsidRPr="00ED115A">
        <w:rPr>
          <w:rFonts w:hint="eastAsia"/>
          <w:lang w:eastAsia="ja-JP"/>
        </w:rPr>
        <w:t>o alleviate this burden, IEEE 802.1ah (Backbone Provider Bridges) is standardizing a method which encapsulates MAC addresses of user stations by backbone MAC addresses so that bridges inside the backbone network do not learn MAC addresses of user stations.</w:t>
      </w:r>
    </w:p>
    <w:p w:rsidR="00C9123C" w:rsidRPr="00ED115A" w:rsidRDefault="00C9123C" w:rsidP="00D55AC7">
      <w:pPr>
        <w:pStyle w:val="Heading4"/>
        <w:rPr>
          <w:lang w:eastAsia="ja-JP"/>
        </w:rPr>
      </w:pPr>
      <w:bookmarkStart w:id="95" w:name="_Toc404879726"/>
      <w:bookmarkStart w:id="96" w:name="_Toc404880701"/>
      <w:r w:rsidRPr="00ED115A">
        <w:rPr>
          <w:rFonts w:hint="eastAsia"/>
          <w:lang w:eastAsia="ja-JP"/>
        </w:rPr>
        <w:t>Network level OAM</w:t>
      </w:r>
      <w:bookmarkEnd w:id="95"/>
      <w:bookmarkEnd w:id="96"/>
    </w:p>
    <w:p w:rsidR="0061050C" w:rsidRDefault="0061050C" w:rsidP="00D55AC7">
      <w:pPr>
        <w:jc w:val="both"/>
        <w:rPr>
          <w:lang w:eastAsia="ja-JP"/>
        </w:rPr>
      </w:pPr>
      <w:r>
        <w:rPr>
          <w:rFonts w:hint="eastAsia"/>
          <w:lang w:eastAsia="ja-JP"/>
        </w:rPr>
        <w:t>T</w:t>
      </w:r>
      <w:r w:rsidR="00C9123C" w:rsidRPr="00ED115A">
        <w:rPr>
          <w:rFonts w:hint="eastAsia"/>
          <w:lang w:eastAsia="ja-JP"/>
        </w:rPr>
        <w:t xml:space="preserve">o enable network operators to detect, localize and </w:t>
      </w:r>
      <w:r w:rsidR="00C9123C" w:rsidRPr="00ED115A">
        <w:rPr>
          <w:lang w:eastAsia="ja-JP"/>
        </w:rPr>
        <w:t>verify</w:t>
      </w:r>
      <w:r w:rsidR="00C9123C" w:rsidRPr="00ED115A">
        <w:rPr>
          <w:rFonts w:hint="eastAsia"/>
          <w:lang w:eastAsia="ja-JP"/>
        </w:rPr>
        <w:t xml:space="preserve"> defects easily and efficiently, network</w:t>
      </w:r>
      <w:r w:rsidR="009356FC">
        <w:rPr>
          <w:rFonts w:hint="eastAsia"/>
          <w:lang w:eastAsia="ja-JP"/>
        </w:rPr>
        <w:t>-</w:t>
      </w:r>
      <w:r w:rsidR="00C9123C" w:rsidRPr="00ED115A">
        <w:rPr>
          <w:rFonts w:hint="eastAsia"/>
          <w:lang w:eastAsia="ja-JP"/>
        </w:rPr>
        <w:t xml:space="preserve">level Ethernet OAM functions </w:t>
      </w:r>
      <w:r>
        <w:rPr>
          <w:rFonts w:hint="eastAsia"/>
          <w:lang w:eastAsia="ja-JP"/>
        </w:rPr>
        <w:t>were</w:t>
      </w:r>
      <w:r w:rsidR="00C9123C" w:rsidRPr="00ED115A">
        <w:rPr>
          <w:rFonts w:hint="eastAsia"/>
          <w:lang w:eastAsia="ja-JP"/>
        </w:rPr>
        <w:t xml:space="preserve"> standardized </w:t>
      </w:r>
      <w:r w:rsidR="0064368E">
        <w:rPr>
          <w:rFonts w:hint="eastAsia"/>
          <w:lang w:eastAsia="ja-JP"/>
        </w:rPr>
        <w:t>in</w:t>
      </w:r>
      <w:r w:rsidR="0064368E" w:rsidRPr="00ED115A">
        <w:rPr>
          <w:rFonts w:hint="eastAsia"/>
          <w:lang w:eastAsia="ja-JP"/>
        </w:rPr>
        <w:t xml:space="preserve"> </w:t>
      </w:r>
      <w:r w:rsidR="00C9123C" w:rsidRPr="00ED115A">
        <w:rPr>
          <w:rFonts w:hint="eastAsia"/>
          <w:lang w:eastAsia="ja-JP"/>
        </w:rPr>
        <w:t>ITU-T SG13 (</w:t>
      </w:r>
      <w:r w:rsidR="00BD47E8" w:rsidRPr="00ED115A">
        <w:rPr>
          <w:lang w:eastAsia="ja-JP"/>
        </w:rPr>
        <w:t>Q5</w:t>
      </w:r>
      <w:r w:rsidR="00C9123C" w:rsidRPr="00ED115A">
        <w:rPr>
          <w:rFonts w:hint="eastAsia"/>
          <w:lang w:eastAsia="ja-JP"/>
        </w:rPr>
        <w:t xml:space="preserve">/13) and IEEE 802.1ag under a close </w:t>
      </w:r>
      <w:r>
        <w:rPr>
          <w:rFonts w:hint="eastAsia"/>
          <w:lang w:eastAsia="ja-JP"/>
        </w:rPr>
        <w:t>collaboration</w:t>
      </w:r>
      <w:r w:rsidR="00C9123C" w:rsidRPr="00ED115A">
        <w:rPr>
          <w:rFonts w:hint="eastAsia"/>
          <w:lang w:eastAsia="ja-JP"/>
        </w:rPr>
        <w:t xml:space="preserve">.  </w:t>
      </w:r>
    </w:p>
    <w:p w:rsidR="0061050C" w:rsidRDefault="00C9123C" w:rsidP="00D55AC7">
      <w:pPr>
        <w:jc w:val="both"/>
        <w:rPr>
          <w:lang w:eastAsia="ja-JP"/>
        </w:rPr>
      </w:pPr>
      <w:r w:rsidRPr="00ED115A">
        <w:rPr>
          <w:rFonts w:hint="eastAsia"/>
          <w:lang w:eastAsia="ja-JP"/>
        </w:rPr>
        <w:t>ITU-T Recommendation Y.1731 was approved in May 2006</w:t>
      </w:r>
      <w:r w:rsidRPr="00ED115A">
        <w:rPr>
          <w:lang w:eastAsia="ja-JP"/>
        </w:rPr>
        <w:t xml:space="preserve"> and revised in February 2008</w:t>
      </w:r>
      <w:r w:rsidRPr="00ED115A">
        <w:rPr>
          <w:rFonts w:hint="eastAsia"/>
          <w:lang w:eastAsia="ja-JP"/>
        </w:rPr>
        <w:t>.  IEEE 802.1ag was approved in September 2007.  IEEE 802.1ag covers fault management functions only while Y.1731 covers both fault management and performance management.</w:t>
      </w:r>
      <w:r w:rsidRPr="00ED115A">
        <w:rPr>
          <w:lang w:eastAsia="ja-JP"/>
        </w:rPr>
        <w:t xml:space="preserve"> </w:t>
      </w:r>
    </w:p>
    <w:p w:rsidR="0061050C" w:rsidRDefault="00C9123C" w:rsidP="00D55AC7">
      <w:pPr>
        <w:jc w:val="both"/>
        <w:rPr>
          <w:lang w:val="en-US" w:eastAsia="ja-JP"/>
        </w:rPr>
      </w:pPr>
      <w:r w:rsidRPr="00ED115A">
        <w:rPr>
          <w:lang w:eastAsia="ja-JP"/>
        </w:rPr>
        <w:t>Ethernet services performance parameters were standardized by ITU-T SG12 (Q.17/12) in Recommendation Y.1563, approved in January 2009. Service OAM Framework</w:t>
      </w:r>
      <w:r w:rsidR="0061050C">
        <w:rPr>
          <w:rFonts w:hint="eastAsia"/>
          <w:lang w:eastAsia="ja-JP"/>
        </w:rPr>
        <w:t xml:space="preserve"> </w:t>
      </w:r>
      <w:r>
        <w:rPr>
          <w:rFonts w:hint="eastAsia"/>
          <w:lang w:eastAsia="ja-JP"/>
        </w:rPr>
        <w:t xml:space="preserve">(MEF17), </w:t>
      </w:r>
      <w:r w:rsidRPr="0092375B">
        <w:rPr>
          <w:rFonts w:eastAsia="Times New Roman"/>
          <w:lang w:val="en-US" w:eastAsia="ja-JP"/>
        </w:rPr>
        <w:t>Service OAM Fault Management Implementation Agreement</w:t>
      </w:r>
      <w:r w:rsidRPr="008231FE">
        <w:rPr>
          <w:rFonts w:eastAsia="Times New Roman"/>
          <w:lang w:val="en-US" w:eastAsia="ja-JP"/>
        </w:rPr>
        <w:t xml:space="preserve"> (MEF 30) and </w:t>
      </w:r>
      <w:r w:rsidRPr="0092375B">
        <w:rPr>
          <w:rFonts w:eastAsia="Times New Roman"/>
          <w:lang w:val="en-US" w:eastAsia="ja-JP"/>
        </w:rPr>
        <w:t>Service OAM Performance Monitoring Implementation Agreement</w:t>
      </w:r>
      <w:r w:rsidRPr="008231FE">
        <w:rPr>
          <w:rFonts w:eastAsia="Times New Roman"/>
          <w:lang w:val="en-US" w:eastAsia="ja-JP"/>
        </w:rPr>
        <w:t xml:space="preserve"> (MEF 35)</w:t>
      </w:r>
      <w:r>
        <w:rPr>
          <w:rFonts w:hint="eastAsia"/>
          <w:lang w:val="en-US" w:eastAsia="ja-JP"/>
        </w:rPr>
        <w:t xml:space="preserve"> are specified in MEF. </w:t>
      </w:r>
    </w:p>
    <w:p w:rsidR="00C9123C" w:rsidRPr="00ED115A" w:rsidRDefault="0061050C" w:rsidP="00D55AC7">
      <w:pPr>
        <w:jc w:val="both"/>
        <w:rPr>
          <w:lang w:eastAsia="ja-JP"/>
        </w:rPr>
      </w:pPr>
      <w:r>
        <w:rPr>
          <w:rFonts w:hint="eastAsia"/>
          <w:lang w:eastAsia="ja-JP"/>
        </w:rPr>
        <w:lastRenderedPageBreak/>
        <w:t>I</w:t>
      </w:r>
      <w:r w:rsidRPr="00ED115A">
        <w:rPr>
          <w:rFonts w:hint="eastAsia"/>
          <w:lang w:eastAsia="ja-JP"/>
        </w:rPr>
        <w:t>n October</w:t>
      </w:r>
      <w:r>
        <w:rPr>
          <w:rFonts w:hint="eastAsia"/>
          <w:lang w:eastAsia="ja-JP"/>
        </w:rPr>
        <w:t xml:space="preserve"> 2008, </w:t>
      </w:r>
      <w:r w:rsidRPr="00ED115A">
        <w:rPr>
          <w:rFonts w:hint="eastAsia"/>
          <w:lang w:eastAsia="ja-JP"/>
        </w:rPr>
        <w:t>WTSA-08</w:t>
      </w:r>
      <w:r w:rsidR="00C9123C" w:rsidRPr="00ED115A">
        <w:rPr>
          <w:rFonts w:hint="eastAsia"/>
          <w:lang w:eastAsia="ja-JP"/>
        </w:rPr>
        <w:t xml:space="preserve"> </w:t>
      </w:r>
      <w:r w:rsidR="00F7070D">
        <w:rPr>
          <w:rFonts w:hint="eastAsia"/>
          <w:lang w:eastAsia="ja-JP"/>
        </w:rPr>
        <w:t>transferred</w:t>
      </w:r>
      <w:r w:rsidR="00C9123C" w:rsidRPr="00ED115A">
        <w:rPr>
          <w:rFonts w:hint="eastAsia"/>
          <w:lang w:eastAsia="ja-JP"/>
        </w:rPr>
        <w:t xml:space="preserve"> </w:t>
      </w:r>
      <w:r w:rsidR="00BD47E8" w:rsidRPr="00ED115A">
        <w:rPr>
          <w:lang w:eastAsia="ja-JP"/>
        </w:rPr>
        <w:t>Q5</w:t>
      </w:r>
      <w:r w:rsidR="00C9123C" w:rsidRPr="00ED115A">
        <w:rPr>
          <w:rFonts w:hint="eastAsia"/>
          <w:lang w:eastAsia="ja-JP"/>
        </w:rPr>
        <w:t>/13 (OAM) to SG15</w:t>
      </w:r>
      <w:r>
        <w:rPr>
          <w:rFonts w:hint="eastAsia"/>
          <w:lang w:eastAsia="ja-JP"/>
        </w:rPr>
        <w:t xml:space="preserve"> and now </w:t>
      </w:r>
      <w:r w:rsidR="00C9123C" w:rsidRPr="00ED115A">
        <w:rPr>
          <w:rFonts w:hint="eastAsia"/>
          <w:lang w:eastAsia="ja-JP"/>
        </w:rPr>
        <w:t xml:space="preserve">Ethernet OAM </w:t>
      </w:r>
      <w:r>
        <w:rPr>
          <w:rFonts w:hint="eastAsia"/>
          <w:lang w:eastAsia="ja-JP"/>
        </w:rPr>
        <w:t>work is</w:t>
      </w:r>
      <w:r w:rsidR="00C9123C" w:rsidRPr="00ED115A">
        <w:rPr>
          <w:rFonts w:hint="eastAsia"/>
          <w:lang w:eastAsia="ja-JP"/>
        </w:rPr>
        <w:t xml:space="preserve"> conducted </w:t>
      </w:r>
      <w:r>
        <w:rPr>
          <w:rFonts w:hint="eastAsia"/>
          <w:lang w:eastAsia="ja-JP"/>
        </w:rPr>
        <w:t>in</w:t>
      </w:r>
      <w:r w:rsidRPr="00ED115A">
        <w:rPr>
          <w:rFonts w:hint="eastAsia"/>
          <w:lang w:eastAsia="ja-JP"/>
        </w:rPr>
        <w:t xml:space="preserve"> </w:t>
      </w:r>
      <w:r w:rsidR="00C9123C" w:rsidRPr="00ED115A">
        <w:rPr>
          <w:rFonts w:hint="eastAsia"/>
          <w:lang w:eastAsia="ja-JP"/>
        </w:rPr>
        <w:t>SG15.</w:t>
      </w:r>
    </w:p>
    <w:p w:rsidR="00C9123C" w:rsidRPr="00ED115A" w:rsidRDefault="00C9123C" w:rsidP="00D55AC7">
      <w:pPr>
        <w:pStyle w:val="Heading4"/>
        <w:rPr>
          <w:lang w:eastAsia="ja-JP"/>
        </w:rPr>
      </w:pPr>
      <w:bookmarkStart w:id="97" w:name="_Toc404879727"/>
      <w:bookmarkStart w:id="98" w:name="_Toc404880702"/>
      <w:r w:rsidRPr="00ED115A">
        <w:rPr>
          <w:rFonts w:hint="eastAsia"/>
          <w:lang w:eastAsia="ja-JP"/>
        </w:rPr>
        <w:t>Fast survivability technologies</w:t>
      </w:r>
      <w:bookmarkEnd w:id="97"/>
      <w:bookmarkEnd w:id="98"/>
    </w:p>
    <w:p w:rsidR="00C9123C" w:rsidRPr="00ED115A" w:rsidRDefault="0064368E" w:rsidP="00D55AC7">
      <w:pPr>
        <w:jc w:val="both"/>
        <w:rPr>
          <w:lang w:eastAsia="ja-JP"/>
        </w:rPr>
      </w:pPr>
      <w:r>
        <w:rPr>
          <w:rFonts w:hint="eastAsia"/>
          <w:lang w:eastAsia="ja-JP"/>
        </w:rPr>
        <w:t>T</w:t>
      </w:r>
      <w:r w:rsidR="00C9123C" w:rsidRPr="00ED115A">
        <w:rPr>
          <w:rFonts w:hint="eastAsia"/>
          <w:lang w:eastAsia="ja-JP"/>
        </w:rPr>
        <w:t xml:space="preserve">o realize fast and simple protection switching in addition to Link Aggregation and </w:t>
      </w:r>
      <w:r w:rsidR="00C9123C" w:rsidRPr="00ED115A">
        <w:rPr>
          <w:lang w:eastAsia="ja-JP"/>
        </w:rPr>
        <w:t xml:space="preserve">Rapid </w:t>
      </w:r>
      <w:r w:rsidR="00C9123C" w:rsidRPr="00ED115A">
        <w:rPr>
          <w:rFonts w:hint="eastAsia"/>
          <w:lang w:eastAsia="ja-JP"/>
        </w:rPr>
        <w:t xml:space="preserve">Spanning Tree Protocol, Recommendation on Ethernet linear protection switching mechanism </w:t>
      </w:r>
      <w:r w:rsidR="00C9123C" w:rsidRPr="00ED115A">
        <w:rPr>
          <w:lang w:eastAsia="ja-JP"/>
        </w:rPr>
        <w:t xml:space="preserve">(G.8031) </w:t>
      </w:r>
      <w:r w:rsidR="00C9123C" w:rsidRPr="00ED115A">
        <w:rPr>
          <w:rFonts w:hint="eastAsia"/>
          <w:lang w:eastAsia="ja-JP"/>
        </w:rPr>
        <w:t xml:space="preserve">was approved in June 2006.  Recommendation on Ethernet ring protection (G.8032) was approved in June 2008. </w:t>
      </w:r>
      <w:r>
        <w:rPr>
          <w:rFonts w:hint="eastAsia"/>
          <w:lang w:eastAsia="ja-JP"/>
        </w:rPr>
        <w:t>I</w:t>
      </w:r>
      <w:r w:rsidRPr="00ED115A">
        <w:rPr>
          <w:rFonts w:hint="eastAsia"/>
          <w:lang w:eastAsia="ja-JP"/>
        </w:rPr>
        <w:t>n March 2010</w:t>
      </w:r>
      <w:r>
        <w:rPr>
          <w:rFonts w:hint="eastAsia"/>
          <w:lang w:eastAsia="ja-JP"/>
        </w:rPr>
        <w:t>, t</w:t>
      </w:r>
      <w:r w:rsidR="00C9123C" w:rsidRPr="00ED115A">
        <w:rPr>
          <w:rFonts w:hint="eastAsia"/>
          <w:lang w:eastAsia="ja-JP"/>
        </w:rPr>
        <w:t xml:space="preserve">he revised G.8032v2 </w:t>
      </w:r>
      <w:r>
        <w:rPr>
          <w:rFonts w:hint="eastAsia"/>
          <w:lang w:eastAsia="ja-JP"/>
        </w:rPr>
        <w:t>covered</w:t>
      </w:r>
      <w:r w:rsidRPr="00ED115A">
        <w:rPr>
          <w:rFonts w:hint="eastAsia"/>
          <w:lang w:eastAsia="ja-JP"/>
        </w:rPr>
        <w:t xml:space="preserve"> </w:t>
      </w:r>
      <w:r w:rsidR="00C9123C" w:rsidRPr="00ED115A">
        <w:rPr>
          <w:lang w:eastAsia="ja-JP"/>
        </w:rPr>
        <w:t xml:space="preserve">interconnected and multiple rings, </w:t>
      </w:r>
      <w:r w:rsidR="00C9123C" w:rsidRPr="00ED115A">
        <w:rPr>
          <w:rFonts w:hint="eastAsia"/>
          <w:lang w:eastAsia="ja-JP"/>
        </w:rPr>
        <w:t>operator commands and non-revertive mode.</w:t>
      </w:r>
    </w:p>
    <w:p w:rsidR="0064368E" w:rsidRDefault="00880DA6" w:rsidP="00D55AC7">
      <w:pPr>
        <w:jc w:val="both"/>
        <w:rPr>
          <w:lang w:eastAsia="ja-JP"/>
        </w:rPr>
      </w:pPr>
      <w:r>
        <w:rPr>
          <w:rFonts w:hint="eastAsia"/>
          <w:lang w:eastAsia="ja-JP"/>
        </w:rPr>
        <w:t xml:space="preserve">In March 2012, </w:t>
      </w:r>
      <w:r w:rsidR="00C9123C" w:rsidRPr="00ED115A">
        <w:rPr>
          <w:rFonts w:hint="eastAsia"/>
          <w:lang w:eastAsia="ja-JP"/>
        </w:rPr>
        <w:t>IEEE 802.1 WG develop</w:t>
      </w:r>
      <w:r>
        <w:rPr>
          <w:rFonts w:hint="eastAsia"/>
          <w:lang w:eastAsia="ja-JP"/>
        </w:rPr>
        <w:t>ed</w:t>
      </w:r>
      <w:r w:rsidR="00C9123C" w:rsidRPr="00ED115A">
        <w:rPr>
          <w:rFonts w:hint="eastAsia"/>
          <w:lang w:eastAsia="ja-JP"/>
        </w:rPr>
        <w:t xml:space="preserve"> a standard on Shortest Path Bridging (IEEE 802.1aq) to optimize restoration capabilities.  </w:t>
      </w:r>
      <w:r w:rsidR="0064368E">
        <w:rPr>
          <w:rFonts w:hint="eastAsia"/>
          <w:lang w:eastAsia="ja-JP"/>
        </w:rPr>
        <w:t>I</w:t>
      </w:r>
      <w:r w:rsidR="0064368E" w:rsidRPr="00ED115A">
        <w:rPr>
          <w:lang w:eastAsia="ja-JP"/>
        </w:rPr>
        <w:t>n June 2009</w:t>
      </w:r>
      <w:r w:rsidR="0064368E">
        <w:rPr>
          <w:rFonts w:hint="eastAsia"/>
          <w:lang w:eastAsia="ja-JP"/>
        </w:rPr>
        <w:t xml:space="preserve">, </w:t>
      </w:r>
      <w:r w:rsidR="00C9123C" w:rsidRPr="00ED115A">
        <w:rPr>
          <w:rFonts w:hint="eastAsia"/>
          <w:lang w:eastAsia="ja-JP"/>
        </w:rPr>
        <w:t xml:space="preserve">they </w:t>
      </w:r>
      <w:r w:rsidR="00C9123C" w:rsidRPr="00ED115A">
        <w:rPr>
          <w:lang w:eastAsia="ja-JP"/>
        </w:rPr>
        <w:t xml:space="preserve">completed </w:t>
      </w:r>
      <w:r w:rsidR="00C9123C" w:rsidRPr="00ED115A">
        <w:rPr>
          <w:rFonts w:hint="eastAsia"/>
          <w:lang w:eastAsia="ja-JP"/>
        </w:rPr>
        <w:t xml:space="preserve">a standard on Provider Backbone Bridge Traffic Engineering (IEEE 802.1Qay), which includes linear protection switching.  </w:t>
      </w:r>
    </w:p>
    <w:p w:rsidR="00C9123C" w:rsidRDefault="00C9123C" w:rsidP="00D55AC7">
      <w:pPr>
        <w:jc w:val="both"/>
        <w:rPr>
          <w:lang w:eastAsia="ja-JP"/>
        </w:rPr>
      </w:pPr>
      <w:r w:rsidRPr="00ED115A">
        <w:rPr>
          <w:rFonts w:hint="eastAsia"/>
          <w:lang w:eastAsia="ja-JP"/>
        </w:rPr>
        <w:t xml:space="preserve">IEEE 802.17 WG is developing standards on Resilient Packet Ring (RPR).  </w:t>
      </w:r>
      <w:r w:rsidRPr="00ED115A">
        <w:rPr>
          <w:lang w:eastAsia="ja-JP"/>
        </w:rPr>
        <w:t>T</w:t>
      </w:r>
      <w:r w:rsidRPr="00ED115A">
        <w:rPr>
          <w:rFonts w:hint="eastAsia"/>
          <w:lang w:eastAsia="ja-JP"/>
        </w:rPr>
        <w:t xml:space="preserve">he </w:t>
      </w:r>
      <w:r w:rsidRPr="00ED115A">
        <w:rPr>
          <w:lang w:eastAsia="ja-JP"/>
        </w:rPr>
        <w:t xml:space="preserve">latest 802.17 </w:t>
      </w:r>
      <w:r w:rsidRPr="00ED115A">
        <w:rPr>
          <w:rFonts w:hint="eastAsia"/>
          <w:lang w:eastAsia="ja-JP"/>
        </w:rPr>
        <w:t xml:space="preserve">project </w:t>
      </w:r>
      <w:r w:rsidRPr="00ED115A">
        <w:rPr>
          <w:lang w:eastAsia="ja-JP"/>
        </w:rPr>
        <w:t>has been IEEE P802.17c</w:t>
      </w:r>
      <w:r w:rsidRPr="00ED115A">
        <w:rPr>
          <w:rFonts w:hint="eastAsia"/>
          <w:lang w:eastAsia="ja-JP"/>
        </w:rPr>
        <w:t>: "</w:t>
      </w:r>
      <w:r w:rsidRPr="00ED115A">
        <w:rPr>
          <w:lang w:eastAsia="ja-JP"/>
        </w:rPr>
        <w:t>Protected Inter-Ring Connection</w:t>
      </w:r>
      <w:r w:rsidRPr="00ED115A">
        <w:rPr>
          <w:rFonts w:hint="eastAsia"/>
          <w:lang w:eastAsia="ja-JP"/>
        </w:rPr>
        <w:t xml:space="preserve">".  </w:t>
      </w:r>
      <w:r w:rsidRPr="00ED115A">
        <w:rPr>
          <w:lang w:eastAsia="ja-JP"/>
        </w:rPr>
        <w:t>This project extends the property of fast restoration time</w:t>
      </w:r>
      <w:r w:rsidR="0064368E">
        <w:rPr>
          <w:rFonts w:hint="eastAsia"/>
          <w:lang w:eastAsia="ja-JP"/>
        </w:rPr>
        <w:t xml:space="preserve"> </w:t>
      </w:r>
      <w:r w:rsidR="0064368E" w:rsidRPr="00ED115A">
        <w:rPr>
          <w:lang w:eastAsia="ja-JP"/>
        </w:rPr>
        <w:t>(50 ms)</w:t>
      </w:r>
      <w:r w:rsidRPr="00ED115A">
        <w:rPr>
          <w:lang w:eastAsia="ja-JP"/>
        </w:rPr>
        <w:t>, associated with an individual RPR ring, to dual-interconnected rings.</w:t>
      </w:r>
    </w:p>
    <w:p w:rsidR="00880DA6" w:rsidRDefault="00880DA6" w:rsidP="00880DA6">
      <w:pPr>
        <w:jc w:val="both"/>
        <w:rPr>
          <w:lang w:eastAsia="ja-JP"/>
        </w:rPr>
      </w:pPr>
      <w:r>
        <w:rPr>
          <w:rFonts w:hint="eastAsia"/>
          <w:lang w:eastAsia="ja-JP"/>
        </w:rPr>
        <w:t xml:space="preserve">IEEE </w:t>
      </w:r>
      <w:r>
        <w:rPr>
          <w:lang w:eastAsia="ja-JP"/>
        </w:rPr>
        <w:t>802.1CB “Frame Replication and Elimination for Reliability” is a draft standard with applications</w:t>
      </w:r>
      <w:r>
        <w:rPr>
          <w:rFonts w:hint="eastAsia"/>
          <w:lang w:eastAsia="ja-JP"/>
        </w:rPr>
        <w:t xml:space="preserve"> </w:t>
      </w:r>
      <w:r>
        <w:rPr>
          <w:lang w:eastAsia="ja-JP"/>
        </w:rPr>
        <w:t>in the area of protection.  It specifies procedures, managed objects and protocols for bridges and end stations that provide:</w:t>
      </w:r>
    </w:p>
    <w:p w:rsidR="00880DA6" w:rsidRDefault="00880DA6" w:rsidP="00D55AC7">
      <w:pPr>
        <w:pStyle w:val="ListParagraph"/>
        <w:numPr>
          <w:ilvl w:val="0"/>
          <w:numId w:val="52"/>
        </w:numPr>
        <w:ind w:leftChars="0"/>
        <w:jc w:val="both"/>
        <w:rPr>
          <w:lang w:eastAsia="ja-JP"/>
        </w:rPr>
      </w:pPr>
      <w:r>
        <w:rPr>
          <w:lang w:eastAsia="ja-JP"/>
        </w:rPr>
        <w:t>Identification and replication of frames, for redundant transmission</w:t>
      </w:r>
      <w:r w:rsidR="00F7070D">
        <w:rPr>
          <w:rFonts w:hint="eastAsia"/>
          <w:lang w:eastAsia="ja-JP"/>
        </w:rPr>
        <w:t>;</w:t>
      </w:r>
    </w:p>
    <w:p w:rsidR="00880DA6" w:rsidRDefault="00880DA6" w:rsidP="00D55AC7">
      <w:pPr>
        <w:pStyle w:val="ListParagraph"/>
        <w:numPr>
          <w:ilvl w:val="0"/>
          <w:numId w:val="52"/>
        </w:numPr>
        <w:ind w:leftChars="0"/>
        <w:jc w:val="both"/>
        <w:rPr>
          <w:lang w:eastAsia="ja-JP"/>
        </w:rPr>
      </w:pPr>
      <w:r>
        <w:rPr>
          <w:lang w:eastAsia="ja-JP"/>
        </w:rPr>
        <w:t>Identification of duplicate frames</w:t>
      </w:r>
      <w:r w:rsidR="00F7070D">
        <w:rPr>
          <w:rFonts w:hint="eastAsia"/>
          <w:lang w:eastAsia="ja-JP"/>
        </w:rPr>
        <w:t>;</w:t>
      </w:r>
    </w:p>
    <w:p w:rsidR="00880DA6" w:rsidRPr="00ED115A" w:rsidRDefault="00880DA6" w:rsidP="00D55AC7">
      <w:pPr>
        <w:pStyle w:val="ListParagraph"/>
        <w:numPr>
          <w:ilvl w:val="0"/>
          <w:numId w:val="52"/>
        </w:numPr>
        <w:ind w:leftChars="0"/>
        <w:jc w:val="both"/>
        <w:rPr>
          <w:lang w:eastAsia="ja-JP"/>
        </w:rPr>
      </w:pPr>
      <w:r>
        <w:rPr>
          <w:lang w:eastAsia="ja-JP"/>
        </w:rPr>
        <w:t>Elimination of duplicate frames</w:t>
      </w:r>
      <w:r w:rsidR="00F7070D">
        <w:rPr>
          <w:rFonts w:hint="eastAsia"/>
          <w:lang w:eastAsia="ja-JP"/>
        </w:rPr>
        <w:t>.</w:t>
      </w:r>
    </w:p>
    <w:p w:rsidR="00C9123C" w:rsidRPr="00ED115A" w:rsidRDefault="00C9123C" w:rsidP="00D55AC7">
      <w:pPr>
        <w:pStyle w:val="Heading4"/>
        <w:rPr>
          <w:lang w:eastAsia="ja-JP"/>
        </w:rPr>
      </w:pPr>
      <w:bookmarkStart w:id="99" w:name="_Toc404879728"/>
      <w:bookmarkStart w:id="100" w:name="_Toc404880703"/>
      <w:r w:rsidRPr="00ED115A">
        <w:rPr>
          <w:rFonts w:hint="eastAsia"/>
          <w:lang w:eastAsia="ja-JP"/>
        </w:rPr>
        <w:t>QoS/traffic control/traffic conditioning</w:t>
      </w:r>
      <w:bookmarkEnd w:id="99"/>
      <w:bookmarkEnd w:id="100"/>
    </w:p>
    <w:p w:rsidR="00C9123C" w:rsidRPr="00ED115A" w:rsidRDefault="00C9123C" w:rsidP="00D55AC7">
      <w:pPr>
        <w:jc w:val="both"/>
        <w:rPr>
          <w:lang w:eastAsia="ja-JP"/>
        </w:rPr>
      </w:pPr>
      <w:r w:rsidRPr="00ED115A">
        <w:rPr>
          <w:rFonts w:hint="eastAsia"/>
          <w:lang w:eastAsia="ja-JP"/>
        </w:rPr>
        <w:t>QoS, traffic control</w:t>
      </w:r>
      <w:r w:rsidR="0064368E">
        <w:rPr>
          <w:rFonts w:hint="eastAsia"/>
          <w:lang w:eastAsia="ja-JP"/>
        </w:rPr>
        <w:t>,</w:t>
      </w:r>
      <w:r w:rsidRPr="00ED115A">
        <w:rPr>
          <w:rFonts w:hint="eastAsia"/>
          <w:lang w:eastAsia="ja-JP"/>
        </w:rPr>
        <w:t xml:space="preserve"> and traffic conditioning issues are being studied </w:t>
      </w:r>
      <w:r w:rsidR="0064368E">
        <w:rPr>
          <w:rFonts w:hint="eastAsia"/>
          <w:lang w:eastAsia="ja-JP"/>
        </w:rPr>
        <w:t>in</w:t>
      </w:r>
      <w:r w:rsidR="0064368E" w:rsidRPr="00ED115A">
        <w:rPr>
          <w:rFonts w:hint="eastAsia"/>
          <w:lang w:eastAsia="ja-JP"/>
        </w:rPr>
        <w:t xml:space="preserve"> </w:t>
      </w:r>
      <w:r w:rsidRPr="00ED115A">
        <w:rPr>
          <w:rFonts w:hint="eastAsia"/>
          <w:lang w:eastAsia="ja-JP"/>
        </w:rPr>
        <w:t>ITU-T</w:t>
      </w:r>
      <w:r w:rsidRPr="00ED115A">
        <w:rPr>
          <w:lang w:eastAsia="ja-JP"/>
        </w:rPr>
        <w:t xml:space="preserve"> (SG12 and SG13)</w:t>
      </w:r>
      <w:r w:rsidRPr="00ED115A">
        <w:rPr>
          <w:rFonts w:hint="eastAsia"/>
          <w:lang w:eastAsia="ja-JP"/>
        </w:rPr>
        <w:t>, IEEE 802.3</w:t>
      </w:r>
      <w:r w:rsidR="0064368E">
        <w:rPr>
          <w:rFonts w:hint="eastAsia"/>
          <w:lang w:eastAsia="ja-JP"/>
        </w:rPr>
        <w:t>,</w:t>
      </w:r>
      <w:r w:rsidRPr="00ED115A">
        <w:rPr>
          <w:rFonts w:hint="eastAsia"/>
          <w:lang w:eastAsia="ja-JP"/>
        </w:rPr>
        <w:t xml:space="preserve"> and Metro Ethernet Forum (MEF).  IEEE 802.1 </w:t>
      </w:r>
      <w:r w:rsidRPr="00ED115A">
        <w:rPr>
          <w:lang w:eastAsia="ja-JP"/>
        </w:rPr>
        <w:t>completed</w:t>
      </w:r>
      <w:r w:rsidRPr="00ED115A">
        <w:rPr>
          <w:rFonts w:hint="eastAsia"/>
          <w:lang w:eastAsia="ja-JP"/>
        </w:rPr>
        <w:t xml:space="preserve"> work </w:t>
      </w:r>
      <w:r w:rsidRPr="00ED115A">
        <w:rPr>
          <w:lang w:eastAsia="ja-JP"/>
        </w:rPr>
        <w:t xml:space="preserve">in June 2009 </w:t>
      </w:r>
      <w:r w:rsidRPr="00ED115A">
        <w:rPr>
          <w:rFonts w:hint="eastAsia"/>
          <w:lang w:eastAsia="ja-JP"/>
        </w:rPr>
        <w:t>on Provider Backbone Bridge Traffic Engineering (IEEE 802.1Qay).  MEF develop</w:t>
      </w:r>
      <w:r w:rsidRPr="00ED115A">
        <w:rPr>
          <w:lang w:eastAsia="ja-JP"/>
        </w:rPr>
        <w:t>ed</w:t>
      </w:r>
      <w:r w:rsidRPr="00ED115A">
        <w:rPr>
          <w:rFonts w:hint="eastAsia"/>
          <w:lang w:eastAsia="ja-JP"/>
        </w:rPr>
        <w:t xml:space="preserve"> </w:t>
      </w:r>
      <w:r w:rsidRPr="00ED115A">
        <w:rPr>
          <w:lang w:eastAsia="ja-JP"/>
        </w:rPr>
        <w:t>MEF 10.2</w:t>
      </w:r>
      <w:r w:rsidRPr="00ED115A">
        <w:rPr>
          <w:rFonts w:hint="eastAsia"/>
          <w:lang w:eastAsia="ja-JP"/>
        </w:rPr>
        <w:t>: "</w:t>
      </w:r>
      <w:r w:rsidRPr="00ED115A">
        <w:rPr>
          <w:lang w:eastAsia="ja-JP"/>
        </w:rPr>
        <w:t>Amendment to Ethernet Services Attributes Phase 2</w:t>
      </w:r>
      <w:r w:rsidRPr="00ED115A">
        <w:rPr>
          <w:rFonts w:hint="eastAsia"/>
          <w:lang w:eastAsia="ja-JP"/>
        </w:rPr>
        <w:t>"</w:t>
      </w:r>
      <w:r w:rsidRPr="00ED115A">
        <w:rPr>
          <w:lang w:eastAsia="ja-JP"/>
        </w:rPr>
        <w:t>, in September 2009.</w:t>
      </w:r>
      <w:r w:rsidRPr="00CD4228">
        <w:rPr>
          <w:lang w:eastAsia="ja-JP"/>
        </w:rPr>
        <w:t xml:space="preserve"> </w:t>
      </w:r>
    </w:p>
    <w:p w:rsidR="00C9123C" w:rsidRPr="00ED115A" w:rsidRDefault="00C9123C" w:rsidP="00D55AC7">
      <w:pPr>
        <w:pStyle w:val="Heading4"/>
        <w:rPr>
          <w:lang w:eastAsia="ja-JP"/>
        </w:rPr>
      </w:pPr>
      <w:bookmarkStart w:id="101" w:name="_Toc404879729"/>
      <w:bookmarkStart w:id="102" w:name="_Toc404880704"/>
      <w:r>
        <w:rPr>
          <w:rFonts w:hint="eastAsia"/>
          <w:lang w:eastAsia="ja-JP"/>
        </w:rPr>
        <w:t xml:space="preserve">Service Activation </w:t>
      </w:r>
      <w:r w:rsidR="00BD47E8">
        <w:rPr>
          <w:lang w:eastAsia="ja-JP"/>
        </w:rPr>
        <w:t>Testing (</w:t>
      </w:r>
      <w:r>
        <w:rPr>
          <w:rFonts w:hint="eastAsia"/>
          <w:lang w:eastAsia="ja-JP"/>
        </w:rPr>
        <w:t>SAT)</w:t>
      </w:r>
      <w:bookmarkEnd w:id="101"/>
      <w:bookmarkEnd w:id="102"/>
    </w:p>
    <w:p w:rsidR="00C9123C" w:rsidRPr="00ED115A" w:rsidRDefault="00C9123C" w:rsidP="00D55AC7">
      <w:pPr>
        <w:jc w:val="both"/>
        <w:rPr>
          <w:lang w:eastAsia="ja-JP"/>
        </w:rPr>
      </w:pPr>
      <w:r>
        <w:t>Recommendation Y.1564, “</w:t>
      </w:r>
      <w:r w:rsidRPr="00C064EE">
        <w:t>Ethernet service activation test methodology</w:t>
      </w:r>
      <w:r>
        <w:t xml:space="preserve">” was approved </w:t>
      </w:r>
      <w:r>
        <w:rPr>
          <w:rFonts w:hint="eastAsia"/>
          <w:lang w:eastAsia="ja-JP"/>
        </w:rPr>
        <w:t xml:space="preserve">in SG12 </w:t>
      </w:r>
      <w:r>
        <w:t>in March, 2011</w:t>
      </w:r>
      <w:r>
        <w:rPr>
          <w:rFonts w:hint="eastAsia"/>
          <w:lang w:eastAsia="ja-JP"/>
        </w:rPr>
        <w:t xml:space="preserve">. </w:t>
      </w:r>
    </w:p>
    <w:p w:rsidR="00C9123C" w:rsidRPr="00ED115A" w:rsidRDefault="00C9123C" w:rsidP="00D55AC7">
      <w:pPr>
        <w:pStyle w:val="Heading4"/>
        <w:rPr>
          <w:lang w:eastAsia="ja-JP"/>
        </w:rPr>
      </w:pPr>
      <w:r w:rsidRPr="00ED115A">
        <w:rPr>
          <w:rFonts w:hint="eastAsia"/>
          <w:lang w:eastAsia="ja-JP"/>
        </w:rPr>
        <w:t>Status of IEEE 802.1</w:t>
      </w:r>
      <w:r w:rsidRPr="00ED115A">
        <w:rPr>
          <w:lang w:eastAsia="ja-JP"/>
        </w:rPr>
        <w:t xml:space="preserve"> </w:t>
      </w:r>
    </w:p>
    <w:p w:rsidR="00C9123C" w:rsidRDefault="00C9123C" w:rsidP="00D55AC7">
      <w:pPr>
        <w:rPr>
          <w:lang w:eastAsia="ja-JP"/>
        </w:rPr>
      </w:pPr>
      <w:r>
        <w:rPr>
          <w:rFonts w:hint="eastAsia"/>
          <w:lang w:eastAsia="ja-JP"/>
        </w:rPr>
        <w:t xml:space="preserve">In </w:t>
      </w:r>
      <w:r w:rsidRPr="00ED115A">
        <w:rPr>
          <w:lang w:eastAsia="ja-JP"/>
        </w:rPr>
        <w:t xml:space="preserve">IEEE 802.1, </w:t>
      </w:r>
      <w:r>
        <w:rPr>
          <w:rFonts w:hint="eastAsia"/>
          <w:lang w:eastAsia="ja-JP"/>
        </w:rPr>
        <w:t>there are</w:t>
      </w:r>
      <w:r w:rsidRPr="00094A49">
        <w:rPr>
          <w:lang w:eastAsia="ja-JP"/>
        </w:rPr>
        <w:t xml:space="preserve"> </w:t>
      </w:r>
      <w:r w:rsidR="003950CB">
        <w:rPr>
          <w:rFonts w:hint="eastAsia"/>
          <w:lang w:eastAsia="ja-JP"/>
        </w:rPr>
        <w:t>six</w:t>
      </w:r>
      <w:r w:rsidR="003950CB" w:rsidRPr="00094A49">
        <w:rPr>
          <w:lang w:eastAsia="ja-JP"/>
        </w:rPr>
        <w:t xml:space="preserve"> </w:t>
      </w:r>
      <w:r w:rsidRPr="00094A49">
        <w:rPr>
          <w:lang w:eastAsia="ja-JP"/>
        </w:rPr>
        <w:t>active task groups</w:t>
      </w:r>
      <w:r w:rsidR="0011416F">
        <w:rPr>
          <w:rFonts w:hint="eastAsia"/>
          <w:lang w:eastAsia="ja-JP"/>
        </w:rPr>
        <w:t xml:space="preserve"> (TGs)</w:t>
      </w:r>
      <w:r w:rsidR="0064368E">
        <w:rPr>
          <w:rFonts w:hint="eastAsia"/>
          <w:lang w:eastAsia="ja-JP"/>
        </w:rPr>
        <w:t xml:space="preserve"> with</w:t>
      </w:r>
      <w:r w:rsidRPr="005C0A5C">
        <w:t xml:space="preserve"> a number of active projects</w:t>
      </w:r>
      <w:r>
        <w:rPr>
          <w:rFonts w:hint="eastAsia"/>
          <w:lang w:eastAsia="ja-JP"/>
        </w:rPr>
        <w:t>.</w:t>
      </w:r>
    </w:p>
    <w:p w:rsidR="00C9123C" w:rsidRDefault="00C9123C" w:rsidP="00D55AC7">
      <w:pPr>
        <w:pStyle w:val="ListParagraph"/>
        <w:numPr>
          <w:ilvl w:val="0"/>
          <w:numId w:val="56"/>
        </w:numPr>
        <w:ind w:leftChars="0"/>
        <w:rPr>
          <w:lang w:eastAsia="ja-JP"/>
        </w:rPr>
      </w:pPr>
      <w:r>
        <w:rPr>
          <w:lang w:eastAsia="ja-JP"/>
        </w:rPr>
        <w:t>Maintenance</w:t>
      </w:r>
    </w:p>
    <w:p w:rsidR="00E961FE" w:rsidRPr="00D55AC7" w:rsidRDefault="00E961FE" w:rsidP="00D55AC7">
      <w:pPr>
        <w:pStyle w:val="ListParagraph"/>
        <w:numPr>
          <w:ilvl w:val="1"/>
          <w:numId w:val="56"/>
        </w:numPr>
        <w:ind w:leftChars="0"/>
        <w:rPr>
          <w:lang w:eastAsia="ja-JP"/>
        </w:rPr>
      </w:pPr>
      <w:r w:rsidRPr="00D55AC7">
        <w:rPr>
          <w:bCs/>
          <w:color w:val="000000"/>
          <w:lang w:val="en"/>
        </w:rPr>
        <w:t>802.1AB-2009/Cor 2 - 802.1AB-2009 - Technical and Editorial Corrections</w:t>
      </w:r>
    </w:p>
    <w:p w:rsidR="00880DA6" w:rsidRDefault="00880DA6" w:rsidP="00D55AC7">
      <w:pPr>
        <w:pStyle w:val="ListParagraph"/>
        <w:numPr>
          <w:ilvl w:val="1"/>
          <w:numId w:val="56"/>
        </w:numPr>
        <w:ind w:leftChars="0"/>
        <w:rPr>
          <w:lang w:eastAsia="ja-JP"/>
        </w:rPr>
      </w:pPr>
      <w:r w:rsidRPr="00880DA6">
        <w:rPr>
          <w:lang w:eastAsia="ja-JP"/>
        </w:rPr>
        <w:t>802.1AS/Cor-2: 802.1AS-2011 Technical and Editorial Corrections</w:t>
      </w:r>
    </w:p>
    <w:p w:rsidR="00C9123C" w:rsidRDefault="00C9123C" w:rsidP="00D55AC7">
      <w:pPr>
        <w:pStyle w:val="ListParagraph"/>
        <w:numPr>
          <w:ilvl w:val="0"/>
          <w:numId w:val="56"/>
        </w:numPr>
        <w:ind w:leftChars="0"/>
        <w:rPr>
          <w:lang w:eastAsia="ja-JP"/>
        </w:rPr>
      </w:pPr>
      <w:r>
        <w:rPr>
          <w:lang w:eastAsia="ja-JP"/>
        </w:rPr>
        <w:t>Interworking</w:t>
      </w:r>
    </w:p>
    <w:p w:rsidR="00E961FE" w:rsidRDefault="00E961FE" w:rsidP="00D55AC7">
      <w:pPr>
        <w:pStyle w:val="ListParagraph"/>
        <w:numPr>
          <w:ilvl w:val="1"/>
          <w:numId w:val="56"/>
        </w:numPr>
        <w:ind w:leftChars="0"/>
        <w:rPr>
          <w:lang w:eastAsia="ja-JP"/>
        </w:rPr>
      </w:pPr>
      <w:r>
        <w:rPr>
          <w:lang w:eastAsia="ja-JP"/>
        </w:rPr>
        <w:t>802.1AX-Rev - Link Aggregation - Revision (incorporating Distributed Resilient Network Interconnect)</w:t>
      </w:r>
    </w:p>
    <w:p w:rsidR="00E961FE" w:rsidRDefault="00E961FE" w:rsidP="00D55AC7">
      <w:pPr>
        <w:pStyle w:val="ListParagraph"/>
        <w:numPr>
          <w:ilvl w:val="1"/>
          <w:numId w:val="56"/>
        </w:numPr>
        <w:ind w:leftChars="0"/>
        <w:rPr>
          <w:lang w:eastAsia="ja-JP"/>
        </w:rPr>
      </w:pPr>
      <w:r>
        <w:rPr>
          <w:lang w:eastAsia="ja-JP"/>
        </w:rPr>
        <w:t>802.1Qbz - 802.1Qbz - Enhancements to Bridging of 802.11</w:t>
      </w:r>
    </w:p>
    <w:p w:rsidR="00E961FE" w:rsidRDefault="00E961FE" w:rsidP="00D55AC7">
      <w:pPr>
        <w:pStyle w:val="ListParagraph"/>
        <w:numPr>
          <w:ilvl w:val="1"/>
          <w:numId w:val="56"/>
        </w:numPr>
        <w:ind w:leftChars="0"/>
        <w:rPr>
          <w:lang w:eastAsia="ja-JP"/>
        </w:rPr>
      </w:pPr>
      <w:r>
        <w:rPr>
          <w:lang w:eastAsia="ja-JP"/>
        </w:rPr>
        <w:t>802.1Qca - 802.1Qca - Path Control and Reservation</w:t>
      </w:r>
    </w:p>
    <w:p w:rsidR="00E961FE" w:rsidRDefault="00E961FE" w:rsidP="00D55AC7">
      <w:pPr>
        <w:pStyle w:val="ListParagraph"/>
        <w:numPr>
          <w:ilvl w:val="1"/>
          <w:numId w:val="56"/>
        </w:numPr>
        <w:ind w:leftChars="0"/>
        <w:rPr>
          <w:lang w:eastAsia="ja-JP"/>
        </w:rPr>
      </w:pPr>
      <w:r>
        <w:rPr>
          <w:lang w:eastAsia="ja-JP"/>
        </w:rPr>
        <w:lastRenderedPageBreak/>
        <w:t>802.1AC-Rev- 802.1AC - MAC Service Definition Revision</w:t>
      </w:r>
    </w:p>
    <w:p w:rsidR="00E961FE" w:rsidRDefault="00E961FE" w:rsidP="00D55AC7">
      <w:pPr>
        <w:pStyle w:val="ListParagraph"/>
        <w:numPr>
          <w:ilvl w:val="0"/>
          <w:numId w:val="56"/>
        </w:numPr>
        <w:ind w:leftChars="0"/>
        <w:rPr>
          <w:lang w:eastAsia="ja-JP"/>
        </w:rPr>
      </w:pPr>
      <w:r>
        <w:rPr>
          <w:lang w:eastAsia="ja-JP"/>
        </w:rPr>
        <w:t>Security</w:t>
      </w:r>
    </w:p>
    <w:p w:rsidR="00E961FE" w:rsidRDefault="00E961FE" w:rsidP="00D55AC7">
      <w:pPr>
        <w:pStyle w:val="ListParagraph"/>
        <w:numPr>
          <w:ilvl w:val="1"/>
          <w:numId w:val="56"/>
        </w:numPr>
        <w:ind w:leftChars="0"/>
        <w:rPr>
          <w:lang w:eastAsia="ja-JP"/>
        </w:rPr>
      </w:pPr>
      <w:r>
        <w:rPr>
          <w:lang w:eastAsia="ja-JP"/>
        </w:rPr>
        <w:t xml:space="preserve">802.1AEbw - MAC Security Amendment: Extended Packet Numbering </w:t>
      </w:r>
    </w:p>
    <w:p w:rsidR="00E961FE" w:rsidRDefault="00E961FE" w:rsidP="00D55AC7">
      <w:pPr>
        <w:pStyle w:val="ListParagraph"/>
        <w:numPr>
          <w:ilvl w:val="1"/>
          <w:numId w:val="56"/>
        </w:numPr>
        <w:ind w:leftChars="0"/>
        <w:rPr>
          <w:lang w:eastAsia="ja-JP"/>
        </w:rPr>
      </w:pPr>
      <w:r>
        <w:rPr>
          <w:lang w:eastAsia="ja-JP"/>
        </w:rPr>
        <w:t xml:space="preserve">802.1Xbx - MAC Security Key Agreement protocol (MKA) extensions </w:t>
      </w:r>
    </w:p>
    <w:p w:rsidR="00880DA6" w:rsidRPr="00F7070D" w:rsidRDefault="00880DA6" w:rsidP="00D55AC7">
      <w:pPr>
        <w:pStyle w:val="ListParagraph"/>
        <w:numPr>
          <w:ilvl w:val="1"/>
          <w:numId w:val="56"/>
        </w:numPr>
        <w:ind w:leftChars="0"/>
      </w:pPr>
      <w:r w:rsidRPr="00D55AC7">
        <w:t xml:space="preserve">802.1ARce – Secure Device Identity - </w:t>
      </w:r>
      <w:r w:rsidRPr="00F7070D">
        <w:t>SHA</w:t>
      </w:r>
      <w:r w:rsidRPr="00D55AC7">
        <w:t>-384 and P-384 Elliptic Curve</w:t>
      </w:r>
    </w:p>
    <w:p w:rsidR="00C9123C" w:rsidRDefault="00C9123C" w:rsidP="00D55AC7">
      <w:pPr>
        <w:pStyle w:val="ListParagraph"/>
        <w:numPr>
          <w:ilvl w:val="0"/>
          <w:numId w:val="56"/>
        </w:numPr>
        <w:ind w:leftChars="0"/>
        <w:rPr>
          <w:lang w:eastAsia="ja-JP"/>
        </w:rPr>
      </w:pPr>
      <w:r>
        <w:rPr>
          <w:lang w:eastAsia="ja-JP"/>
        </w:rPr>
        <w:t>Time Sensitive Networking</w:t>
      </w:r>
    </w:p>
    <w:p w:rsidR="00E961FE" w:rsidRDefault="00E961FE" w:rsidP="00D55AC7">
      <w:pPr>
        <w:pStyle w:val="ListParagraph"/>
        <w:numPr>
          <w:ilvl w:val="1"/>
          <w:numId w:val="56"/>
        </w:numPr>
        <w:ind w:leftChars="0"/>
        <w:rPr>
          <w:lang w:eastAsia="ja-JP"/>
        </w:rPr>
      </w:pPr>
      <w:r>
        <w:rPr>
          <w:lang w:eastAsia="ja-JP"/>
        </w:rPr>
        <w:t>802.1AS-2011/Cor 1 - 802.1AS-2011 - Technical and Editorial Corrections</w:t>
      </w:r>
    </w:p>
    <w:p w:rsidR="00E961FE" w:rsidRDefault="00E961FE" w:rsidP="00D55AC7">
      <w:pPr>
        <w:pStyle w:val="ListParagraph"/>
        <w:numPr>
          <w:ilvl w:val="1"/>
          <w:numId w:val="56"/>
        </w:numPr>
        <w:ind w:leftChars="0"/>
        <w:rPr>
          <w:lang w:eastAsia="ja-JP"/>
        </w:rPr>
      </w:pPr>
      <w:r>
        <w:rPr>
          <w:lang w:eastAsia="ja-JP"/>
        </w:rPr>
        <w:t>802.1ASbt - Timing and Synchronisation: Enhancements and Performance Improvements</w:t>
      </w:r>
    </w:p>
    <w:p w:rsidR="00E961FE" w:rsidRDefault="00E961FE" w:rsidP="00D55AC7">
      <w:pPr>
        <w:pStyle w:val="ListParagraph"/>
        <w:numPr>
          <w:ilvl w:val="1"/>
          <w:numId w:val="56"/>
        </w:numPr>
        <w:ind w:leftChars="0"/>
        <w:rPr>
          <w:lang w:eastAsia="ja-JP"/>
        </w:rPr>
      </w:pPr>
      <w:r>
        <w:rPr>
          <w:lang w:eastAsia="ja-JP"/>
        </w:rPr>
        <w:t>802.1Qbu - Frame Preemption</w:t>
      </w:r>
    </w:p>
    <w:p w:rsidR="00E961FE" w:rsidRDefault="00E961FE" w:rsidP="00D55AC7">
      <w:pPr>
        <w:pStyle w:val="ListParagraph"/>
        <w:numPr>
          <w:ilvl w:val="1"/>
          <w:numId w:val="56"/>
        </w:numPr>
        <w:ind w:leftChars="0"/>
        <w:rPr>
          <w:lang w:eastAsia="ja-JP"/>
        </w:rPr>
      </w:pPr>
      <w:r>
        <w:rPr>
          <w:lang w:eastAsia="ja-JP"/>
        </w:rPr>
        <w:t>802.1Qbv - Enhancements for Scheduled Traffic</w:t>
      </w:r>
    </w:p>
    <w:p w:rsidR="00E961FE" w:rsidRDefault="00E961FE" w:rsidP="00D55AC7">
      <w:pPr>
        <w:pStyle w:val="ListParagraph"/>
        <w:numPr>
          <w:ilvl w:val="1"/>
          <w:numId w:val="56"/>
        </w:numPr>
        <w:ind w:leftChars="0"/>
        <w:rPr>
          <w:lang w:eastAsia="ja-JP"/>
        </w:rPr>
      </w:pPr>
      <w:r>
        <w:rPr>
          <w:lang w:eastAsia="ja-JP"/>
        </w:rPr>
        <w:t xml:space="preserve">802.1CB - 802.1CB - Frame Replication and Elimination for </w:t>
      </w:r>
      <w:r w:rsidR="00BD47E8">
        <w:rPr>
          <w:lang w:eastAsia="ja-JP"/>
        </w:rPr>
        <w:t>Reliability</w:t>
      </w:r>
    </w:p>
    <w:p w:rsidR="00E961FE" w:rsidRDefault="00E961FE" w:rsidP="00D55AC7">
      <w:pPr>
        <w:pStyle w:val="ListParagraph"/>
        <w:numPr>
          <w:ilvl w:val="1"/>
          <w:numId w:val="56"/>
        </w:numPr>
        <w:ind w:leftChars="0"/>
        <w:rPr>
          <w:lang w:eastAsia="ja-JP"/>
        </w:rPr>
      </w:pPr>
      <w:r>
        <w:rPr>
          <w:lang w:eastAsia="ja-JP"/>
        </w:rPr>
        <w:t>802.1Qcc - 802.1Qcc - Stream Reservation Protocol (SRP) Enhancements and Performance Improvements</w:t>
      </w:r>
    </w:p>
    <w:p w:rsidR="00C9123C" w:rsidRDefault="00C9123C" w:rsidP="00D55AC7">
      <w:pPr>
        <w:pStyle w:val="ListParagraph"/>
        <w:numPr>
          <w:ilvl w:val="0"/>
          <w:numId w:val="56"/>
        </w:numPr>
        <w:ind w:leftChars="0"/>
        <w:rPr>
          <w:lang w:eastAsia="ja-JP"/>
        </w:rPr>
      </w:pPr>
      <w:r>
        <w:rPr>
          <w:lang w:eastAsia="ja-JP"/>
        </w:rPr>
        <w:t>Data Center Bridging</w:t>
      </w:r>
    </w:p>
    <w:p w:rsidR="00E961FE" w:rsidRDefault="00E961FE" w:rsidP="00D55AC7">
      <w:pPr>
        <w:pStyle w:val="ListParagraph"/>
        <w:numPr>
          <w:ilvl w:val="1"/>
          <w:numId w:val="56"/>
        </w:numPr>
        <w:ind w:leftChars="0"/>
        <w:rPr>
          <w:lang w:eastAsia="ja-JP"/>
        </w:rPr>
      </w:pPr>
      <w:r w:rsidRPr="00E961FE">
        <w:rPr>
          <w:lang w:eastAsia="ja-JP"/>
        </w:rPr>
        <w:t>802.1Qcd - 802.1Qcd - Application VLAN TLV</w:t>
      </w:r>
    </w:p>
    <w:p w:rsidR="00E961FE" w:rsidRDefault="00E961FE" w:rsidP="00D55AC7">
      <w:pPr>
        <w:pStyle w:val="ListParagraph"/>
        <w:numPr>
          <w:ilvl w:val="0"/>
          <w:numId w:val="56"/>
        </w:numPr>
        <w:ind w:leftChars="0"/>
        <w:rPr>
          <w:lang w:eastAsia="ja-JP"/>
        </w:rPr>
      </w:pPr>
      <w:r>
        <w:rPr>
          <w:rFonts w:hint="eastAsia"/>
          <w:lang w:eastAsia="ja-JP"/>
        </w:rPr>
        <w:t>OmniRAN</w:t>
      </w:r>
    </w:p>
    <w:p w:rsidR="007E7400" w:rsidRPr="00D55AC7" w:rsidRDefault="00E961FE" w:rsidP="00D55AC7">
      <w:pPr>
        <w:pStyle w:val="ListParagraph"/>
        <w:ind w:left="960"/>
      </w:pPr>
      <w:r w:rsidRPr="00D55AC7">
        <w:t>802.1CF – Network reference model for IEEE 802 access networks</w:t>
      </w:r>
    </w:p>
    <w:p w:rsidR="00D70DDF" w:rsidRPr="00D55AC7" w:rsidRDefault="00D70DDF" w:rsidP="00D70DDF"/>
    <w:p w:rsidR="00D70DDF" w:rsidRPr="00F7070D" w:rsidRDefault="00D70DDF" w:rsidP="00D55AC7">
      <w:pPr>
        <w:jc w:val="both"/>
      </w:pPr>
      <w:r w:rsidRPr="00F7070D">
        <w:rPr>
          <w:rFonts w:hint="eastAsia"/>
        </w:rPr>
        <w:t xml:space="preserve">As of November 2014, </w:t>
      </w:r>
      <w:r w:rsidRPr="00F7070D">
        <w:t>802.1Q-2014 has been approved, incorporating IEEE Std 802.1Q™-2011,</w:t>
      </w:r>
      <w:r w:rsidRPr="00F7070D">
        <w:rPr>
          <w:rFonts w:hint="eastAsia"/>
        </w:rPr>
        <w:t xml:space="preserve"> </w:t>
      </w:r>
      <w:r w:rsidRPr="00F7070D">
        <w:t>IEEE Std 802.1Qbe™-2011, IEEE Std 802.1Qbc™-2011, IEEE Std 802.1Qbb™-2011, IEEE Std</w:t>
      </w:r>
      <w:r w:rsidRPr="00F7070D">
        <w:rPr>
          <w:rFonts w:hint="eastAsia"/>
        </w:rPr>
        <w:t xml:space="preserve"> </w:t>
      </w:r>
      <w:r w:rsidRPr="00F7070D">
        <w:t>802.1Qaz™-2011, IEEE Std 802.1Qbf™-2011, IEEE Std 802.1Qbg™-2012, IEEE Std 802.1aq™-2012, IEEE Std 802.1Q™-2011/Cor 2-2012, and IEEE Std 802.1Qbp™-2014. The standard includes much functionality previously specified in 802.1D.</w:t>
      </w:r>
    </w:p>
    <w:p w:rsidR="00C559EC" w:rsidRDefault="00D70DDF" w:rsidP="00D55AC7">
      <w:pPr>
        <w:jc w:val="both"/>
        <w:rPr>
          <w:lang w:eastAsia="ja-JP"/>
        </w:rPr>
      </w:pPr>
      <w:r>
        <w:rPr>
          <w:lang w:eastAsia="ja-JP"/>
        </w:rPr>
        <w:t xml:space="preserve">Further, approval of 802.1AX-2014 incorporating Distributed Resilient Network Interconnect is expected prior to the end of </w:t>
      </w:r>
      <w:r>
        <w:rPr>
          <w:rFonts w:hint="eastAsia"/>
          <w:lang w:eastAsia="ja-JP"/>
        </w:rPr>
        <w:t>2014</w:t>
      </w:r>
      <w:r>
        <w:rPr>
          <w:lang w:eastAsia="ja-JP"/>
        </w:rPr>
        <w:t>.</w:t>
      </w:r>
    </w:p>
    <w:p w:rsidR="00D70DDF" w:rsidRDefault="00D70DDF" w:rsidP="00D55AC7">
      <w:pPr>
        <w:rPr>
          <w:lang w:eastAsia="ja-JP"/>
        </w:rPr>
      </w:pPr>
    </w:p>
    <w:p w:rsidR="00C559EC" w:rsidRDefault="00C559EC" w:rsidP="00D55AC7">
      <w:pPr>
        <w:pStyle w:val="Heading4"/>
        <w:rPr>
          <w:lang w:eastAsia="ja-JP"/>
        </w:rPr>
      </w:pPr>
      <w:r w:rsidRPr="00ED115A">
        <w:rPr>
          <w:rFonts w:hint="eastAsia"/>
          <w:lang w:eastAsia="ja-JP"/>
        </w:rPr>
        <w:t>Status of IEEE 802.3</w:t>
      </w:r>
    </w:p>
    <w:p w:rsidR="000328A4" w:rsidRPr="00D55AC7" w:rsidRDefault="00C9123C" w:rsidP="00D55AC7">
      <w:pPr>
        <w:jc w:val="both"/>
      </w:pPr>
      <w:r w:rsidRPr="00D55AC7">
        <w:t xml:space="preserve">In IEEE 802.3, the latest IEEE 802.3 revision project </w:t>
      </w:r>
      <w:r w:rsidR="0064368E" w:rsidRPr="00D55AC7">
        <w:t>was</w:t>
      </w:r>
      <w:r w:rsidRPr="00D55AC7">
        <w:t xml:space="preserve"> completed and the resulting IEEE Std 802.3-2012 with the new title “Standard for Ethernet” was </w:t>
      </w:r>
      <w:r w:rsidR="002747E3" w:rsidRPr="00D55AC7">
        <w:t>published in 2012.</w:t>
      </w:r>
      <w:r w:rsidRPr="00D55AC7">
        <w:t xml:space="preserve"> This document supersede</w:t>
      </w:r>
      <w:r w:rsidR="00295FC2" w:rsidRPr="00D55AC7">
        <w:t>d</w:t>
      </w:r>
      <w:r w:rsidRPr="00D55AC7">
        <w:t xml:space="preserve"> the following </w:t>
      </w:r>
      <w:r w:rsidR="000328A4" w:rsidRPr="00D55AC7">
        <w:t xml:space="preserve">nine </w:t>
      </w:r>
      <w:r w:rsidRPr="00D55AC7">
        <w:t>amendments and corrigendum</w:t>
      </w:r>
      <w:r w:rsidR="002747E3" w:rsidRPr="00D55AC7">
        <w:t xml:space="preserve">: </w:t>
      </w:r>
      <w:r w:rsidRPr="00D55AC7">
        <w:t>IEEE Std 802.3av-2009</w:t>
      </w:r>
      <w:r w:rsidR="002747E3" w:rsidRPr="00D55AC7">
        <w:t xml:space="preserve">, </w:t>
      </w:r>
      <w:r w:rsidRPr="00D55AC7">
        <w:t>IEEE Std 802.3bc-2009</w:t>
      </w:r>
      <w:r w:rsidR="000328A4" w:rsidRPr="00D55AC7">
        <w:t>,</w:t>
      </w:r>
      <w:r w:rsidRPr="00D55AC7">
        <w:t xml:space="preserve"> IEEE Std 802.3at-2009</w:t>
      </w:r>
      <w:r w:rsidR="000328A4" w:rsidRPr="00D55AC7">
        <w:t xml:space="preserve">, </w:t>
      </w:r>
      <w:r w:rsidRPr="00D55AC7">
        <w:t>IEEE Std 802.3-2008/Cor1-2009</w:t>
      </w:r>
      <w:r w:rsidR="000328A4" w:rsidRPr="00D55AC7">
        <w:t xml:space="preserve">, </w:t>
      </w:r>
      <w:r w:rsidRPr="00D55AC7">
        <w:t>IEEE Std 802.3ba-2010</w:t>
      </w:r>
      <w:r w:rsidR="000328A4" w:rsidRPr="00D55AC7">
        <w:t>,</w:t>
      </w:r>
      <w:r w:rsidR="00295FC2" w:rsidRPr="00D55AC7">
        <w:t xml:space="preserve"> </w:t>
      </w:r>
      <w:r w:rsidRPr="00D55AC7">
        <w:t>IEEE Std 802.3az-2010</w:t>
      </w:r>
      <w:r w:rsidR="000328A4" w:rsidRPr="00D55AC7">
        <w:t xml:space="preserve">, </w:t>
      </w:r>
      <w:r w:rsidRPr="00D55AC7">
        <w:t xml:space="preserve"> IEEE Std 802.3bg-2011</w:t>
      </w:r>
      <w:r w:rsidR="000328A4" w:rsidRPr="00D55AC7">
        <w:t>,</w:t>
      </w:r>
      <w:r w:rsidRPr="00D55AC7">
        <w:t xml:space="preserve"> IEEE Std 802.3bf-2011</w:t>
      </w:r>
      <w:r w:rsidR="000328A4" w:rsidRPr="00D55AC7">
        <w:t xml:space="preserve">, </w:t>
      </w:r>
      <w:r w:rsidRPr="00D55AC7">
        <w:t>IEEE Std 802.3bd-2011</w:t>
      </w:r>
      <w:r w:rsidR="000328A4" w:rsidRPr="00D55AC7">
        <w:t>.</w:t>
      </w:r>
    </w:p>
    <w:p w:rsidR="00477D91" w:rsidRPr="00D55AC7" w:rsidRDefault="00477D91" w:rsidP="00D55AC7"/>
    <w:p w:rsidR="0085003E" w:rsidRDefault="00295FC2" w:rsidP="00D55AC7">
      <w:pPr>
        <w:rPr>
          <w:lang w:eastAsia="ja-JP"/>
        </w:rPr>
      </w:pPr>
      <w:r>
        <w:rPr>
          <w:rFonts w:hint="eastAsia"/>
          <w:lang w:eastAsia="ja-JP"/>
        </w:rPr>
        <w:t xml:space="preserve">Since 2012, </w:t>
      </w:r>
      <w:r w:rsidR="0085003E">
        <w:rPr>
          <w:lang w:eastAsia="ja-JP"/>
        </w:rPr>
        <w:t xml:space="preserve">IEEE802.3 Working Group </w:t>
      </w:r>
      <w:r w:rsidR="00BC6B79">
        <w:rPr>
          <w:rFonts w:hint="eastAsia"/>
          <w:lang w:eastAsia="ja-JP"/>
        </w:rPr>
        <w:t>also</w:t>
      </w:r>
      <w:r w:rsidR="0085003E">
        <w:rPr>
          <w:lang w:eastAsia="ja-JP"/>
        </w:rPr>
        <w:t xml:space="preserve"> published</w:t>
      </w:r>
      <w:r w:rsidR="00BC6B79">
        <w:rPr>
          <w:rFonts w:hint="eastAsia"/>
          <w:lang w:eastAsia="ja-JP"/>
        </w:rPr>
        <w:t xml:space="preserve"> </w:t>
      </w:r>
      <w:r w:rsidR="00477D91">
        <w:rPr>
          <w:rFonts w:hint="eastAsia"/>
          <w:lang w:eastAsia="ja-JP"/>
        </w:rPr>
        <w:t xml:space="preserve">the </w:t>
      </w:r>
      <w:r w:rsidR="00BC6B79">
        <w:rPr>
          <w:rFonts w:hint="eastAsia"/>
          <w:lang w:eastAsia="ja-JP"/>
        </w:rPr>
        <w:t>following standards</w:t>
      </w:r>
      <w:r w:rsidR="0085003E">
        <w:rPr>
          <w:lang w:eastAsia="ja-JP"/>
        </w:rPr>
        <w:t>:</w:t>
      </w:r>
    </w:p>
    <w:p w:rsidR="0085003E" w:rsidRDefault="0085003E" w:rsidP="00D55AC7">
      <w:pPr>
        <w:pStyle w:val="ListParagraph"/>
        <w:numPr>
          <w:ilvl w:val="0"/>
          <w:numId w:val="55"/>
        </w:numPr>
        <w:ind w:leftChars="0"/>
        <w:rPr>
          <w:lang w:eastAsia="ja-JP"/>
        </w:rPr>
      </w:pPr>
      <w:r>
        <w:rPr>
          <w:lang w:eastAsia="ja-JP"/>
        </w:rPr>
        <w:t>The IEEE Std 802.3.1-2013 - IEEE Standard for Management Information Base</w:t>
      </w:r>
      <w:r w:rsidR="00F7070D">
        <w:rPr>
          <w:lang w:eastAsia="ja-JP"/>
        </w:rPr>
        <w:t xml:space="preserve"> (MIB) Definitions for Ethernet</w:t>
      </w:r>
      <w:r w:rsidR="00F7070D">
        <w:rPr>
          <w:rFonts w:hint="eastAsia"/>
          <w:lang w:eastAsia="ja-JP"/>
        </w:rPr>
        <w:t>;</w:t>
      </w:r>
    </w:p>
    <w:p w:rsidR="00C9123C" w:rsidRDefault="0085003E" w:rsidP="00D55AC7">
      <w:pPr>
        <w:pStyle w:val="ListParagraph"/>
        <w:numPr>
          <w:ilvl w:val="0"/>
          <w:numId w:val="55"/>
        </w:numPr>
        <w:ind w:leftChars="0"/>
        <w:rPr>
          <w:lang w:eastAsia="ja-JP"/>
        </w:rPr>
      </w:pPr>
      <w:r>
        <w:rPr>
          <w:lang w:eastAsia="ja-JP"/>
        </w:rPr>
        <w:t>The IEEE Std 802.3bk-2013 - IEEE Standard for Ethernet-Amendment 1: Physical Layer Specifications and Management Parameters for Extended Et</w:t>
      </w:r>
      <w:r w:rsidR="00F7070D">
        <w:rPr>
          <w:lang w:eastAsia="ja-JP"/>
        </w:rPr>
        <w:t>hernet Passive Optical Networks</w:t>
      </w:r>
      <w:r w:rsidR="00F7070D">
        <w:rPr>
          <w:rFonts w:hint="eastAsia"/>
          <w:lang w:eastAsia="ja-JP"/>
        </w:rPr>
        <w:t>;</w:t>
      </w:r>
    </w:p>
    <w:p w:rsidR="00F16A4B" w:rsidRDefault="00F16A4B" w:rsidP="00D55AC7">
      <w:pPr>
        <w:pStyle w:val="ListParagraph"/>
        <w:numPr>
          <w:ilvl w:val="0"/>
          <w:numId w:val="55"/>
        </w:numPr>
        <w:ind w:leftChars="0"/>
        <w:rPr>
          <w:lang w:eastAsia="ja-JP"/>
        </w:rPr>
      </w:pPr>
      <w:r>
        <w:rPr>
          <w:rFonts w:hint="eastAsia"/>
          <w:lang w:eastAsia="ja-JP"/>
        </w:rPr>
        <w:lastRenderedPageBreak/>
        <w:t xml:space="preserve">The </w:t>
      </w:r>
      <w:r w:rsidRPr="00F16A4B">
        <w:rPr>
          <w:lang w:eastAsia="ja-JP"/>
        </w:rPr>
        <w:t>IEEE Std 802.3bj-2014</w:t>
      </w:r>
      <w:r>
        <w:rPr>
          <w:rFonts w:hint="eastAsia"/>
          <w:lang w:eastAsia="ja-JP"/>
        </w:rPr>
        <w:t xml:space="preserve"> - </w:t>
      </w:r>
      <w:r w:rsidRPr="00F16A4B">
        <w:rPr>
          <w:lang w:eastAsia="ja-JP"/>
        </w:rPr>
        <w:t>IEEE Standard for Ethernet Amendment 2: Physical Layer Specifications and Management Parameters for 100 Gb/s Operation Over Backplanes and Copper Cables</w:t>
      </w:r>
      <w:r w:rsidR="00F7070D">
        <w:rPr>
          <w:rFonts w:hint="eastAsia"/>
          <w:lang w:eastAsia="ja-JP"/>
        </w:rPr>
        <w:t>.</w:t>
      </w:r>
    </w:p>
    <w:p w:rsidR="0085003E" w:rsidRDefault="0085003E" w:rsidP="00D55AC7">
      <w:pPr>
        <w:rPr>
          <w:lang w:eastAsia="ja-JP"/>
        </w:rPr>
      </w:pPr>
    </w:p>
    <w:p w:rsidR="00C9123C" w:rsidRDefault="00295FC2" w:rsidP="00D55AC7">
      <w:pPr>
        <w:rPr>
          <w:lang w:eastAsia="ja-JP"/>
        </w:rPr>
      </w:pPr>
      <w:r>
        <w:rPr>
          <w:rFonts w:hint="eastAsia"/>
          <w:lang w:eastAsia="ja-JP"/>
        </w:rPr>
        <w:t>As of November 2014, t</w:t>
      </w:r>
      <w:r w:rsidR="00C9123C" w:rsidRPr="00ED115A">
        <w:rPr>
          <w:lang w:eastAsia="ja-JP"/>
        </w:rPr>
        <w:t xml:space="preserve">he following </w:t>
      </w:r>
      <w:r w:rsidRPr="00295FC2">
        <w:rPr>
          <w:lang w:eastAsia="ja-JP"/>
        </w:rPr>
        <w:t>Task Forces, Study Groups, and ad hoc groups</w:t>
      </w:r>
      <w:r w:rsidRPr="00295FC2" w:rsidDel="00295FC2">
        <w:rPr>
          <w:lang w:eastAsia="ja-JP"/>
        </w:rPr>
        <w:t xml:space="preserve"> </w:t>
      </w:r>
      <w:r w:rsidR="00C9123C" w:rsidRPr="00ED115A">
        <w:rPr>
          <w:lang w:eastAsia="ja-JP"/>
        </w:rPr>
        <w:t xml:space="preserve">are active </w:t>
      </w:r>
      <w:r w:rsidR="00C9123C">
        <w:rPr>
          <w:rFonts w:hint="eastAsia"/>
          <w:lang w:eastAsia="ja-JP"/>
        </w:rPr>
        <w:t>in IEEE802.3</w:t>
      </w:r>
      <w:r>
        <w:rPr>
          <w:rFonts w:hint="eastAsia"/>
          <w:lang w:eastAsia="ja-JP"/>
        </w:rPr>
        <w:t xml:space="preserve"> working group</w:t>
      </w:r>
      <w:r w:rsidR="00C9123C" w:rsidRPr="00ED115A">
        <w:rPr>
          <w:lang w:eastAsia="ja-JP"/>
        </w:rPr>
        <w:t>:</w:t>
      </w:r>
    </w:p>
    <w:p w:rsidR="00C559EC" w:rsidRDefault="00C559EC" w:rsidP="00D55AC7">
      <w:pPr>
        <w:pStyle w:val="ListParagraph"/>
        <w:numPr>
          <w:ilvl w:val="0"/>
          <w:numId w:val="51"/>
        </w:numPr>
        <w:ind w:leftChars="0"/>
        <w:rPr>
          <w:lang w:eastAsia="ja-JP"/>
        </w:rPr>
      </w:pPr>
      <w:r>
        <w:rPr>
          <w:lang w:eastAsia="ja-JP"/>
        </w:rPr>
        <w:t>The IEEE P802.3bm Next Generation 40 Gb/s and 100 Gb/s Optical Ethernet Task Force is nearing completion and has received conditional approval to forward to RevCom assuming the sponsor ballot process completes successfully with review of Draft 3.3 to be produced following this meeting.</w:t>
      </w:r>
    </w:p>
    <w:p w:rsidR="00C559EC" w:rsidRDefault="00C559EC" w:rsidP="00D55AC7">
      <w:pPr>
        <w:pStyle w:val="ListParagraph"/>
        <w:numPr>
          <w:ilvl w:val="0"/>
          <w:numId w:val="51"/>
        </w:numPr>
        <w:ind w:leftChars="0"/>
        <w:rPr>
          <w:lang w:eastAsia="ja-JP"/>
        </w:rPr>
      </w:pPr>
      <w:r>
        <w:rPr>
          <w:lang w:eastAsia="ja-JP"/>
        </w:rPr>
        <w:t>The IEEE P802.3bn EPON Protocol over Coax (EPoC) Task Force is currently conducting task force review and is expecting to begin the working group ballot phase in March 2015.</w:t>
      </w:r>
    </w:p>
    <w:p w:rsidR="00C559EC" w:rsidRDefault="00C559EC" w:rsidP="00D55AC7">
      <w:pPr>
        <w:pStyle w:val="ListParagraph"/>
        <w:numPr>
          <w:ilvl w:val="0"/>
          <w:numId w:val="51"/>
        </w:numPr>
        <w:ind w:leftChars="0"/>
        <w:rPr>
          <w:lang w:eastAsia="ja-JP"/>
        </w:rPr>
      </w:pPr>
      <w:r>
        <w:rPr>
          <w:lang w:eastAsia="ja-JP"/>
        </w:rPr>
        <w:t>The IEEE P802.3bp 1000BASE-T1 Task Force is currently conducting task force review and is expecting to begin the working group ballot phase in March 2015.</w:t>
      </w:r>
    </w:p>
    <w:p w:rsidR="00C559EC" w:rsidRDefault="00C559EC" w:rsidP="00D55AC7">
      <w:pPr>
        <w:pStyle w:val="ListParagraph"/>
        <w:numPr>
          <w:ilvl w:val="0"/>
          <w:numId w:val="51"/>
        </w:numPr>
        <w:ind w:leftChars="0"/>
        <w:rPr>
          <w:lang w:eastAsia="ja-JP"/>
        </w:rPr>
      </w:pPr>
      <w:r>
        <w:rPr>
          <w:lang w:eastAsia="ja-JP"/>
        </w:rPr>
        <w:t>The IEEE P802.3bq 40GBASE-T Task Force is currently conducting task force review and is expecting to begin the working group ballot phase in March 2015. Note that a successful CFI held during this meeting, subject to subsequent approvals, is expected to expand the scope of this project to include specifications for 25GBASE-T.</w:t>
      </w:r>
    </w:p>
    <w:p w:rsidR="00C559EC" w:rsidRDefault="00C559EC" w:rsidP="00D55AC7">
      <w:pPr>
        <w:pStyle w:val="ListParagraph"/>
        <w:numPr>
          <w:ilvl w:val="0"/>
          <w:numId w:val="51"/>
        </w:numPr>
        <w:ind w:leftChars="0"/>
        <w:rPr>
          <w:lang w:eastAsia="ja-JP"/>
        </w:rPr>
      </w:pPr>
      <w:r>
        <w:rPr>
          <w:lang w:eastAsia="ja-JP"/>
        </w:rPr>
        <w:t>The IEEE P802.3br Interspersing Express Traffic (IET) Task Force is currently conducting task force review and is expecting to begin the working group ballot phase in March 2015.</w:t>
      </w:r>
    </w:p>
    <w:p w:rsidR="00C559EC" w:rsidRDefault="00C559EC" w:rsidP="00D55AC7">
      <w:pPr>
        <w:pStyle w:val="ListParagraph"/>
        <w:numPr>
          <w:ilvl w:val="0"/>
          <w:numId w:val="51"/>
        </w:numPr>
        <w:ind w:leftChars="0"/>
        <w:rPr>
          <w:lang w:eastAsia="ja-JP"/>
        </w:rPr>
      </w:pPr>
      <w:r>
        <w:rPr>
          <w:lang w:eastAsia="ja-JP"/>
        </w:rPr>
        <w:t>The IEEE P802.3bs 400 Gb/s Ethernet Task Force is currently in the proposal selection phase.</w:t>
      </w:r>
    </w:p>
    <w:p w:rsidR="00C559EC" w:rsidRDefault="00C559EC" w:rsidP="00D55AC7">
      <w:pPr>
        <w:pStyle w:val="ListParagraph"/>
        <w:numPr>
          <w:ilvl w:val="0"/>
          <w:numId w:val="51"/>
        </w:numPr>
        <w:ind w:leftChars="0"/>
        <w:rPr>
          <w:lang w:eastAsia="ja-JP"/>
        </w:rPr>
      </w:pPr>
      <w:r>
        <w:rPr>
          <w:lang w:eastAsia="ja-JP"/>
        </w:rPr>
        <w:t>The IEEE P802.3bt DTE Power via MDI over 4-Pair Task Force is currently in the proposal selection phase, and is expected to begin task force review in January 2015.</w:t>
      </w:r>
    </w:p>
    <w:p w:rsidR="00C559EC" w:rsidRDefault="00C559EC" w:rsidP="00D55AC7">
      <w:pPr>
        <w:pStyle w:val="ListParagraph"/>
        <w:numPr>
          <w:ilvl w:val="0"/>
          <w:numId w:val="51"/>
        </w:numPr>
        <w:ind w:leftChars="0"/>
        <w:rPr>
          <w:lang w:eastAsia="ja-JP"/>
        </w:rPr>
      </w:pPr>
      <w:r>
        <w:rPr>
          <w:lang w:eastAsia="ja-JP"/>
        </w:rPr>
        <w:t>The IEEE P802.3bu 1-Pair Power over Data Lines (PoDL) Task Force is currently in the proposal selection phase and is expected to begin task force review in January 2015.</w:t>
      </w:r>
    </w:p>
    <w:p w:rsidR="00C559EC" w:rsidRDefault="00C559EC" w:rsidP="00D55AC7">
      <w:pPr>
        <w:pStyle w:val="ListParagraph"/>
        <w:numPr>
          <w:ilvl w:val="0"/>
          <w:numId w:val="51"/>
        </w:numPr>
        <w:ind w:leftChars="0"/>
        <w:rPr>
          <w:lang w:eastAsia="ja-JP"/>
        </w:rPr>
      </w:pPr>
      <w:r>
        <w:rPr>
          <w:lang w:eastAsia="ja-JP"/>
        </w:rPr>
        <w:t>The IEEE P802.3bw 100BASE-T1 Task Force has completed task force review. Agreement has been reached at this meeting to begin working group ballot for this project.</w:t>
      </w:r>
    </w:p>
    <w:p w:rsidR="00C559EC" w:rsidRDefault="00C559EC" w:rsidP="00D55AC7">
      <w:pPr>
        <w:pStyle w:val="ListParagraph"/>
        <w:numPr>
          <w:ilvl w:val="0"/>
          <w:numId w:val="51"/>
        </w:numPr>
        <w:ind w:leftChars="0"/>
        <w:rPr>
          <w:lang w:eastAsia="ja-JP"/>
        </w:rPr>
      </w:pPr>
      <w:r>
        <w:rPr>
          <w:lang w:eastAsia="ja-JP"/>
        </w:rPr>
        <w:t>The Gigabit Ethernet Over Plastic Optical Fiber Study Group has submitted its Project</w:t>
      </w:r>
    </w:p>
    <w:p w:rsidR="00C559EC" w:rsidRDefault="00C559EC" w:rsidP="00D55AC7">
      <w:pPr>
        <w:pStyle w:val="ListParagraph"/>
        <w:numPr>
          <w:ilvl w:val="0"/>
          <w:numId w:val="51"/>
        </w:numPr>
        <w:ind w:leftChars="0"/>
        <w:rPr>
          <w:lang w:eastAsia="ja-JP"/>
        </w:rPr>
      </w:pPr>
      <w:r>
        <w:rPr>
          <w:lang w:eastAsia="ja-JP"/>
        </w:rPr>
        <w:t>Authorization Request (PAR), Criteria for Standards Development (CSD) and Project objectives which were approved by IEEE 802.3 in this meeting. Pending subsequent approval by the IEEE 802 EC and Standards Board meetings, this will become the IEEE P802.3bv task force which will hold its first meeting during the January 2015 interim.</w:t>
      </w:r>
    </w:p>
    <w:p w:rsidR="00C559EC" w:rsidRDefault="00C559EC" w:rsidP="00D55AC7">
      <w:pPr>
        <w:pStyle w:val="ListParagraph"/>
        <w:numPr>
          <w:ilvl w:val="0"/>
          <w:numId w:val="51"/>
        </w:numPr>
        <w:ind w:leftChars="0"/>
        <w:rPr>
          <w:lang w:eastAsia="ja-JP"/>
        </w:rPr>
      </w:pPr>
      <w:r>
        <w:rPr>
          <w:lang w:eastAsia="ja-JP"/>
        </w:rPr>
        <w:t>The 25 Gb/s Ethernet Study Group has submitted its PAR, CSD, and Project objectives which were approved by IEEE 802.3 in this meeting. Pending subsequent approval by the IEEE 802 EC and Standards Board meetings, this will become the IEEE P802.3by task force which will hold its first meeting during the January 2015 interim.</w:t>
      </w:r>
    </w:p>
    <w:p w:rsidR="00C559EC" w:rsidRDefault="00C559EC" w:rsidP="00D55AC7">
      <w:pPr>
        <w:pStyle w:val="ListParagraph"/>
        <w:numPr>
          <w:ilvl w:val="0"/>
          <w:numId w:val="51"/>
        </w:numPr>
        <w:ind w:leftChars="0"/>
        <w:rPr>
          <w:lang w:eastAsia="ja-JP"/>
        </w:rPr>
      </w:pPr>
      <w:r>
        <w:rPr>
          <w:lang w:eastAsia="ja-JP"/>
        </w:rPr>
        <w:t>The Next Generation Ethernet Passive Optical Networking (NGEPON) Industry Connection Activity is operating as an ad hoc under IEEE 802.3 and is expected to submit a report for IEEE 802.3 approval in early 2015.</w:t>
      </w:r>
    </w:p>
    <w:p w:rsidR="00C559EC" w:rsidRDefault="00C559EC" w:rsidP="00D55AC7">
      <w:pPr>
        <w:pStyle w:val="ListParagraph"/>
        <w:numPr>
          <w:ilvl w:val="0"/>
          <w:numId w:val="51"/>
        </w:numPr>
        <w:ind w:leftChars="0"/>
        <w:rPr>
          <w:lang w:eastAsia="ja-JP"/>
        </w:rPr>
      </w:pPr>
      <w:r>
        <w:rPr>
          <w:lang w:eastAsia="ja-JP"/>
        </w:rPr>
        <w:t xml:space="preserve">After a successful Call for Interest (CFI), IEEE 802.3 agreed to create a Study Group for a Next Generation Enterprise Access BASE-T PHY, which would aim to charter a project to specify </w:t>
      </w:r>
      <w:r>
        <w:rPr>
          <w:lang w:eastAsia="ja-JP"/>
        </w:rPr>
        <w:lastRenderedPageBreak/>
        <w:t>one or more new Ethernet speeds between 1 Gb/s and 10 Gb/s to operate over 100m of Cat5e or better structured cabling. The first meeting of the new Study Group will be held in the January 2015 interim.</w:t>
      </w:r>
    </w:p>
    <w:p w:rsidR="00C559EC" w:rsidRDefault="00C559EC" w:rsidP="00D55AC7">
      <w:pPr>
        <w:pStyle w:val="ListParagraph"/>
        <w:numPr>
          <w:ilvl w:val="0"/>
          <w:numId w:val="51"/>
        </w:numPr>
        <w:ind w:leftChars="0"/>
        <w:rPr>
          <w:lang w:eastAsia="ja-JP"/>
        </w:rPr>
      </w:pPr>
      <w:r>
        <w:rPr>
          <w:lang w:eastAsia="ja-JP"/>
        </w:rPr>
        <w:t>Note that a successful CFI for 25GBASE-T will result in expanding the scope of the IEEE P802.3bq project as noted above rather than creating an additional group.</w:t>
      </w:r>
    </w:p>
    <w:p w:rsidR="00C559EC" w:rsidRDefault="00C559EC" w:rsidP="00C559EC">
      <w:pPr>
        <w:rPr>
          <w:lang w:eastAsia="ja-JP"/>
        </w:rPr>
      </w:pPr>
    </w:p>
    <w:p w:rsidR="00295FC2" w:rsidRPr="00C559EC" w:rsidRDefault="00C559EC" w:rsidP="00D55AC7">
      <w:pPr>
        <w:jc w:val="both"/>
        <w:rPr>
          <w:lang w:eastAsia="ja-JP"/>
        </w:rPr>
      </w:pPr>
      <w:r>
        <w:rPr>
          <w:lang w:eastAsia="ja-JP"/>
        </w:rPr>
        <w:t>As of November 2014, IEEE 802.3 has begun its next revision project, which is expected to create a full revision of IEEE Std 802.3-2012 by late 2015. This revision is expected to integrate the approved amendments IEEE Std 802.3bk-2013, IEEE Std 802.3bj-2014, and the amendment being produced by the IEEE P802.3bm task force which is expected to be approved early 2015, plus select maintenance items deemed “ready for ballot” received since the 2012 revision. IEEE 802.3 agreed to begin the working group ballot phase for this revision at our meeting in November 2014.</w:t>
      </w:r>
    </w:p>
    <w:p w:rsidR="0085003E" w:rsidRDefault="0085003E" w:rsidP="00D55AC7">
      <w:pPr>
        <w:tabs>
          <w:tab w:val="left" w:pos="820"/>
        </w:tabs>
        <w:spacing w:line="275" w:lineRule="auto"/>
        <w:ind w:right="487"/>
        <w:rPr>
          <w:lang w:eastAsia="ja-JP"/>
        </w:rPr>
      </w:pPr>
    </w:p>
    <w:p w:rsidR="00C9123C" w:rsidRPr="00ED115A" w:rsidRDefault="00C9123C" w:rsidP="00D55AC7">
      <w:pPr>
        <w:pStyle w:val="Heading3"/>
        <w:rPr>
          <w:lang w:eastAsia="ja-JP"/>
        </w:rPr>
      </w:pPr>
      <w:bookmarkStart w:id="103" w:name="_Toc404879730"/>
      <w:bookmarkStart w:id="104" w:name="_Toc404880705"/>
      <w:bookmarkStart w:id="105" w:name="_Toc405248124"/>
      <w:bookmarkStart w:id="106" w:name="_Toc405332698"/>
      <w:r w:rsidRPr="00ED115A">
        <w:rPr>
          <w:rFonts w:hint="eastAsia"/>
          <w:lang w:eastAsia="ja-JP"/>
        </w:rPr>
        <w:t>Standardization activities on Ethernet</w:t>
      </w:r>
      <w:bookmarkEnd w:id="103"/>
      <w:bookmarkEnd w:id="104"/>
      <w:bookmarkEnd w:id="105"/>
      <w:bookmarkEnd w:id="106"/>
    </w:p>
    <w:p w:rsidR="00C9123C" w:rsidRPr="002B0972" w:rsidRDefault="00C9123C" w:rsidP="00D55AC7">
      <w:pPr>
        <w:jc w:val="both"/>
        <w:rPr>
          <w:lang w:eastAsia="ja-JP"/>
        </w:rPr>
      </w:pPr>
      <w:r w:rsidRPr="002B0972">
        <w:rPr>
          <w:rFonts w:hint="eastAsia"/>
          <w:lang w:eastAsia="ja-JP"/>
        </w:rPr>
        <w:t xml:space="preserve">Standardization work on "carrier-class" Ethernet is conducted within </w:t>
      </w:r>
      <w:r>
        <w:rPr>
          <w:rFonts w:hint="eastAsia"/>
          <w:lang w:eastAsia="ja-JP"/>
        </w:rPr>
        <w:t xml:space="preserve">ITU-T SG12, </w:t>
      </w:r>
      <w:r w:rsidRPr="002B0972">
        <w:rPr>
          <w:rFonts w:hint="eastAsia"/>
          <w:lang w:eastAsia="ja-JP"/>
        </w:rPr>
        <w:t>ITU-T SG15, IEEE 802.1 WG, IEEE 802.3 WG, IETF</w:t>
      </w:r>
      <w:r w:rsidR="00477D91">
        <w:rPr>
          <w:rFonts w:hint="eastAsia"/>
          <w:lang w:eastAsia="ja-JP"/>
        </w:rPr>
        <w:t>,</w:t>
      </w:r>
      <w:r w:rsidRPr="002B0972">
        <w:rPr>
          <w:rFonts w:hint="eastAsia"/>
          <w:lang w:eastAsia="ja-JP"/>
        </w:rPr>
        <w:t xml:space="preserve"> and Metro Ethernet Forum.  The table below summarizes </w:t>
      </w:r>
      <w:r w:rsidR="007E7400">
        <w:rPr>
          <w:rFonts w:hint="eastAsia"/>
          <w:lang w:eastAsia="ja-JP"/>
        </w:rPr>
        <w:t xml:space="preserve">the </w:t>
      </w:r>
      <w:r w:rsidRPr="002B0972">
        <w:rPr>
          <w:rFonts w:hint="eastAsia"/>
          <w:lang w:eastAsia="ja-JP"/>
        </w:rPr>
        <w:t xml:space="preserve">current standardization </w:t>
      </w:r>
      <w:r w:rsidRPr="002B0972">
        <w:rPr>
          <w:lang w:eastAsia="ja-JP"/>
        </w:rPr>
        <w:t>responsibilities</w:t>
      </w:r>
      <w:r w:rsidRPr="002B0972">
        <w:rPr>
          <w:rFonts w:hint="eastAsia"/>
          <w:lang w:eastAsia="ja-JP"/>
        </w:rPr>
        <w:t xml:space="preserve"> on "carrier-class" Ethernet.</w:t>
      </w:r>
      <w:r w:rsidRPr="002B0972">
        <w:rPr>
          <w:lang w:eastAsia="ja-JP"/>
        </w:rPr>
        <w:t xml:space="preserve"> Table 7-5 lists the current status of individual </w:t>
      </w:r>
      <w:r w:rsidR="00477D91" w:rsidRPr="002B0972">
        <w:rPr>
          <w:lang w:eastAsia="ja-JP"/>
        </w:rPr>
        <w:t>Ethernet</w:t>
      </w:r>
      <w:r w:rsidR="00477D91">
        <w:rPr>
          <w:rFonts w:hint="eastAsia"/>
          <w:lang w:eastAsia="ja-JP"/>
        </w:rPr>
        <w:t>-</w:t>
      </w:r>
      <w:r w:rsidRPr="002B0972">
        <w:rPr>
          <w:lang w:eastAsia="ja-JP"/>
        </w:rPr>
        <w:t>related ITU-T Recommendations</w:t>
      </w:r>
      <w:r w:rsidRPr="002B0972">
        <w:rPr>
          <w:rFonts w:hint="eastAsia"/>
          <w:lang w:eastAsia="ja-JP"/>
        </w:rPr>
        <w:t xml:space="preserve">. Latest </w:t>
      </w:r>
      <w:r w:rsidRPr="002B0972">
        <w:rPr>
          <w:lang w:eastAsia="ja-JP"/>
        </w:rPr>
        <w:t xml:space="preserve">Ethernet Services that </w:t>
      </w:r>
      <w:r w:rsidRPr="002B0972">
        <w:rPr>
          <w:rFonts w:hint="eastAsia"/>
          <w:lang w:eastAsia="ja-JP"/>
        </w:rPr>
        <w:t xml:space="preserve">are specified in </w:t>
      </w:r>
      <w:r w:rsidRPr="002B0972">
        <w:rPr>
          <w:lang w:eastAsia="ja-JP"/>
        </w:rPr>
        <w:t xml:space="preserve">MEF 6.1 and MEF 10.2 </w:t>
      </w:r>
      <w:r w:rsidRPr="002B0972">
        <w:rPr>
          <w:rFonts w:hint="eastAsia"/>
          <w:lang w:eastAsia="ja-JP"/>
        </w:rPr>
        <w:t>haven</w:t>
      </w:r>
      <w:r w:rsidRPr="002B0972">
        <w:rPr>
          <w:lang w:eastAsia="ja-JP"/>
        </w:rPr>
        <w:t>’</w:t>
      </w:r>
      <w:r w:rsidRPr="002B0972">
        <w:rPr>
          <w:rFonts w:hint="eastAsia"/>
          <w:lang w:eastAsia="ja-JP"/>
        </w:rPr>
        <w:t xml:space="preserve">t been completely covered in G.8011.x series at the moment. </w:t>
      </w:r>
      <w:r w:rsidR="007E7400">
        <w:rPr>
          <w:rFonts w:hint="eastAsia"/>
          <w:lang w:eastAsia="ja-JP"/>
        </w:rPr>
        <w:t>T</w:t>
      </w:r>
      <w:r>
        <w:rPr>
          <w:rFonts w:hint="eastAsia"/>
          <w:lang w:eastAsia="ja-JP"/>
        </w:rPr>
        <w:t xml:space="preserve">he </w:t>
      </w:r>
      <w:r w:rsidRPr="00106666">
        <w:rPr>
          <w:lang w:eastAsia="ja-JP"/>
        </w:rPr>
        <w:t>G.8011.x series aligning with MEF specification</w:t>
      </w:r>
      <w:r>
        <w:rPr>
          <w:rFonts w:hint="eastAsia"/>
          <w:lang w:eastAsia="ja-JP"/>
        </w:rPr>
        <w:t xml:space="preserve">s </w:t>
      </w:r>
      <w:r w:rsidRPr="00246AE9">
        <w:rPr>
          <w:lang w:eastAsia="ja-JP"/>
        </w:rPr>
        <w:t>are planned to be approved.</w:t>
      </w:r>
    </w:p>
    <w:p w:rsidR="00C9123C" w:rsidRPr="00ED115A" w:rsidRDefault="00C9123C" w:rsidP="00C9123C">
      <w:pPr>
        <w:keepNext/>
        <w:keepLines/>
        <w:spacing w:before="360" w:after="120"/>
        <w:jc w:val="center"/>
        <w:rPr>
          <w:b/>
          <w:lang w:eastAsia="ja-JP"/>
        </w:rPr>
      </w:pPr>
      <w:r w:rsidRPr="00ED115A">
        <w:rPr>
          <w:rFonts w:hint="eastAsia"/>
          <w:b/>
          <w:lang w:eastAsia="ja-JP"/>
        </w:rPr>
        <w:lastRenderedPageBreak/>
        <w:t>Table 5-1  Standardization on "carrier-class" Ethernet.</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326"/>
        <w:gridCol w:w="1720"/>
        <w:gridCol w:w="1533"/>
        <w:gridCol w:w="6270"/>
      </w:tblGrid>
      <w:tr w:rsidR="00C9123C" w:rsidRPr="00ED115A" w:rsidTr="003950CB">
        <w:trPr>
          <w:trHeight w:val="285"/>
        </w:trPr>
        <w:tc>
          <w:tcPr>
            <w:tcW w:w="0" w:type="auto"/>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w:t>
            </w:r>
          </w:p>
        </w:tc>
        <w:tc>
          <w:tcPr>
            <w:tcW w:w="1720"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Standard bod</w:t>
            </w:r>
            <w:r w:rsidR="00477D91">
              <w:rPr>
                <w:rFonts w:hint="eastAsia"/>
                <w:sz w:val="22"/>
                <w:lang w:val="en-US" w:eastAsia="ja-JP"/>
              </w:rPr>
              <w:t>ies</w:t>
            </w:r>
          </w:p>
        </w:tc>
        <w:tc>
          <w:tcPr>
            <w:tcW w:w="1533"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Q/</w:t>
            </w:r>
            <w:r w:rsidRPr="00ED115A">
              <w:rPr>
                <w:sz w:val="22"/>
                <w:lang w:val="en-US" w:eastAsia="ja-JP"/>
              </w:rPr>
              <w:t xml:space="preserve">SG </w:t>
            </w:r>
            <w:r w:rsidR="00477D91">
              <w:rPr>
                <w:rFonts w:hint="eastAsia"/>
                <w:sz w:val="22"/>
                <w:lang w:val="en-US" w:eastAsia="ja-JP"/>
              </w:rPr>
              <w:t xml:space="preserve">or </w:t>
            </w:r>
            <w:r w:rsidRPr="00ED115A">
              <w:rPr>
                <w:sz w:val="22"/>
                <w:lang w:val="en-US" w:eastAsia="ja-JP"/>
              </w:rPr>
              <w:t>WG</w:t>
            </w:r>
          </w:p>
        </w:tc>
        <w:tc>
          <w:tcPr>
            <w:tcW w:w="6270"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Study items</w:t>
            </w:r>
          </w:p>
        </w:tc>
      </w:tr>
      <w:tr w:rsidR="00C9123C" w:rsidRPr="00ED115A" w:rsidTr="003950CB">
        <w:trPr>
          <w:trHeight w:val="285"/>
        </w:trPr>
        <w:tc>
          <w:tcPr>
            <w:tcW w:w="0" w:type="auto"/>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1</w:t>
            </w:r>
          </w:p>
        </w:tc>
        <w:tc>
          <w:tcPr>
            <w:tcW w:w="172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ITU-T SG12</w:t>
            </w: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Q.17/12</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 xml:space="preserve">Ethernet </w:t>
            </w:r>
            <w:r w:rsidRPr="00ED115A">
              <w:rPr>
                <w:sz w:val="22"/>
                <w:lang w:val="en-US" w:eastAsia="ja-JP"/>
              </w:rPr>
              <w:t xml:space="preserve"> services performance</w:t>
            </w:r>
          </w:p>
        </w:tc>
      </w:tr>
      <w:tr w:rsidR="00C9123C" w:rsidRPr="00ED115A" w:rsidTr="003950CB">
        <w:trPr>
          <w:cantSplit/>
          <w:trHeight w:val="285"/>
        </w:trPr>
        <w:tc>
          <w:tcPr>
            <w:tcW w:w="0" w:type="auto"/>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2</w:t>
            </w:r>
          </w:p>
        </w:tc>
        <w:tc>
          <w:tcPr>
            <w:tcW w:w="1720" w:type="dxa"/>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ITU-T SG15</w:t>
            </w: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Q.3/15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Coordination on OTN including optical Ethernet</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D55AC7"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D55AC7">
              <w:rPr>
                <w:sz w:val="22"/>
                <w:lang w:eastAsia="ja-JP"/>
              </w:rPr>
              <w:t>Q.9</w:t>
            </w:r>
            <w:r w:rsidRPr="00ED115A">
              <w:rPr>
                <w:sz w:val="22"/>
                <w:lang w:val="en-US" w:eastAsia="ja-JP"/>
              </w:rPr>
              <w:t>/15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Ethernet protection/restoration</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Q.10/15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 xml:space="preserve">Ethernet </w:t>
            </w:r>
            <w:r w:rsidRPr="00ED115A">
              <w:rPr>
                <w:sz w:val="22"/>
                <w:lang w:val="en-US" w:eastAsia="ja-JP"/>
              </w:rPr>
              <w:t>OAM</w:t>
            </w:r>
            <w:r w:rsidRPr="00ED115A">
              <w:rPr>
                <w:rFonts w:hint="eastAsia"/>
                <w:sz w:val="22"/>
                <w:lang w:val="en-US" w:eastAsia="ja-JP"/>
              </w:rPr>
              <w:t xml:space="preserve"> mechanisms</w:t>
            </w:r>
            <w:r>
              <w:rPr>
                <w:rFonts w:hint="eastAsia"/>
                <w:sz w:val="22"/>
                <w:lang w:val="en-US" w:eastAsia="ja-JP"/>
              </w:rPr>
              <w:t xml:space="preserve"> </w:t>
            </w:r>
            <w:r w:rsidRPr="00106666">
              <w:rPr>
                <w:sz w:val="22"/>
                <w:lang w:val="en-US" w:eastAsia="ja-JP"/>
              </w:rPr>
              <w:t>and equipment functional architecture</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Q.11/15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Ethernet Service description and frame mapping (GFP)</w:t>
            </w:r>
            <w:r w:rsidRPr="00ED115A">
              <w:rPr>
                <w:sz w:val="22"/>
                <w:lang w:val="en-US" w:eastAsia="ja-JP"/>
              </w:rPr>
              <w:t xml:space="preserve"> </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Q.12/15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Ethernet architecture</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Q.13/15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Synchronous Ethernet</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Q14/15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Management aspects of Ethernet</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Q15/15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Synchronous Ethernet test equipment</w:t>
            </w:r>
          </w:p>
        </w:tc>
      </w:tr>
      <w:tr w:rsidR="00C9123C" w:rsidRPr="00ED115A" w:rsidTr="003950CB">
        <w:trPr>
          <w:cantSplit/>
          <w:trHeight w:val="329"/>
        </w:trPr>
        <w:tc>
          <w:tcPr>
            <w:tcW w:w="0" w:type="auto"/>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3</w:t>
            </w:r>
          </w:p>
        </w:tc>
        <w:tc>
          <w:tcPr>
            <w:tcW w:w="1720" w:type="dxa"/>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IEEE 802</w:t>
            </w: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802.1</w:t>
            </w:r>
          </w:p>
        </w:tc>
        <w:tc>
          <w:tcPr>
            <w:tcW w:w="6270" w:type="dxa"/>
          </w:tcPr>
          <w:p w:rsidR="00880DA6" w:rsidRPr="00ED115A" w:rsidRDefault="00C9123C">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Higher layers above the MAC (including Network level Ethernet OAM mechanisms, Provider bridges, Provider backbone bridges</w:t>
            </w:r>
            <w:r w:rsidR="00880DA6">
              <w:rPr>
                <w:rFonts w:hint="eastAsia"/>
                <w:sz w:val="22"/>
                <w:lang w:val="en-US" w:eastAsia="ja-JP"/>
              </w:rPr>
              <w:t>, and quality of service)</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802.3</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763480">
              <w:rPr>
                <w:sz w:val="22"/>
                <w:lang w:val="en-US" w:eastAsia="ja-JP"/>
              </w:rPr>
              <w:t>Standard for Ethernet</w:t>
            </w:r>
          </w:p>
        </w:tc>
      </w:tr>
      <w:tr w:rsidR="00C9123C" w:rsidRPr="00ED115A" w:rsidTr="003950CB">
        <w:trPr>
          <w:cantSplit/>
          <w:trHeight w:val="177"/>
        </w:trPr>
        <w:tc>
          <w:tcPr>
            <w:tcW w:w="0" w:type="auto"/>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4</w:t>
            </w:r>
          </w:p>
        </w:tc>
        <w:tc>
          <w:tcPr>
            <w:tcW w:w="1720" w:type="dxa"/>
            <w:vMerge w:val="restart"/>
          </w:tcPr>
          <w:p w:rsidR="00C9123C"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IETF</w:t>
            </w:r>
          </w:p>
          <w:p w:rsidR="00E02A7A" w:rsidRPr="00ED115A" w:rsidRDefault="00E02A7A" w:rsidP="001925AD">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Pr>
                <w:rFonts w:hint="eastAsia"/>
                <w:sz w:val="22"/>
                <w:lang w:val="en-US" w:eastAsia="ja-JP"/>
              </w:rPr>
              <w:t>(Refer to Annex B on organization restr</w:t>
            </w:r>
            <w:r w:rsidR="001925AD">
              <w:rPr>
                <w:rFonts w:hint="eastAsia"/>
                <w:sz w:val="22"/>
                <w:lang w:val="en-US" w:eastAsia="ja-JP"/>
              </w:rPr>
              <w:t>u</w:t>
            </w:r>
            <w:r>
              <w:rPr>
                <w:rFonts w:hint="eastAsia"/>
                <w:sz w:val="22"/>
                <w:lang w:val="en-US" w:eastAsia="ja-JP"/>
              </w:rPr>
              <w:t>cturing)</w:t>
            </w: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CCAMP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rPr>
              <w:t>common control plane and measurement plane solutions</w:t>
            </w:r>
            <w:r w:rsidRPr="00ED115A">
              <w:rPr>
                <w:rFonts w:hint="eastAsia"/>
                <w:sz w:val="22"/>
                <w:lang w:val="en-US" w:eastAsia="ja-JP"/>
              </w:rPr>
              <w:t xml:space="preserve"> and </w:t>
            </w:r>
            <w:r w:rsidRPr="00ED115A">
              <w:rPr>
                <w:sz w:val="22"/>
                <w:lang w:val="en-US" w:eastAsia="ja-JP"/>
              </w:rPr>
              <w:t>GMPLS mechanisms/protocol extensions to support source-controlled and explicitly-routed</w:t>
            </w:r>
          </w:p>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Ethernet data paths for Ethernet data planes</w:t>
            </w:r>
          </w:p>
        </w:tc>
      </w:tr>
      <w:tr w:rsidR="00C9123C" w:rsidRPr="00ED115A" w:rsidTr="003950CB">
        <w:trPr>
          <w:cantSplit/>
          <w:trHeight w:val="41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MPLS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rPr>
              <w:t xml:space="preserve"> many elements of the support of Ethernet "carrier-class" pseudowires over MPLS and MPLS-TP networks</w:t>
            </w:r>
          </w:p>
        </w:tc>
      </w:tr>
      <w:tr w:rsidR="00C9123C" w:rsidRPr="00ED115A" w:rsidTr="003950CB">
        <w:trPr>
          <w:cantSplit/>
          <w:trHeight w:val="41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L2VPN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Layer 2 Virtual Private Networks</w:t>
            </w:r>
          </w:p>
        </w:tc>
      </w:tr>
      <w:tr w:rsidR="00C9123C" w:rsidRPr="00ED115A" w:rsidTr="003950CB">
        <w:trPr>
          <w:trHeight w:val="105"/>
        </w:trPr>
        <w:tc>
          <w:tcPr>
            <w:tcW w:w="0" w:type="auto"/>
            <w:vMerge/>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PWE3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encapsulation, transport, control, management, interworking</w:t>
            </w:r>
          </w:p>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and security of Ethernet services emulated over MPLS enabled IP packet switched networks</w:t>
            </w:r>
          </w:p>
        </w:tc>
      </w:tr>
      <w:tr w:rsidR="00C9123C" w:rsidRPr="00ED115A" w:rsidTr="003950CB">
        <w:trPr>
          <w:trHeight w:val="675"/>
        </w:trPr>
        <w:tc>
          <w:tcPr>
            <w:tcW w:w="0" w:type="auto"/>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5</w:t>
            </w:r>
          </w:p>
        </w:tc>
        <w:tc>
          <w:tcPr>
            <w:tcW w:w="1720" w:type="dxa"/>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w:t>
            </w:r>
            <w:r w:rsidRPr="00ED115A">
              <w:rPr>
                <w:rFonts w:hint="eastAsia"/>
                <w:sz w:val="22"/>
                <w:lang w:val="en-US" w:eastAsia="ja-JP"/>
              </w:rPr>
              <w:t xml:space="preserve">etro </w:t>
            </w:r>
            <w:r w:rsidRPr="00ED115A">
              <w:rPr>
                <w:sz w:val="22"/>
                <w:lang w:val="en-US" w:eastAsia="ja-JP"/>
              </w:rPr>
              <w:t>E</w:t>
            </w:r>
            <w:r w:rsidRPr="00ED115A">
              <w:rPr>
                <w:rFonts w:hint="eastAsia"/>
                <w:sz w:val="22"/>
                <w:lang w:val="en-US" w:eastAsia="ja-JP"/>
              </w:rPr>
              <w:t xml:space="preserve">thernet </w:t>
            </w:r>
            <w:r w:rsidRPr="00ED115A">
              <w:rPr>
                <w:sz w:val="22"/>
                <w:lang w:val="en-US" w:eastAsia="ja-JP"/>
              </w:rPr>
              <w:t>F</w:t>
            </w:r>
            <w:r w:rsidRPr="00ED115A">
              <w:rPr>
                <w:rFonts w:hint="eastAsia"/>
                <w:sz w:val="22"/>
                <w:lang w:val="en-US" w:eastAsia="ja-JP"/>
              </w:rPr>
              <w:t>orum</w:t>
            </w:r>
          </w:p>
        </w:tc>
        <w:tc>
          <w:tcPr>
            <w:tcW w:w="1533" w:type="dxa"/>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Technical Committee</w:t>
            </w:r>
          </w:p>
        </w:tc>
        <w:tc>
          <w:tcPr>
            <w:tcW w:w="6270" w:type="dxa"/>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 xml:space="preserve">Service </w:t>
            </w:r>
            <w:r w:rsidRPr="00ED115A">
              <w:rPr>
                <w:sz w:val="22"/>
                <w:lang w:val="en-US" w:eastAsia="ja-JP"/>
              </w:rPr>
              <w:t>attributes including traffic and performance parameters, service d</w:t>
            </w:r>
            <w:r w:rsidRPr="00ED115A">
              <w:rPr>
                <w:rFonts w:hint="eastAsia"/>
                <w:sz w:val="22"/>
                <w:lang w:val="en-US" w:eastAsia="ja-JP"/>
              </w:rPr>
              <w:t>efinition</w:t>
            </w:r>
            <w:r w:rsidRPr="00ED115A">
              <w:rPr>
                <w:sz w:val="22"/>
                <w:lang w:val="en-US" w:eastAsia="ja-JP"/>
              </w:rPr>
              <w:t>s</w:t>
            </w:r>
            <w:r w:rsidRPr="00ED115A">
              <w:rPr>
                <w:rFonts w:hint="eastAsia"/>
                <w:sz w:val="22"/>
                <w:lang w:val="en-US" w:eastAsia="ja-JP"/>
              </w:rPr>
              <w:t xml:space="preserve">, </w:t>
            </w:r>
            <w:r w:rsidRPr="00ED115A">
              <w:rPr>
                <w:sz w:val="22"/>
                <w:lang w:val="en-US" w:eastAsia="ja-JP"/>
              </w:rPr>
              <w:t>Aggregation and E-NNI interfaces</w:t>
            </w:r>
            <w:r w:rsidRPr="00ED115A">
              <w:rPr>
                <w:rFonts w:hint="eastAsia"/>
                <w:sz w:val="22"/>
                <w:lang w:val="en-US" w:eastAsia="ja-JP"/>
              </w:rPr>
              <w:t xml:space="preserve">, </w:t>
            </w:r>
            <w:r w:rsidRPr="00ED115A">
              <w:rPr>
                <w:sz w:val="22"/>
                <w:lang w:val="en-US" w:eastAsia="ja-JP"/>
              </w:rPr>
              <w:t>management interfaces, performance monitoring, and test specifications.</w:t>
            </w:r>
          </w:p>
        </w:tc>
      </w:tr>
    </w:tbl>
    <w:p w:rsidR="00C9123C" w:rsidRPr="00ED115A" w:rsidRDefault="00C9123C" w:rsidP="00D55AC7">
      <w:pPr>
        <w:pStyle w:val="Heading3"/>
        <w:rPr>
          <w:lang w:val="en-US" w:eastAsia="ja-JP"/>
        </w:rPr>
      </w:pPr>
      <w:bookmarkStart w:id="107" w:name="_Toc404879731"/>
      <w:bookmarkStart w:id="108" w:name="_Toc404880706"/>
      <w:bookmarkStart w:id="109" w:name="_Toc405248125"/>
      <w:bookmarkStart w:id="110" w:name="_Toc405332699"/>
      <w:r w:rsidRPr="00ED115A">
        <w:rPr>
          <w:rFonts w:hint="eastAsia"/>
          <w:lang w:val="en-US" w:eastAsia="ja-JP"/>
        </w:rPr>
        <w:t>Further details</w:t>
      </w:r>
      <w:bookmarkEnd w:id="107"/>
      <w:bookmarkEnd w:id="108"/>
      <w:bookmarkEnd w:id="109"/>
      <w:bookmarkEnd w:id="110"/>
    </w:p>
    <w:p w:rsidR="00C9123C" w:rsidRPr="00ED115A" w:rsidRDefault="00C9123C" w:rsidP="00C9123C">
      <w:pPr>
        <w:rPr>
          <w:lang w:eastAsia="ja-JP"/>
        </w:rPr>
      </w:pPr>
      <w:r w:rsidRPr="00ED115A">
        <w:rPr>
          <w:rFonts w:hint="eastAsia"/>
          <w:lang w:eastAsia="ja-JP"/>
        </w:rPr>
        <w:t xml:space="preserve">Further details about standardization </w:t>
      </w:r>
      <w:r w:rsidR="00813AB7">
        <w:rPr>
          <w:rFonts w:hint="eastAsia"/>
          <w:lang w:eastAsia="ja-JP"/>
        </w:rPr>
        <w:t>on</w:t>
      </w:r>
      <w:r w:rsidR="00813AB7" w:rsidRPr="00ED115A">
        <w:rPr>
          <w:rFonts w:hint="eastAsia"/>
          <w:lang w:eastAsia="ja-JP"/>
        </w:rPr>
        <w:t xml:space="preserve"> </w:t>
      </w:r>
      <w:r w:rsidRPr="00ED115A">
        <w:rPr>
          <w:rFonts w:hint="eastAsia"/>
          <w:lang w:eastAsia="ja-JP"/>
        </w:rPr>
        <w:t xml:space="preserve">Ethernet can be </w:t>
      </w:r>
      <w:r w:rsidR="00813AB7">
        <w:rPr>
          <w:rFonts w:hint="eastAsia"/>
          <w:lang w:eastAsia="ja-JP"/>
        </w:rPr>
        <w:t>found</w:t>
      </w:r>
      <w:r w:rsidR="00813AB7" w:rsidRPr="00ED115A">
        <w:rPr>
          <w:rFonts w:hint="eastAsia"/>
          <w:lang w:eastAsia="ja-JP"/>
        </w:rPr>
        <w:t xml:space="preserve"> </w:t>
      </w:r>
      <w:r w:rsidR="007E7400">
        <w:rPr>
          <w:rFonts w:hint="eastAsia"/>
          <w:lang w:eastAsia="ja-JP"/>
        </w:rPr>
        <w:t xml:space="preserve">on </w:t>
      </w:r>
      <w:r w:rsidRPr="00ED115A">
        <w:rPr>
          <w:rFonts w:hint="eastAsia"/>
          <w:lang w:eastAsia="ja-JP"/>
        </w:rPr>
        <w:t xml:space="preserve">the </w:t>
      </w:r>
      <w:r w:rsidR="00813AB7">
        <w:rPr>
          <w:lang w:eastAsia="ja-JP"/>
        </w:rPr>
        <w:t>following</w:t>
      </w:r>
      <w:r w:rsidR="00813AB7">
        <w:rPr>
          <w:rFonts w:hint="eastAsia"/>
          <w:lang w:eastAsia="ja-JP"/>
        </w:rPr>
        <w:t xml:space="preserve"> </w:t>
      </w:r>
      <w:r w:rsidRPr="00ED115A">
        <w:rPr>
          <w:rFonts w:hint="eastAsia"/>
          <w:lang w:eastAsia="ja-JP"/>
        </w:rPr>
        <w:t>website</w:t>
      </w:r>
      <w:r w:rsidR="00813AB7">
        <w:rPr>
          <w:rFonts w:hint="eastAsia"/>
          <w:lang w:eastAsia="ja-JP"/>
        </w:rPr>
        <w:t>s</w:t>
      </w:r>
      <w:r w:rsidRPr="00ED115A">
        <w:rPr>
          <w:rFonts w:hint="eastAsia"/>
          <w:lang w:eastAsia="ja-JP"/>
        </w:rPr>
        <w:t>:</w:t>
      </w:r>
    </w:p>
    <w:p w:rsidR="00C9123C" w:rsidRDefault="00C9123C" w:rsidP="00C9123C">
      <w:pPr>
        <w:rPr>
          <w:lang w:val="fr-FR" w:eastAsia="ja-JP"/>
        </w:rPr>
      </w:pPr>
      <w:r>
        <w:rPr>
          <w:rFonts w:hint="eastAsia"/>
          <w:lang w:val="fr-FR" w:eastAsia="ja-JP"/>
        </w:rPr>
        <w:t>ITU-T SG12</w:t>
      </w:r>
      <w:r>
        <w:rPr>
          <w:lang w:val="fr-FR" w:eastAsia="ja-JP"/>
        </w:rPr>
        <w:t> </w:t>
      </w:r>
      <w:r>
        <w:rPr>
          <w:rFonts w:hint="eastAsia"/>
          <w:lang w:val="fr-FR" w:eastAsia="ja-JP"/>
        </w:rPr>
        <w:t xml:space="preserve">: </w:t>
      </w:r>
      <w:hyperlink r:id="rId11" w:history="1">
        <w:r w:rsidRPr="00D3784B">
          <w:rPr>
            <w:rStyle w:val="Hyperlink"/>
            <w:sz w:val="24"/>
            <w:lang w:val="fr-FR" w:eastAsia="ja-JP"/>
          </w:rPr>
          <w:t>http://www.itu.int/ITU-T/studygroups/com1</w:t>
        </w:r>
        <w:r w:rsidRPr="00D3784B">
          <w:rPr>
            <w:rStyle w:val="Hyperlink"/>
            <w:rFonts w:hint="eastAsia"/>
            <w:sz w:val="24"/>
            <w:lang w:val="fr-FR" w:eastAsia="ja-JP"/>
          </w:rPr>
          <w:t>2</w:t>
        </w:r>
        <w:r w:rsidRPr="00D3784B">
          <w:rPr>
            <w:rStyle w:val="Hyperlink"/>
            <w:sz w:val="24"/>
            <w:lang w:val="fr-FR" w:eastAsia="ja-JP"/>
          </w:rPr>
          <w:t>/index.asp</w:t>
        </w:r>
      </w:hyperlink>
    </w:p>
    <w:p w:rsidR="00C9123C" w:rsidRPr="00ED115A" w:rsidRDefault="00C9123C" w:rsidP="00C9123C">
      <w:pPr>
        <w:rPr>
          <w:lang w:val="fr-FR" w:eastAsia="ja-JP"/>
        </w:rPr>
      </w:pPr>
      <w:r w:rsidRPr="00ED115A">
        <w:rPr>
          <w:rFonts w:hint="eastAsia"/>
          <w:lang w:val="fr-FR" w:eastAsia="ja-JP"/>
        </w:rPr>
        <w:t xml:space="preserve">ITU-T SG13: </w:t>
      </w:r>
      <w:hyperlink r:id="rId12" w:history="1">
        <w:r w:rsidRPr="00ED115A">
          <w:rPr>
            <w:color w:val="0000FF"/>
            <w:u w:val="single"/>
            <w:lang w:val="fr-FR" w:eastAsia="ja-JP"/>
          </w:rPr>
          <w:t>http://www.itu.int/ITU-T/studygroups/com13/index.asp</w:t>
        </w:r>
      </w:hyperlink>
    </w:p>
    <w:p w:rsidR="00C9123C" w:rsidRPr="00ED115A" w:rsidRDefault="00C9123C" w:rsidP="00C9123C">
      <w:pPr>
        <w:rPr>
          <w:lang w:val="fr-FR" w:eastAsia="ja-JP"/>
        </w:rPr>
      </w:pPr>
      <w:r w:rsidRPr="00ED115A">
        <w:rPr>
          <w:rFonts w:hint="eastAsia"/>
          <w:lang w:val="fr-FR" w:eastAsia="ja-JP"/>
        </w:rPr>
        <w:t xml:space="preserve">ITU-T SG15: </w:t>
      </w:r>
      <w:hyperlink r:id="rId13" w:history="1">
        <w:r w:rsidRPr="00ED115A">
          <w:rPr>
            <w:color w:val="0000FF"/>
            <w:u w:val="single"/>
            <w:lang w:val="fr-FR" w:eastAsia="ja-JP"/>
          </w:rPr>
          <w:t>http://www.itu.int/ITU-T/studygroups/com15/index.asp</w:t>
        </w:r>
      </w:hyperlink>
    </w:p>
    <w:p w:rsidR="00C9123C" w:rsidRPr="00ED115A" w:rsidRDefault="00C9123C" w:rsidP="00C9123C">
      <w:pPr>
        <w:rPr>
          <w:lang w:val="nl-BE" w:eastAsia="ja-JP"/>
        </w:rPr>
      </w:pPr>
      <w:r w:rsidRPr="00ED115A">
        <w:rPr>
          <w:rFonts w:hint="eastAsia"/>
          <w:lang w:val="nl-BE" w:eastAsia="ja-JP"/>
        </w:rPr>
        <w:t xml:space="preserve">IEEE 802.1 WG: </w:t>
      </w:r>
      <w:hyperlink r:id="rId14" w:history="1">
        <w:r w:rsidRPr="00ED115A">
          <w:rPr>
            <w:color w:val="0000FF"/>
            <w:u w:val="single"/>
            <w:lang w:val="nl-BE" w:eastAsia="ja-JP"/>
          </w:rPr>
          <w:t>http://www.ieee802.org/1/</w:t>
        </w:r>
      </w:hyperlink>
    </w:p>
    <w:p w:rsidR="00C9123C" w:rsidRPr="00ED115A" w:rsidRDefault="00C9123C" w:rsidP="00C9123C">
      <w:pPr>
        <w:rPr>
          <w:lang w:val="nl-BE" w:eastAsia="ja-JP"/>
        </w:rPr>
      </w:pPr>
      <w:r w:rsidRPr="00ED115A">
        <w:rPr>
          <w:rFonts w:hint="eastAsia"/>
          <w:lang w:val="nl-BE" w:eastAsia="ja-JP"/>
        </w:rPr>
        <w:t xml:space="preserve">IEEE 802.3 WG: </w:t>
      </w:r>
      <w:hyperlink r:id="rId15" w:history="1">
        <w:r w:rsidRPr="00ED115A">
          <w:rPr>
            <w:color w:val="0000FF"/>
            <w:u w:val="single"/>
            <w:lang w:val="nl-BE" w:eastAsia="ja-JP"/>
          </w:rPr>
          <w:t>http://www.ieee802.org/3/</w:t>
        </w:r>
      </w:hyperlink>
    </w:p>
    <w:p w:rsidR="00C9123C" w:rsidRPr="00ED115A" w:rsidRDefault="00C9123C" w:rsidP="00C9123C">
      <w:pPr>
        <w:rPr>
          <w:lang w:val="nl-BE" w:eastAsia="ja-JP"/>
        </w:rPr>
      </w:pPr>
      <w:r w:rsidRPr="00ED115A">
        <w:rPr>
          <w:rFonts w:hint="eastAsia"/>
          <w:lang w:val="nl-BE" w:eastAsia="ja-JP"/>
        </w:rPr>
        <w:t xml:space="preserve">IETF: </w:t>
      </w:r>
      <w:hyperlink r:id="rId16" w:history="1">
        <w:r w:rsidRPr="00ED115A">
          <w:rPr>
            <w:color w:val="0000FF"/>
            <w:u w:val="single"/>
            <w:lang w:val="nl-BE" w:eastAsia="ja-JP"/>
          </w:rPr>
          <w:t>http://www.ietf.org/</w:t>
        </w:r>
      </w:hyperlink>
    </w:p>
    <w:p w:rsidR="00C9123C" w:rsidRPr="00ED115A" w:rsidRDefault="00C9123C" w:rsidP="00C9123C">
      <w:pPr>
        <w:rPr>
          <w:lang w:val="nb-NO" w:eastAsia="ja-JP"/>
        </w:rPr>
      </w:pPr>
      <w:r w:rsidRPr="00ED115A">
        <w:rPr>
          <w:rFonts w:hint="eastAsia"/>
          <w:lang w:val="nb-NO" w:eastAsia="ja-JP"/>
        </w:rPr>
        <w:t xml:space="preserve">Metro Ethernet Forum: </w:t>
      </w:r>
      <w:hyperlink r:id="rId17" w:history="1">
        <w:r w:rsidRPr="00ED115A">
          <w:rPr>
            <w:color w:val="0000FF"/>
            <w:u w:val="single"/>
            <w:lang w:val="nb-NO" w:eastAsia="ja-JP"/>
          </w:rPr>
          <w:t>http://metroethernetforum.org/</w:t>
        </w:r>
      </w:hyperlink>
    </w:p>
    <w:p w:rsidR="00C9123C" w:rsidRPr="00ED115A" w:rsidRDefault="00C9123C" w:rsidP="00D55AC7">
      <w:pPr>
        <w:pStyle w:val="Heading2"/>
        <w:rPr>
          <w:lang w:val="en-US" w:eastAsia="ja-JP"/>
        </w:rPr>
      </w:pPr>
      <w:bookmarkStart w:id="111" w:name="_Toc404879732"/>
      <w:bookmarkStart w:id="112" w:name="_Toc404880707"/>
      <w:bookmarkStart w:id="113" w:name="_Toc405246241"/>
      <w:bookmarkStart w:id="114" w:name="_Toc405248126"/>
      <w:bookmarkStart w:id="115" w:name="_Toc405332700"/>
      <w:r w:rsidRPr="00ED115A">
        <w:rPr>
          <w:rFonts w:hint="eastAsia"/>
          <w:lang w:val="en-US"/>
        </w:rPr>
        <w:lastRenderedPageBreak/>
        <w:t>Standardization on MPLS</w:t>
      </w:r>
      <w:r w:rsidR="00813AB7">
        <w:rPr>
          <w:rFonts w:hint="eastAsia"/>
          <w:lang w:val="en-US" w:eastAsia="ja-JP"/>
        </w:rPr>
        <w:t xml:space="preserve"> and </w:t>
      </w:r>
      <w:r w:rsidRPr="00ED115A">
        <w:rPr>
          <w:rFonts w:hint="eastAsia"/>
          <w:lang w:val="en-US" w:eastAsia="ja-JP"/>
        </w:rPr>
        <w:t>MPLS-TP (T-MPLS)</w:t>
      </w:r>
      <w:bookmarkEnd w:id="111"/>
      <w:bookmarkEnd w:id="112"/>
      <w:bookmarkEnd w:id="113"/>
      <w:bookmarkEnd w:id="114"/>
      <w:bookmarkEnd w:id="115"/>
    </w:p>
    <w:p w:rsidR="00C9123C" w:rsidRPr="00ED115A" w:rsidRDefault="00C9123C" w:rsidP="00D55AC7">
      <w:pPr>
        <w:jc w:val="both"/>
        <w:rPr>
          <w:lang w:eastAsia="ja-JP"/>
        </w:rPr>
      </w:pPr>
      <w:r w:rsidRPr="00ED115A">
        <w:rPr>
          <w:rFonts w:hint="eastAsia"/>
          <w:lang w:eastAsia="ja-JP"/>
        </w:rPr>
        <w:t xml:space="preserve">In order to </w:t>
      </w:r>
      <w:r w:rsidR="00813AB7">
        <w:rPr>
          <w:rFonts w:hint="eastAsia"/>
          <w:lang w:eastAsia="ja-JP"/>
        </w:rPr>
        <w:t>make</w:t>
      </w:r>
      <w:r w:rsidR="00813AB7" w:rsidRPr="00ED115A">
        <w:rPr>
          <w:rFonts w:hint="eastAsia"/>
          <w:lang w:eastAsia="ja-JP"/>
        </w:rPr>
        <w:t xml:space="preserve"> </w:t>
      </w:r>
      <w:r w:rsidRPr="00ED115A">
        <w:rPr>
          <w:rFonts w:hint="eastAsia"/>
          <w:lang w:eastAsia="ja-JP"/>
        </w:rPr>
        <w:t xml:space="preserve">MPLS technology </w:t>
      </w:r>
      <w:r w:rsidR="00813AB7">
        <w:rPr>
          <w:rFonts w:hint="eastAsia"/>
          <w:lang w:eastAsia="ja-JP"/>
        </w:rPr>
        <w:t>fully applicable to</w:t>
      </w:r>
      <w:r w:rsidR="00813AB7" w:rsidRPr="00ED115A">
        <w:rPr>
          <w:rFonts w:hint="eastAsia"/>
          <w:lang w:eastAsia="ja-JP"/>
        </w:rPr>
        <w:t xml:space="preserve"> </w:t>
      </w:r>
      <w:r w:rsidRPr="00ED115A">
        <w:rPr>
          <w:rFonts w:hint="eastAsia"/>
          <w:lang w:eastAsia="ja-JP"/>
        </w:rPr>
        <w:t>operators' network</w:t>
      </w:r>
      <w:r w:rsidR="00813AB7">
        <w:rPr>
          <w:rFonts w:hint="eastAsia"/>
          <w:lang w:eastAsia="ja-JP"/>
        </w:rPr>
        <w:t>s</w:t>
      </w:r>
      <w:r w:rsidRPr="00ED115A">
        <w:rPr>
          <w:rFonts w:hint="eastAsia"/>
          <w:lang w:eastAsia="ja-JP"/>
        </w:rPr>
        <w:t xml:space="preserve">, standardization for enhancing MPLS </w:t>
      </w:r>
      <w:r>
        <w:rPr>
          <w:rFonts w:hint="eastAsia"/>
          <w:lang w:eastAsia="ja-JP"/>
        </w:rPr>
        <w:t>wa</w:t>
      </w:r>
      <w:r w:rsidRPr="00ED115A">
        <w:rPr>
          <w:rFonts w:hint="eastAsia"/>
          <w:lang w:eastAsia="ja-JP"/>
        </w:rPr>
        <w:t xml:space="preserve">s </w:t>
      </w:r>
      <w:r w:rsidR="00813AB7">
        <w:rPr>
          <w:rFonts w:hint="eastAsia"/>
          <w:lang w:eastAsia="ja-JP"/>
        </w:rPr>
        <w:t>started</w:t>
      </w:r>
      <w:r w:rsidR="00813AB7" w:rsidRPr="00ED115A">
        <w:rPr>
          <w:rFonts w:hint="eastAsia"/>
          <w:lang w:eastAsia="ja-JP"/>
        </w:rPr>
        <w:t xml:space="preserve"> </w:t>
      </w:r>
      <w:r w:rsidR="00813AB7">
        <w:rPr>
          <w:rFonts w:hint="eastAsia"/>
          <w:lang w:eastAsia="ja-JP"/>
        </w:rPr>
        <w:t>in</w:t>
      </w:r>
      <w:r w:rsidR="00813AB7" w:rsidRPr="00ED115A">
        <w:rPr>
          <w:rFonts w:hint="eastAsia"/>
          <w:lang w:eastAsia="ja-JP"/>
        </w:rPr>
        <w:t xml:space="preserve"> </w:t>
      </w:r>
      <w:r w:rsidRPr="00ED115A">
        <w:rPr>
          <w:rFonts w:hint="eastAsia"/>
          <w:lang w:eastAsia="ja-JP"/>
        </w:rPr>
        <w:t>ITU-T</w:t>
      </w:r>
      <w:r w:rsidRPr="00D55AC7">
        <w:rPr>
          <w:rFonts w:hint="eastAsia"/>
          <w:lang w:eastAsia="ja-JP"/>
        </w:rPr>
        <w:t xml:space="preserve"> SG13</w:t>
      </w:r>
      <w:r w:rsidRPr="00ED115A">
        <w:rPr>
          <w:rFonts w:hint="eastAsia"/>
          <w:lang w:eastAsia="ja-JP"/>
        </w:rPr>
        <w:t xml:space="preserve"> and SG15.  In addition to </w:t>
      </w:r>
      <w:r w:rsidRPr="00ED115A">
        <w:rPr>
          <w:lang w:eastAsia="ja-JP"/>
        </w:rPr>
        <w:t>“</w:t>
      </w:r>
      <w:r w:rsidRPr="00ED115A">
        <w:rPr>
          <w:rFonts w:hint="eastAsia"/>
          <w:lang w:eastAsia="ja-JP"/>
        </w:rPr>
        <w:t>normal</w:t>
      </w:r>
      <w:r w:rsidRPr="00ED115A">
        <w:rPr>
          <w:lang w:eastAsia="ja-JP"/>
        </w:rPr>
        <w:t>”</w:t>
      </w:r>
      <w:r w:rsidRPr="00ED115A">
        <w:rPr>
          <w:rFonts w:hint="eastAsia"/>
          <w:lang w:eastAsia="ja-JP"/>
        </w:rPr>
        <w:t xml:space="preserve"> MPLS, Transport MPLS (T-MPLS) </w:t>
      </w:r>
      <w:r>
        <w:rPr>
          <w:rFonts w:hint="eastAsia"/>
          <w:lang w:eastAsia="ja-JP"/>
        </w:rPr>
        <w:t>was</w:t>
      </w:r>
      <w:r w:rsidRPr="00ED115A">
        <w:rPr>
          <w:rFonts w:hint="eastAsia"/>
          <w:lang w:eastAsia="ja-JP"/>
        </w:rPr>
        <w:t xml:space="preserve"> studied actively.  In 2007-2008 timeframe, several meetings were held to discuss the working method on T-MPLS between ITU-T (in particular, SG13 and SG15) and IETF. In </w:t>
      </w:r>
      <w:r w:rsidRPr="00ED115A">
        <w:rPr>
          <w:lang w:eastAsia="ja-JP"/>
        </w:rPr>
        <w:t>February</w:t>
      </w:r>
      <w:r w:rsidRPr="00ED115A">
        <w:rPr>
          <w:rFonts w:hint="eastAsia"/>
          <w:lang w:eastAsia="ja-JP"/>
        </w:rPr>
        <w:t xml:space="preserve"> 2008, </w:t>
      </w:r>
      <w:r w:rsidR="00813AB7">
        <w:rPr>
          <w:rFonts w:hint="eastAsia"/>
          <w:lang w:eastAsia="ja-JP"/>
        </w:rPr>
        <w:t xml:space="preserve">SG15 set up </w:t>
      </w:r>
      <w:r w:rsidRPr="00ED115A">
        <w:rPr>
          <w:lang w:eastAsia="ja-JP"/>
        </w:rPr>
        <w:t>a</w:t>
      </w:r>
      <w:r w:rsidRPr="00ED115A">
        <w:rPr>
          <w:rFonts w:hint="eastAsia"/>
          <w:lang w:eastAsia="ja-JP"/>
        </w:rPr>
        <w:t xml:space="preserve"> Joint Work Team (JWT) to discuss this matter intensively. </w:t>
      </w:r>
      <w:r w:rsidR="00813AB7">
        <w:rPr>
          <w:rFonts w:hint="eastAsia"/>
          <w:lang w:eastAsia="ja-JP"/>
        </w:rPr>
        <w:t>In</w:t>
      </w:r>
      <w:r w:rsidR="00813AB7" w:rsidRPr="00ED115A">
        <w:rPr>
          <w:lang w:eastAsia="ja-JP"/>
        </w:rPr>
        <w:t xml:space="preserve"> </w:t>
      </w:r>
      <w:r w:rsidRPr="00ED115A">
        <w:rPr>
          <w:lang w:eastAsia="ja-JP"/>
        </w:rPr>
        <w:t>December 2008</w:t>
      </w:r>
      <w:r w:rsidR="00813AB7">
        <w:rPr>
          <w:rFonts w:hint="eastAsia"/>
          <w:lang w:eastAsia="ja-JP"/>
        </w:rPr>
        <w:t>,</w:t>
      </w:r>
      <w:r w:rsidRPr="00ED115A">
        <w:rPr>
          <w:lang w:eastAsia="ja-JP"/>
        </w:rPr>
        <w:t xml:space="preserve"> SG 15 agreed to use the term MPLS-TP to refer to the extensions to MPLS technology</w:t>
      </w:r>
      <w:r w:rsidR="00813AB7">
        <w:rPr>
          <w:rFonts w:hint="eastAsia"/>
          <w:lang w:eastAsia="ja-JP"/>
        </w:rPr>
        <w:t>, which was</w:t>
      </w:r>
      <w:r w:rsidRPr="00ED115A">
        <w:rPr>
          <w:lang w:eastAsia="ja-JP"/>
        </w:rPr>
        <w:t xml:space="preserve"> being developed by the IETF to meet the requirements of the transport network. </w:t>
      </w:r>
      <w:r w:rsidRPr="00ED115A">
        <w:rPr>
          <w:rFonts w:hint="eastAsia"/>
          <w:lang w:eastAsia="ja-JP"/>
        </w:rPr>
        <w:t xml:space="preserve">The meeting also agreed </w:t>
      </w:r>
      <w:r w:rsidRPr="00ED115A">
        <w:t>the plan to migrate the existing T-MPLS Recommendations to MPLS-TP</w:t>
      </w:r>
      <w:r w:rsidRPr="00ED115A">
        <w:rPr>
          <w:rFonts w:hint="eastAsia"/>
          <w:lang w:eastAsia="ja-JP"/>
        </w:rPr>
        <w:t xml:space="preserve">. In October 2009, MPLS-TP steering committee </w:t>
      </w:r>
      <w:r w:rsidR="00813AB7">
        <w:rPr>
          <w:rFonts w:hint="eastAsia"/>
          <w:lang w:eastAsia="ja-JP"/>
        </w:rPr>
        <w:t>was</w:t>
      </w:r>
      <w:r w:rsidRPr="00ED115A">
        <w:t xml:space="preserve"> established to provide MPLS-TP project management coordination between IETF and ITU-T</w:t>
      </w:r>
      <w:r w:rsidRPr="00ED115A">
        <w:rPr>
          <w:rFonts w:hint="eastAsia"/>
          <w:lang w:eastAsia="ja-JP"/>
        </w:rPr>
        <w:t xml:space="preserve">. </w:t>
      </w:r>
      <w:r w:rsidRPr="00ED115A">
        <w:rPr>
          <w:lang w:eastAsia="ja-JP"/>
        </w:rPr>
        <w:t>Figure 5-4 shows the structur</w:t>
      </w:r>
      <w:r w:rsidR="00813AB7">
        <w:rPr>
          <w:rFonts w:hint="eastAsia"/>
          <w:lang w:eastAsia="ja-JP"/>
        </w:rPr>
        <w:t>al</w:t>
      </w:r>
      <w:r w:rsidRPr="00ED115A">
        <w:rPr>
          <w:lang w:eastAsia="ja-JP"/>
        </w:rPr>
        <w:t xml:space="preserve"> </w:t>
      </w:r>
      <w:r w:rsidRPr="00ED115A">
        <w:rPr>
          <w:rFonts w:hint="eastAsia"/>
          <w:lang w:eastAsia="ja-JP"/>
        </w:rPr>
        <w:t>relationship between IETF and ITU-T</w:t>
      </w:r>
      <w:r w:rsidRPr="00ED115A">
        <w:rPr>
          <w:lang w:eastAsia="ja-JP"/>
        </w:rPr>
        <w:t>.</w:t>
      </w:r>
    </w:p>
    <w:p w:rsidR="00C9123C" w:rsidRPr="00ED115A" w:rsidRDefault="008362BA" w:rsidP="00C9123C">
      <w:pPr>
        <w:rPr>
          <w:lang w:eastAsia="ja-JP"/>
        </w:rPr>
      </w:pPr>
      <w:r>
        <w:rPr>
          <w:noProof/>
          <w:lang w:val="en-US" w:eastAsia="zh-CN"/>
        </w:rPr>
        <w:drawing>
          <wp:inline distT="0" distB="0" distL="0" distR="0" wp14:anchorId="2D20CF7D" wp14:editId="5EC4AE06">
            <wp:extent cx="6114415" cy="420179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14415" cy="4201795"/>
                    </a:xfrm>
                    <a:prstGeom prst="rect">
                      <a:avLst/>
                    </a:prstGeom>
                    <a:noFill/>
                    <a:ln>
                      <a:noFill/>
                    </a:ln>
                  </pic:spPr>
                </pic:pic>
              </a:graphicData>
            </a:graphic>
          </wp:inline>
        </w:drawing>
      </w:r>
    </w:p>
    <w:p w:rsidR="00C9123C" w:rsidRPr="00ED115A" w:rsidRDefault="00D55AC7" w:rsidP="00D55AC7">
      <w:pPr>
        <w:jc w:val="center"/>
        <w:rPr>
          <w:b/>
          <w:lang w:eastAsia="ja-JP"/>
        </w:rPr>
      </w:pPr>
      <w:r w:rsidRPr="00ED115A">
        <w:rPr>
          <w:b/>
          <w:lang w:eastAsia="ja-JP"/>
        </w:rPr>
        <w:t>Figure 5-4  Structure of the Joint Working Team (JWT) and related Sub-Groups</w:t>
      </w:r>
    </w:p>
    <w:p w:rsidR="00225F5B" w:rsidRDefault="00225F5B" w:rsidP="00C9123C">
      <w:pPr>
        <w:rPr>
          <w:lang w:eastAsia="ja-JP"/>
        </w:rPr>
      </w:pPr>
    </w:p>
    <w:p w:rsidR="00C9123C" w:rsidRPr="00ED115A" w:rsidRDefault="00C9123C" w:rsidP="00C9123C">
      <w:pPr>
        <w:rPr>
          <w:lang w:eastAsia="ja-JP"/>
        </w:rPr>
      </w:pPr>
      <w:r w:rsidRPr="00ED115A">
        <w:rPr>
          <w:rFonts w:hint="eastAsia"/>
          <w:lang w:eastAsia="ja-JP"/>
        </w:rPr>
        <w:t xml:space="preserve">The </w:t>
      </w:r>
      <w:r w:rsidRPr="00ED115A">
        <w:rPr>
          <w:lang w:eastAsia="ja-JP"/>
        </w:rPr>
        <w:t>JWT recommended</w:t>
      </w:r>
      <w:r w:rsidRPr="00ED115A">
        <w:rPr>
          <w:rFonts w:hint="eastAsia"/>
          <w:lang w:eastAsia="ja-JP"/>
        </w:rPr>
        <w:t xml:space="preserve"> that:</w:t>
      </w:r>
    </w:p>
    <w:p w:rsidR="00C9123C" w:rsidRPr="00ED115A" w:rsidRDefault="00C9123C" w:rsidP="00C9123C">
      <w:pPr>
        <w:numPr>
          <w:ilvl w:val="0"/>
          <w:numId w:val="24"/>
        </w:numPr>
        <w:rPr>
          <w:lang w:val="en-US" w:eastAsia="ja-JP"/>
        </w:rPr>
      </w:pPr>
      <w:r w:rsidRPr="00ED115A">
        <w:rPr>
          <w:lang w:val="en-US" w:eastAsia="ja-JP"/>
        </w:rPr>
        <w:t>Jointly agree to work together and bring transport requirements into the IETF and extend IETF MPLS forwarding, OAM, survivability, network management and control plane protocols to meet those requirements through the IETF Standards Process</w:t>
      </w:r>
    </w:p>
    <w:p w:rsidR="00C9123C" w:rsidRPr="00ED115A" w:rsidRDefault="00C9123C" w:rsidP="00C9123C">
      <w:pPr>
        <w:numPr>
          <w:ilvl w:val="0"/>
          <w:numId w:val="24"/>
        </w:numPr>
        <w:rPr>
          <w:lang w:val="en-US" w:eastAsia="ja-JP"/>
        </w:rPr>
      </w:pPr>
      <w:r w:rsidRPr="00ED115A">
        <w:rPr>
          <w:lang w:val="en-US" w:eastAsia="ja-JP"/>
        </w:rPr>
        <w:t xml:space="preserve">The </w:t>
      </w:r>
      <w:r w:rsidR="00813AB7">
        <w:rPr>
          <w:rFonts w:hint="eastAsia"/>
          <w:lang w:val="en-US" w:eastAsia="ja-JP"/>
        </w:rPr>
        <w:t xml:space="preserve">JWT </w:t>
      </w:r>
      <w:r w:rsidRPr="00ED115A">
        <w:rPr>
          <w:lang w:val="en-US" w:eastAsia="ja-JP"/>
        </w:rPr>
        <w:t>believes this would fulfill the mutual goal of improving the functionality of the transport networks and the internet and guaranteeing complete interoperability and architectural soundness</w:t>
      </w:r>
    </w:p>
    <w:p w:rsidR="00C9123C" w:rsidRPr="00ED115A" w:rsidRDefault="00C9123C" w:rsidP="00C9123C">
      <w:pPr>
        <w:numPr>
          <w:ilvl w:val="0"/>
          <w:numId w:val="24"/>
        </w:numPr>
        <w:rPr>
          <w:lang w:val="en-US" w:eastAsia="ja-JP"/>
        </w:rPr>
      </w:pPr>
      <w:r w:rsidRPr="00ED115A">
        <w:rPr>
          <w:lang w:val="en-US" w:eastAsia="ja-JP"/>
        </w:rPr>
        <w:t>Refer to the technology as the Transport Profile for MPLS (MPLS-TP)</w:t>
      </w:r>
    </w:p>
    <w:p w:rsidR="00C9123C" w:rsidRPr="00ED115A" w:rsidRDefault="00C9123C" w:rsidP="00C9123C">
      <w:pPr>
        <w:numPr>
          <w:ilvl w:val="0"/>
          <w:numId w:val="24"/>
        </w:numPr>
        <w:rPr>
          <w:lang w:val="en-US" w:eastAsia="ja-JP"/>
        </w:rPr>
      </w:pPr>
      <w:r w:rsidRPr="00ED115A">
        <w:rPr>
          <w:lang w:val="en-US" w:eastAsia="ja-JP"/>
        </w:rPr>
        <w:lastRenderedPageBreak/>
        <w:t>Therefore, we recommend that future work should focus on:</w:t>
      </w:r>
    </w:p>
    <w:p w:rsidR="00C9123C" w:rsidRPr="00ED115A" w:rsidRDefault="00C9123C" w:rsidP="00C9123C">
      <w:pPr>
        <w:numPr>
          <w:ilvl w:val="1"/>
          <w:numId w:val="25"/>
        </w:numPr>
        <w:rPr>
          <w:lang w:val="en-US" w:eastAsia="ja-JP"/>
        </w:rPr>
      </w:pPr>
      <w:r w:rsidRPr="00ED115A">
        <w:rPr>
          <w:lang w:val="en-US" w:eastAsia="ja-JP"/>
        </w:rPr>
        <w:t>In the IETF: Definition of the MPLS-TP</w:t>
      </w:r>
    </w:p>
    <w:p w:rsidR="00C9123C" w:rsidRPr="00ED115A" w:rsidRDefault="00C9123C" w:rsidP="00C9123C">
      <w:pPr>
        <w:numPr>
          <w:ilvl w:val="1"/>
          <w:numId w:val="25"/>
        </w:numPr>
        <w:rPr>
          <w:lang w:val="en-US" w:eastAsia="ja-JP"/>
        </w:rPr>
      </w:pPr>
      <w:r w:rsidRPr="00ED115A">
        <w:rPr>
          <w:lang w:val="en-US" w:eastAsia="ja-JP"/>
        </w:rPr>
        <w:t xml:space="preserve">In the ITU-T: </w:t>
      </w:r>
    </w:p>
    <w:p w:rsidR="00C9123C" w:rsidRPr="00ED115A" w:rsidRDefault="00C9123C" w:rsidP="00C9123C">
      <w:pPr>
        <w:numPr>
          <w:ilvl w:val="2"/>
          <w:numId w:val="26"/>
        </w:numPr>
        <w:rPr>
          <w:lang w:val="en-US" w:eastAsia="ja-JP"/>
        </w:rPr>
      </w:pPr>
      <w:r w:rsidRPr="00ED115A">
        <w:rPr>
          <w:lang w:val="en-US" w:eastAsia="ja-JP"/>
        </w:rPr>
        <w:t xml:space="preserve">Integration of </w:t>
      </w:r>
      <w:r w:rsidR="00532512">
        <w:rPr>
          <w:rFonts w:hint="eastAsia"/>
          <w:lang w:val="en-US" w:eastAsia="ja-JP"/>
        </w:rPr>
        <w:t xml:space="preserve">the </w:t>
      </w:r>
      <w:r w:rsidRPr="00ED115A">
        <w:rPr>
          <w:lang w:val="en-US" w:eastAsia="ja-JP"/>
        </w:rPr>
        <w:t>MPLS-TP into the transport network</w:t>
      </w:r>
    </w:p>
    <w:p w:rsidR="00C9123C" w:rsidRPr="00ED115A" w:rsidRDefault="00C9123C" w:rsidP="00C9123C">
      <w:pPr>
        <w:numPr>
          <w:ilvl w:val="2"/>
          <w:numId w:val="26"/>
        </w:numPr>
        <w:rPr>
          <w:lang w:val="en-US" w:eastAsia="ja-JP"/>
        </w:rPr>
      </w:pPr>
      <w:r w:rsidRPr="00ED115A">
        <w:rPr>
          <w:lang w:val="en-US" w:eastAsia="ja-JP"/>
        </w:rPr>
        <w:t>Alignment of the current T-MPLS Recommendations with MPLS-TP and,</w:t>
      </w:r>
    </w:p>
    <w:p w:rsidR="00C9123C" w:rsidRPr="00ED115A" w:rsidRDefault="00C9123C" w:rsidP="00C9123C">
      <w:pPr>
        <w:numPr>
          <w:ilvl w:val="2"/>
          <w:numId w:val="26"/>
        </w:numPr>
        <w:rPr>
          <w:lang w:val="en-US" w:eastAsia="ja-JP"/>
        </w:rPr>
      </w:pPr>
      <w:r w:rsidRPr="00ED115A">
        <w:rPr>
          <w:lang w:val="en-US" w:eastAsia="ja-JP"/>
        </w:rPr>
        <w:t>Terminate the work on current T-MPLS</w:t>
      </w:r>
      <w:r w:rsidR="00532512">
        <w:rPr>
          <w:rFonts w:hint="eastAsia"/>
          <w:lang w:val="en-US" w:eastAsia="ja-JP"/>
        </w:rPr>
        <w:t>.</w:t>
      </w:r>
    </w:p>
    <w:p w:rsidR="00C9123C" w:rsidRPr="00ED115A" w:rsidRDefault="00C9123C" w:rsidP="00C9123C">
      <w:pPr>
        <w:rPr>
          <w:lang w:val="en-US" w:eastAsia="ja-JP"/>
        </w:rPr>
      </w:pPr>
    </w:p>
    <w:p w:rsidR="00C9123C" w:rsidRPr="00ED115A" w:rsidRDefault="00C9123C" w:rsidP="00C9123C">
      <w:pPr>
        <w:rPr>
          <w:lang w:val="en-US" w:eastAsia="ja-JP"/>
        </w:rPr>
      </w:pPr>
      <w:r w:rsidRPr="00ED115A">
        <w:rPr>
          <w:rFonts w:hint="eastAsia"/>
          <w:lang w:val="en-US" w:eastAsia="ja-JP"/>
        </w:rPr>
        <w:t>Further details can be found at:</w:t>
      </w:r>
    </w:p>
    <w:p w:rsidR="00C9123C" w:rsidRPr="00ED115A" w:rsidRDefault="00A2397E" w:rsidP="00C9123C">
      <w:pPr>
        <w:rPr>
          <w:lang w:val="en-US" w:eastAsia="ja-JP"/>
        </w:rPr>
      </w:pPr>
      <w:hyperlink r:id="rId19" w:history="1">
        <w:r w:rsidR="00C9123C" w:rsidRPr="00ED115A">
          <w:rPr>
            <w:color w:val="0000FF"/>
            <w:u w:val="single"/>
            <w:lang w:val="en-US" w:eastAsia="ja-JP"/>
          </w:rPr>
          <w:t>http://ties.itu.int/ftp/public/itu-t/ahtmpls/readandwrite/doc_exchange/overview/MPLS-TP_overview-22.ppt</w:t>
        </w:r>
      </w:hyperlink>
    </w:p>
    <w:p w:rsidR="00C9123C" w:rsidRPr="00ED115A" w:rsidRDefault="00C9123C" w:rsidP="00C9123C">
      <w:pPr>
        <w:rPr>
          <w:lang w:val="en-US" w:eastAsia="ja-JP"/>
        </w:rPr>
      </w:pPr>
    </w:p>
    <w:p w:rsidR="00C9123C" w:rsidRPr="00ED115A" w:rsidRDefault="00C9123C" w:rsidP="00C9123C">
      <w:pPr>
        <w:rPr>
          <w:lang w:eastAsia="ja-JP"/>
        </w:rPr>
      </w:pPr>
      <w:r w:rsidRPr="00ED115A">
        <w:rPr>
          <w:lang w:eastAsia="ja-JP"/>
        </w:rPr>
        <w:t xml:space="preserve">The table below summarizes </w:t>
      </w:r>
      <w:r w:rsidR="00532512">
        <w:rPr>
          <w:rFonts w:hint="eastAsia"/>
          <w:lang w:eastAsia="ja-JP"/>
        </w:rPr>
        <w:t xml:space="preserve">the </w:t>
      </w:r>
      <w:r w:rsidRPr="00ED115A">
        <w:rPr>
          <w:lang w:eastAsia="ja-JP"/>
        </w:rPr>
        <w:t>current standardization responsibilities on MPLS-TP.</w:t>
      </w:r>
      <w:r w:rsidRPr="00ED115A">
        <w:rPr>
          <w:rFonts w:hint="eastAsia"/>
          <w:lang w:eastAsia="ja-JP"/>
        </w:rPr>
        <w:t xml:space="preserve"> </w:t>
      </w:r>
    </w:p>
    <w:p w:rsidR="00C9123C" w:rsidRPr="00ED115A" w:rsidRDefault="00C9123C" w:rsidP="00C9123C">
      <w:pPr>
        <w:keepNext/>
        <w:keepLines/>
        <w:spacing w:before="360" w:after="120"/>
        <w:jc w:val="center"/>
        <w:rPr>
          <w:b/>
          <w:lang w:eastAsia="ja-JP"/>
        </w:rPr>
      </w:pPr>
      <w:r w:rsidRPr="00ED115A">
        <w:rPr>
          <w:rFonts w:hint="eastAsia"/>
          <w:b/>
          <w:lang w:eastAsia="ja-JP"/>
        </w:rPr>
        <w:t>Table 5-</w:t>
      </w:r>
      <w:r w:rsidR="00D55AC7" w:rsidRPr="00ED115A">
        <w:rPr>
          <w:b/>
          <w:lang w:eastAsia="ja-JP"/>
        </w:rPr>
        <w:t>2 Standardization</w:t>
      </w:r>
      <w:r w:rsidRPr="00ED115A">
        <w:rPr>
          <w:rFonts w:hint="eastAsia"/>
          <w:b/>
          <w:lang w:eastAsia="ja-JP"/>
        </w:rPr>
        <w:t xml:space="preserve"> on </w:t>
      </w:r>
      <w:r w:rsidRPr="00ED115A">
        <w:rPr>
          <w:b/>
          <w:lang w:eastAsia="ja-JP"/>
        </w:rPr>
        <w:t>MPLS-TP</w:t>
      </w:r>
      <w:r w:rsidRPr="00ED115A">
        <w:rPr>
          <w:rFonts w:hint="eastAsia"/>
          <w:b/>
          <w:lang w:eastAsia="ja-JP"/>
        </w:rPr>
        <w:t>.</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326"/>
        <w:gridCol w:w="1720"/>
        <w:gridCol w:w="1533"/>
        <w:gridCol w:w="6270"/>
      </w:tblGrid>
      <w:tr w:rsidR="00C9123C" w:rsidRPr="00ED115A" w:rsidTr="003950CB">
        <w:trPr>
          <w:trHeight w:val="285"/>
        </w:trPr>
        <w:tc>
          <w:tcPr>
            <w:tcW w:w="0" w:type="auto"/>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w:t>
            </w:r>
          </w:p>
        </w:tc>
        <w:tc>
          <w:tcPr>
            <w:tcW w:w="1720"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Standard body</w:t>
            </w:r>
          </w:p>
        </w:tc>
        <w:tc>
          <w:tcPr>
            <w:tcW w:w="1533"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Q/</w:t>
            </w:r>
            <w:r w:rsidRPr="00ED115A">
              <w:rPr>
                <w:sz w:val="22"/>
                <w:lang w:val="en-US" w:eastAsia="ja-JP"/>
              </w:rPr>
              <w:t>SG (WG)</w:t>
            </w:r>
          </w:p>
        </w:tc>
        <w:tc>
          <w:tcPr>
            <w:tcW w:w="6270"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Study items</w:t>
            </w:r>
          </w:p>
        </w:tc>
      </w:tr>
      <w:tr w:rsidR="00C9123C" w:rsidRPr="00ED115A" w:rsidTr="003950CB">
        <w:trPr>
          <w:cantSplit/>
          <w:trHeight w:val="285"/>
        </w:trPr>
        <w:tc>
          <w:tcPr>
            <w:tcW w:w="0" w:type="auto"/>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1</w:t>
            </w:r>
          </w:p>
        </w:tc>
        <w:tc>
          <w:tcPr>
            <w:tcW w:w="1720" w:type="dxa"/>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ITU-T SG15</w:t>
            </w: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Q.3/15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Terms and definitions for MPLS-TP</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Q.9/15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MPLS-TP</w:t>
            </w:r>
            <w:r w:rsidRPr="00ED115A">
              <w:rPr>
                <w:rFonts w:hint="eastAsia"/>
                <w:sz w:val="22"/>
                <w:lang w:val="en-US" w:eastAsia="ja-JP"/>
              </w:rPr>
              <w:t xml:space="preserve"> protection/</w:t>
            </w:r>
            <w:r w:rsidRPr="00ED115A">
              <w:rPr>
                <w:sz w:val="22"/>
                <w:lang w:val="en-US" w:eastAsia="ja-JP"/>
              </w:rPr>
              <w:t>survivability</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Q.10/15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MPLS-TP</w:t>
            </w:r>
            <w:r w:rsidRPr="00ED115A">
              <w:rPr>
                <w:rFonts w:hint="eastAsia"/>
                <w:sz w:val="22"/>
                <w:lang w:val="en-US" w:eastAsia="ja-JP"/>
              </w:rPr>
              <w:t xml:space="preserve"> </w:t>
            </w:r>
            <w:r w:rsidRPr="00ED115A">
              <w:rPr>
                <w:sz w:val="22"/>
                <w:lang w:val="en-US" w:eastAsia="ja-JP"/>
              </w:rPr>
              <w:t>interfaces, OAM</w:t>
            </w:r>
            <w:r w:rsidRPr="00ED115A">
              <w:rPr>
                <w:rFonts w:hint="eastAsia"/>
                <w:sz w:val="22"/>
                <w:lang w:val="en-US" w:eastAsia="ja-JP"/>
              </w:rPr>
              <w:t xml:space="preserve"> </w:t>
            </w:r>
            <w:r w:rsidRPr="00ED115A">
              <w:rPr>
                <w:sz w:val="22"/>
                <w:lang w:val="en-US" w:eastAsia="ja-JP"/>
              </w:rPr>
              <w:t xml:space="preserve">architecture and </w:t>
            </w:r>
            <w:r w:rsidRPr="00ED115A">
              <w:rPr>
                <w:rFonts w:hint="eastAsia"/>
                <w:sz w:val="22"/>
                <w:lang w:val="en-US" w:eastAsia="ja-JP"/>
              </w:rPr>
              <w:t>mechanisms</w:t>
            </w:r>
            <w:r>
              <w:rPr>
                <w:rFonts w:hint="eastAsia"/>
                <w:sz w:val="22"/>
                <w:lang w:val="en-US" w:eastAsia="ja-JP"/>
              </w:rPr>
              <w:t xml:space="preserve"> and equipment functional architecture</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Q.12/15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MPLS-TP network</w:t>
            </w:r>
            <w:r w:rsidRPr="00ED115A">
              <w:rPr>
                <w:rFonts w:hint="eastAsia"/>
                <w:sz w:val="22"/>
                <w:lang w:val="en-US" w:eastAsia="ja-JP"/>
              </w:rPr>
              <w:t xml:space="preserve"> architecture</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D55AC7"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Q14</w:t>
            </w:r>
            <w:r w:rsidR="00C9123C" w:rsidRPr="00ED115A">
              <w:rPr>
                <w:sz w:val="22"/>
                <w:lang w:val="en-US" w:eastAsia="ja-JP"/>
              </w:rPr>
              <w:t>/15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MPLS-TP network management and control</w:t>
            </w:r>
          </w:p>
        </w:tc>
      </w:tr>
      <w:tr w:rsidR="00C9123C" w:rsidRPr="00ED115A" w:rsidTr="003950CB">
        <w:trPr>
          <w:cantSplit/>
          <w:trHeight w:val="177"/>
        </w:trPr>
        <w:tc>
          <w:tcPr>
            <w:tcW w:w="0" w:type="auto"/>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2</w:t>
            </w:r>
          </w:p>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val="restart"/>
          </w:tcPr>
          <w:p w:rsidR="00C9123C"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IETF</w:t>
            </w:r>
          </w:p>
          <w:p w:rsidR="00E02A7A" w:rsidRPr="00ED115A" w:rsidRDefault="00E02A7A" w:rsidP="00554B8C">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02A7A">
              <w:rPr>
                <w:sz w:val="22"/>
                <w:lang w:val="en-US" w:eastAsia="ja-JP"/>
              </w:rPr>
              <w:t>(Refer to Annex B on organization restr</w:t>
            </w:r>
            <w:r w:rsidR="00554B8C">
              <w:rPr>
                <w:rFonts w:hint="eastAsia"/>
                <w:sz w:val="22"/>
                <w:lang w:val="en-US" w:eastAsia="ja-JP"/>
              </w:rPr>
              <w:t>u</w:t>
            </w:r>
            <w:r w:rsidRPr="00E02A7A">
              <w:rPr>
                <w:sz w:val="22"/>
                <w:lang w:val="en-US" w:eastAsia="ja-JP"/>
              </w:rPr>
              <w:t>cturing)</w:t>
            </w: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BFD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D115A">
              <w:rPr>
                <w:sz w:val="22"/>
                <w:lang w:val="en-US" w:eastAsia="ja-JP"/>
              </w:rPr>
              <w:t xml:space="preserve">Bidirectional Forwarding Detection (bfd) </w:t>
            </w:r>
            <w:r w:rsidR="00D55AC7" w:rsidRPr="00ED115A">
              <w:rPr>
                <w:sz w:val="22"/>
                <w:lang w:val="en-US" w:eastAsia="ja-JP"/>
              </w:rPr>
              <w:t>extensions</w:t>
            </w:r>
            <w:r w:rsidRPr="00ED115A">
              <w:rPr>
                <w:sz w:val="22"/>
                <w:lang w:val="en-US" w:eastAsia="ja-JP"/>
              </w:rPr>
              <w:t xml:space="preserve"> for MPLS-TP</w:t>
            </w:r>
          </w:p>
        </w:tc>
      </w:tr>
      <w:tr w:rsidR="00C9123C" w:rsidRPr="00ED115A" w:rsidTr="003950CB">
        <w:trPr>
          <w:cantSplit/>
          <w:trHeight w:val="17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CCAMP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C</w:t>
            </w:r>
            <w:r w:rsidRPr="00ED115A">
              <w:rPr>
                <w:sz w:val="22"/>
                <w:lang w:val="en-US"/>
              </w:rPr>
              <w:t>ommon control plane and measurement plane solutions</w:t>
            </w:r>
            <w:r w:rsidRPr="00ED115A">
              <w:rPr>
                <w:rFonts w:hint="eastAsia"/>
                <w:sz w:val="22"/>
                <w:lang w:val="en-US" w:eastAsia="ja-JP"/>
              </w:rPr>
              <w:t xml:space="preserve"> and </w:t>
            </w:r>
            <w:r w:rsidRPr="00ED115A">
              <w:rPr>
                <w:sz w:val="22"/>
                <w:lang w:val="en-US" w:eastAsia="ja-JP"/>
              </w:rPr>
              <w:t>GMPLS mechanisms/protocol extensions for MPLS transport profile (MPLS-TP), Automatically Switched Optical Networks (ASON) and Wavelength Switched Optical Networks (WSON)</w:t>
            </w:r>
          </w:p>
        </w:tc>
      </w:tr>
      <w:tr w:rsidR="00C9123C" w:rsidRPr="00A2397E" w:rsidTr="003950CB">
        <w:trPr>
          <w:cantSplit/>
          <w:trHeight w:val="41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L2VPN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w:t>
            </w:r>
            <w:r w:rsidRPr="00ED115A">
              <w:rPr>
                <w:sz w:val="22"/>
                <w:lang w:val="en-US" w:eastAsia="ja-JP"/>
              </w:rPr>
              <w:t>xtensions to L2VPN protocols and RFC's necessary to create an</w:t>
            </w:r>
          </w:p>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fr-FR" w:eastAsia="ja-JP"/>
              </w:rPr>
            </w:pPr>
            <w:r w:rsidRPr="00ED115A">
              <w:rPr>
                <w:sz w:val="22"/>
                <w:lang w:val="fr-FR" w:eastAsia="ja-JP"/>
              </w:rPr>
              <w:t>MPLS Transport Profile (MPLS-TP)</w:t>
            </w:r>
          </w:p>
        </w:tc>
      </w:tr>
      <w:tr w:rsidR="00C9123C" w:rsidRPr="00ED115A" w:rsidTr="003950CB">
        <w:trPr>
          <w:cantSplit/>
          <w:trHeight w:val="41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fr-FR"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fr-FR"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Requirements, mechanisms, protocols and framework for MPLS-TP</w:t>
            </w:r>
          </w:p>
        </w:tc>
      </w:tr>
      <w:tr w:rsidR="00C9123C" w:rsidRPr="00ED115A" w:rsidTr="003950CB">
        <w:trPr>
          <w:cantSplit/>
          <w:trHeight w:val="41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OPSAWG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D</w:t>
            </w:r>
            <w:r w:rsidRPr="00ED115A">
              <w:rPr>
                <w:sz w:val="22"/>
                <w:lang w:val="en-US" w:eastAsia="ja-JP"/>
              </w:rPr>
              <w:t xml:space="preserve">efinition of the OAM acronym </w:t>
            </w:r>
          </w:p>
        </w:tc>
      </w:tr>
      <w:tr w:rsidR="00C9123C" w:rsidRPr="00ED115A" w:rsidTr="003950CB">
        <w:trPr>
          <w:cantSplit/>
          <w:trHeight w:val="41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PCE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Specification of Path Computation Element</w:t>
            </w:r>
          </w:p>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(PCE) based architecture for the computation of paths for MPLS and GMPLS LSPs</w:t>
            </w:r>
          </w:p>
        </w:tc>
      </w:tr>
      <w:tr w:rsidR="00C9123C" w:rsidRPr="00ED115A" w:rsidTr="003950CB">
        <w:trPr>
          <w:trHeight w:val="105"/>
        </w:trPr>
        <w:tc>
          <w:tcPr>
            <w:tcW w:w="0" w:type="auto"/>
            <w:vMerge/>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PWE3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w:t>
            </w:r>
            <w:r w:rsidRPr="00ED115A">
              <w:rPr>
                <w:sz w:val="22"/>
                <w:lang w:val="en-US" w:eastAsia="ja-JP"/>
              </w:rPr>
              <w:t>xtensions to the PWE3 protocols and RFCs</w:t>
            </w:r>
          </w:p>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necessary to create an MPLS Transport Profile (MPLS-TP)</w:t>
            </w:r>
          </w:p>
        </w:tc>
      </w:tr>
    </w:tbl>
    <w:p w:rsidR="00C9123C" w:rsidRPr="00ED115A" w:rsidRDefault="00C9123C" w:rsidP="00D55AC7">
      <w:pPr>
        <w:rPr>
          <w:b/>
          <w:lang w:eastAsia="ja-JP"/>
        </w:rPr>
      </w:pPr>
    </w:p>
    <w:p w:rsidR="00C9123C" w:rsidRPr="00ED115A" w:rsidRDefault="00532512" w:rsidP="00D55AC7">
      <w:pPr>
        <w:pStyle w:val="Heading3"/>
        <w:rPr>
          <w:lang w:eastAsia="ja-JP"/>
        </w:rPr>
      </w:pPr>
      <w:bookmarkStart w:id="116" w:name="_Toc404879733"/>
      <w:bookmarkStart w:id="117" w:name="_Toc404880708"/>
      <w:bookmarkStart w:id="118" w:name="_Toc405248127"/>
      <w:bookmarkStart w:id="119" w:name="_Toc405332701"/>
      <w:r>
        <w:rPr>
          <w:rFonts w:hint="eastAsia"/>
          <w:lang w:eastAsia="ja-JP"/>
        </w:rPr>
        <w:t xml:space="preserve">OAM for </w:t>
      </w:r>
      <w:r w:rsidR="00C9123C" w:rsidRPr="00ED115A">
        <w:rPr>
          <w:rFonts w:hint="eastAsia"/>
          <w:lang w:eastAsia="ja-JP"/>
        </w:rPr>
        <w:t>MPLS</w:t>
      </w:r>
      <w:r>
        <w:rPr>
          <w:rFonts w:hint="eastAsia"/>
          <w:lang w:eastAsia="ja-JP"/>
        </w:rPr>
        <w:t xml:space="preserve"> and </w:t>
      </w:r>
      <w:r w:rsidR="00C9123C" w:rsidRPr="00ED115A">
        <w:rPr>
          <w:rFonts w:hint="eastAsia"/>
          <w:lang w:eastAsia="ja-JP"/>
        </w:rPr>
        <w:t>MPLS-TP</w:t>
      </w:r>
      <w:bookmarkEnd w:id="116"/>
      <w:bookmarkEnd w:id="117"/>
      <w:bookmarkEnd w:id="118"/>
      <w:bookmarkEnd w:id="119"/>
    </w:p>
    <w:p w:rsidR="00C9123C" w:rsidRPr="00ED115A" w:rsidRDefault="00532512" w:rsidP="00D55AC7">
      <w:pPr>
        <w:widowControl w:val="0"/>
        <w:jc w:val="both"/>
        <w:rPr>
          <w:lang w:eastAsia="ja-JP"/>
        </w:rPr>
      </w:pPr>
      <w:r>
        <w:rPr>
          <w:rFonts w:hint="eastAsia"/>
          <w:lang w:eastAsia="ja-JP"/>
        </w:rPr>
        <w:t>In</w:t>
      </w:r>
      <w:r w:rsidR="00C9123C" w:rsidRPr="00ED115A">
        <w:t xml:space="preserve"> ITU-T, </w:t>
      </w:r>
      <w:r w:rsidRPr="00ED115A">
        <w:t>SG13 (</w:t>
      </w:r>
      <w:r w:rsidR="00D55AC7">
        <w:t>Q</w:t>
      </w:r>
      <w:r w:rsidR="00D55AC7" w:rsidRPr="00ED115A">
        <w:t>5</w:t>
      </w:r>
      <w:r w:rsidRPr="00ED115A">
        <w:t>/13)</w:t>
      </w:r>
      <w:r>
        <w:rPr>
          <w:rFonts w:hint="eastAsia"/>
          <w:lang w:eastAsia="ja-JP"/>
        </w:rPr>
        <w:t xml:space="preserve"> originally specified </w:t>
      </w:r>
      <w:r w:rsidR="00C9123C" w:rsidRPr="00ED115A">
        <w:t>MPLS OAM</w:t>
      </w:r>
      <w:r>
        <w:rPr>
          <w:rFonts w:hint="eastAsia"/>
          <w:lang w:eastAsia="ja-JP"/>
        </w:rPr>
        <w:t>, such as</w:t>
      </w:r>
      <w:r w:rsidR="00C9123C" w:rsidRPr="00ED115A">
        <w:rPr>
          <w:rFonts w:hint="eastAsia"/>
          <w:lang w:eastAsia="ja-JP"/>
        </w:rPr>
        <w:t xml:space="preserve"> Recommendations on OAM requirements (Y.1710), mechanisms (Y.1711), OAM under ATM-MPLS interworking (Y.1712) </w:t>
      </w:r>
      <w:r w:rsidR="00C9123C" w:rsidRPr="00ED115A">
        <w:rPr>
          <w:rFonts w:hint="eastAsia"/>
          <w:lang w:eastAsia="ja-JP"/>
        </w:rPr>
        <w:lastRenderedPageBreak/>
        <w:t xml:space="preserve">and misbranch detection (Y.1713).  IETF also </w:t>
      </w:r>
      <w:r>
        <w:rPr>
          <w:rFonts w:hint="eastAsia"/>
          <w:lang w:eastAsia="ja-JP"/>
        </w:rPr>
        <w:t xml:space="preserve">specified </w:t>
      </w:r>
      <w:r w:rsidR="00C9123C" w:rsidRPr="00ED115A">
        <w:rPr>
          <w:rFonts w:hint="eastAsia"/>
          <w:lang w:eastAsia="ja-JP"/>
        </w:rPr>
        <w:t>MPLS OAM</w:t>
      </w:r>
      <w:r>
        <w:rPr>
          <w:rFonts w:hint="eastAsia"/>
          <w:lang w:eastAsia="ja-JP"/>
        </w:rPr>
        <w:t>, such as t</w:t>
      </w:r>
      <w:r w:rsidR="00C9123C" w:rsidRPr="00ED115A">
        <w:rPr>
          <w:rFonts w:hint="eastAsia"/>
          <w:lang w:eastAsia="ja-JP"/>
        </w:rPr>
        <w:t>he usage of the "OAM Alert label" in RFC3429</w:t>
      </w:r>
      <w:r>
        <w:rPr>
          <w:rFonts w:hint="eastAsia"/>
          <w:lang w:eastAsia="ja-JP"/>
        </w:rPr>
        <w:t xml:space="preserve">, </w:t>
      </w:r>
      <w:r w:rsidR="00C9123C" w:rsidRPr="00ED115A">
        <w:rPr>
          <w:rFonts w:hint="eastAsia"/>
          <w:lang w:eastAsia="ja-JP"/>
        </w:rPr>
        <w:t>MPLS OAM requirements</w:t>
      </w:r>
      <w:r w:rsidRPr="00532512">
        <w:rPr>
          <w:rFonts w:hint="eastAsia"/>
          <w:lang w:eastAsia="ja-JP"/>
        </w:rPr>
        <w:t xml:space="preserve"> </w:t>
      </w:r>
      <w:r>
        <w:rPr>
          <w:rFonts w:hint="eastAsia"/>
          <w:lang w:eastAsia="ja-JP"/>
        </w:rPr>
        <w:t xml:space="preserve">in </w:t>
      </w:r>
      <w:r w:rsidRPr="00ED115A">
        <w:rPr>
          <w:rFonts w:hint="eastAsia"/>
          <w:lang w:eastAsia="ja-JP"/>
        </w:rPr>
        <w:t>RFC4377</w:t>
      </w:r>
      <w:r>
        <w:rPr>
          <w:rFonts w:hint="eastAsia"/>
          <w:lang w:eastAsia="ja-JP"/>
        </w:rPr>
        <w:t>,</w:t>
      </w:r>
      <w:r w:rsidR="00C9123C" w:rsidRPr="00ED115A">
        <w:rPr>
          <w:rFonts w:hint="eastAsia"/>
          <w:lang w:eastAsia="ja-JP"/>
        </w:rPr>
        <w:t xml:space="preserve"> MPLS OAM framework</w:t>
      </w:r>
      <w:r w:rsidRPr="00532512">
        <w:rPr>
          <w:rFonts w:hint="eastAsia"/>
          <w:lang w:eastAsia="ja-JP"/>
        </w:rPr>
        <w:t xml:space="preserve"> </w:t>
      </w:r>
      <w:r>
        <w:rPr>
          <w:rFonts w:hint="eastAsia"/>
          <w:lang w:eastAsia="ja-JP"/>
        </w:rPr>
        <w:t xml:space="preserve">in </w:t>
      </w:r>
      <w:r w:rsidRPr="00ED115A">
        <w:rPr>
          <w:rFonts w:hint="eastAsia"/>
          <w:lang w:eastAsia="ja-JP"/>
        </w:rPr>
        <w:t>RFC4378</w:t>
      </w:r>
      <w:r>
        <w:rPr>
          <w:rFonts w:hint="eastAsia"/>
          <w:lang w:eastAsia="ja-JP"/>
        </w:rPr>
        <w:t>,</w:t>
      </w:r>
      <w:r w:rsidR="00C9123C" w:rsidRPr="00ED115A">
        <w:rPr>
          <w:rFonts w:hint="eastAsia"/>
          <w:lang w:eastAsia="ja-JP"/>
        </w:rPr>
        <w:t xml:space="preserve"> methods for defect detection (LSP ping and traceroute)</w:t>
      </w:r>
      <w:r w:rsidRPr="00532512">
        <w:rPr>
          <w:rFonts w:hint="eastAsia"/>
          <w:lang w:eastAsia="ja-JP"/>
        </w:rPr>
        <w:t xml:space="preserve"> </w:t>
      </w:r>
      <w:r>
        <w:rPr>
          <w:rFonts w:hint="eastAsia"/>
          <w:lang w:eastAsia="ja-JP"/>
        </w:rPr>
        <w:t xml:space="preserve">in </w:t>
      </w:r>
      <w:r w:rsidRPr="00ED115A">
        <w:rPr>
          <w:rFonts w:hint="eastAsia"/>
          <w:lang w:eastAsia="ja-JP"/>
        </w:rPr>
        <w:t>RFC4379</w:t>
      </w:r>
      <w:r w:rsidR="00C9123C" w:rsidRPr="00ED115A">
        <w:rPr>
          <w:rFonts w:hint="eastAsia"/>
          <w:lang w:eastAsia="ja-JP"/>
        </w:rPr>
        <w:t>.</w:t>
      </w:r>
    </w:p>
    <w:p w:rsidR="00E70E74" w:rsidRDefault="00532512" w:rsidP="00D55AC7">
      <w:pPr>
        <w:widowControl w:val="0"/>
        <w:jc w:val="both"/>
        <w:rPr>
          <w:lang w:eastAsia="ja-JP"/>
        </w:rPr>
      </w:pPr>
      <w:r>
        <w:rPr>
          <w:rFonts w:hint="eastAsia"/>
          <w:lang w:eastAsia="ja-JP"/>
        </w:rPr>
        <w:t>In October</w:t>
      </w:r>
      <w:r w:rsidRPr="00ED115A">
        <w:rPr>
          <w:rFonts w:hint="eastAsia"/>
          <w:lang w:eastAsia="ja-JP"/>
        </w:rPr>
        <w:t xml:space="preserve"> 2008</w:t>
      </w:r>
      <w:r>
        <w:rPr>
          <w:rFonts w:hint="eastAsia"/>
          <w:lang w:eastAsia="ja-JP"/>
        </w:rPr>
        <w:t xml:space="preserve">, </w:t>
      </w:r>
      <w:r w:rsidR="00454DF1">
        <w:rPr>
          <w:rFonts w:hint="eastAsia"/>
          <w:lang w:eastAsia="ja-JP"/>
        </w:rPr>
        <w:t xml:space="preserve">WTSA-08 </w:t>
      </w:r>
      <w:r w:rsidR="00E70E74">
        <w:rPr>
          <w:rFonts w:hint="eastAsia"/>
          <w:lang w:eastAsia="ja-JP"/>
        </w:rPr>
        <w:t>transferred</w:t>
      </w:r>
      <w:r w:rsidR="00454DF1">
        <w:rPr>
          <w:rFonts w:hint="eastAsia"/>
          <w:lang w:eastAsia="ja-JP"/>
        </w:rPr>
        <w:t xml:space="preserve"> </w:t>
      </w:r>
      <w:r w:rsidR="00D55AC7" w:rsidRPr="00ED115A">
        <w:rPr>
          <w:lang w:eastAsia="ja-JP"/>
        </w:rPr>
        <w:t>Q5</w:t>
      </w:r>
      <w:r w:rsidR="00C9123C" w:rsidRPr="00ED115A">
        <w:rPr>
          <w:rFonts w:hint="eastAsia"/>
          <w:lang w:eastAsia="ja-JP"/>
        </w:rPr>
        <w:t xml:space="preserve">/13 (OAM) </w:t>
      </w:r>
      <w:r>
        <w:rPr>
          <w:rFonts w:hint="eastAsia"/>
          <w:lang w:eastAsia="ja-JP"/>
        </w:rPr>
        <w:t xml:space="preserve">with the work of </w:t>
      </w:r>
      <w:r w:rsidRPr="00ED115A">
        <w:rPr>
          <w:rFonts w:hint="eastAsia"/>
          <w:lang w:eastAsia="ja-JP"/>
        </w:rPr>
        <w:t>MPLS/MPLS-TP OAM</w:t>
      </w:r>
      <w:r>
        <w:rPr>
          <w:rFonts w:hint="eastAsia"/>
          <w:lang w:eastAsia="ja-JP"/>
        </w:rPr>
        <w:t xml:space="preserve"> </w:t>
      </w:r>
      <w:r w:rsidR="00C9123C" w:rsidRPr="00ED115A">
        <w:rPr>
          <w:rFonts w:hint="eastAsia"/>
          <w:lang w:eastAsia="ja-JP"/>
        </w:rPr>
        <w:t>to SG15</w:t>
      </w:r>
      <w:r>
        <w:rPr>
          <w:rFonts w:hint="eastAsia"/>
          <w:lang w:eastAsia="ja-JP"/>
        </w:rPr>
        <w:t xml:space="preserve"> (i.e., </w:t>
      </w:r>
      <w:r w:rsidR="00C9123C" w:rsidRPr="00ED115A">
        <w:rPr>
          <w:rFonts w:hint="eastAsia"/>
          <w:lang w:eastAsia="ja-JP"/>
        </w:rPr>
        <w:t>Q.10/15</w:t>
      </w:r>
      <w:r>
        <w:rPr>
          <w:rFonts w:hint="eastAsia"/>
          <w:lang w:eastAsia="ja-JP"/>
        </w:rPr>
        <w:t>)</w:t>
      </w:r>
      <w:r w:rsidR="00C9123C" w:rsidRPr="00ED115A">
        <w:rPr>
          <w:rFonts w:hint="eastAsia"/>
          <w:lang w:eastAsia="ja-JP"/>
        </w:rPr>
        <w:t xml:space="preserve">. </w:t>
      </w:r>
      <w:r w:rsidR="006B432E">
        <w:rPr>
          <w:rFonts w:hint="eastAsia"/>
          <w:lang w:eastAsia="ja-JP"/>
        </w:rPr>
        <w:t>Since t</w:t>
      </w:r>
      <w:r w:rsidR="00454DF1">
        <w:rPr>
          <w:rFonts w:hint="eastAsia"/>
          <w:lang w:eastAsia="ja-JP"/>
        </w:rPr>
        <w:t>hen, SG15</w:t>
      </w:r>
      <w:r w:rsidR="006B432E">
        <w:rPr>
          <w:rFonts w:hint="eastAsia"/>
          <w:lang w:eastAsia="ja-JP"/>
        </w:rPr>
        <w:t xml:space="preserve"> </w:t>
      </w:r>
      <w:r w:rsidR="00D55AC7">
        <w:rPr>
          <w:lang w:eastAsia="ja-JP"/>
        </w:rPr>
        <w:t>determined</w:t>
      </w:r>
      <w:r w:rsidR="00C9123C" w:rsidRPr="00ED115A">
        <w:rPr>
          <w:rFonts w:hint="eastAsia"/>
          <w:lang w:eastAsia="ja-JP"/>
        </w:rPr>
        <w:t xml:space="preserve"> </w:t>
      </w:r>
      <w:r>
        <w:rPr>
          <w:rFonts w:hint="eastAsia"/>
          <w:lang w:eastAsia="ja-JP"/>
        </w:rPr>
        <w:t xml:space="preserve">a </w:t>
      </w:r>
      <w:r w:rsidR="00C9123C" w:rsidRPr="00ED115A">
        <w:rPr>
          <w:rFonts w:hint="eastAsia"/>
          <w:lang w:eastAsia="ja-JP"/>
        </w:rPr>
        <w:t xml:space="preserve">new Recommendation </w:t>
      </w:r>
      <w:r w:rsidR="00C9123C">
        <w:rPr>
          <w:rFonts w:hint="eastAsia"/>
          <w:lang w:eastAsia="ja-JP"/>
        </w:rPr>
        <w:t>G.8113.1</w:t>
      </w:r>
      <w:r>
        <w:rPr>
          <w:rFonts w:hint="eastAsia"/>
          <w:lang w:eastAsia="ja-JP"/>
        </w:rPr>
        <w:t xml:space="preserve"> </w:t>
      </w:r>
      <w:r w:rsidR="00C9123C" w:rsidRPr="00ED115A">
        <w:rPr>
          <w:rFonts w:hint="eastAsia"/>
          <w:lang w:eastAsia="ja-JP"/>
        </w:rPr>
        <w:t>(</w:t>
      </w:r>
      <w:r w:rsidR="00C9123C">
        <w:rPr>
          <w:rFonts w:hint="eastAsia"/>
          <w:lang w:eastAsia="ja-JP"/>
        </w:rPr>
        <w:t xml:space="preserve">ex. </w:t>
      </w:r>
      <w:r w:rsidR="00C9123C" w:rsidRPr="00ED115A">
        <w:rPr>
          <w:rFonts w:hint="eastAsia"/>
          <w:lang w:eastAsia="ja-JP"/>
        </w:rPr>
        <w:t>G.tpoam)</w:t>
      </w:r>
      <w:r>
        <w:rPr>
          <w:rFonts w:hint="eastAsia"/>
          <w:lang w:eastAsia="ja-JP"/>
        </w:rPr>
        <w:t xml:space="preserve"> </w:t>
      </w:r>
      <w:r w:rsidR="00C9123C">
        <w:rPr>
          <w:rFonts w:hint="eastAsia"/>
          <w:lang w:eastAsia="ja-JP"/>
        </w:rPr>
        <w:t>under TAP</w:t>
      </w:r>
      <w:r w:rsidR="00C9123C" w:rsidRPr="00ED115A">
        <w:rPr>
          <w:rFonts w:hint="eastAsia"/>
          <w:lang w:eastAsia="ja-JP"/>
        </w:rPr>
        <w:t xml:space="preserve"> in </w:t>
      </w:r>
      <w:r w:rsidR="00C9123C" w:rsidRPr="00ED115A">
        <w:rPr>
          <w:lang w:eastAsia="ja-JP"/>
        </w:rPr>
        <w:t>February</w:t>
      </w:r>
      <w:r w:rsidR="00C9123C" w:rsidRPr="00ED115A">
        <w:rPr>
          <w:rFonts w:hint="eastAsia"/>
          <w:lang w:eastAsia="ja-JP"/>
        </w:rPr>
        <w:t xml:space="preserve"> 2011</w:t>
      </w:r>
      <w:r w:rsidR="00C9123C">
        <w:rPr>
          <w:rFonts w:hint="eastAsia"/>
          <w:lang w:eastAsia="ja-JP"/>
        </w:rPr>
        <w:t xml:space="preserve"> and </w:t>
      </w:r>
      <w:r w:rsidR="00C9123C" w:rsidRPr="00DF3011">
        <w:rPr>
          <w:lang w:eastAsia="ja-JP"/>
        </w:rPr>
        <w:t xml:space="preserve">sent </w:t>
      </w:r>
      <w:r w:rsidR="00454DF1">
        <w:rPr>
          <w:rFonts w:hint="eastAsia"/>
          <w:lang w:eastAsia="ja-JP"/>
        </w:rPr>
        <w:t xml:space="preserve">it </w:t>
      </w:r>
      <w:r w:rsidR="00C9123C" w:rsidRPr="00DF3011">
        <w:rPr>
          <w:lang w:eastAsia="ja-JP"/>
        </w:rPr>
        <w:t>without modification to WTSA-12 for approval</w:t>
      </w:r>
      <w:r w:rsidR="00C9123C">
        <w:rPr>
          <w:rFonts w:hint="eastAsia"/>
          <w:lang w:eastAsia="ja-JP"/>
        </w:rPr>
        <w:t xml:space="preserve"> in December 2011</w:t>
      </w:r>
      <w:r>
        <w:rPr>
          <w:rFonts w:hint="eastAsia"/>
          <w:lang w:eastAsia="ja-JP"/>
        </w:rPr>
        <w:t>.</w:t>
      </w:r>
      <w:r w:rsidR="00C9123C">
        <w:rPr>
          <w:rFonts w:hint="eastAsia"/>
          <w:lang w:eastAsia="ja-JP"/>
        </w:rPr>
        <w:t xml:space="preserve"> </w:t>
      </w:r>
      <w:r>
        <w:rPr>
          <w:rFonts w:hint="eastAsia"/>
          <w:lang w:eastAsia="ja-JP"/>
        </w:rPr>
        <w:t>A</w:t>
      </w:r>
      <w:r w:rsidR="00C9123C">
        <w:rPr>
          <w:rFonts w:hint="eastAsia"/>
          <w:lang w:eastAsia="ja-JP"/>
        </w:rPr>
        <w:t xml:space="preserve">nother MPLS-TP OAM Recommendation G.8113.2 was also </w:t>
      </w:r>
      <w:r>
        <w:rPr>
          <w:rFonts w:hint="eastAsia"/>
          <w:lang w:eastAsia="ja-JP"/>
        </w:rPr>
        <w:t xml:space="preserve">sent </w:t>
      </w:r>
      <w:r w:rsidR="00C9123C">
        <w:rPr>
          <w:rFonts w:hint="eastAsia"/>
          <w:lang w:eastAsia="ja-JP"/>
        </w:rPr>
        <w:t xml:space="preserve">to WTSA-12 in September 2012. </w:t>
      </w:r>
    </w:p>
    <w:p w:rsidR="00C9123C" w:rsidRPr="00ED115A" w:rsidRDefault="006B432E" w:rsidP="00D55AC7">
      <w:pPr>
        <w:widowControl w:val="0"/>
        <w:jc w:val="both"/>
        <w:rPr>
          <w:lang w:eastAsia="ja-JP"/>
        </w:rPr>
      </w:pPr>
      <w:r>
        <w:rPr>
          <w:rFonts w:hint="eastAsia"/>
          <w:lang w:eastAsia="ja-JP"/>
        </w:rPr>
        <w:t>In November 2012, t</w:t>
      </w:r>
      <w:r w:rsidR="009068A1">
        <w:rPr>
          <w:rFonts w:hint="eastAsia"/>
          <w:lang w:eastAsia="ja-JP"/>
        </w:rPr>
        <w:t xml:space="preserve">he </w:t>
      </w:r>
      <w:r w:rsidR="00C9123C">
        <w:rPr>
          <w:rFonts w:hint="eastAsia"/>
          <w:lang w:eastAsia="ja-JP"/>
        </w:rPr>
        <w:t>WTSA-12</w:t>
      </w:r>
      <w:r w:rsidR="009068A1">
        <w:rPr>
          <w:rFonts w:hint="eastAsia"/>
          <w:lang w:eastAsia="ja-JP"/>
        </w:rPr>
        <w:t xml:space="preserve"> approved </w:t>
      </w:r>
      <w:r w:rsidR="00C9123C">
        <w:rPr>
          <w:rFonts w:hint="eastAsia"/>
          <w:lang w:eastAsia="ja-JP"/>
        </w:rPr>
        <w:t xml:space="preserve">both </w:t>
      </w:r>
      <w:r w:rsidR="00454DF1">
        <w:rPr>
          <w:rFonts w:hint="eastAsia"/>
          <w:lang w:eastAsia="ja-JP"/>
        </w:rPr>
        <w:t>Recommendations</w:t>
      </w:r>
      <w:r w:rsidR="009068A1" w:rsidRPr="009068A1">
        <w:rPr>
          <w:lang w:eastAsia="ja-JP"/>
        </w:rPr>
        <w:t xml:space="preserve"> </w:t>
      </w:r>
      <w:r w:rsidR="009068A1" w:rsidRPr="00DE421B">
        <w:rPr>
          <w:lang w:eastAsia="ja-JP"/>
        </w:rPr>
        <w:t>on the first day</w:t>
      </w:r>
      <w:r w:rsidR="00C9123C">
        <w:rPr>
          <w:rFonts w:hint="eastAsia"/>
          <w:lang w:eastAsia="ja-JP"/>
        </w:rPr>
        <w:t xml:space="preserve">. </w:t>
      </w:r>
      <w:r>
        <w:rPr>
          <w:rFonts w:hint="eastAsia"/>
          <w:lang w:eastAsia="ja-JP"/>
        </w:rPr>
        <w:t>On the next day of the approval</w:t>
      </w:r>
      <w:r w:rsidR="009068A1">
        <w:rPr>
          <w:rFonts w:hint="eastAsia"/>
          <w:lang w:eastAsia="ja-JP"/>
        </w:rPr>
        <w:t xml:space="preserve">, </w:t>
      </w:r>
      <w:r w:rsidR="00C9123C" w:rsidRPr="00DE421B">
        <w:rPr>
          <w:lang w:eastAsia="ja-JP"/>
        </w:rPr>
        <w:t xml:space="preserve">IETF and IANA </w:t>
      </w:r>
      <w:r w:rsidR="009068A1">
        <w:rPr>
          <w:rFonts w:hint="eastAsia"/>
          <w:lang w:eastAsia="ja-JP"/>
        </w:rPr>
        <w:t>published RFC6671</w:t>
      </w:r>
      <w:r>
        <w:rPr>
          <w:rFonts w:hint="eastAsia"/>
          <w:lang w:eastAsia="ja-JP"/>
        </w:rPr>
        <w:t>, which</w:t>
      </w:r>
      <w:r w:rsidRPr="006B432E">
        <w:rPr>
          <w:rFonts w:hint="eastAsia"/>
          <w:lang w:eastAsia="ja-JP"/>
        </w:rPr>
        <w:t xml:space="preserve"> </w:t>
      </w:r>
      <w:r>
        <w:rPr>
          <w:rFonts w:hint="eastAsia"/>
          <w:lang w:eastAsia="ja-JP"/>
        </w:rPr>
        <w:t>allocates</w:t>
      </w:r>
      <w:r w:rsidRPr="00DE421B">
        <w:rPr>
          <w:lang w:eastAsia="ja-JP"/>
        </w:rPr>
        <w:t xml:space="preserve"> pseudowire associated channel type 0x8902</w:t>
      </w:r>
      <w:r>
        <w:rPr>
          <w:rFonts w:hint="eastAsia"/>
          <w:lang w:eastAsia="ja-JP"/>
        </w:rPr>
        <w:t xml:space="preserve">, and </w:t>
      </w:r>
      <w:r w:rsidR="009068A1">
        <w:rPr>
          <w:rFonts w:hint="eastAsia"/>
          <w:lang w:eastAsia="ja-JP"/>
        </w:rPr>
        <w:t>G.8113.1</w:t>
      </w:r>
      <w:r>
        <w:rPr>
          <w:rFonts w:hint="eastAsia"/>
          <w:lang w:eastAsia="ja-JP"/>
        </w:rPr>
        <w:t xml:space="preserve"> became </w:t>
      </w:r>
      <w:r w:rsidR="009068A1">
        <w:rPr>
          <w:rFonts w:hint="eastAsia"/>
          <w:lang w:eastAsia="ja-JP"/>
        </w:rPr>
        <w:t>operational</w:t>
      </w:r>
      <w:r w:rsidR="00C9123C" w:rsidRPr="00DE421B">
        <w:rPr>
          <w:lang w:eastAsia="ja-JP"/>
        </w:rPr>
        <w:t>.</w:t>
      </w:r>
    </w:p>
    <w:p w:rsidR="00C9123C" w:rsidRPr="00ED115A" w:rsidRDefault="00C9123C" w:rsidP="00D55AC7">
      <w:pPr>
        <w:pStyle w:val="Heading3"/>
        <w:rPr>
          <w:lang w:eastAsia="ja-JP"/>
        </w:rPr>
      </w:pPr>
      <w:bookmarkStart w:id="120" w:name="_Toc404879734"/>
      <w:bookmarkStart w:id="121" w:name="_Toc404880709"/>
      <w:bookmarkStart w:id="122" w:name="_Toc405248128"/>
      <w:bookmarkStart w:id="123" w:name="_Toc405332702"/>
      <w:r w:rsidRPr="00ED115A">
        <w:rPr>
          <w:rFonts w:hint="eastAsia"/>
          <w:lang w:eastAsia="ja-JP"/>
        </w:rPr>
        <w:t>MPLS/MPLS-TP protection switching</w:t>
      </w:r>
      <w:bookmarkEnd w:id="120"/>
      <w:bookmarkEnd w:id="121"/>
      <w:bookmarkEnd w:id="122"/>
      <w:bookmarkEnd w:id="123"/>
    </w:p>
    <w:p w:rsidR="00C9123C" w:rsidRPr="00ED115A" w:rsidRDefault="00C9123C" w:rsidP="00D55AC7">
      <w:pPr>
        <w:widowControl w:val="0"/>
        <w:jc w:val="both"/>
        <w:rPr>
          <w:lang w:eastAsia="ja-JP"/>
        </w:rPr>
      </w:pPr>
      <w:r w:rsidRPr="00ED115A">
        <w:rPr>
          <w:rFonts w:hint="eastAsia"/>
          <w:lang w:eastAsia="ja-JP"/>
        </w:rPr>
        <w:t xml:space="preserve">MPLS protection switching </w:t>
      </w:r>
      <w:r w:rsidR="00454DF1">
        <w:rPr>
          <w:rFonts w:hint="eastAsia"/>
          <w:lang w:eastAsia="ja-JP"/>
        </w:rPr>
        <w:t>is</w:t>
      </w:r>
      <w:r w:rsidRPr="00ED115A">
        <w:rPr>
          <w:rFonts w:hint="eastAsia"/>
          <w:lang w:eastAsia="ja-JP"/>
        </w:rPr>
        <w:t xml:space="preserve"> standardized </w:t>
      </w:r>
      <w:r w:rsidR="00454DF1">
        <w:rPr>
          <w:rFonts w:hint="eastAsia"/>
          <w:lang w:eastAsia="ja-JP"/>
        </w:rPr>
        <w:t>in</w:t>
      </w:r>
      <w:r w:rsidR="00454DF1" w:rsidRPr="00ED115A">
        <w:rPr>
          <w:rFonts w:hint="eastAsia"/>
          <w:lang w:eastAsia="ja-JP"/>
        </w:rPr>
        <w:t xml:space="preserve"> </w:t>
      </w:r>
      <w:r w:rsidRPr="00ED115A">
        <w:rPr>
          <w:rFonts w:hint="eastAsia"/>
          <w:lang w:eastAsia="ja-JP"/>
        </w:rPr>
        <w:t xml:space="preserve">ITU-T SG15 (Q.9/15). </w:t>
      </w:r>
      <w:r w:rsidR="00F65F96">
        <w:rPr>
          <w:rFonts w:hint="eastAsia"/>
          <w:lang w:eastAsia="ja-JP"/>
        </w:rPr>
        <w:t xml:space="preserve"> </w:t>
      </w:r>
      <w:r w:rsidRPr="00ED115A">
        <w:rPr>
          <w:rFonts w:hint="eastAsia"/>
          <w:lang w:eastAsia="ja-JP"/>
        </w:rPr>
        <w:t xml:space="preserve">Recommendation on MPLS protection switching (Y.1720) was </w:t>
      </w:r>
      <w:r w:rsidR="00F65F96">
        <w:rPr>
          <w:rFonts w:hint="eastAsia"/>
          <w:lang w:eastAsia="ja-JP"/>
        </w:rPr>
        <w:t xml:space="preserve">revised </w:t>
      </w:r>
      <w:r w:rsidRPr="00ED115A">
        <w:rPr>
          <w:rFonts w:hint="eastAsia"/>
          <w:lang w:eastAsia="ja-JP"/>
        </w:rPr>
        <w:t>in December 2006.  T</w:t>
      </w:r>
      <w:r w:rsidRPr="00ED115A">
        <w:rPr>
          <w:lang w:eastAsia="ja-JP"/>
        </w:rPr>
        <w:noBreakHyphen/>
      </w:r>
      <w:r w:rsidRPr="00ED115A">
        <w:rPr>
          <w:rFonts w:hint="eastAsia"/>
          <w:lang w:eastAsia="ja-JP"/>
        </w:rPr>
        <w:t xml:space="preserve">MPLS linear protection switching (G.8131) was approved in December 2006.  IETF is also standardizing MPLS survivability techniques.  RFC3469 describes MPLS recovery framework.  RFC4090 specifies Fast ReRoute (FRR). </w:t>
      </w:r>
    </w:p>
    <w:p w:rsidR="00C9123C" w:rsidRPr="009356FC" w:rsidRDefault="00C9123C" w:rsidP="00D55AC7">
      <w:pPr>
        <w:widowControl w:val="0"/>
        <w:jc w:val="both"/>
        <w:rPr>
          <w:lang w:eastAsia="ja-JP"/>
        </w:rPr>
      </w:pPr>
      <w:r w:rsidRPr="00ED115A">
        <w:rPr>
          <w:rFonts w:hint="eastAsia"/>
          <w:lang w:eastAsia="ja-JP"/>
        </w:rPr>
        <w:t xml:space="preserve">Regarding MPLS-TP, MPLS-TP linear protection switching (revised G.8131) and MPLS-TP ring protection switching (new G.8132) </w:t>
      </w:r>
      <w:r w:rsidR="00F65F96">
        <w:rPr>
          <w:rFonts w:hint="eastAsia"/>
          <w:lang w:eastAsia="ja-JP"/>
        </w:rPr>
        <w:t>were</w:t>
      </w:r>
      <w:r w:rsidRPr="00ED115A">
        <w:rPr>
          <w:rFonts w:hint="eastAsia"/>
          <w:lang w:eastAsia="ja-JP"/>
        </w:rPr>
        <w:t xml:space="preserve"> developed </w:t>
      </w:r>
      <w:r w:rsidR="00D55AC7">
        <w:rPr>
          <w:lang w:eastAsia="ja-JP"/>
        </w:rPr>
        <w:t>under</w:t>
      </w:r>
      <w:r w:rsidR="00F65F96">
        <w:rPr>
          <w:rFonts w:hint="eastAsia"/>
          <w:lang w:eastAsia="ja-JP"/>
        </w:rPr>
        <w:t xml:space="preserve"> the</w:t>
      </w:r>
      <w:r w:rsidR="00F65F96" w:rsidRPr="00ED115A">
        <w:rPr>
          <w:rFonts w:hint="eastAsia"/>
          <w:lang w:eastAsia="ja-JP"/>
        </w:rPr>
        <w:t xml:space="preserve"> </w:t>
      </w:r>
      <w:r w:rsidRPr="00ED115A">
        <w:rPr>
          <w:rFonts w:hint="eastAsia"/>
          <w:lang w:eastAsia="ja-JP"/>
        </w:rPr>
        <w:t xml:space="preserve">cooperation with IETF based on the agreement of JWT. </w:t>
      </w:r>
      <w:r w:rsidRPr="008A3379">
        <w:rPr>
          <w:lang w:eastAsia="ja-JP"/>
        </w:rPr>
        <w:t>Both Recommendations were planned to be consent in December 2011, but were deferred.</w:t>
      </w:r>
      <w:r w:rsidR="006B432E">
        <w:rPr>
          <w:lang w:eastAsia="ja-JP"/>
        </w:rPr>
        <w:t xml:space="preserve"> In 2014, </w:t>
      </w:r>
      <w:r w:rsidR="00554B8C">
        <w:rPr>
          <w:rFonts w:hint="eastAsia"/>
          <w:lang w:eastAsia="ja-JP"/>
        </w:rPr>
        <w:t xml:space="preserve">the </w:t>
      </w:r>
      <w:r w:rsidR="006B432E">
        <w:rPr>
          <w:rFonts w:hint="eastAsia"/>
          <w:lang w:eastAsia="ja-JP"/>
        </w:rPr>
        <w:t>r</w:t>
      </w:r>
      <w:r w:rsidR="009356FC" w:rsidRPr="008A3379">
        <w:rPr>
          <w:lang w:eastAsia="ja-JP"/>
        </w:rPr>
        <w:t>evised G.8131 was published.</w:t>
      </w:r>
    </w:p>
    <w:p w:rsidR="00C9123C" w:rsidRPr="00ED115A" w:rsidRDefault="00C9123C" w:rsidP="00D55AC7">
      <w:pPr>
        <w:pStyle w:val="Heading3"/>
        <w:rPr>
          <w:lang w:eastAsia="ja-JP"/>
        </w:rPr>
      </w:pPr>
      <w:bookmarkStart w:id="124" w:name="_Toc404879735"/>
      <w:bookmarkStart w:id="125" w:name="_Toc404880710"/>
      <w:bookmarkStart w:id="126" w:name="_Toc405248129"/>
      <w:bookmarkStart w:id="127" w:name="_Toc405332703"/>
      <w:r w:rsidRPr="00ED115A">
        <w:rPr>
          <w:rFonts w:hint="eastAsia"/>
          <w:lang w:eastAsia="ja-JP"/>
        </w:rPr>
        <w:t>MPLS interworking</w:t>
      </w:r>
      <w:bookmarkEnd w:id="124"/>
      <w:bookmarkEnd w:id="125"/>
      <w:bookmarkEnd w:id="126"/>
      <w:bookmarkEnd w:id="127"/>
    </w:p>
    <w:p w:rsidR="00C9123C" w:rsidRPr="00ED115A" w:rsidRDefault="00C9123C" w:rsidP="00D55AC7">
      <w:pPr>
        <w:widowControl w:val="0"/>
        <w:jc w:val="both"/>
        <w:rPr>
          <w:lang w:eastAsia="ja-JP"/>
        </w:rPr>
      </w:pPr>
      <w:r w:rsidRPr="00ED115A">
        <w:rPr>
          <w:rFonts w:hint="eastAsia"/>
          <w:lang w:eastAsia="ja-JP"/>
        </w:rPr>
        <w:t xml:space="preserve">Interworking with MPLS networks </w:t>
      </w:r>
      <w:r w:rsidR="00454DF1">
        <w:rPr>
          <w:rFonts w:hint="eastAsia"/>
          <w:lang w:eastAsia="ja-JP"/>
        </w:rPr>
        <w:t>was</w:t>
      </w:r>
      <w:r w:rsidRPr="00ED115A">
        <w:rPr>
          <w:rFonts w:hint="eastAsia"/>
          <w:lang w:eastAsia="ja-JP"/>
        </w:rPr>
        <w:t xml:space="preserve"> studied </w:t>
      </w:r>
      <w:r w:rsidR="00454DF1">
        <w:rPr>
          <w:rFonts w:hint="eastAsia"/>
          <w:lang w:eastAsia="ja-JP"/>
        </w:rPr>
        <w:t>in</w:t>
      </w:r>
      <w:r w:rsidR="00454DF1" w:rsidRPr="00ED115A">
        <w:rPr>
          <w:rFonts w:hint="eastAsia"/>
          <w:lang w:eastAsia="ja-JP"/>
        </w:rPr>
        <w:t xml:space="preserve"> </w:t>
      </w:r>
      <w:r w:rsidRPr="00ED115A">
        <w:rPr>
          <w:rFonts w:hint="eastAsia"/>
          <w:lang w:eastAsia="ja-JP"/>
        </w:rPr>
        <w:t>ITU-T SG13 (</w:t>
      </w:r>
      <w:r w:rsidR="00D55AC7" w:rsidRPr="00ED115A">
        <w:rPr>
          <w:rFonts w:hint="eastAsia"/>
          <w:lang w:eastAsia="ja-JP"/>
        </w:rPr>
        <w:t>Q7</w:t>
      </w:r>
      <w:r w:rsidRPr="00ED115A">
        <w:rPr>
          <w:rFonts w:hint="eastAsia"/>
          <w:lang w:eastAsia="ja-JP"/>
        </w:rPr>
        <w:t xml:space="preserve">/13).  Recommendations on ATM-MPLS interworking (cell mode: Y.1411, frame mode: Y.1412), TDM-MPLS interworking (Y.1413), </w:t>
      </w:r>
      <w:r w:rsidR="00454DF1">
        <w:rPr>
          <w:rFonts w:hint="eastAsia"/>
          <w:lang w:eastAsia="ja-JP"/>
        </w:rPr>
        <w:t>v</w:t>
      </w:r>
      <w:r w:rsidRPr="00ED115A">
        <w:rPr>
          <w:rFonts w:hint="eastAsia"/>
          <w:lang w:eastAsia="ja-JP"/>
        </w:rPr>
        <w:t xml:space="preserve">oice services </w:t>
      </w:r>
      <w:r w:rsidRPr="00ED115A">
        <w:rPr>
          <w:lang w:eastAsia="ja-JP"/>
        </w:rPr>
        <w:t>–</w:t>
      </w:r>
      <w:r w:rsidRPr="00ED115A">
        <w:rPr>
          <w:rFonts w:hint="eastAsia"/>
          <w:lang w:eastAsia="ja-JP"/>
        </w:rPr>
        <w:t xml:space="preserve"> MPLS interworking (Y.1414) and Ethernet-MPLS network interworking (Y.1415) </w:t>
      </w:r>
      <w:r w:rsidR="00454DF1">
        <w:rPr>
          <w:rFonts w:hint="eastAsia"/>
          <w:lang w:eastAsia="ja-JP"/>
        </w:rPr>
        <w:t>are available</w:t>
      </w:r>
      <w:r w:rsidRPr="00ED115A">
        <w:rPr>
          <w:rFonts w:hint="eastAsia"/>
          <w:lang w:eastAsia="ja-JP"/>
        </w:rPr>
        <w:t>.</w:t>
      </w:r>
    </w:p>
    <w:p w:rsidR="00C9123C" w:rsidRPr="00ED115A" w:rsidRDefault="00C9123C" w:rsidP="00D55AC7">
      <w:pPr>
        <w:pStyle w:val="Heading3"/>
        <w:rPr>
          <w:lang w:eastAsia="ja-JP"/>
        </w:rPr>
      </w:pPr>
      <w:bookmarkStart w:id="128" w:name="_Toc404879736"/>
      <w:bookmarkStart w:id="129" w:name="_Toc404880711"/>
      <w:bookmarkStart w:id="130" w:name="_Toc405248130"/>
      <w:bookmarkStart w:id="131" w:name="_Toc405332704"/>
      <w:r w:rsidRPr="00ED115A">
        <w:rPr>
          <w:rFonts w:hint="eastAsia"/>
          <w:lang w:eastAsia="ja-JP"/>
        </w:rPr>
        <w:t>MPLS-TP network architecture</w:t>
      </w:r>
      <w:bookmarkEnd w:id="128"/>
      <w:bookmarkEnd w:id="129"/>
      <w:bookmarkEnd w:id="130"/>
      <w:bookmarkEnd w:id="131"/>
    </w:p>
    <w:p w:rsidR="00C9123C" w:rsidRPr="00D55AC7" w:rsidRDefault="00C9123C" w:rsidP="00D55AC7">
      <w:pPr>
        <w:jc w:val="both"/>
      </w:pPr>
      <w:r w:rsidRPr="00D55AC7">
        <w:t xml:space="preserve">MPLS layer network architecture (G.8110) was approved by ITU-T SG15 in January 2005. Transport MPLS (T-MPLS) network architecture (G.8110.1) was approved by ITU-T SG15 (Q.12/15) in November 2006. Regarding MPLS-TP, architecture of MPLS-TP Layer Network was approved in December 2011. </w:t>
      </w:r>
    </w:p>
    <w:p w:rsidR="00C9123C" w:rsidRPr="00ED115A" w:rsidRDefault="00C9123C" w:rsidP="00D55AC7">
      <w:pPr>
        <w:pStyle w:val="Heading3"/>
        <w:rPr>
          <w:lang w:eastAsia="ja-JP"/>
        </w:rPr>
      </w:pPr>
      <w:bookmarkStart w:id="132" w:name="_Toc404879737"/>
      <w:bookmarkStart w:id="133" w:name="_Toc404880712"/>
      <w:bookmarkStart w:id="134" w:name="_Toc405248131"/>
      <w:bookmarkStart w:id="135" w:name="_Toc405332705"/>
      <w:r w:rsidRPr="00ED115A">
        <w:rPr>
          <w:rFonts w:hint="eastAsia"/>
          <w:lang w:eastAsia="ja-JP"/>
        </w:rPr>
        <w:t>MPLS-TP equipment functional architecture</w:t>
      </w:r>
      <w:bookmarkEnd w:id="132"/>
      <w:bookmarkEnd w:id="133"/>
      <w:bookmarkEnd w:id="134"/>
      <w:bookmarkEnd w:id="135"/>
    </w:p>
    <w:p w:rsidR="00C9123C" w:rsidRPr="00D55AC7" w:rsidRDefault="00C9123C" w:rsidP="00D55AC7">
      <w:pPr>
        <w:jc w:val="both"/>
      </w:pPr>
      <w:r w:rsidRPr="00D55AC7">
        <w:t xml:space="preserve">T-MPLS equipment functional architecture (G.8121) was approved within ITU-T SG15 (Q.9/15) in March 2006 and amended October 2007.  </w:t>
      </w:r>
      <w:r w:rsidR="00F542B8" w:rsidRPr="00D55AC7">
        <w:t xml:space="preserve">Its revision, </w:t>
      </w:r>
      <w:r w:rsidRPr="00D55AC7">
        <w:t>MPLS-TP equipment functional architecture</w:t>
      </w:r>
      <w:r w:rsidR="00F542B8" w:rsidRPr="00D55AC7">
        <w:t>,</w:t>
      </w:r>
      <w:r w:rsidRPr="00D55AC7">
        <w:t xml:space="preserve"> was consented under AAP in December 2011 and </w:t>
      </w:r>
      <w:r w:rsidR="009356FC" w:rsidRPr="00D55AC7">
        <w:t xml:space="preserve">was </w:t>
      </w:r>
      <w:r w:rsidRPr="00D55AC7">
        <w:t>approved in September 2012.</w:t>
      </w:r>
      <w:r w:rsidR="009356FC" w:rsidRPr="00D55AC7">
        <w:t xml:space="preserve"> </w:t>
      </w:r>
      <w:r w:rsidR="00E70E74" w:rsidRPr="00D55AC7">
        <w:t>Further revision bec</w:t>
      </w:r>
      <w:r w:rsidR="00554B8C">
        <w:rPr>
          <w:rFonts w:hint="eastAsia"/>
          <w:lang w:eastAsia="ja-JP"/>
        </w:rPr>
        <w:t>a</w:t>
      </w:r>
      <w:r w:rsidR="00E70E74" w:rsidRPr="00D55AC7">
        <w:t xml:space="preserve">me </w:t>
      </w:r>
      <w:r w:rsidR="00D55AC7" w:rsidRPr="00D55AC7">
        <w:t>available</w:t>
      </w:r>
      <w:r w:rsidR="00E70E74" w:rsidRPr="00D55AC7">
        <w:t xml:space="preserve"> in November 2013.</w:t>
      </w:r>
    </w:p>
    <w:p w:rsidR="00C9123C" w:rsidRPr="00ED115A" w:rsidRDefault="00C9123C" w:rsidP="00D55AC7">
      <w:pPr>
        <w:pStyle w:val="Heading3"/>
        <w:rPr>
          <w:lang w:eastAsia="ja-JP"/>
        </w:rPr>
      </w:pPr>
      <w:bookmarkStart w:id="136" w:name="_Toc404879738"/>
      <w:bookmarkStart w:id="137" w:name="_Toc404880713"/>
      <w:bookmarkStart w:id="138" w:name="_Toc405248132"/>
      <w:bookmarkStart w:id="139" w:name="_Toc405332706"/>
      <w:r w:rsidRPr="00ED115A">
        <w:rPr>
          <w:lang w:eastAsia="ja-JP"/>
        </w:rPr>
        <w:t>MPLS-TP equipment network management</w:t>
      </w:r>
      <w:bookmarkEnd w:id="136"/>
      <w:bookmarkEnd w:id="137"/>
      <w:bookmarkEnd w:id="138"/>
      <w:bookmarkEnd w:id="139"/>
    </w:p>
    <w:p w:rsidR="00C9123C" w:rsidRPr="00ED115A" w:rsidRDefault="00C9123C" w:rsidP="00C9123C">
      <w:pPr>
        <w:rPr>
          <w:lang w:eastAsia="ja-JP"/>
        </w:rPr>
      </w:pPr>
      <w:r w:rsidRPr="00ED115A">
        <w:rPr>
          <w:rFonts w:hint="eastAsia"/>
          <w:lang w:eastAsia="ja-JP"/>
        </w:rPr>
        <w:t xml:space="preserve">T-MPLS equipment </w:t>
      </w:r>
      <w:r w:rsidRPr="00ED115A">
        <w:rPr>
          <w:lang w:eastAsia="ja-JP"/>
        </w:rPr>
        <w:t>network management (G.8151)</w:t>
      </w:r>
      <w:r w:rsidRPr="00ED115A">
        <w:rPr>
          <w:rFonts w:hint="eastAsia"/>
          <w:lang w:eastAsia="ja-JP"/>
        </w:rPr>
        <w:t xml:space="preserve"> </w:t>
      </w:r>
      <w:r w:rsidRPr="00ED115A">
        <w:rPr>
          <w:lang w:eastAsia="ja-JP"/>
        </w:rPr>
        <w:t>was</w:t>
      </w:r>
      <w:r w:rsidRPr="00ED115A">
        <w:rPr>
          <w:rFonts w:hint="eastAsia"/>
          <w:lang w:eastAsia="ja-JP"/>
        </w:rPr>
        <w:t xml:space="preserve"> </w:t>
      </w:r>
      <w:r w:rsidRPr="00ED115A">
        <w:rPr>
          <w:lang w:eastAsia="ja-JP"/>
        </w:rPr>
        <w:t>approved</w:t>
      </w:r>
      <w:r w:rsidRPr="00ED115A">
        <w:rPr>
          <w:rFonts w:hint="eastAsia"/>
          <w:lang w:eastAsia="ja-JP"/>
        </w:rPr>
        <w:t xml:space="preserve"> </w:t>
      </w:r>
      <w:r w:rsidR="006B432E">
        <w:rPr>
          <w:rFonts w:hint="eastAsia"/>
          <w:lang w:eastAsia="ja-JP"/>
        </w:rPr>
        <w:t>in</w:t>
      </w:r>
      <w:r w:rsidR="006B432E" w:rsidRPr="00ED115A">
        <w:rPr>
          <w:rFonts w:hint="eastAsia"/>
          <w:lang w:eastAsia="ja-JP"/>
        </w:rPr>
        <w:t xml:space="preserve"> </w:t>
      </w:r>
      <w:r w:rsidRPr="00ED115A">
        <w:rPr>
          <w:rFonts w:hint="eastAsia"/>
          <w:lang w:eastAsia="ja-JP"/>
        </w:rPr>
        <w:t>ITU-T SG15 (</w:t>
      </w:r>
      <w:r w:rsidR="00D55AC7" w:rsidRPr="00ED115A">
        <w:rPr>
          <w:lang w:eastAsia="ja-JP"/>
        </w:rPr>
        <w:t>Q14</w:t>
      </w:r>
      <w:r w:rsidRPr="00ED115A">
        <w:rPr>
          <w:rFonts w:hint="eastAsia"/>
          <w:lang w:eastAsia="ja-JP"/>
        </w:rPr>
        <w:t>/15)</w:t>
      </w:r>
      <w:r w:rsidRPr="00ED115A">
        <w:rPr>
          <w:lang w:eastAsia="ja-JP"/>
        </w:rPr>
        <w:t xml:space="preserve"> in October 2007</w:t>
      </w:r>
      <w:r w:rsidRPr="00ED115A">
        <w:rPr>
          <w:rFonts w:hint="eastAsia"/>
          <w:lang w:eastAsia="ja-JP"/>
        </w:rPr>
        <w:t xml:space="preserve">.  MPLS-TP </w:t>
      </w:r>
      <w:r w:rsidRPr="00ED115A">
        <w:rPr>
          <w:lang w:eastAsia="ja-JP"/>
        </w:rPr>
        <w:t>network management</w:t>
      </w:r>
      <w:r w:rsidRPr="00ED115A">
        <w:rPr>
          <w:rFonts w:hint="eastAsia"/>
          <w:lang w:eastAsia="ja-JP"/>
        </w:rPr>
        <w:t xml:space="preserve"> (revised G.81</w:t>
      </w:r>
      <w:r w:rsidRPr="00ED115A">
        <w:rPr>
          <w:lang w:eastAsia="ja-JP"/>
        </w:rPr>
        <w:t>5</w:t>
      </w:r>
      <w:r w:rsidRPr="00ED115A">
        <w:rPr>
          <w:rFonts w:hint="eastAsia"/>
          <w:lang w:eastAsia="ja-JP"/>
        </w:rPr>
        <w:t xml:space="preserve">1) </w:t>
      </w:r>
      <w:r>
        <w:rPr>
          <w:rFonts w:hint="eastAsia"/>
          <w:lang w:eastAsia="ja-JP"/>
        </w:rPr>
        <w:t>wa</w:t>
      </w:r>
      <w:r w:rsidRPr="00ED115A">
        <w:rPr>
          <w:rFonts w:hint="eastAsia"/>
          <w:lang w:eastAsia="ja-JP"/>
        </w:rPr>
        <w:t>s consent</w:t>
      </w:r>
      <w:r>
        <w:rPr>
          <w:rFonts w:hint="eastAsia"/>
          <w:lang w:eastAsia="ja-JP"/>
        </w:rPr>
        <w:t>ed</w:t>
      </w:r>
      <w:r w:rsidRPr="00ED115A">
        <w:rPr>
          <w:rFonts w:hint="eastAsia"/>
          <w:lang w:eastAsia="ja-JP"/>
        </w:rPr>
        <w:t xml:space="preserve"> in </w:t>
      </w:r>
      <w:r>
        <w:rPr>
          <w:rFonts w:hint="eastAsia"/>
          <w:lang w:eastAsia="ja-JP"/>
        </w:rPr>
        <w:t>December</w:t>
      </w:r>
      <w:r w:rsidRPr="00ED115A">
        <w:rPr>
          <w:rFonts w:hint="eastAsia"/>
          <w:lang w:eastAsia="ja-JP"/>
        </w:rPr>
        <w:t xml:space="preserve"> 2011</w:t>
      </w:r>
      <w:r>
        <w:rPr>
          <w:rFonts w:hint="eastAsia"/>
          <w:lang w:eastAsia="ja-JP"/>
        </w:rPr>
        <w:t xml:space="preserve"> and approved in July 2012</w:t>
      </w:r>
      <w:r w:rsidRPr="00ED115A">
        <w:rPr>
          <w:rFonts w:hint="eastAsia"/>
          <w:lang w:eastAsia="ja-JP"/>
        </w:rPr>
        <w:t>.</w:t>
      </w:r>
    </w:p>
    <w:p w:rsidR="00C9123C" w:rsidRPr="00ED115A" w:rsidRDefault="00C9123C" w:rsidP="00D55AC7">
      <w:pPr>
        <w:pStyle w:val="Heading3"/>
        <w:rPr>
          <w:lang w:eastAsia="ja-JP"/>
        </w:rPr>
      </w:pPr>
      <w:bookmarkStart w:id="140" w:name="_Toc404879739"/>
      <w:bookmarkStart w:id="141" w:name="_Toc404880714"/>
      <w:bookmarkStart w:id="142" w:name="_Toc405248133"/>
      <w:bookmarkStart w:id="143" w:name="_Toc405332707"/>
      <w:r w:rsidRPr="00ED115A">
        <w:rPr>
          <w:lang w:eastAsia="ja-JP"/>
        </w:rPr>
        <w:lastRenderedPageBreak/>
        <w:t xml:space="preserve">MPLS-TP </w:t>
      </w:r>
      <w:r w:rsidRPr="00ED115A">
        <w:rPr>
          <w:rFonts w:hint="eastAsia"/>
          <w:lang w:eastAsia="ja-JP"/>
        </w:rPr>
        <w:t>interface</w:t>
      </w:r>
      <w:bookmarkEnd w:id="140"/>
      <w:bookmarkEnd w:id="141"/>
      <w:bookmarkEnd w:id="142"/>
      <w:bookmarkEnd w:id="143"/>
    </w:p>
    <w:p w:rsidR="00C9123C" w:rsidRPr="00D55AC7" w:rsidRDefault="00C9123C" w:rsidP="00D55AC7">
      <w:pPr>
        <w:jc w:val="both"/>
      </w:pPr>
      <w:r w:rsidRPr="00D55AC7">
        <w:t>G.8112</w:t>
      </w:r>
      <w:r w:rsidR="00F542B8" w:rsidRPr="00D55AC7">
        <w:t xml:space="preserve"> (</w:t>
      </w:r>
      <w:r w:rsidRPr="00D55AC7">
        <w:t>Interfaces for the T-MPLS hierarchy</w:t>
      </w:r>
      <w:r w:rsidR="00F542B8" w:rsidRPr="00D55AC7">
        <w:t>)</w:t>
      </w:r>
      <w:r w:rsidRPr="00D55AC7">
        <w:t xml:space="preserve"> was approved by ITU-T SG15 (Q.11/15) in October 2006. In December 2008, the packet transport work of </w:t>
      </w:r>
      <w:r w:rsidR="00744184" w:rsidRPr="00D55AC7">
        <w:t>Q.</w:t>
      </w:r>
      <w:r w:rsidRPr="00D55AC7">
        <w:t xml:space="preserve">11/15 </w:t>
      </w:r>
      <w:r w:rsidR="00F542B8" w:rsidRPr="00D55AC7">
        <w:t>was</w:t>
      </w:r>
      <w:r w:rsidRPr="00D55AC7">
        <w:t xml:space="preserve"> </w:t>
      </w:r>
      <w:r w:rsidR="009068A1" w:rsidRPr="00D55AC7">
        <w:t xml:space="preserve">transferred </w:t>
      </w:r>
      <w:r w:rsidRPr="00D55AC7">
        <w:t xml:space="preserve">to </w:t>
      </w:r>
      <w:r w:rsidR="00F542B8" w:rsidRPr="00D55AC7">
        <w:t xml:space="preserve">a </w:t>
      </w:r>
      <w:r w:rsidRPr="00D55AC7">
        <w:t xml:space="preserve">new Question 10/15 in order to balance the load among questions of Working Party 3/15. </w:t>
      </w:r>
      <w:r w:rsidR="00744184" w:rsidRPr="00D55AC7">
        <w:t xml:space="preserve">Since then, Q10/15 developed </w:t>
      </w:r>
      <w:r w:rsidRPr="00D55AC7">
        <w:t>MPLS-TP interface</w:t>
      </w:r>
      <w:r w:rsidR="00F542B8" w:rsidRPr="00D55AC7">
        <w:t xml:space="preserve"> </w:t>
      </w:r>
      <w:r w:rsidRPr="00D55AC7">
        <w:t>(revised G.8112)</w:t>
      </w:r>
      <w:r w:rsidR="00744184" w:rsidRPr="00D55AC7">
        <w:t xml:space="preserve">, which was </w:t>
      </w:r>
      <w:r w:rsidRPr="00D55AC7">
        <w:t xml:space="preserve">consent in September 2012. </w:t>
      </w:r>
    </w:p>
    <w:p w:rsidR="00C9123C" w:rsidRPr="00ED115A" w:rsidRDefault="00C9123C" w:rsidP="00D55AC7">
      <w:pPr>
        <w:pStyle w:val="Heading3"/>
        <w:rPr>
          <w:lang w:eastAsia="ja-JP"/>
        </w:rPr>
      </w:pPr>
      <w:bookmarkStart w:id="144" w:name="_Toc404879740"/>
      <w:bookmarkStart w:id="145" w:name="_Toc404880715"/>
      <w:bookmarkStart w:id="146" w:name="_Toc405248134"/>
      <w:bookmarkStart w:id="147" w:name="_Toc405332708"/>
      <w:r w:rsidRPr="00ED115A">
        <w:rPr>
          <w:rFonts w:hint="eastAsia"/>
          <w:lang w:eastAsia="ja-JP"/>
        </w:rPr>
        <w:t>Further details</w:t>
      </w:r>
      <w:bookmarkEnd w:id="144"/>
      <w:bookmarkEnd w:id="145"/>
      <w:bookmarkEnd w:id="146"/>
      <w:bookmarkEnd w:id="147"/>
    </w:p>
    <w:p w:rsidR="00C9123C" w:rsidRPr="00D55AC7" w:rsidRDefault="00C9123C" w:rsidP="00C9123C">
      <w:r w:rsidRPr="00D55AC7">
        <w:t xml:space="preserve">Table 7-6 lists the current status of </w:t>
      </w:r>
      <w:r w:rsidR="00F542B8" w:rsidRPr="00D55AC7">
        <w:t>MPLS-</w:t>
      </w:r>
      <w:r w:rsidRPr="00D55AC7">
        <w:t>related ITU-T Recommendations. Table 7-7 lists the current status of MPLS-TP (T-MPLS</w:t>
      </w:r>
      <w:r w:rsidR="00F542B8" w:rsidRPr="00D55AC7">
        <w:t>)-</w:t>
      </w:r>
      <w:r w:rsidRPr="00D55AC7">
        <w:t>related IETF RFCs, internet drafts</w:t>
      </w:r>
      <w:r w:rsidR="00F542B8" w:rsidRPr="00D55AC7">
        <w:t>,</w:t>
      </w:r>
      <w:r w:rsidRPr="00D55AC7">
        <w:t xml:space="preserve"> and ITU-T Recommendations. </w:t>
      </w:r>
    </w:p>
    <w:p w:rsidR="00C9123C" w:rsidRPr="00ED115A" w:rsidRDefault="00C9123C" w:rsidP="00C9123C">
      <w:pPr>
        <w:rPr>
          <w:lang w:eastAsia="ja-JP"/>
        </w:rPr>
      </w:pPr>
      <w:r w:rsidRPr="00ED115A">
        <w:rPr>
          <w:rFonts w:hint="eastAsia"/>
          <w:lang w:eastAsia="ja-JP"/>
        </w:rPr>
        <w:t>Further details about standardization of MPLS</w:t>
      </w:r>
      <w:r w:rsidRPr="00ED115A">
        <w:rPr>
          <w:lang w:eastAsia="ja-JP"/>
        </w:rPr>
        <w:t>/MPLS-TP</w:t>
      </w:r>
      <w:r w:rsidRPr="00ED115A">
        <w:rPr>
          <w:rFonts w:hint="eastAsia"/>
          <w:lang w:eastAsia="ja-JP"/>
        </w:rPr>
        <w:t xml:space="preserve"> can be </w:t>
      </w:r>
      <w:r w:rsidR="00F542B8">
        <w:rPr>
          <w:rFonts w:hint="eastAsia"/>
          <w:lang w:eastAsia="ja-JP"/>
        </w:rPr>
        <w:t>found</w:t>
      </w:r>
      <w:r w:rsidR="00F542B8" w:rsidRPr="00ED115A">
        <w:rPr>
          <w:rFonts w:hint="eastAsia"/>
          <w:lang w:eastAsia="ja-JP"/>
        </w:rPr>
        <w:t xml:space="preserve"> </w:t>
      </w:r>
      <w:r w:rsidR="00F542B8">
        <w:rPr>
          <w:rFonts w:hint="eastAsia"/>
          <w:lang w:eastAsia="ja-JP"/>
        </w:rPr>
        <w:t>in the following</w:t>
      </w:r>
      <w:r w:rsidRPr="00ED115A">
        <w:rPr>
          <w:rFonts w:hint="eastAsia"/>
          <w:lang w:eastAsia="ja-JP"/>
        </w:rPr>
        <w:t>:</w:t>
      </w:r>
    </w:p>
    <w:p w:rsidR="00C9123C" w:rsidRPr="00ED115A" w:rsidRDefault="00A2397E" w:rsidP="00C9123C">
      <w:pPr>
        <w:rPr>
          <w:lang w:val="en-US" w:eastAsia="ja-JP"/>
        </w:rPr>
      </w:pPr>
      <w:hyperlink r:id="rId20" w:history="1">
        <w:r w:rsidR="00C9123C" w:rsidRPr="00ED115A">
          <w:rPr>
            <w:color w:val="0000FF"/>
            <w:u w:val="single"/>
            <w:lang w:val="en-US" w:eastAsia="ja-JP"/>
          </w:rPr>
          <w:t>http://www.itu.int/ITU-T/studygroups/com15/index.asp</w:t>
        </w:r>
      </w:hyperlink>
    </w:p>
    <w:p w:rsidR="00C9123C" w:rsidRPr="00ED115A" w:rsidRDefault="00C9123C" w:rsidP="00C9123C">
      <w:pPr>
        <w:rPr>
          <w:lang w:eastAsia="ja-JP"/>
        </w:rPr>
      </w:pPr>
      <w:r w:rsidRPr="00ED115A">
        <w:rPr>
          <w:rFonts w:hint="eastAsia"/>
          <w:lang w:eastAsia="ja-JP"/>
        </w:rPr>
        <w:t xml:space="preserve">Further details about standardization of </w:t>
      </w:r>
      <w:r w:rsidRPr="00ED115A">
        <w:rPr>
          <w:lang w:eastAsia="ja-JP"/>
        </w:rPr>
        <w:t>MPLS-TP</w:t>
      </w:r>
      <w:r w:rsidRPr="00ED115A">
        <w:rPr>
          <w:rFonts w:hint="eastAsia"/>
          <w:lang w:eastAsia="ja-JP"/>
        </w:rPr>
        <w:t xml:space="preserve"> can be </w:t>
      </w:r>
      <w:r w:rsidR="00F542B8">
        <w:rPr>
          <w:rFonts w:hint="eastAsia"/>
          <w:lang w:eastAsia="ja-JP"/>
        </w:rPr>
        <w:t>found in the following:</w:t>
      </w:r>
    </w:p>
    <w:p w:rsidR="00C9123C" w:rsidRPr="00ED115A" w:rsidRDefault="00C9123C" w:rsidP="00C9123C">
      <w:pPr>
        <w:rPr>
          <w:lang w:val="en-US" w:eastAsia="ja-JP"/>
        </w:rPr>
      </w:pPr>
      <w:r w:rsidRPr="00ED115A">
        <w:rPr>
          <w:lang w:val="en-US" w:eastAsia="ja-JP"/>
        </w:rPr>
        <w:t>http://www.itu.int/ITU-T/studygroups/com15/ahmpls-tp/</w:t>
      </w:r>
    </w:p>
    <w:p w:rsidR="00C9123C" w:rsidRPr="00ED115A" w:rsidRDefault="00C9123C" w:rsidP="00C9123C">
      <w:pPr>
        <w:rPr>
          <w:lang w:val="en-US" w:eastAsia="ja-JP"/>
        </w:rPr>
      </w:pPr>
      <w:r w:rsidRPr="00ED115A">
        <w:rPr>
          <w:lang w:val="en-US" w:eastAsia="ja-JP"/>
        </w:rPr>
        <w:t xml:space="preserve">The </w:t>
      </w:r>
      <w:r w:rsidR="00D55AC7" w:rsidRPr="00ED115A">
        <w:rPr>
          <w:lang w:val="en-US" w:eastAsia="ja-JP"/>
        </w:rPr>
        <w:t>dependency</w:t>
      </w:r>
      <w:r w:rsidRPr="00ED115A">
        <w:rPr>
          <w:lang w:val="en-US" w:eastAsia="ja-JP"/>
        </w:rPr>
        <w:t xml:space="preserve"> between the draft revised MPLS-TP Recommendations and the MPLS-TP drafts and RFCs </w:t>
      </w:r>
      <w:r w:rsidRPr="00ED115A">
        <w:rPr>
          <w:rFonts w:hint="eastAsia"/>
          <w:lang w:val="en-US" w:eastAsia="ja-JP"/>
        </w:rPr>
        <w:t>can be found at</w:t>
      </w:r>
    </w:p>
    <w:p w:rsidR="00C9123C" w:rsidRPr="00ED115A" w:rsidRDefault="00C9123C" w:rsidP="00C9123C">
      <w:pPr>
        <w:rPr>
          <w:lang w:val="en-US" w:eastAsia="ja-JP"/>
        </w:rPr>
      </w:pPr>
      <w:r w:rsidRPr="00ED115A">
        <w:rPr>
          <w:lang w:val="en-US" w:eastAsia="ja-JP"/>
        </w:rPr>
        <w:t>http://www.itu.int/oth/T0906000002/en</w:t>
      </w:r>
    </w:p>
    <w:p w:rsidR="00C9123C" w:rsidRPr="00ED115A" w:rsidRDefault="00C9123C" w:rsidP="00D55AC7">
      <w:pPr>
        <w:pStyle w:val="Heading2"/>
      </w:pPr>
      <w:bookmarkStart w:id="148" w:name="_Toc404879741"/>
      <w:bookmarkStart w:id="149" w:name="_Toc404880716"/>
      <w:bookmarkStart w:id="150" w:name="_Toc405246242"/>
      <w:bookmarkStart w:id="151" w:name="_Toc405248135"/>
      <w:bookmarkStart w:id="152" w:name="_Toc405332709"/>
      <w:r w:rsidRPr="00ED115A">
        <w:rPr>
          <w:rFonts w:hint="eastAsia"/>
        </w:rPr>
        <w:t>Standardization on NGN related issues</w:t>
      </w:r>
      <w:bookmarkEnd w:id="148"/>
      <w:bookmarkEnd w:id="149"/>
      <w:bookmarkEnd w:id="150"/>
      <w:bookmarkEnd w:id="151"/>
      <w:bookmarkEnd w:id="152"/>
    </w:p>
    <w:p w:rsidR="00C9123C" w:rsidRPr="00ED115A" w:rsidRDefault="00C9123C" w:rsidP="00D55AC7">
      <w:pPr>
        <w:pStyle w:val="Heading3"/>
        <w:rPr>
          <w:lang w:eastAsia="ja-JP"/>
        </w:rPr>
      </w:pPr>
      <w:bookmarkStart w:id="153" w:name="_Toc404879742"/>
      <w:bookmarkStart w:id="154" w:name="_Toc404880717"/>
      <w:bookmarkStart w:id="155" w:name="_Toc405248136"/>
      <w:bookmarkStart w:id="156" w:name="_Toc405332710"/>
      <w:r w:rsidRPr="00ED115A">
        <w:rPr>
          <w:rFonts w:hint="eastAsia"/>
          <w:lang w:eastAsia="ja-JP"/>
        </w:rPr>
        <w:t>Relationships between OTN standardization and NGN standardization</w:t>
      </w:r>
      <w:bookmarkEnd w:id="153"/>
      <w:bookmarkEnd w:id="154"/>
      <w:bookmarkEnd w:id="155"/>
      <w:bookmarkEnd w:id="156"/>
    </w:p>
    <w:p w:rsidR="00C9123C" w:rsidRPr="00ED115A" w:rsidRDefault="00C9123C" w:rsidP="00D55AC7">
      <w:pPr>
        <w:jc w:val="both"/>
        <w:rPr>
          <w:lang w:eastAsia="ja-JP"/>
        </w:rPr>
      </w:pPr>
      <w:r w:rsidRPr="00ED115A">
        <w:rPr>
          <w:rFonts w:hint="eastAsia"/>
          <w:lang w:eastAsia="ja-JP"/>
        </w:rPr>
        <w:t xml:space="preserve">Standardization work on the Next Generation Network (NGN) is conducted by several groups within ITU-T, in particular, by SG13, SG11 and </w:t>
      </w:r>
      <w:r w:rsidRPr="00ED115A">
        <w:rPr>
          <w:lang w:eastAsia="ja-JP"/>
        </w:rPr>
        <w:t>GSI (Global Standardization Initiative)</w:t>
      </w:r>
      <w:r w:rsidRPr="00ED115A">
        <w:rPr>
          <w:rFonts w:hint="eastAsia"/>
          <w:lang w:eastAsia="ja-JP"/>
        </w:rPr>
        <w:t xml:space="preserve">.  The overview and the definition of the NGN </w:t>
      </w:r>
      <w:r w:rsidR="00D55AC7" w:rsidRPr="00ED115A">
        <w:rPr>
          <w:lang w:eastAsia="ja-JP"/>
        </w:rPr>
        <w:t>are</w:t>
      </w:r>
      <w:r w:rsidRPr="00ED115A">
        <w:rPr>
          <w:rFonts w:hint="eastAsia"/>
          <w:lang w:eastAsia="ja-JP"/>
        </w:rPr>
        <w:t xml:space="preserve"> given by ITU-T Recommendation Y.2000</w:t>
      </w:r>
      <w:r w:rsidR="00F542B8">
        <w:rPr>
          <w:rFonts w:hint="eastAsia"/>
          <w:lang w:eastAsia="ja-JP"/>
        </w:rPr>
        <w:t xml:space="preserve"> </w:t>
      </w:r>
      <w:r w:rsidRPr="00ED115A">
        <w:rPr>
          <w:rFonts w:hint="eastAsia"/>
          <w:lang w:eastAsia="ja-JP"/>
        </w:rPr>
        <w:t>[1].  Further details of the NGN are described by a set of related Recommendations.  NGN-FG worked on several NGN related documents until November 2005.  These documents were transferred to appropriate SGs based on the subjects.  Also, GSI (Global Standardization Initiative) was established to facilitate collaboration among SGs.</w:t>
      </w:r>
      <w:r w:rsidRPr="00ED115A">
        <w:rPr>
          <w:lang w:eastAsia="ja-JP"/>
        </w:rPr>
        <w:t xml:space="preserve"> Table 7-8 lists the current status of NGN related ITU-T Recommendations. </w:t>
      </w:r>
    </w:p>
    <w:p w:rsidR="00C9123C" w:rsidRPr="00ED115A" w:rsidRDefault="00C9123C" w:rsidP="00D55AC7">
      <w:pPr>
        <w:jc w:val="both"/>
        <w:rPr>
          <w:lang w:eastAsia="ja-JP"/>
        </w:rPr>
      </w:pPr>
      <w:r w:rsidRPr="00ED115A">
        <w:rPr>
          <w:rFonts w:hint="eastAsia"/>
          <w:lang w:eastAsia="ja-JP"/>
        </w:rPr>
        <w:t xml:space="preserve">One of the characteristics of the NGN is that it consists of a service stratum and a transport stratum (see Figure </w:t>
      </w:r>
      <w:r w:rsidRPr="00ED115A">
        <w:rPr>
          <w:lang w:eastAsia="ja-JP"/>
        </w:rPr>
        <w:t>5-3</w:t>
      </w:r>
      <w:r w:rsidRPr="00ED115A">
        <w:rPr>
          <w:rFonts w:hint="eastAsia"/>
          <w:lang w:eastAsia="ja-JP"/>
        </w:rPr>
        <w:t>).  Transport technologies such as OTN, ATM and SDH (developed by SG15) can be a means to realize a transport stratum.  In addition to these, Ethernet and MPLS</w:t>
      </w:r>
      <w:r w:rsidRPr="00ED115A">
        <w:rPr>
          <w:lang w:eastAsia="ja-JP"/>
        </w:rPr>
        <w:t>/MPLS-TP</w:t>
      </w:r>
      <w:r w:rsidRPr="00ED115A">
        <w:rPr>
          <w:rFonts w:hint="eastAsia"/>
          <w:lang w:eastAsia="ja-JP"/>
        </w:rPr>
        <w:t xml:space="preserve"> can also construct the transport stratum based on the recent standardization work for enhancing these technologies toward "carrier-class" Ethernet and MPLS</w:t>
      </w:r>
      <w:r w:rsidRPr="00ED115A">
        <w:rPr>
          <w:lang w:eastAsia="ja-JP"/>
        </w:rPr>
        <w:t>/MPLS-TP</w:t>
      </w:r>
      <w:r w:rsidRPr="00ED115A">
        <w:rPr>
          <w:rFonts w:hint="eastAsia"/>
          <w:lang w:eastAsia="ja-JP"/>
        </w:rPr>
        <w:t>.</w:t>
      </w:r>
    </w:p>
    <w:p w:rsidR="00C9123C" w:rsidRPr="00ED115A" w:rsidRDefault="008362BA" w:rsidP="00C9123C">
      <w:pPr>
        <w:keepNext/>
        <w:keepLines/>
        <w:spacing w:before="240" w:after="120"/>
        <w:jc w:val="center"/>
        <w:rPr>
          <w:lang w:eastAsia="ja-JP"/>
        </w:rPr>
      </w:pPr>
      <w:r>
        <w:rPr>
          <w:noProof/>
          <w:lang w:val="en-US" w:eastAsia="zh-CN"/>
        </w:rPr>
        <w:lastRenderedPageBreak/>
        <w:drawing>
          <wp:inline distT="0" distB="0" distL="0" distR="0" wp14:anchorId="4323B5D5" wp14:editId="4C037DFA">
            <wp:extent cx="5619115" cy="2945765"/>
            <wp:effectExtent l="0" t="0" r="635" b="6985"/>
            <wp:docPr id="4"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619115" cy="2945765"/>
                    </a:xfrm>
                    <a:prstGeom prst="rect">
                      <a:avLst/>
                    </a:prstGeom>
                    <a:noFill/>
                    <a:ln>
                      <a:noFill/>
                    </a:ln>
                  </pic:spPr>
                </pic:pic>
              </a:graphicData>
            </a:graphic>
          </wp:inline>
        </w:drawing>
      </w:r>
    </w:p>
    <w:p w:rsidR="00C9123C" w:rsidRPr="00ED115A" w:rsidRDefault="00C9123C" w:rsidP="00C9123C">
      <w:pPr>
        <w:keepLines/>
        <w:spacing w:before="240" w:after="120"/>
        <w:jc w:val="center"/>
        <w:rPr>
          <w:b/>
          <w:lang w:eastAsia="ja-JP"/>
        </w:rPr>
      </w:pPr>
      <w:r w:rsidRPr="00ED115A">
        <w:rPr>
          <w:rFonts w:hint="eastAsia"/>
          <w:b/>
          <w:lang w:eastAsia="ja-JP"/>
        </w:rPr>
        <w:t>Figure 5-</w:t>
      </w:r>
      <w:r w:rsidR="00D55AC7" w:rsidRPr="00ED115A">
        <w:rPr>
          <w:b/>
          <w:lang w:eastAsia="ja-JP"/>
        </w:rPr>
        <w:t>3 NGN</w:t>
      </w:r>
      <w:r w:rsidRPr="00ED115A">
        <w:rPr>
          <w:rFonts w:hint="eastAsia"/>
          <w:b/>
          <w:lang w:eastAsia="ja-JP"/>
        </w:rPr>
        <w:t xml:space="preserve"> architecture overview</w:t>
      </w:r>
    </w:p>
    <w:p w:rsidR="00C9123C" w:rsidRPr="00ED115A" w:rsidRDefault="00C9123C" w:rsidP="00D55AC7">
      <w:pPr>
        <w:jc w:val="both"/>
        <w:rPr>
          <w:lang w:eastAsia="ja-JP"/>
        </w:rPr>
      </w:pPr>
      <w:r w:rsidRPr="00ED115A">
        <w:rPr>
          <w:rFonts w:hint="eastAsia"/>
          <w:lang w:eastAsia="ja-JP"/>
        </w:rPr>
        <w:t>This architecture enables service and transport technologies evolve independently keeping the interfaces between them consistent.  However, close cooperation between these efforts is nevertheless important.</w:t>
      </w:r>
    </w:p>
    <w:p w:rsidR="00C9123C" w:rsidRPr="00ED115A" w:rsidRDefault="00C9123C" w:rsidP="00D55AC7">
      <w:pPr>
        <w:pStyle w:val="Heading3"/>
        <w:rPr>
          <w:lang w:eastAsia="ja-JP"/>
        </w:rPr>
      </w:pPr>
      <w:bookmarkStart w:id="157" w:name="_Toc404879743"/>
      <w:bookmarkStart w:id="158" w:name="_Toc404880718"/>
      <w:bookmarkStart w:id="159" w:name="_Toc405248137"/>
      <w:bookmarkStart w:id="160" w:name="_Toc405332711"/>
      <w:r w:rsidRPr="00ED115A">
        <w:rPr>
          <w:rFonts w:hint="eastAsia"/>
          <w:lang w:eastAsia="ja-JP"/>
        </w:rPr>
        <w:t>Standardization status for transport stratum</w:t>
      </w:r>
      <w:bookmarkEnd w:id="157"/>
      <w:bookmarkEnd w:id="158"/>
      <w:bookmarkEnd w:id="159"/>
      <w:bookmarkEnd w:id="160"/>
    </w:p>
    <w:p w:rsidR="00C9123C" w:rsidRPr="00ED115A" w:rsidRDefault="00C9123C" w:rsidP="00D55AC7">
      <w:pPr>
        <w:jc w:val="both"/>
        <w:rPr>
          <w:lang w:eastAsia="ja-JP"/>
        </w:rPr>
      </w:pPr>
      <w:r w:rsidRPr="00ED115A">
        <w:rPr>
          <w:rFonts w:hint="eastAsia"/>
          <w:lang w:eastAsia="ja-JP"/>
        </w:rPr>
        <w:t>Various technologies such as PDH, SDH, ATM, OTN, Ethernet and MPLS</w:t>
      </w:r>
      <w:r w:rsidRPr="00ED115A">
        <w:rPr>
          <w:lang w:eastAsia="ja-JP"/>
        </w:rPr>
        <w:t>/MPLS</w:t>
      </w:r>
      <w:r w:rsidRPr="00ED115A">
        <w:rPr>
          <w:rFonts w:hint="eastAsia"/>
          <w:lang w:eastAsia="ja-JP"/>
        </w:rPr>
        <w:t>-TP can provide capabilities for transport stratum.  The following table summarizes the standardization status for each technology in terms of various aspects.</w:t>
      </w:r>
    </w:p>
    <w:p w:rsidR="00C9123C" w:rsidRPr="00ED115A" w:rsidRDefault="00C9123C" w:rsidP="00C9123C">
      <w:pPr>
        <w:rPr>
          <w:lang w:eastAsia="ja-JP"/>
        </w:rPr>
      </w:pPr>
    </w:p>
    <w:p w:rsidR="00C9123C" w:rsidRPr="00ED115A" w:rsidRDefault="00D55AC7" w:rsidP="00C9123C">
      <w:pPr>
        <w:keepNext/>
        <w:keepLines/>
        <w:overflowPunct/>
        <w:autoSpaceDE/>
        <w:autoSpaceDN/>
        <w:adjustRightInd/>
        <w:spacing w:before="0" w:after="120"/>
        <w:jc w:val="center"/>
        <w:textAlignment w:val="auto"/>
        <w:rPr>
          <w:b/>
          <w:lang w:eastAsia="ja-JP"/>
        </w:rPr>
      </w:pPr>
      <w:r w:rsidRPr="00ED115A">
        <w:rPr>
          <w:b/>
        </w:rPr>
        <w:lastRenderedPageBreak/>
        <w:t xml:space="preserve">Table </w:t>
      </w:r>
      <w:r w:rsidRPr="00ED115A">
        <w:rPr>
          <w:rFonts w:hint="eastAsia"/>
          <w:b/>
          <w:lang w:eastAsia="ja-JP"/>
        </w:rPr>
        <w:t>5-3</w:t>
      </w:r>
      <w:r w:rsidRPr="00ED115A">
        <w:rPr>
          <w:b/>
        </w:rPr>
        <w:t xml:space="preserve"> </w:t>
      </w:r>
      <w:r w:rsidRPr="00ED115A">
        <w:rPr>
          <w:b/>
        </w:rPr>
        <w:sym w:font="Symbol" w:char="F02D"/>
      </w:r>
      <w:r w:rsidRPr="00ED115A">
        <w:rPr>
          <w:b/>
        </w:rPr>
        <w:t xml:space="preserve"> </w:t>
      </w:r>
      <w:r w:rsidRPr="00ED115A">
        <w:rPr>
          <w:rFonts w:hint="eastAsia"/>
          <w:b/>
          <w:lang w:eastAsia="ja-JP"/>
        </w:rPr>
        <w:t>Standardization status</w:t>
      </w:r>
      <w:r w:rsidRPr="00ED115A">
        <w:rPr>
          <w:b/>
        </w:rPr>
        <w:t xml:space="preserve"> on the various aspects of PDH, SDH, ATM, OTN, E</w:t>
      </w:r>
      <w:r w:rsidRPr="00ED115A">
        <w:rPr>
          <w:rFonts w:hint="eastAsia"/>
          <w:b/>
          <w:lang w:eastAsia="ja-JP"/>
        </w:rPr>
        <w:t>thernet,</w:t>
      </w:r>
      <w:r w:rsidRPr="00ED115A">
        <w:rPr>
          <w:b/>
        </w:rPr>
        <w:t xml:space="preserve"> MPLS</w:t>
      </w:r>
      <w:r w:rsidRPr="00ED115A">
        <w:rPr>
          <w:rFonts w:hint="eastAsia"/>
          <w:b/>
          <w:lang w:eastAsia="ja-JP"/>
        </w:rPr>
        <w:t xml:space="preserve"> </w:t>
      </w:r>
      <w:r w:rsidRPr="00ED115A">
        <w:rPr>
          <w:b/>
        </w:rPr>
        <w:t>and MPLS-TP (T-MPLS)</w:t>
      </w:r>
      <w:r>
        <w:rPr>
          <w:rFonts w:hint="eastAsia"/>
          <w:b/>
          <w:lang w:eastAsia="ja-JP"/>
        </w:rPr>
        <w:t xml:space="preserve"> </w:t>
      </w:r>
      <w:r w:rsidRPr="00ED115A">
        <w:rPr>
          <w:rFonts w:hint="eastAsia"/>
          <w:b/>
          <w:lang w:eastAsia="ja-JP"/>
        </w:rPr>
        <w:t>(note 3)</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20" w:firstRow="1" w:lastRow="0" w:firstColumn="0" w:lastColumn="0" w:noHBand="0" w:noVBand="0"/>
      </w:tblPr>
      <w:tblGrid>
        <w:gridCol w:w="1614"/>
        <w:gridCol w:w="1050"/>
        <w:gridCol w:w="899"/>
        <w:gridCol w:w="899"/>
        <w:gridCol w:w="899"/>
        <w:gridCol w:w="899"/>
        <w:gridCol w:w="1199"/>
        <w:gridCol w:w="1199"/>
        <w:gridCol w:w="1199"/>
      </w:tblGrid>
      <w:tr w:rsidR="00C9123C" w:rsidRPr="00ED115A" w:rsidTr="00D55AC7">
        <w:trPr>
          <w:cantSplit/>
          <w:tblHeader/>
        </w:trPr>
        <w:tc>
          <w:tcPr>
            <w:tcW w:w="818" w:type="pct"/>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D115A">
              <w:rPr>
                <w:b/>
                <w:sz w:val="22"/>
              </w:rPr>
              <w:t>Topic</w:t>
            </w:r>
          </w:p>
        </w:tc>
        <w:tc>
          <w:tcPr>
            <w:tcW w:w="532" w:type="pct"/>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eastAsia="ja-JP"/>
              </w:rPr>
            </w:pPr>
            <w:r w:rsidRPr="00ED115A">
              <w:rPr>
                <w:rFonts w:hint="eastAsia"/>
                <w:b/>
                <w:sz w:val="22"/>
                <w:lang w:eastAsia="ja-JP"/>
              </w:rPr>
              <w:t>Generic</w:t>
            </w:r>
          </w:p>
        </w:tc>
        <w:tc>
          <w:tcPr>
            <w:tcW w:w="456" w:type="pct"/>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D115A">
              <w:rPr>
                <w:b/>
                <w:sz w:val="22"/>
              </w:rPr>
              <w:t>PDH</w:t>
            </w:r>
          </w:p>
        </w:tc>
        <w:tc>
          <w:tcPr>
            <w:tcW w:w="456" w:type="pct"/>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D115A">
              <w:rPr>
                <w:b/>
                <w:sz w:val="22"/>
              </w:rPr>
              <w:t>SDH</w:t>
            </w:r>
          </w:p>
        </w:tc>
        <w:tc>
          <w:tcPr>
            <w:tcW w:w="456" w:type="pct"/>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D115A">
              <w:rPr>
                <w:b/>
                <w:sz w:val="22"/>
              </w:rPr>
              <w:t>ATM</w:t>
            </w:r>
          </w:p>
        </w:tc>
        <w:tc>
          <w:tcPr>
            <w:tcW w:w="456" w:type="pct"/>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D115A">
              <w:rPr>
                <w:b/>
                <w:sz w:val="22"/>
              </w:rPr>
              <w:t>OTN</w:t>
            </w:r>
          </w:p>
        </w:tc>
        <w:tc>
          <w:tcPr>
            <w:tcW w:w="608" w:type="pct"/>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eastAsia="ja-JP"/>
              </w:rPr>
            </w:pPr>
            <w:r w:rsidRPr="00ED115A">
              <w:rPr>
                <w:rFonts w:hint="eastAsia"/>
                <w:b/>
                <w:sz w:val="22"/>
                <w:lang w:eastAsia="ja-JP"/>
              </w:rPr>
              <w:t>Ethernet</w:t>
            </w:r>
          </w:p>
        </w:tc>
        <w:tc>
          <w:tcPr>
            <w:tcW w:w="608" w:type="pct"/>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D115A">
              <w:rPr>
                <w:b/>
                <w:sz w:val="22"/>
              </w:rPr>
              <w:t>MPLS</w:t>
            </w:r>
          </w:p>
        </w:tc>
        <w:tc>
          <w:tcPr>
            <w:tcW w:w="608" w:type="pct"/>
            <w:tcBorders>
              <w:bottom w:val="single" w:sz="12" w:space="0" w:color="000000"/>
            </w:tcBorders>
          </w:tcPr>
          <w:p w:rsidR="00C9123C" w:rsidRPr="00ED115A" w:rsidDel="009E654E"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fr-FR" w:eastAsia="ja-JP"/>
              </w:rPr>
            </w:pPr>
            <w:r w:rsidRPr="00ED115A">
              <w:rPr>
                <w:b/>
                <w:sz w:val="22"/>
                <w:lang w:val="fr-FR" w:eastAsia="ja-JP"/>
              </w:rPr>
              <w:t>MPLS-TP (</w:t>
            </w:r>
            <w:r w:rsidRPr="00ED115A">
              <w:rPr>
                <w:rFonts w:hint="eastAsia"/>
                <w:b/>
                <w:sz w:val="22"/>
                <w:lang w:val="fr-FR" w:eastAsia="ja-JP"/>
              </w:rPr>
              <w:t>T-MPLS</w:t>
            </w:r>
            <w:r w:rsidRPr="00ED115A">
              <w:rPr>
                <w:b/>
                <w:sz w:val="22"/>
                <w:lang w:val="fr-FR" w:eastAsia="ja-JP"/>
              </w:rPr>
              <w:t>)</w:t>
            </w:r>
          </w:p>
        </w:tc>
      </w:tr>
      <w:tr w:rsidR="00C9123C" w:rsidRPr="00ED115A" w:rsidTr="00D55AC7">
        <w:trPr>
          <w:cantSplit/>
        </w:trPr>
        <w:tc>
          <w:tcPr>
            <w:tcW w:w="818" w:type="pc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rPr>
            </w:pPr>
            <w:r w:rsidRPr="00ED115A">
              <w:rPr>
                <w:sz w:val="22"/>
              </w:rPr>
              <w:t>Architectural aspects</w:t>
            </w:r>
          </w:p>
        </w:tc>
        <w:tc>
          <w:tcPr>
            <w:tcW w:w="532"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G.800,</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G.805, G.809</w:t>
            </w:r>
          </w:p>
        </w:tc>
        <w:tc>
          <w:tcPr>
            <w:tcW w:w="456"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G.803, G.805</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G.805, I.326</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G.872,</w:t>
            </w:r>
          </w:p>
        </w:tc>
        <w:tc>
          <w:tcPr>
            <w:tcW w:w="608" w:type="pct"/>
          </w:tcPr>
          <w:p w:rsidR="00880DA6"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it-IT" w:eastAsia="ja-JP"/>
              </w:rPr>
            </w:pPr>
            <w:r w:rsidRPr="00246AE9">
              <w:rPr>
                <w:bCs/>
                <w:sz w:val="20"/>
                <w:lang w:val="it-IT" w:eastAsia="ja-JP"/>
              </w:rPr>
              <w:t xml:space="preserve">G.809, G.8010, </w:t>
            </w:r>
            <w:r w:rsidRPr="00246AE9">
              <w:rPr>
                <w:bCs/>
                <w:sz w:val="20"/>
                <w:lang w:val="it-IT" w:eastAsia="ja-JP"/>
              </w:rPr>
              <w:br/>
              <w:t>[IEEE] 802.3, 802.1D, 802.1Q, 802.1</w:t>
            </w:r>
            <w:r w:rsidR="00880DA6">
              <w:rPr>
                <w:rFonts w:hint="eastAsia"/>
                <w:bCs/>
                <w:sz w:val="20"/>
                <w:lang w:val="it-IT" w:eastAsia="ja-JP"/>
              </w:rPr>
              <w:t>AC</w:t>
            </w:r>
          </w:p>
          <w:p w:rsidR="00C9123C" w:rsidRPr="00246AE9" w:rsidRDefault="00880DA6"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it-IT" w:eastAsia="ja-JP"/>
              </w:rPr>
            </w:pPr>
            <w:r w:rsidRPr="00246AE9" w:rsidDel="00880DA6">
              <w:rPr>
                <w:bCs/>
                <w:sz w:val="20"/>
                <w:lang w:val="it-IT" w:eastAsia="ja-JP"/>
              </w:rPr>
              <w:t xml:space="preserve"> </w:t>
            </w:r>
            <w:r w:rsidR="00C9123C" w:rsidRPr="00246AE9">
              <w:rPr>
                <w:bCs/>
                <w:sz w:val="20"/>
                <w:lang w:val="it-IT" w:eastAsia="ja-JP"/>
              </w:rPr>
              <w:t>[MEF]</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it-IT"/>
              </w:rPr>
            </w:pPr>
            <w:r w:rsidRPr="00246AE9">
              <w:rPr>
                <w:sz w:val="20"/>
                <w:lang w:eastAsia="ja-JP"/>
              </w:rPr>
              <w:t>MEF 4 MEF 12.1</w:t>
            </w: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 xml:space="preserve">G.8110, </w:t>
            </w:r>
            <w:r w:rsidRPr="00246AE9">
              <w:rPr>
                <w:bCs/>
                <w:sz w:val="20"/>
                <w:lang w:eastAsia="ja-JP"/>
              </w:rPr>
              <w:br/>
              <w:t>[IETF]</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RFC 3031</w:t>
            </w:r>
          </w:p>
        </w:tc>
        <w:tc>
          <w:tcPr>
            <w:tcW w:w="608" w:type="pct"/>
          </w:tcPr>
          <w:p w:rsidR="00C9123C"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G.8110.1</w:t>
            </w:r>
          </w:p>
          <w:p w:rsidR="00C9123C"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Pr>
                <w:rFonts w:hint="eastAsia"/>
                <w:bCs/>
                <w:sz w:val="20"/>
                <w:lang w:eastAsia="ja-JP"/>
              </w:rPr>
              <w:t>[IETF]</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E35D35">
              <w:rPr>
                <w:sz w:val="20"/>
                <w:lang w:eastAsia="ja-JP"/>
              </w:rPr>
              <w:t>RFC 5921, RFC 5950, RFC 5960</w:t>
            </w:r>
          </w:p>
        </w:tc>
      </w:tr>
      <w:tr w:rsidR="00C9123C" w:rsidRPr="00ED115A" w:rsidTr="00D55AC7">
        <w:trPr>
          <w:cantSplit/>
        </w:trPr>
        <w:tc>
          <w:tcPr>
            <w:tcW w:w="818" w:type="pc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rPr>
            </w:pPr>
            <w:r w:rsidRPr="00ED115A">
              <w:rPr>
                <w:sz w:val="22"/>
              </w:rPr>
              <w:t>Structures and mapping</w:t>
            </w:r>
          </w:p>
        </w:tc>
        <w:tc>
          <w:tcPr>
            <w:tcW w:w="532"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G.704, G.73x, G.74x, G.75x</w:t>
            </w:r>
            <w:r w:rsidRPr="00246AE9">
              <w:rPr>
                <w:sz w:val="20"/>
                <w:lang w:eastAsia="ja-JP"/>
              </w:rPr>
              <w:t xml:space="preserve"> (note1)</w:t>
            </w:r>
            <w:r w:rsidRPr="00246AE9">
              <w:rPr>
                <w:sz w:val="20"/>
              </w:rPr>
              <w:t>, G.804</w:t>
            </w:r>
            <w:r w:rsidRPr="00246AE9">
              <w:rPr>
                <w:sz w:val="20"/>
                <w:lang w:eastAsia="ja-JP"/>
              </w:rPr>
              <w:t>, G.7043, G.8040</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G.707, G.832, G.7041, G.7042</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I.361, I.362, I.363</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G.709, G.7041, G.7042</w:t>
            </w: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G.7041, G.7042,</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[IEEE] 802.3, 802.1AX</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fr-CA" w:eastAsia="ja-JP"/>
              </w:rPr>
            </w:pPr>
            <w:r w:rsidRPr="00246AE9">
              <w:rPr>
                <w:bCs/>
                <w:sz w:val="20"/>
                <w:lang w:val="fr-CA" w:eastAsia="ja-JP"/>
              </w:rPr>
              <w:t>[IETF]</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fr-CA" w:eastAsia="ja-JP"/>
              </w:rPr>
            </w:pPr>
            <w:r w:rsidRPr="00246AE9">
              <w:rPr>
                <w:bCs/>
                <w:sz w:val="20"/>
                <w:lang w:val="fr-CA" w:eastAsia="ja-JP"/>
              </w:rPr>
              <w:t>RFC3032</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fr-CA" w:eastAsia="ja-JP"/>
              </w:rPr>
            </w:pP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fr-CA" w:eastAsia="ja-JP"/>
              </w:rPr>
            </w:pPr>
            <w:r w:rsidRPr="00246AE9">
              <w:rPr>
                <w:bCs/>
                <w:sz w:val="20"/>
                <w:lang w:val="fr-CA" w:eastAsia="ja-JP"/>
              </w:rPr>
              <w:t>G.8112</w:t>
            </w:r>
          </w:p>
        </w:tc>
      </w:tr>
      <w:tr w:rsidR="00C9123C" w:rsidRPr="00ED115A" w:rsidTr="00D55AC7">
        <w:trPr>
          <w:cantSplit/>
        </w:trPr>
        <w:tc>
          <w:tcPr>
            <w:tcW w:w="818" w:type="pc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lang w:eastAsia="ja-JP"/>
              </w:rPr>
            </w:pPr>
            <w:r w:rsidRPr="00ED115A">
              <w:rPr>
                <w:rFonts w:hint="eastAsia"/>
                <w:sz w:val="22"/>
                <w:lang w:eastAsia="ja-JP"/>
              </w:rPr>
              <w:t>Service aspects</w:t>
            </w:r>
          </w:p>
        </w:tc>
        <w:tc>
          <w:tcPr>
            <w:tcW w:w="532"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G.8011 G8011.1   G.8011.2 G.8011.3 G.8011.4 G.8011.5</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bCs/>
                <w:sz w:val="20"/>
                <w:lang w:eastAsia="ja-JP"/>
              </w:rPr>
              <w:t xml:space="preserve">[MEF] </w:t>
            </w:r>
            <w:r w:rsidRPr="00246AE9">
              <w:rPr>
                <w:sz w:val="20"/>
                <w:lang w:eastAsia="ja-JP"/>
              </w:rPr>
              <w:t>MEF 6.1 MEF 10.2  MEF 17 MEF 26</w:t>
            </w:r>
          </w:p>
        </w:tc>
        <w:tc>
          <w:tcPr>
            <w:tcW w:w="608"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en-US" w:eastAsia="ja-JP"/>
              </w:rPr>
            </w:pPr>
          </w:p>
        </w:tc>
        <w:tc>
          <w:tcPr>
            <w:tcW w:w="608"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en-US" w:eastAsia="ja-JP"/>
              </w:rPr>
            </w:pPr>
          </w:p>
        </w:tc>
      </w:tr>
      <w:tr w:rsidR="00C9123C" w:rsidRPr="00ED115A" w:rsidTr="00D55AC7">
        <w:trPr>
          <w:cantSplit/>
        </w:trPr>
        <w:tc>
          <w:tcPr>
            <w:tcW w:w="818" w:type="pc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lang w:eastAsia="ja-JP"/>
              </w:rPr>
            </w:pPr>
            <w:r w:rsidRPr="00ED115A">
              <w:rPr>
                <w:sz w:val="22"/>
              </w:rPr>
              <w:t>Equipment functional characteristics</w:t>
            </w:r>
            <w:r>
              <w:rPr>
                <w:rFonts w:hint="eastAsia"/>
                <w:sz w:val="22"/>
                <w:lang w:eastAsia="ja-JP"/>
              </w:rPr>
              <w:t xml:space="preserve"> and type</w:t>
            </w:r>
          </w:p>
        </w:tc>
        <w:tc>
          <w:tcPr>
            <w:tcW w:w="532"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G.806</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G.706, G.73x, G.74x, G.75x</w:t>
            </w:r>
            <w:r w:rsidRPr="00246AE9">
              <w:rPr>
                <w:sz w:val="20"/>
                <w:lang w:eastAsia="ja-JP"/>
              </w:rPr>
              <w:t xml:space="preserve"> (note 1)</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G.783, G.784, G.806, G.813,</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I.731, I.732</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G.798,</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G.798.1,</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G.806</w:t>
            </w: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G.8021</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G.8021.1</w:t>
            </w:r>
          </w:p>
        </w:tc>
        <w:tc>
          <w:tcPr>
            <w:tcW w:w="608"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G.8121</w:t>
            </w:r>
          </w:p>
        </w:tc>
      </w:tr>
      <w:tr w:rsidR="00C9123C" w:rsidRPr="00ED115A" w:rsidTr="00D55AC7">
        <w:trPr>
          <w:cantSplit/>
        </w:trPr>
        <w:tc>
          <w:tcPr>
            <w:tcW w:w="818" w:type="pc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lang w:eastAsia="ja-JP"/>
              </w:rPr>
            </w:pPr>
            <w:r w:rsidRPr="00ED115A">
              <w:rPr>
                <w:rFonts w:hint="eastAsia"/>
                <w:sz w:val="22"/>
                <w:lang w:eastAsia="ja-JP"/>
              </w:rPr>
              <w:t>OAM and protection switching</w:t>
            </w:r>
          </w:p>
        </w:tc>
        <w:tc>
          <w:tcPr>
            <w:tcW w:w="532"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G.808.1</w:t>
            </w:r>
          </w:p>
        </w:tc>
        <w:tc>
          <w:tcPr>
            <w:tcW w:w="456"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lang w:eastAsia="ja-JP"/>
              </w:rPr>
              <w:t xml:space="preserve">G.707, G.783, </w:t>
            </w:r>
            <w:r w:rsidRPr="00246AE9">
              <w:rPr>
                <w:sz w:val="20"/>
              </w:rPr>
              <w:t>G.841, G.842</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I.610, I.630</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G.873.1</w:t>
            </w:r>
          </w:p>
        </w:tc>
        <w:tc>
          <w:tcPr>
            <w:tcW w:w="608" w:type="pct"/>
          </w:tcPr>
          <w:p w:rsidR="00C9123C" w:rsidRDefault="00C9123C">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sv-SE" w:eastAsia="ja-JP"/>
              </w:rPr>
            </w:pPr>
            <w:r w:rsidRPr="00246AE9">
              <w:rPr>
                <w:bCs/>
                <w:sz w:val="20"/>
                <w:lang w:val="sv-SE" w:eastAsia="ja-JP"/>
              </w:rPr>
              <w:t xml:space="preserve">Y.1730, Y.1731, G.8031, G.8032 [IEEE] </w:t>
            </w:r>
            <w:r w:rsidR="00B13B5F">
              <w:rPr>
                <w:rFonts w:hint="eastAsia"/>
                <w:bCs/>
                <w:sz w:val="20"/>
                <w:lang w:val="sv-SE" w:eastAsia="ja-JP"/>
              </w:rPr>
              <w:t xml:space="preserve">802.1AX, </w:t>
            </w:r>
            <w:r w:rsidRPr="00246AE9">
              <w:rPr>
                <w:bCs/>
                <w:sz w:val="20"/>
                <w:lang w:val="sv-SE" w:eastAsia="ja-JP"/>
              </w:rPr>
              <w:t>802.1ag, 802.3, 802.1aq, 802.1Q</w:t>
            </w:r>
            <w:r w:rsidR="00B13B5F">
              <w:rPr>
                <w:rFonts w:hint="eastAsia"/>
                <w:bCs/>
                <w:sz w:val="20"/>
                <w:lang w:val="sv-SE" w:eastAsia="ja-JP"/>
              </w:rPr>
              <w:t>-2014</w:t>
            </w:r>
          </w:p>
          <w:p w:rsidR="00B13B5F" w:rsidRPr="00246AE9" w:rsidRDefault="00B13B5F">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sv-SE" w:eastAsia="ja-JP"/>
              </w:rPr>
            </w:pPr>
            <w:r>
              <w:rPr>
                <w:rFonts w:hint="eastAsia"/>
                <w:bCs/>
                <w:sz w:val="20"/>
                <w:lang w:val="sv-SE" w:eastAsia="ja-JP"/>
              </w:rPr>
              <w:t>802.1CB</w:t>
            </w: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sv-SE" w:eastAsia="ja-JP"/>
              </w:rPr>
            </w:pPr>
            <w:r w:rsidRPr="00246AE9">
              <w:rPr>
                <w:bCs/>
                <w:sz w:val="20"/>
                <w:lang w:val="sv-SE" w:eastAsia="ja-JP"/>
              </w:rPr>
              <w:t>Y.1710, Y.1711, Y.1712, Y.1713,  Y.1720,</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sv-SE" w:eastAsia="ja-JP"/>
              </w:rPr>
            </w:pPr>
            <w:r w:rsidRPr="00246AE9">
              <w:rPr>
                <w:bCs/>
                <w:sz w:val="20"/>
                <w:lang w:val="sv-SE" w:eastAsia="ja-JP"/>
              </w:rPr>
              <w:t>[IETF]</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sv-SE" w:eastAsia="ja-JP"/>
              </w:rPr>
            </w:pPr>
            <w:r w:rsidRPr="00246AE9">
              <w:rPr>
                <w:bCs/>
                <w:sz w:val="20"/>
                <w:lang w:val="sv-SE" w:eastAsia="ja-JP"/>
              </w:rPr>
              <w:t>RFC3429, RFC4377, RFC4378, RFC4379, RFC3469, RFC4090</w:t>
            </w: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pt-BR" w:eastAsia="ja-JP"/>
              </w:rPr>
            </w:pPr>
            <w:r w:rsidRPr="00BB3420">
              <w:rPr>
                <w:rFonts w:hint="eastAsia"/>
                <w:bCs/>
                <w:sz w:val="20"/>
                <w:lang w:val="pt-BR" w:eastAsia="ja-JP"/>
              </w:rPr>
              <w:t>G.8113.1</w:t>
            </w:r>
          </w:p>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pt-BR" w:eastAsia="ja-JP"/>
              </w:rPr>
            </w:pPr>
            <w:r w:rsidRPr="00BB3420">
              <w:rPr>
                <w:rFonts w:hint="eastAsia"/>
                <w:bCs/>
                <w:sz w:val="20"/>
                <w:lang w:val="pt-BR" w:eastAsia="ja-JP"/>
              </w:rPr>
              <w:t>G.8113.</w:t>
            </w:r>
            <w:r>
              <w:rPr>
                <w:rFonts w:hint="eastAsia"/>
                <w:bCs/>
                <w:sz w:val="20"/>
                <w:lang w:val="pt-BR" w:eastAsia="ja-JP"/>
              </w:rPr>
              <w:t>2</w:t>
            </w:r>
          </w:p>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pt-BR" w:eastAsia="ja-JP"/>
              </w:rPr>
            </w:pPr>
            <w:r w:rsidRPr="00246AE9">
              <w:rPr>
                <w:bCs/>
                <w:sz w:val="20"/>
                <w:lang w:val="pt-BR" w:eastAsia="ja-JP"/>
              </w:rPr>
              <w:t>G.8131</w:t>
            </w:r>
            <w:r>
              <w:rPr>
                <w:rFonts w:hint="eastAsia"/>
                <w:bCs/>
                <w:sz w:val="20"/>
                <w:lang w:val="pt-BR" w:eastAsia="ja-JP"/>
              </w:rPr>
              <w:t xml:space="preserve"> </w:t>
            </w:r>
            <w:r w:rsidRPr="00246AE9">
              <w:rPr>
                <w:bCs/>
                <w:sz w:val="20"/>
                <w:lang w:val="pt-BR" w:eastAsia="ja-JP"/>
              </w:rPr>
              <w:t>(note3)</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pt-BR" w:eastAsia="ja-JP"/>
              </w:rPr>
            </w:pPr>
            <w:r w:rsidRPr="00246AE9">
              <w:rPr>
                <w:bCs/>
                <w:sz w:val="20"/>
                <w:lang w:val="pt-BR" w:eastAsia="ja-JP"/>
              </w:rPr>
              <w:t>[SG13]</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pt-BR" w:eastAsia="ja-JP"/>
              </w:rPr>
            </w:pPr>
            <w:r w:rsidRPr="00246AE9">
              <w:rPr>
                <w:bCs/>
                <w:sz w:val="20"/>
                <w:lang w:val="pt-BR" w:eastAsia="ja-JP"/>
              </w:rPr>
              <w:t>Y.Sup4</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pt-BR" w:eastAsia="ja-JP"/>
              </w:rPr>
            </w:pPr>
            <w:r w:rsidRPr="00246AE9">
              <w:rPr>
                <w:bCs/>
                <w:sz w:val="20"/>
                <w:lang w:val="pt-BR" w:eastAsia="ja-JP"/>
              </w:rPr>
              <w:t>[IETF]</w:t>
            </w:r>
          </w:p>
          <w:p w:rsidR="00C9123C"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pt-BR" w:eastAsia="ja-JP"/>
              </w:rPr>
            </w:pPr>
            <w:r>
              <w:rPr>
                <w:rFonts w:hint="eastAsia"/>
                <w:bCs/>
                <w:sz w:val="20"/>
                <w:lang w:val="pt-BR" w:eastAsia="ja-JP"/>
              </w:rPr>
              <w:t>RFC5860</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pt-BR" w:eastAsia="ja-JP"/>
              </w:rPr>
            </w:pPr>
            <w:r>
              <w:rPr>
                <w:rFonts w:hint="eastAsia"/>
                <w:bCs/>
                <w:sz w:val="20"/>
                <w:lang w:val="pt-BR" w:eastAsia="ja-JP"/>
              </w:rPr>
              <w:t>RFC6371</w:t>
            </w:r>
          </w:p>
        </w:tc>
      </w:tr>
      <w:tr w:rsidR="00C9123C" w:rsidRPr="00ED115A" w:rsidTr="00D55AC7">
        <w:trPr>
          <w:cantSplit/>
        </w:trPr>
        <w:tc>
          <w:tcPr>
            <w:tcW w:w="818" w:type="pc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rPr>
            </w:pPr>
            <w:r w:rsidRPr="00ED115A">
              <w:rPr>
                <w:sz w:val="22"/>
              </w:rPr>
              <w:lastRenderedPageBreak/>
              <w:t>Management aspects</w:t>
            </w:r>
          </w:p>
        </w:tc>
        <w:tc>
          <w:tcPr>
            <w:tcW w:w="532" w:type="pct"/>
          </w:tcPr>
          <w:p w:rsidR="00D55AC7"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G.7710</w:t>
            </w:r>
          </w:p>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G.7712</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M.3010</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M.3013</w:t>
            </w:r>
          </w:p>
        </w:tc>
        <w:tc>
          <w:tcPr>
            <w:tcW w:w="456"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G.774-x, G.784, G.831, G.7710, M.3100 am3</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I.751</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G.874, G.874.1, G.875, G.7710, M.3100 am3</w:t>
            </w: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G.8051,</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G.8052</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[IEEE] 802.1</w:t>
            </w:r>
            <w:r w:rsidR="00B13B5F">
              <w:rPr>
                <w:rFonts w:hint="eastAsia"/>
                <w:bCs/>
                <w:sz w:val="20"/>
                <w:lang w:eastAsia="ja-JP"/>
              </w:rPr>
              <w:t>AX</w:t>
            </w:r>
            <w:r w:rsidRPr="00246AE9">
              <w:rPr>
                <w:bCs/>
                <w:sz w:val="20"/>
                <w:lang w:eastAsia="ja-JP"/>
              </w:rPr>
              <w:t>,</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802.1Q,</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802.3.1</w:t>
            </w: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Y.1714</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[IETF]</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RFC4221</w:t>
            </w:r>
          </w:p>
        </w:tc>
        <w:tc>
          <w:tcPr>
            <w:tcW w:w="608" w:type="pct"/>
          </w:tcPr>
          <w:p w:rsidR="00C9123C"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G.8151</w:t>
            </w:r>
          </w:p>
          <w:p w:rsidR="00C9123C"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Pr>
                <w:rFonts w:hint="eastAsia"/>
                <w:bCs/>
                <w:sz w:val="20"/>
                <w:lang w:eastAsia="ja-JP"/>
              </w:rPr>
              <w:t>[IETF]</w:t>
            </w:r>
          </w:p>
          <w:p w:rsidR="00C9123C"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Pr>
                <w:rFonts w:hint="eastAsia"/>
                <w:bCs/>
                <w:sz w:val="20"/>
                <w:lang w:eastAsia="ja-JP"/>
              </w:rPr>
              <w:t>RFC5950</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Pr>
                <w:rFonts w:hint="eastAsia"/>
                <w:bCs/>
                <w:sz w:val="20"/>
                <w:lang w:eastAsia="ja-JP"/>
              </w:rPr>
              <w:t>RFC5951</w:t>
            </w:r>
          </w:p>
        </w:tc>
      </w:tr>
      <w:tr w:rsidR="00C9123C" w:rsidRPr="00ED115A" w:rsidTr="00D55AC7">
        <w:trPr>
          <w:cantSplit/>
        </w:trPr>
        <w:tc>
          <w:tcPr>
            <w:tcW w:w="818" w:type="pc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rPr>
            </w:pPr>
            <w:r w:rsidRPr="00ED115A">
              <w:rPr>
                <w:sz w:val="22"/>
              </w:rPr>
              <w:t>Physical layer characteristics</w:t>
            </w:r>
          </w:p>
        </w:tc>
        <w:tc>
          <w:tcPr>
            <w:tcW w:w="532"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G.703</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 xml:space="preserve">G.664, G.691, </w:t>
            </w:r>
            <w:r w:rsidRPr="00246AE9">
              <w:rPr>
                <w:sz w:val="20"/>
              </w:rPr>
              <w:br/>
              <w:t>G.692, G.693, G.703, G.957</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G.703, G.957, I.432</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G.664, G.680, G.693, G.698.1 G.698.2 G.959.1</w:t>
            </w: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[IEEE] 802.3,</w:t>
            </w:r>
          </w:p>
        </w:tc>
        <w:tc>
          <w:tcPr>
            <w:tcW w:w="608"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rPr>
            </w:pPr>
          </w:p>
        </w:tc>
        <w:tc>
          <w:tcPr>
            <w:tcW w:w="608"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rPr>
            </w:pPr>
          </w:p>
        </w:tc>
      </w:tr>
      <w:tr w:rsidR="00C9123C" w:rsidRPr="00ED115A" w:rsidTr="00D55AC7">
        <w:trPr>
          <w:cantSplit/>
        </w:trPr>
        <w:tc>
          <w:tcPr>
            <w:tcW w:w="818" w:type="pc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rPr>
            </w:pPr>
            <w:r w:rsidRPr="00ED115A">
              <w:rPr>
                <w:rFonts w:hint="eastAsia"/>
                <w:sz w:val="22"/>
                <w:lang w:eastAsia="ja-JP"/>
              </w:rPr>
              <w:t>P</w:t>
            </w:r>
            <w:r w:rsidRPr="00ED115A">
              <w:rPr>
                <w:sz w:val="22"/>
              </w:rPr>
              <w:t>erformance</w:t>
            </w:r>
          </w:p>
        </w:tc>
        <w:tc>
          <w:tcPr>
            <w:tcW w:w="532"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G.821, G.822,  G.826</w:t>
            </w:r>
            <w:r w:rsidRPr="00246AE9">
              <w:rPr>
                <w:sz w:val="20"/>
                <w:lang w:eastAsia="ja-JP"/>
              </w:rPr>
              <w:t>,</w:t>
            </w:r>
            <w:r w:rsidRPr="00246AE9">
              <w:rPr>
                <w:sz w:val="20"/>
              </w:rPr>
              <w:t xml:space="preserve"> G.823, G.824</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G.826, G.827, G.828, G.829</w:t>
            </w:r>
            <w:r w:rsidRPr="00246AE9">
              <w:rPr>
                <w:sz w:val="20"/>
                <w:lang w:eastAsia="ja-JP"/>
              </w:rPr>
              <w:t>,</w:t>
            </w:r>
            <w:r w:rsidRPr="00246AE9">
              <w:rPr>
                <w:sz w:val="20"/>
              </w:rPr>
              <w:t xml:space="preserve"> G.783, G.825</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I.356, I.357</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[IETF]</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RFC3116</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w:t>
            </w:r>
            <w:r w:rsidRPr="00246AE9">
              <w:rPr>
                <w:sz w:val="20"/>
                <w:lang w:eastAsia="ja-JP"/>
              </w:rPr>
              <w:t xml:space="preserve">8201, </w:t>
            </w:r>
            <w:r w:rsidRPr="00246AE9">
              <w:rPr>
                <w:sz w:val="20"/>
              </w:rPr>
              <w:t>G.8251</w:t>
            </w: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Y.1563</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Y.1730, Y.1731</w:t>
            </w: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Y.1561</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[IETF]</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RFC5695</w:t>
            </w:r>
          </w:p>
        </w:tc>
        <w:tc>
          <w:tcPr>
            <w:tcW w:w="608"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p>
        </w:tc>
      </w:tr>
      <w:tr w:rsidR="00C9123C" w:rsidRPr="00ED115A" w:rsidTr="00D55AC7">
        <w:trPr>
          <w:cantSplit/>
        </w:trPr>
        <w:tc>
          <w:tcPr>
            <w:tcW w:w="818" w:type="pc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lang w:eastAsia="ja-JP"/>
              </w:rPr>
            </w:pPr>
            <w:r w:rsidRPr="00ED115A">
              <w:rPr>
                <w:rFonts w:hint="eastAsia"/>
                <w:sz w:val="22"/>
                <w:lang w:eastAsia="ja-JP"/>
              </w:rPr>
              <w:t>Terminology</w:t>
            </w:r>
          </w:p>
        </w:tc>
        <w:tc>
          <w:tcPr>
            <w:tcW w:w="532"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G.870</w:t>
            </w:r>
          </w:p>
        </w:tc>
        <w:tc>
          <w:tcPr>
            <w:tcW w:w="456"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G.780</w:t>
            </w:r>
          </w:p>
        </w:tc>
        <w:tc>
          <w:tcPr>
            <w:tcW w:w="456"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G.870, G.8081</w:t>
            </w: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G.8001</w:t>
            </w:r>
          </w:p>
        </w:tc>
        <w:tc>
          <w:tcPr>
            <w:tcW w:w="608"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G.8101</w:t>
            </w:r>
          </w:p>
        </w:tc>
      </w:tr>
    </w:tbl>
    <w:p w:rsidR="00C9123C" w:rsidRPr="00ED115A" w:rsidRDefault="00C9123C" w:rsidP="00D55AC7">
      <w:pPr>
        <w:widowControl w:val="0"/>
        <w:jc w:val="both"/>
        <w:rPr>
          <w:lang w:eastAsia="ja-JP"/>
        </w:rPr>
      </w:pPr>
      <w:r w:rsidRPr="00ED115A">
        <w:rPr>
          <w:rFonts w:hint="eastAsia"/>
          <w:lang w:eastAsia="ja-JP"/>
        </w:rPr>
        <w:t>Note 1: G.73x, G.74x, G.75x denote series of Recommendations of which numbers start with G.73, G.74 or G.75.</w:t>
      </w:r>
    </w:p>
    <w:p w:rsidR="00C9123C" w:rsidRPr="00ED115A" w:rsidRDefault="00C9123C" w:rsidP="00D55AC7">
      <w:pPr>
        <w:widowControl w:val="0"/>
        <w:jc w:val="both"/>
        <w:rPr>
          <w:lang w:eastAsia="ja-JP"/>
        </w:rPr>
      </w:pPr>
      <w:r w:rsidRPr="00ED115A">
        <w:rPr>
          <w:rFonts w:hint="eastAsia"/>
          <w:lang w:eastAsia="ja-JP"/>
        </w:rPr>
        <w:t>Note 2: Y-series Recommendation numbers are assigned to NGN related Recommendations in addition to their original Recommendation numbers.</w:t>
      </w:r>
    </w:p>
    <w:p w:rsidR="00C9123C" w:rsidRDefault="00C9123C" w:rsidP="00D55AC7">
      <w:pPr>
        <w:widowControl w:val="0"/>
        <w:jc w:val="both"/>
        <w:rPr>
          <w:lang w:eastAsia="ja-JP"/>
        </w:rPr>
      </w:pPr>
      <w:r w:rsidRPr="00ED115A">
        <w:rPr>
          <w:rFonts w:hint="eastAsia"/>
          <w:lang w:eastAsia="ja-JP"/>
        </w:rPr>
        <w:t xml:space="preserve">Note 3: </w:t>
      </w:r>
      <w:r w:rsidRPr="00ED115A">
        <w:rPr>
          <w:lang w:eastAsia="ja-JP"/>
        </w:rPr>
        <w:t xml:space="preserve">The next update of </w:t>
      </w:r>
      <w:r w:rsidRPr="00ED115A">
        <w:rPr>
          <w:rFonts w:hint="eastAsia"/>
          <w:lang w:eastAsia="ja-JP"/>
        </w:rPr>
        <w:t>the T-MPLS related</w:t>
      </w:r>
      <w:r w:rsidRPr="00ED115A">
        <w:rPr>
          <w:lang w:eastAsia="ja-JP"/>
        </w:rPr>
        <w:t xml:space="preserve"> Recommendation</w:t>
      </w:r>
      <w:r>
        <w:rPr>
          <w:rFonts w:hint="eastAsia"/>
          <w:lang w:eastAsia="ja-JP"/>
        </w:rPr>
        <w:t xml:space="preserve"> will only describe MPLS-TP.</w:t>
      </w:r>
      <w:r w:rsidRPr="00ED115A">
        <w:rPr>
          <w:rFonts w:hint="eastAsia"/>
          <w:lang w:eastAsia="ja-JP"/>
        </w:rPr>
        <w:t xml:space="preserve"> </w:t>
      </w:r>
    </w:p>
    <w:p w:rsidR="00C9123C" w:rsidRPr="00ED115A" w:rsidRDefault="00C9123C" w:rsidP="00D55AC7">
      <w:pPr>
        <w:widowControl w:val="0"/>
        <w:jc w:val="both"/>
        <w:rPr>
          <w:lang w:eastAsia="ja-JP"/>
        </w:rPr>
      </w:pPr>
      <w:r w:rsidRPr="00ED115A">
        <w:rPr>
          <w:rFonts w:hint="eastAsia"/>
          <w:lang w:eastAsia="ja-JP"/>
        </w:rPr>
        <w:t>Note 4: ASON related Recommendations are shown in Table</w:t>
      </w:r>
      <w:r w:rsidRPr="00ED115A">
        <w:rPr>
          <w:lang w:eastAsia="ja-JP"/>
        </w:rPr>
        <w:t xml:space="preserve"> 7-</w:t>
      </w:r>
      <w:r w:rsidRPr="00ED115A">
        <w:rPr>
          <w:rFonts w:hint="eastAsia"/>
          <w:lang w:eastAsia="ja-JP"/>
        </w:rPr>
        <w:t>4-2</w:t>
      </w:r>
      <w:r w:rsidRPr="00ED115A">
        <w:rPr>
          <w:lang w:eastAsia="ja-JP"/>
        </w:rPr>
        <w:t>: Estimated mapping of protocol-specific documents in ITU-T ASON Recommendations</w:t>
      </w:r>
      <w:r w:rsidRPr="00ED115A">
        <w:rPr>
          <w:rFonts w:hint="eastAsia"/>
          <w:lang w:eastAsia="ja-JP"/>
        </w:rPr>
        <w:t>.</w:t>
      </w:r>
    </w:p>
    <w:p w:rsidR="00C9123C" w:rsidRPr="00ED115A" w:rsidRDefault="00C9123C" w:rsidP="00D55AC7">
      <w:pPr>
        <w:pStyle w:val="Heading3"/>
        <w:rPr>
          <w:lang w:eastAsia="ja-JP"/>
        </w:rPr>
      </w:pPr>
      <w:bookmarkStart w:id="161" w:name="_Toc404879744"/>
      <w:bookmarkStart w:id="162" w:name="_Toc404880719"/>
      <w:bookmarkStart w:id="163" w:name="_Toc405248138"/>
      <w:bookmarkStart w:id="164" w:name="_Toc405332712"/>
      <w:r w:rsidRPr="00ED115A">
        <w:rPr>
          <w:rFonts w:hint="eastAsia"/>
          <w:lang w:eastAsia="ja-JP"/>
        </w:rPr>
        <w:t>Further details</w:t>
      </w:r>
      <w:bookmarkEnd w:id="161"/>
      <w:bookmarkEnd w:id="162"/>
      <w:bookmarkEnd w:id="163"/>
      <w:bookmarkEnd w:id="164"/>
    </w:p>
    <w:p w:rsidR="00C9123C" w:rsidRPr="00ED115A" w:rsidRDefault="00C9123C" w:rsidP="00D55AC7">
      <w:pPr>
        <w:jc w:val="both"/>
        <w:rPr>
          <w:lang w:eastAsia="ja-JP"/>
        </w:rPr>
      </w:pPr>
      <w:r w:rsidRPr="00ED115A">
        <w:rPr>
          <w:rFonts w:hint="eastAsia"/>
          <w:lang w:eastAsia="ja-JP"/>
        </w:rPr>
        <w:t>Further details about NGN standardization can be obtained from SG13, SG11 and FG-NGN websites as below.</w:t>
      </w:r>
    </w:p>
    <w:p w:rsidR="00C9123C" w:rsidRPr="00ED115A" w:rsidRDefault="00C9123C" w:rsidP="00C9123C">
      <w:pPr>
        <w:rPr>
          <w:lang w:val="fr-FR" w:eastAsia="ja-JP"/>
        </w:rPr>
      </w:pPr>
      <w:r w:rsidRPr="00ED115A">
        <w:rPr>
          <w:rFonts w:hint="eastAsia"/>
          <w:lang w:val="fr-FR" w:eastAsia="ja-JP"/>
        </w:rPr>
        <w:t xml:space="preserve">ITU-T SG13: </w:t>
      </w:r>
      <w:r w:rsidR="00A2397E">
        <w:fldChar w:fldCharType="begin"/>
      </w:r>
      <w:r w:rsidR="00A2397E" w:rsidRPr="00A2397E">
        <w:rPr>
          <w:lang w:val="fr-CH"/>
          <w:rPrChange w:id="165" w:author="Clark, Robert" w:date="2014-12-02T18:29:00Z">
            <w:rPr/>
          </w:rPrChange>
        </w:rPr>
        <w:instrText xml:space="preserve"> HYPERLINK "http://www.itu.int/ITU-T/studygroups/com13/index.asp" </w:instrText>
      </w:r>
      <w:r w:rsidR="00A2397E">
        <w:fldChar w:fldCharType="separate"/>
      </w:r>
      <w:r w:rsidRPr="00ED115A">
        <w:rPr>
          <w:color w:val="0000FF"/>
          <w:u w:val="single"/>
          <w:lang w:val="fr-FR" w:eastAsia="ja-JP"/>
        </w:rPr>
        <w:t>http://www.itu.int/ITU-T/studygroups/com13/index.asp</w:t>
      </w:r>
      <w:r w:rsidR="00A2397E">
        <w:rPr>
          <w:color w:val="0000FF"/>
          <w:u w:val="single"/>
          <w:lang w:val="fr-FR" w:eastAsia="ja-JP"/>
        </w:rPr>
        <w:fldChar w:fldCharType="end"/>
      </w:r>
    </w:p>
    <w:p w:rsidR="00C9123C" w:rsidRPr="00ED115A" w:rsidRDefault="00C9123C" w:rsidP="00C9123C">
      <w:pPr>
        <w:rPr>
          <w:lang w:val="fr-FR" w:eastAsia="ja-JP"/>
        </w:rPr>
      </w:pPr>
      <w:r w:rsidRPr="00ED115A">
        <w:rPr>
          <w:rFonts w:hint="eastAsia"/>
          <w:lang w:val="fr-FR" w:eastAsia="ja-JP"/>
        </w:rPr>
        <w:t xml:space="preserve">ITU-T SG11: </w:t>
      </w:r>
      <w:r w:rsidR="00A2397E">
        <w:fldChar w:fldCharType="begin"/>
      </w:r>
      <w:r w:rsidR="00A2397E" w:rsidRPr="00A2397E">
        <w:rPr>
          <w:lang w:val="fr-CH"/>
          <w:rPrChange w:id="166" w:author="Clark, Robert" w:date="2014-12-02T18:29:00Z">
            <w:rPr/>
          </w:rPrChange>
        </w:rPr>
        <w:instrText xml:space="preserve"> HYPERLINK "http://www.itu.int/ITU-T/studygroups/com11/index.asp" </w:instrText>
      </w:r>
      <w:r w:rsidR="00A2397E">
        <w:fldChar w:fldCharType="separate"/>
      </w:r>
      <w:r w:rsidRPr="00ED115A">
        <w:rPr>
          <w:color w:val="0000FF"/>
          <w:u w:val="single"/>
          <w:lang w:val="fr-FR" w:eastAsia="ja-JP"/>
        </w:rPr>
        <w:t>http://www.itu.int/ITU-T/studygroups/com11/index.asp</w:t>
      </w:r>
      <w:r w:rsidR="00A2397E">
        <w:rPr>
          <w:color w:val="0000FF"/>
          <w:u w:val="single"/>
          <w:lang w:val="fr-FR" w:eastAsia="ja-JP"/>
        </w:rPr>
        <w:fldChar w:fldCharType="end"/>
      </w:r>
    </w:p>
    <w:p w:rsidR="00C9123C" w:rsidRPr="00ED115A" w:rsidRDefault="00C9123C" w:rsidP="00D55AC7">
      <w:pPr>
        <w:pStyle w:val="Heading1"/>
      </w:pPr>
      <w:bookmarkStart w:id="167" w:name="_Toc10880883"/>
      <w:bookmarkStart w:id="168" w:name="_Toc404879745"/>
      <w:bookmarkStart w:id="169" w:name="_Toc404880720"/>
      <w:bookmarkStart w:id="170" w:name="_Toc405246243"/>
      <w:bookmarkStart w:id="171" w:name="_Toc405248139"/>
      <w:bookmarkStart w:id="172" w:name="_Toc405332713"/>
      <w:r w:rsidRPr="00ED115A">
        <w:t xml:space="preserve">OTNT </w:t>
      </w:r>
      <w:r w:rsidR="00744184">
        <w:rPr>
          <w:rFonts w:hint="eastAsia"/>
          <w:lang w:eastAsia="ja-JP"/>
        </w:rPr>
        <w:t>c</w:t>
      </w:r>
      <w:r w:rsidRPr="00ED115A">
        <w:t xml:space="preserve">orrespondence and Liaison </w:t>
      </w:r>
      <w:r w:rsidR="00744184">
        <w:rPr>
          <w:rFonts w:hint="eastAsia"/>
          <w:lang w:eastAsia="ja-JP"/>
        </w:rPr>
        <w:t>t</w:t>
      </w:r>
      <w:r w:rsidRPr="00ED115A">
        <w:t>racking</w:t>
      </w:r>
      <w:bookmarkEnd w:id="167"/>
      <w:bookmarkEnd w:id="168"/>
      <w:bookmarkEnd w:id="169"/>
      <w:bookmarkEnd w:id="170"/>
      <w:bookmarkEnd w:id="171"/>
      <w:bookmarkEnd w:id="172"/>
    </w:p>
    <w:p w:rsidR="00C9123C" w:rsidRPr="00ED115A" w:rsidRDefault="00C9123C" w:rsidP="00D55AC7">
      <w:pPr>
        <w:pStyle w:val="Heading2"/>
      </w:pPr>
      <w:bookmarkStart w:id="173" w:name="_Toc10880884"/>
      <w:bookmarkStart w:id="174" w:name="_Toc404879746"/>
      <w:bookmarkStart w:id="175" w:name="_Toc404880721"/>
      <w:bookmarkStart w:id="176" w:name="_Toc405246244"/>
      <w:bookmarkStart w:id="177" w:name="_Toc405248140"/>
      <w:bookmarkStart w:id="178" w:name="_Toc405332714"/>
      <w:r w:rsidRPr="00ED115A">
        <w:t xml:space="preserve">OTNT </w:t>
      </w:r>
      <w:r w:rsidR="00AA5555">
        <w:rPr>
          <w:rFonts w:hint="eastAsia"/>
          <w:lang w:eastAsia="ja-JP"/>
        </w:rPr>
        <w:t>r</w:t>
      </w:r>
      <w:r w:rsidRPr="00ED115A">
        <w:t xml:space="preserve">elated </w:t>
      </w:r>
      <w:bookmarkEnd w:id="173"/>
      <w:r w:rsidR="00AA5555">
        <w:rPr>
          <w:rFonts w:hint="eastAsia"/>
          <w:lang w:eastAsia="ja-JP"/>
        </w:rPr>
        <w:t>c</w:t>
      </w:r>
      <w:r w:rsidR="00AA5555" w:rsidRPr="00ED115A">
        <w:t>ontacts</w:t>
      </w:r>
      <w:bookmarkEnd w:id="174"/>
      <w:bookmarkEnd w:id="175"/>
      <w:bookmarkEnd w:id="176"/>
      <w:bookmarkEnd w:id="177"/>
      <w:bookmarkEnd w:id="178"/>
    </w:p>
    <w:p w:rsidR="00C9123C" w:rsidRPr="00ED115A" w:rsidRDefault="00C9123C" w:rsidP="00D55AC7">
      <w:pPr>
        <w:jc w:val="both"/>
        <w:rPr>
          <w:snapToGrid w:val="0"/>
          <w:lang w:eastAsia="ja-JP"/>
        </w:rPr>
      </w:pPr>
      <w:r w:rsidRPr="00ED115A">
        <w:rPr>
          <w:snapToGrid w:val="0"/>
        </w:rPr>
        <w:t xml:space="preserve">The International Telecommunication </w:t>
      </w:r>
      <w:smartTag w:uri="urn:schemas-microsoft-com:office:smarttags" w:element="place">
        <w:r w:rsidRPr="00ED115A">
          <w:rPr>
            <w:snapToGrid w:val="0"/>
          </w:rPr>
          <w:t>Union</w:t>
        </w:r>
      </w:smartTag>
      <w:r w:rsidRPr="00ED115A">
        <w:rPr>
          <w:snapToGrid w:val="0"/>
        </w:rPr>
        <w:t xml:space="preserve"> - Telecommunications Sector (ITU-T) maintains a strong focus on global OTNT standardization.  It is supported by other organizations that contribute to specific areas of the work at both the regional and global levels.  Below is a list of the most notable organizations recognised by the ITU-T and </w:t>
      </w:r>
      <w:r w:rsidRPr="00ED115A">
        <w:rPr>
          <w:rFonts w:hint="eastAsia"/>
          <w:snapToGrid w:val="0"/>
          <w:lang w:eastAsia="ja-JP"/>
        </w:rPr>
        <w:t>their URL for further information.</w:t>
      </w:r>
    </w:p>
    <w:p w:rsidR="00C9123C" w:rsidRPr="008A3379" w:rsidRDefault="00C9123C" w:rsidP="00D55AC7">
      <w:pPr>
        <w:pStyle w:val="ListParagraph"/>
        <w:numPr>
          <w:ilvl w:val="0"/>
          <w:numId w:val="49"/>
        </w:numPr>
        <w:ind w:leftChars="0"/>
        <w:rPr>
          <w:snapToGrid w:val="0"/>
          <w:lang w:eastAsia="ja-JP"/>
        </w:rPr>
      </w:pPr>
      <w:r w:rsidRPr="008A3379">
        <w:rPr>
          <w:snapToGrid w:val="0"/>
        </w:rPr>
        <w:t>ATIS - Alliance for Telecommunications Industry Solutions</w:t>
      </w:r>
      <w:r w:rsidRPr="008A3379">
        <w:rPr>
          <w:snapToGrid w:val="0"/>
          <w:lang w:eastAsia="ja-JP"/>
        </w:rPr>
        <w:t xml:space="preserve">: </w:t>
      </w:r>
      <w:hyperlink r:id="rId22" w:history="1">
        <w:r w:rsidRPr="008A3379">
          <w:rPr>
            <w:snapToGrid w:val="0"/>
            <w:color w:val="0000FF"/>
            <w:u w:val="single"/>
          </w:rPr>
          <w:t>http://www.atis.org</w:t>
        </w:r>
      </w:hyperlink>
    </w:p>
    <w:p w:rsidR="00C9123C" w:rsidRPr="008A3379" w:rsidRDefault="00C9123C" w:rsidP="00D55AC7">
      <w:pPr>
        <w:pStyle w:val="ListParagraph"/>
        <w:numPr>
          <w:ilvl w:val="0"/>
          <w:numId w:val="49"/>
        </w:numPr>
        <w:ind w:leftChars="0"/>
        <w:rPr>
          <w:snapToGrid w:val="0"/>
          <w:lang w:eastAsia="ja-JP"/>
        </w:rPr>
      </w:pPr>
      <w:r w:rsidRPr="008A3379">
        <w:rPr>
          <w:snapToGrid w:val="0"/>
        </w:rPr>
        <w:t>TIA - Telecommunications Industry Association</w:t>
      </w:r>
      <w:r w:rsidRPr="008A3379">
        <w:rPr>
          <w:snapToGrid w:val="0"/>
          <w:lang w:eastAsia="ja-JP"/>
        </w:rPr>
        <w:t xml:space="preserve">: </w:t>
      </w:r>
      <w:hyperlink r:id="rId23" w:history="1">
        <w:r w:rsidRPr="008A3379">
          <w:rPr>
            <w:snapToGrid w:val="0"/>
            <w:color w:val="0000FF"/>
            <w:u w:val="single"/>
          </w:rPr>
          <w:t>http://www.tiaonline.org</w:t>
        </w:r>
      </w:hyperlink>
    </w:p>
    <w:p w:rsidR="00C9123C" w:rsidRPr="008A3379" w:rsidRDefault="00C9123C" w:rsidP="00D55AC7">
      <w:pPr>
        <w:pStyle w:val="ListParagraph"/>
        <w:numPr>
          <w:ilvl w:val="0"/>
          <w:numId w:val="49"/>
        </w:numPr>
        <w:ind w:leftChars="0"/>
        <w:rPr>
          <w:snapToGrid w:val="0"/>
          <w:lang w:eastAsia="ja-JP"/>
        </w:rPr>
      </w:pPr>
      <w:r w:rsidRPr="008A3379">
        <w:rPr>
          <w:snapToGrid w:val="0"/>
        </w:rPr>
        <w:lastRenderedPageBreak/>
        <w:t>IEC - International Electrotechnical Commission</w:t>
      </w:r>
      <w:r w:rsidRPr="008A3379">
        <w:rPr>
          <w:snapToGrid w:val="0"/>
          <w:lang w:eastAsia="ja-JP"/>
        </w:rPr>
        <w:t xml:space="preserve">: </w:t>
      </w:r>
      <w:hyperlink r:id="rId24" w:history="1">
        <w:r w:rsidRPr="008A3379">
          <w:rPr>
            <w:snapToGrid w:val="0"/>
            <w:color w:val="0000FF"/>
            <w:u w:val="single"/>
          </w:rPr>
          <w:t>http://www.iec.ch/</w:t>
        </w:r>
      </w:hyperlink>
    </w:p>
    <w:p w:rsidR="00C9123C" w:rsidRPr="008A3379" w:rsidRDefault="00C9123C" w:rsidP="00D55AC7">
      <w:pPr>
        <w:pStyle w:val="ListParagraph"/>
        <w:numPr>
          <w:ilvl w:val="0"/>
          <w:numId w:val="49"/>
        </w:numPr>
        <w:ind w:leftChars="0"/>
        <w:rPr>
          <w:snapToGrid w:val="0"/>
          <w:lang w:eastAsia="ja-JP"/>
        </w:rPr>
      </w:pPr>
      <w:r w:rsidRPr="008A3379">
        <w:rPr>
          <w:snapToGrid w:val="0"/>
        </w:rPr>
        <w:t>IETF - Internet Engineering Task Force</w:t>
      </w:r>
      <w:r w:rsidRPr="008A3379">
        <w:rPr>
          <w:snapToGrid w:val="0"/>
          <w:lang w:eastAsia="ja-JP"/>
        </w:rPr>
        <w:t xml:space="preserve">: </w:t>
      </w:r>
      <w:hyperlink r:id="rId25" w:history="1">
        <w:r w:rsidRPr="008A3379">
          <w:rPr>
            <w:snapToGrid w:val="0"/>
            <w:color w:val="0000FF"/>
            <w:u w:val="single"/>
            <w:lang w:eastAsia="ja-JP"/>
          </w:rPr>
          <w:t>http://www.ietf.org</w:t>
        </w:r>
      </w:hyperlink>
    </w:p>
    <w:p w:rsidR="00C9123C" w:rsidRPr="008A3379" w:rsidRDefault="00C9123C" w:rsidP="00D55AC7">
      <w:pPr>
        <w:pStyle w:val="ListParagraph"/>
        <w:numPr>
          <w:ilvl w:val="0"/>
          <w:numId w:val="49"/>
        </w:numPr>
        <w:ind w:leftChars="0"/>
        <w:rPr>
          <w:snapToGrid w:val="0"/>
          <w:lang w:eastAsia="ja-JP"/>
        </w:rPr>
      </w:pPr>
      <w:r w:rsidRPr="008A3379">
        <w:rPr>
          <w:snapToGrid w:val="0"/>
        </w:rPr>
        <w:t>IEEE 802 LAN/MAN Standards Committee</w:t>
      </w:r>
      <w:r w:rsidRPr="008A3379">
        <w:rPr>
          <w:snapToGrid w:val="0"/>
          <w:lang w:eastAsia="ja-JP"/>
        </w:rPr>
        <w:t xml:space="preserve">: </w:t>
      </w:r>
      <w:r w:rsidRPr="008A3379">
        <w:rPr>
          <w:snapToGrid w:val="0"/>
        </w:rPr>
        <w:t>http://grouper.ieee.org/groups/802/index.shtml</w:t>
      </w:r>
    </w:p>
    <w:p w:rsidR="00C9123C" w:rsidRPr="008A3379" w:rsidRDefault="00C9123C" w:rsidP="00D55AC7">
      <w:pPr>
        <w:pStyle w:val="ListParagraph"/>
        <w:numPr>
          <w:ilvl w:val="0"/>
          <w:numId w:val="49"/>
        </w:numPr>
        <w:ind w:leftChars="0"/>
        <w:rPr>
          <w:snapToGrid w:val="0"/>
          <w:lang w:eastAsia="ja-JP"/>
        </w:rPr>
      </w:pPr>
      <w:r w:rsidRPr="008A3379">
        <w:rPr>
          <w:snapToGrid w:val="0"/>
        </w:rPr>
        <w:t>Optical Internetworking Forum (OIF) Technical Committee</w:t>
      </w:r>
      <w:r w:rsidRPr="008A3379">
        <w:rPr>
          <w:snapToGrid w:val="0"/>
          <w:lang w:eastAsia="ja-JP"/>
        </w:rPr>
        <w:t xml:space="preserve">: </w:t>
      </w:r>
      <w:r w:rsidRPr="008A3379">
        <w:rPr>
          <w:snapToGrid w:val="0"/>
        </w:rPr>
        <w:t>http://www.oiforum.com/public/techcommittee.html</w:t>
      </w:r>
    </w:p>
    <w:p w:rsidR="00C9123C" w:rsidRPr="008A3379" w:rsidRDefault="00C9123C" w:rsidP="00D55AC7">
      <w:pPr>
        <w:pStyle w:val="ListParagraph"/>
        <w:numPr>
          <w:ilvl w:val="0"/>
          <w:numId w:val="49"/>
        </w:numPr>
        <w:ind w:leftChars="0"/>
        <w:rPr>
          <w:snapToGrid w:val="0"/>
          <w:lang w:val="en-US" w:eastAsia="ja-JP"/>
        </w:rPr>
      </w:pPr>
      <w:r w:rsidRPr="008A3379">
        <w:rPr>
          <w:snapToGrid w:val="0"/>
          <w:lang w:val="en-US" w:eastAsia="ja-JP"/>
        </w:rPr>
        <w:t>Broadband (ex. IP/MPLS) Forum: http://www.broadband-forum.org/</w:t>
      </w:r>
    </w:p>
    <w:p w:rsidR="00C9123C" w:rsidRPr="008A3379" w:rsidRDefault="00C9123C" w:rsidP="00D55AC7">
      <w:pPr>
        <w:pStyle w:val="ListParagraph"/>
        <w:numPr>
          <w:ilvl w:val="0"/>
          <w:numId w:val="49"/>
        </w:numPr>
        <w:ind w:leftChars="0"/>
        <w:rPr>
          <w:snapToGrid w:val="0"/>
          <w:lang w:eastAsia="ja-JP"/>
        </w:rPr>
      </w:pPr>
      <w:r w:rsidRPr="008A3379">
        <w:rPr>
          <w:snapToGrid w:val="0"/>
        </w:rPr>
        <w:t>Metro Ethernet Forum (MEF) Technical Committee</w:t>
      </w:r>
      <w:r w:rsidRPr="008A3379">
        <w:rPr>
          <w:snapToGrid w:val="0"/>
          <w:lang w:eastAsia="ja-JP"/>
        </w:rPr>
        <w:t>: http://metroethernetforum.org/</w:t>
      </w:r>
    </w:p>
    <w:p w:rsidR="00C9123C" w:rsidRPr="008A3379" w:rsidRDefault="00C9123C" w:rsidP="00D55AC7">
      <w:pPr>
        <w:pStyle w:val="ListParagraph"/>
        <w:numPr>
          <w:ilvl w:val="0"/>
          <w:numId w:val="49"/>
        </w:numPr>
        <w:ind w:leftChars="0"/>
        <w:rPr>
          <w:snapToGrid w:val="0"/>
          <w:lang w:eastAsia="ja-JP"/>
        </w:rPr>
      </w:pPr>
      <w:r w:rsidRPr="008A3379">
        <w:rPr>
          <w:snapToGrid w:val="0"/>
          <w:lang w:eastAsia="ja-JP"/>
        </w:rPr>
        <w:t xml:space="preserve">TMF- TeleManagement Forum: </w:t>
      </w:r>
      <w:hyperlink r:id="rId26" w:history="1">
        <w:r w:rsidRPr="008A3379">
          <w:rPr>
            <w:snapToGrid w:val="0"/>
            <w:color w:val="0000FF"/>
            <w:u w:val="single"/>
            <w:lang w:eastAsia="ja-JP"/>
          </w:rPr>
          <w:t>http://www.tmforum.org/browse.aspx</w:t>
        </w:r>
      </w:hyperlink>
      <w:bookmarkStart w:id="179" w:name="_Toc10880895"/>
    </w:p>
    <w:p w:rsidR="00C9123C" w:rsidRPr="00ED115A" w:rsidRDefault="00C9123C" w:rsidP="00D55AC7">
      <w:pPr>
        <w:pStyle w:val="Heading1"/>
      </w:pPr>
      <w:bookmarkStart w:id="180" w:name="_Toc404879747"/>
      <w:bookmarkStart w:id="181" w:name="_Toc404880722"/>
      <w:bookmarkStart w:id="182" w:name="_Toc405246245"/>
      <w:bookmarkStart w:id="183" w:name="_Toc405248141"/>
      <w:bookmarkStart w:id="184" w:name="_Toc405332715"/>
      <w:r w:rsidRPr="00ED115A">
        <w:t>Overview of existing standards and activity</w:t>
      </w:r>
      <w:bookmarkEnd w:id="179"/>
      <w:bookmarkEnd w:id="180"/>
      <w:bookmarkEnd w:id="181"/>
      <w:bookmarkEnd w:id="182"/>
      <w:bookmarkEnd w:id="183"/>
      <w:bookmarkEnd w:id="184"/>
    </w:p>
    <w:p w:rsidR="00C9123C" w:rsidRPr="00ED115A" w:rsidRDefault="00C9123C" w:rsidP="00D55AC7">
      <w:pPr>
        <w:jc w:val="both"/>
      </w:pPr>
      <w:r w:rsidRPr="00ED115A">
        <w:t xml:space="preserve">With the rapid progress on standards and implementation agreements on OTNT, it is often difficult to find a complete list of the relevant new and revised documents.  It is also sometimes difficult to find a concise representation of related documents across the different organizations that produce them.  This </w:t>
      </w:r>
      <w:r w:rsidR="000E20DB">
        <w:rPr>
          <w:rFonts w:hint="eastAsia"/>
          <w:lang w:eastAsia="ja-JP"/>
        </w:rPr>
        <w:t>clause</w:t>
      </w:r>
      <w:r w:rsidR="000E20DB" w:rsidRPr="00ED115A">
        <w:t xml:space="preserve"> </w:t>
      </w:r>
      <w:r w:rsidRPr="00ED115A">
        <w:t>attempts to satisfy both of those objectives by providing concise tables of the relevant documents.</w:t>
      </w:r>
    </w:p>
    <w:p w:rsidR="00C9123C" w:rsidRPr="00ED115A" w:rsidRDefault="00C9123C" w:rsidP="00D55AC7">
      <w:pPr>
        <w:pStyle w:val="Heading2"/>
      </w:pPr>
      <w:bookmarkStart w:id="185" w:name="_Toc10880896"/>
      <w:bookmarkStart w:id="186" w:name="_Toc404879748"/>
      <w:bookmarkStart w:id="187" w:name="_Toc404880723"/>
      <w:bookmarkStart w:id="188" w:name="_Toc405246246"/>
      <w:bookmarkStart w:id="189" w:name="_Toc405248142"/>
      <w:bookmarkStart w:id="190" w:name="_Toc405332716"/>
      <w:r w:rsidRPr="00ED115A">
        <w:t xml:space="preserve">New or </w:t>
      </w:r>
      <w:r w:rsidR="00C243FA">
        <w:rPr>
          <w:rFonts w:hint="eastAsia"/>
          <w:lang w:eastAsia="ja-JP"/>
        </w:rPr>
        <w:t>r</w:t>
      </w:r>
      <w:r w:rsidRPr="00ED115A">
        <w:t xml:space="preserve">evised OTNT </w:t>
      </w:r>
      <w:r w:rsidR="00C243FA">
        <w:rPr>
          <w:rFonts w:hint="eastAsia"/>
          <w:lang w:eastAsia="ja-JP"/>
        </w:rPr>
        <w:t>s</w:t>
      </w:r>
      <w:r w:rsidR="00C243FA" w:rsidRPr="00ED115A">
        <w:t xml:space="preserve">tandards </w:t>
      </w:r>
      <w:r w:rsidRPr="00ED115A">
        <w:t xml:space="preserve">or </w:t>
      </w:r>
      <w:r w:rsidR="00C243FA">
        <w:rPr>
          <w:rFonts w:hint="eastAsia"/>
          <w:lang w:eastAsia="ja-JP"/>
        </w:rPr>
        <w:t>i</w:t>
      </w:r>
      <w:r w:rsidR="00C243FA" w:rsidRPr="00ED115A">
        <w:t xml:space="preserve">mplementation </w:t>
      </w:r>
      <w:bookmarkEnd w:id="185"/>
      <w:r w:rsidR="00C243FA">
        <w:rPr>
          <w:rFonts w:hint="eastAsia"/>
          <w:lang w:eastAsia="ja-JP"/>
        </w:rPr>
        <w:t>a</w:t>
      </w:r>
      <w:r w:rsidR="00C243FA" w:rsidRPr="00ED115A">
        <w:t>greements</w:t>
      </w:r>
      <w:bookmarkEnd w:id="186"/>
      <w:bookmarkEnd w:id="187"/>
      <w:bookmarkEnd w:id="188"/>
      <w:bookmarkEnd w:id="189"/>
      <w:bookmarkEnd w:id="190"/>
    </w:p>
    <w:p w:rsidR="0056200D" w:rsidRPr="00ED115A" w:rsidRDefault="0056200D" w:rsidP="00D55AC7">
      <w:pPr>
        <w:jc w:val="both"/>
      </w:pPr>
      <w:r w:rsidRPr="00ED115A">
        <w:t>Many documents, at different stages of completion, address the different aspect of the OTNT space.  The table below lists the known drafts and completed documents under revision that fit into this area.  The table does not list all established documents which might be under review for slight changes or addition of features.</w:t>
      </w:r>
    </w:p>
    <w:p w:rsidR="00C9123C" w:rsidRPr="00ED115A" w:rsidRDefault="00C9123C" w:rsidP="00D55AC7">
      <w:pPr>
        <w:jc w:val="both"/>
        <w:rPr>
          <w:lang w:eastAsia="ja-JP"/>
        </w:rPr>
      </w:pPr>
      <w:r w:rsidRPr="00ED115A">
        <w:t xml:space="preserve">Three major families of documents (and more) are represented by fields in the following table, SDH/SONET, OTN Transport Plane, and ASON Control Plane.  All of the recommendations and standards of the three families are included in tables in </w:t>
      </w:r>
      <w:r w:rsidR="00660E88">
        <w:rPr>
          <w:rFonts w:hint="eastAsia"/>
          <w:lang w:eastAsia="ja-JP"/>
        </w:rPr>
        <w:t xml:space="preserve">the </w:t>
      </w:r>
      <w:r w:rsidRPr="00ED115A">
        <w:t xml:space="preserve">later </w:t>
      </w:r>
      <w:r w:rsidR="00D55AC7">
        <w:rPr>
          <w:lang w:eastAsia="ja-JP"/>
        </w:rPr>
        <w:t>clause</w:t>
      </w:r>
      <w:r w:rsidR="00D55AC7" w:rsidRPr="00ED115A">
        <w:t>s</w:t>
      </w:r>
      <w:r w:rsidR="00660E88" w:rsidRPr="00ED115A">
        <w:t xml:space="preserve"> </w:t>
      </w:r>
      <w:r w:rsidRPr="00ED115A">
        <w:t>of this document.</w:t>
      </w:r>
    </w:p>
    <w:p w:rsidR="00C9123C" w:rsidRPr="00ED115A" w:rsidRDefault="00C9123C" w:rsidP="00C9123C">
      <w:pPr>
        <w:rPr>
          <w:lang w:eastAsia="ja-JP"/>
        </w:rPr>
      </w:pPr>
    </w:p>
    <w:p w:rsidR="00C9123C" w:rsidRDefault="00C9123C" w:rsidP="00D55AC7">
      <w:pPr>
        <w:keepNext/>
        <w:tabs>
          <w:tab w:val="clear" w:pos="794"/>
          <w:tab w:val="clear" w:pos="1191"/>
          <w:tab w:val="clear" w:pos="1588"/>
          <w:tab w:val="clear" w:pos="1985"/>
        </w:tabs>
        <w:overflowPunct/>
        <w:autoSpaceDE/>
        <w:autoSpaceDN/>
        <w:adjustRightInd/>
        <w:spacing w:after="120"/>
        <w:jc w:val="center"/>
        <w:textAlignment w:val="auto"/>
        <w:rPr>
          <w:b/>
          <w:sz w:val="20"/>
          <w:lang w:eastAsia="ja-JP"/>
        </w:rPr>
      </w:pPr>
      <w:bookmarkStart w:id="191" w:name="OLE_LINK2"/>
      <w:bookmarkStart w:id="192" w:name="OLE_LINK3"/>
      <w:r w:rsidRPr="00ED115A">
        <w:rPr>
          <w:b/>
          <w:sz w:val="20"/>
        </w:rPr>
        <w:t>TABLE 7-1</w:t>
      </w:r>
      <w:r w:rsidRPr="00ED115A">
        <w:rPr>
          <w:rFonts w:hint="eastAsia"/>
          <w:b/>
          <w:sz w:val="20"/>
          <w:lang w:eastAsia="ja-JP"/>
        </w:rPr>
        <w:t>-1</w:t>
      </w:r>
      <w:r w:rsidRPr="00ED115A">
        <w:rPr>
          <w:b/>
          <w:sz w:val="20"/>
        </w:rPr>
        <w:t>/</w:t>
      </w:r>
      <w:bookmarkEnd w:id="191"/>
      <w:bookmarkEnd w:id="192"/>
      <w:r w:rsidRPr="00ED115A">
        <w:rPr>
          <w:b/>
          <w:sz w:val="20"/>
        </w:rPr>
        <w:t>OTNT:  OTNT Related Standards and Industry Agreements</w:t>
      </w:r>
      <w:r w:rsidRPr="00ED115A">
        <w:rPr>
          <w:rFonts w:hint="eastAsia"/>
          <w:b/>
          <w:sz w:val="20"/>
          <w:lang w:eastAsia="ja-JP"/>
        </w:rPr>
        <w:t xml:space="preserve"> (ITU-T Recommendations</w:t>
      </w:r>
      <w:r w:rsidR="00C25BA6">
        <w:rPr>
          <w:rFonts w:hint="eastAsia"/>
          <w:b/>
          <w:sz w:val="20"/>
          <w:lang w:eastAsia="ja-JP"/>
        </w:rPr>
        <w:t xml:space="preserve"> </w:t>
      </w:r>
      <w:r w:rsidR="00C25BA6">
        <w:rPr>
          <w:b/>
          <w:sz w:val="20"/>
          <w:lang w:eastAsia="ja-JP"/>
        </w:rPr>
        <w:t>–</w:t>
      </w:r>
      <w:r w:rsidR="00C25BA6">
        <w:rPr>
          <w:rFonts w:hint="eastAsia"/>
          <w:b/>
          <w:sz w:val="20"/>
          <w:lang w:eastAsia="ja-JP"/>
        </w:rPr>
        <w:t xml:space="preserve"> only main editions</w:t>
      </w:r>
      <w:r w:rsidRPr="00ED115A">
        <w:rPr>
          <w:rFonts w:hint="eastAsia"/>
          <w:b/>
          <w:sz w:val="20"/>
          <w:lang w:eastAsia="ja-JP"/>
        </w:rPr>
        <w:t>)</w:t>
      </w:r>
    </w:p>
    <w:tbl>
      <w:tblPr>
        <w:tblStyle w:val="TableGrid"/>
        <w:tblW w:w="0" w:type="auto"/>
        <w:tblLook w:val="04A0" w:firstRow="1" w:lastRow="0" w:firstColumn="1" w:lastColumn="0" w:noHBand="0" w:noVBand="1"/>
      </w:tblPr>
      <w:tblGrid>
        <w:gridCol w:w="1526"/>
        <w:gridCol w:w="1843"/>
        <w:gridCol w:w="6488"/>
      </w:tblGrid>
      <w:tr w:rsidR="00AE2424" w:rsidRPr="00AE2424" w:rsidTr="00D55AC7">
        <w:trPr>
          <w:cantSplit/>
          <w:tblHeader/>
        </w:trPr>
        <w:tc>
          <w:tcPr>
            <w:tcW w:w="1526" w:type="dxa"/>
          </w:tcPr>
          <w:p w:rsidR="00AE2424" w:rsidRPr="00D55AC7" w:rsidRDefault="00AE2424">
            <w:pPr>
              <w:tabs>
                <w:tab w:val="clear" w:pos="794"/>
                <w:tab w:val="clear" w:pos="1191"/>
                <w:tab w:val="clear" w:pos="1588"/>
                <w:tab w:val="clear" w:pos="1985"/>
              </w:tabs>
              <w:rPr>
                <w:b/>
                <w:sz w:val="20"/>
                <w:lang w:eastAsia="ja-JP"/>
              </w:rPr>
            </w:pPr>
            <w:r w:rsidRPr="00D55AC7">
              <w:rPr>
                <w:b/>
                <w:sz w:val="20"/>
              </w:rPr>
              <w:t>Organization</w:t>
            </w:r>
            <w:r w:rsidRPr="00D55AC7">
              <w:rPr>
                <w:b/>
                <w:sz w:val="20"/>
                <w:lang w:eastAsia="ja-JP"/>
              </w:rPr>
              <w:t xml:space="preserve"> (Subgroup responsible)</w:t>
            </w:r>
          </w:p>
        </w:tc>
        <w:tc>
          <w:tcPr>
            <w:tcW w:w="1843" w:type="dxa"/>
          </w:tcPr>
          <w:p w:rsidR="00AE2424" w:rsidRPr="00D55AC7" w:rsidRDefault="00AE2424" w:rsidP="00D55AC7">
            <w:pPr>
              <w:tabs>
                <w:tab w:val="clear" w:pos="794"/>
                <w:tab w:val="clear" w:pos="1191"/>
                <w:tab w:val="clear" w:pos="1588"/>
                <w:tab w:val="clear" w:pos="1985"/>
              </w:tabs>
              <w:rPr>
                <w:b/>
                <w:sz w:val="20"/>
                <w:lang w:eastAsia="ja-JP"/>
              </w:rPr>
            </w:pPr>
            <w:r w:rsidRPr="00D55AC7">
              <w:rPr>
                <w:b/>
                <w:sz w:val="20"/>
                <w:lang w:eastAsia="ja-JP"/>
              </w:rPr>
              <w:t>Number</w:t>
            </w:r>
          </w:p>
        </w:tc>
        <w:tc>
          <w:tcPr>
            <w:tcW w:w="6488" w:type="dxa"/>
          </w:tcPr>
          <w:p w:rsidR="00AE2424" w:rsidRPr="00D55AC7" w:rsidRDefault="00AE2424" w:rsidP="00D55AC7">
            <w:pPr>
              <w:tabs>
                <w:tab w:val="clear" w:pos="794"/>
                <w:tab w:val="clear" w:pos="1191"/>
                <w:tab w:val="clear" w:pos="1588"/>
                <w:tab w:val="clear" w:pos="1985"/>
              </w:tabs>
              <w:rPr>
                <w:b/>
                <w:sz w:val="20"/>
              </w:rPr>
            </w:pPr>
            <w:r w:rsidRPr="00D55AC7">
              <w:rPr>
                <w:b/>
                <w:sz w:val="20"/>
              </w:rPr>
              <w:t>Title</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(SG2)</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M.2401 (12/2003)</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Error performance limits and procedures for bringing-into-service and maintenance of multi-operator international paths and sections within an optical transport network</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(Q17/12)</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Y.1563 (01/2009)</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Ethernet frame transfer and availability performance</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(Q2/15)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G.983.1 (01/2005)</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Broadband optical access systems based on Passive Optical Networks (PON)</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(Q2/15)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G.983.2 (07/2005)</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ONT management and control interface specification for B-PON</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(Q2/15)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G.983.3 (03/2001)</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A broadband optical access system with increased service capability by wavelength allocation</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(Q2/15)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G.983.4 (11/2001)</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A broadband optical access system with increased service capability using dynamic bandwidth assignment</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(Q2/15)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G.983.5 (01/2002)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A broadband optical access system with enhanced survivability</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(Q2/15)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G.984.1 (03/2008)</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Gigabit-capable passive optical networks (GPON): General characteristics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lastRenderedPageBreak/>
              <w:t>ITU-T (Q2/15)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G.984.2 (03/2003)</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Gigabit-capable Passive Optical Networks (G-PON): Physical Media Dependent (PMD) layer specification</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(Q2/15)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G.984.3 (01/2014)</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Gigabit-capable passive optical networks (G-PON): Transmission convergence layer specification</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(Q2/15)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G.984.4 (02/2008)</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Gigabit-capable passive optical networks (G-PON): ONT management and control interface specification</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(Q2/15)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G.984.5 (05/2014)</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Gigabit-capable passive optical networks (G-PON): Enhancement band</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(Q2/15)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G.984.6 (03/2008)</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Gigabit-capable passive optical networks (GPON): Reach extension</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(Q2/15)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G.984.7 (07/2010)</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Gigabit-capable passive optical networks (GPON): Long reach</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(Q2/15)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G.985 (03/2003)</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100 Mbit/s point-to-point Ethernet based optical access system</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(Q3/15)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G.780/Y.1351 (07/2010)</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Terms and definitions for synchronous digital hierarchy (SDH) networks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(Q3/15)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G.870/Y.1352 (10/2012)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Terms and definitions for optical transport networks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(Q3/15)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G.8001/Y.1354 (09/2013)</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Terms and definitions for Ethernet frames over transport</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(Q3/15)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G.8081/Y.1353 (02/2012)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Terms and definitions for automatically switched optical networks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(Q3/15)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G.8101/Y.1355 (09/2013)</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Terms and definitions for MPLS transport profile</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(Q5/15)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G.650.1 (07/2010)</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Definitions and test methods for linear, deterministic attributes of single-mode fibre and cable</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(Q5/15)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G.650.2 (07/2007)</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Definitions and test methods for statistical and non-linear related attributes of single-mode fibre and cable</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(Q5/15)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G.650.3 (03/2008)</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Test methods for installed single-mode optical fibre cable links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(Q5/15)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G.651.1 (07/2007)</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Characteristics of a 50/125 µm multimode graded index optical fibre cable for the optical access network</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(Q5/15)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G.652 (11/2009)</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Characteristics of a single-mode optical fibre and cable</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(Q5/15)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G.653 (07/2010)</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Characteristics of a dispersion-shifted, single-mode optical fibre and cable</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(Q5/15)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G.654 (10/2012)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Characteristics of a cut-off shifted single-mode optical fibre and cable</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(Q5/15)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G.655 (11/2009)</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Characteristics of a non-zero dispersion-shifted single-mode optical fibre and cable</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(Q5/15)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G.656 (07/2010)</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Characteristics of a fibre and cable with non-zero dispersion for wideband optical transport</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(Q5/15)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G.657 (10/2012)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Characteristics of a bending-loss insensitive single-mode optical fibre and cable for the access network</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(Q6/15)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G.664 (10/2012)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Optical safety procedures and requirements for optical transmission systems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(Q6/15)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G.680 (07/2007)</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Physical transfer functions of optical network elements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(Q6/15)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G.691 (03/2006)</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Optical interfaces for single channel STM-64 and other SDH systems with optical amplifiers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(Q6/15)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G.692 (10/1998)</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Optical interfaces for multichannel systems with optical amplifiers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lastRenderedPageBreak/>
              <w:t>ITU-T (Q6/15)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G.693 (11/2009)</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Optical interfaces for intra-office systems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(Q6/15)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G.694.1 (02/2012)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Spectral grids for WDM applications: DWDM frequency grid</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(Q6/15)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G.694.2 (12/2003)</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Spectral grids for WDM applications: CWDM wavelength grid</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(Q6/15)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G.695 (10/2010)</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Optical interfaces for coarse wavelength division multiplexing applications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(Q6/15)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G.696.1 (07/2010)</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Longitudinally compatible intra-domain DWDM applications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(Q6/15)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G.697 (02/2012)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Optical monitoring for dense wavelength division multiplexing systems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(Q6/15)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G.698.1 (11/2009)</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Multichannel DWDM applications with single-channel optical interfaces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(Q6/15)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G.698.2 (11/2009)</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Amplified multichannel dense wavelength division multiplexing applications with single channel optical interfaces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(Q6/15)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G.698.3 (02/2012)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Multichannel seeded DWDM applications with single-channel optical interfaces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(Q6/15)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G.911 (04/1997)</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Parameters and calculation methodologies for reliability and availability of fibre optic systems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(Q6/15)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G.957 (03/2006)</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 xml:space="preserve">Optical interfaces for </w:t>
            </w:r>
            <w:r w:rsidR="00D55AC7" w:rsidRPr="008A43F4">
              <w:rPr>
                <w:sz w:val="20"/>
              </w:rPr>
              <w:t>equipment</w:t>
            </w:r>
            <w:r w:rsidRPr="008A43F4">
              <w:rPr>
                <w:sz w:val="20"/>
              </w:rPr>
              <w:t xml:space="preserve"> and systems relating to the synchronous digital hierarchy</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(Q6/15)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G.959.1 (02/2012)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Optical transport network physical layer interfaces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(Q7/15)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G.671 (02/2012)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Transmission characteristics of optical components and subsystems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(Q11/15)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G.781 (09/2008)</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Synchronization layer functions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(Q11/15)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G.783 (03/2006)</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Characteristics of synchronous digital hierarchy (SDH) equipment functional blocks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(Q11/15)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G.798 (12/2012)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Characteristics of optical transport network hierarchy equipment functional blocks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(Q11/15)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G.806 (02/2012)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Characteristics of transport equipment – Description methodology and generic functionality</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(Q11/15)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G.871/Y.1301 (10/2000)</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Framework of Optical Transport Network Recommendations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(Q9/15)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G.808.1 (05/2014)</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Generic protection switching – Linear trail and subnetwork protection</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(Q9/15)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G.808.2 (11/2013)</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Generic protection switching – Ring protection</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(Q9/15)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G.808.3 (10/2012)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Generic protection switching – Shared mesh protection</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(Q9/15)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G.841 (10/1998)</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Types and characteristics of SDH network protection architectures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(Q9/15)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G.842 (04/1997)</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Interworking of SDH network protection architectures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(Q9/15)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G.873.1 (05/2014)</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Optical transport network (OTN): Linear protection</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(Q9/15)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G.873.2 (04/2012)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ODUk shared ring protection</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(Q9/15)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G.8021/Y.1341 (05/2012)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Characteristics of Ethernet transport network equipment functional blocks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(Q9/15)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G.8021.1/Y.1341.1 (10/2012)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Types and characteristics of Ethernet transport network equipment</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(Q9/15)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G.8031/Y.1342 (06/2011)</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Ethernet linear protection switching</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lastRenderedPageBreak/>
              <w:t>ITU-T (Q9/15)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G.8032/Y.1344 (02/2012)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Ethernet ring protection switching</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(Q9/15)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G.8131/Y.1382 (07/2014)</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Linear protection switching for MPLS transport profile</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(Q9/15)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Y.1720 (12/2006)</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Protection switching for MPLS networks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(Q10/15)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G.8011/Y.1307 (10/2012)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Ethernet service characteristics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(Q10/15)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G.8011.1/Y.1307.1 (08/2013)</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Ethernet private line service</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(Q10/15)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G.8011.2/Y.1307.2 (08/2013)</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Ethernet virtual private line service</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(Q10/15)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G.8011.3/Y.1307.3 (08/2013)</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Ethernet virtual private LAN service</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(Q10/15)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G.8011.4/Y.1307.4 (08/2013)</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Ethernet private tree and Ethernet virtual private tree services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(Q10/15)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G.8011.5/Y.1307.5 (08/2013)</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Ethernet private LAN service</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(Q10/15)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G.8012/Y.1308 (08/2004)</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Ethernet UNI and Ethernet NNI</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(Q10/15)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G.8012.1/Y.1308.1 (12/2012)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Interfaces for the Ethernet transport network</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(Q10/15)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G.8013/Y.1731 (11/2013)</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OAM functions and mechanisms for Ethernet based networks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(Q10/15)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G.8112/Y.1371 (10/2012)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Interfaces for the MPLS Transport Profile layer network</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(Q10/15)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G.8113.1/Y.1372.1 (11/2012)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Operations, administration and maintenance mechanism for MPLS-TP in packet transport networks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(Q10/15)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G.8113.2/Y.1372.2 (11/2012)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Operations, administration and maintenance mechanisms for MPLS-TP networks using the tools defined for MPLS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(Q10/15)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G.8121/Y.1381 (11/2013)</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Characteristics of MPLS-TP equipment functional blocks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(Q10/15)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G.8121.1/Y.1381.1 (11/2013)</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Characteristics of MPLS-TP equipment functional blocks supporting ITU-T G.8113.1/Y.1372.1 OAM mechanisms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(Q10/15)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G.8121.2/Y.1381.2 (11/2013)</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Characteristics of MPLS-TP equipment functional blocks supporting ITU-T G.8113.2/Y.1372.2 OAM mechanisms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(Q10/15)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Y.1710 (11/2002)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Requirements for Operation &amp; Maintenance functionality in MPLS networks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(Q10/15)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Y.1711 (02/2004)</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Operation &amp; Maintenance mechanism for MPLS networks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(Q10/15)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Y.1712 (01/2004)</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OAM functionality for ATM-MPLS interworking</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(Q10/15)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Y.1713 (03/2004)</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Misbranching detection for MPLS networks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(Q10/15)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Y.1714 (01/2009)</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MPLS management and OAM framework</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(Q10/15)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Y.1730 (01/2004)</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Requirements for OAM functions in Ethernet-based networks and Ethernet services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lastRenderedPageBreak/>
              <w:t>ITU-T (Q11/15)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G.707/Y.1322 (01/2007)</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Network node interface for the synchronous digital hierarchy (SDH)</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(Q11/15)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G.709/Y.1331 (02/2012)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Interfaces for the optical transport network</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(Q11/15)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G.798.1 (01/2013)</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Types and characteristics of optical transport network equipment</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(Q11/15)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G.7041/Y.1303 (04/2011)</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Generic framing procedure</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(Q11/15)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G.7042/Y.1305 (03/2006)</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Link capacity adjustment scheme (LCAS) for virtual concatenated signals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(Q11/15)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G.7043/Y.1343 (07/2004)</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Virtual concatenation of plesiochronous digital hierarchy (PDH) signals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(Q11/15)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G.7044/Y.1347 (10/2011)</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Hitless adjustment of ODUflex(GFP)</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(Q11/15)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G.8201 (04/2011)</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Error performance parameters and objectives for multi-operator international paths within optical transport networks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(Q12/15)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G.800 (02/2012)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Unified functional architecture of transport networks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(Q12/15)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G.805 (03/2000)</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Generic functional architecture of transport networks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(Q12/15)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G.872 (10/2012)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Architecture of optical transport networks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(Q12/15)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G.8010/Y.1306 (02/2004)</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Architecture of Ethernet layer networks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(Q12/15)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G.8080/Y.1304 (02/2012)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Architecture for the automatically switched optical network</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(Q12/15)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G.8110/Y.1370 (01/2005)</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MPLS layer network architecture</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(Q12/15)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G.8110.1/Y.1370.1 (12/2011)</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Architecture of the Multi-Protocol Label Switching transport profile layer network</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(Q13/15)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G.813 (03/2003)</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Timing characteristics of SDH equipment slave clocks (SEC)</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(Q13/15)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G.8251 (09/2010)</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The control of jitter and wander within the optical transport network (OTN)</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(Q13/15)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G.8260 (02/2012)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Definitions and terminology for synchronization in packet networks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(Q13/15)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G.8261/Y.1361 (08/2013)</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Timing and synchronization aspects in packet networks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(Q13/15)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G.8261.1/Y.1361.1 (02/2012)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Packet delay variation network limits applicable to packet-based methods (Frequency synchronization)</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(Q13/15)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G.8262/Y.1362 (07/2010)</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Timing characteristics of a synchronous Ethernet equipment slave clock</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(Q13/15)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G.8264/Y.1364 (05/2014)</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Distribution of timing information through packet networks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(Q13/15)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G.8265/Y.1365 (10/2010)</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Architecture and requirements for packet-based frequency delivery</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(Q13/15)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G.8265.1/Y.1365.1 (07/2014)</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Precision time protocol telecom profile for frequency synchronization</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lastRenderedPageBreak/>
              <w:t>ITU-T (Q13/15)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G.8271/Y.1366 (02/2012)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Time and phase synchronization aspects of packet networks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(Q13/15)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G.8271.1/Y.1366.1 (08/2013)</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Network limits for time synchronization in packet networks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 xml:space="preserve">ITU-T (Q13/15) </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G.8272/Y.1367 (10/2012)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Timing characteristics of primary reference time clocks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(Q13/15)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G.8273/Y.1368 (08/2013)</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Framework of phase and time clocks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(Q13/15)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G.8273.2/Y.1368.2 (05/2014)</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Timing characteristics of telecom boundary clocks and telecom time slave clocks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(Q13/15)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G.8275/Y.1369 (11/2013)</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Architecture and requirements for packet-based time and phase distribution</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(Q13/15)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G.8275.1/Y.1369.1 (07/2014)</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Precision time protocol telecom profile for phase/time synchronization with full timing support from the network</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(Q14/15)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G.784 (03/2008)</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Management aspects of synchronous digital hierarchy (SDH) transport network elements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(Q14/15)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G.874 (08/2013)</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Management aspects of optical transport network elements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(Q14/15)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G.874.1 (10/2012)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Optical transport network: Protocol-neutral management information model for the network element view</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(Q14/15)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G.7710/Y.1701 (02/2012)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Common equipment management function requirements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(Q14/15)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G.7712/Y.1703 (09/2010)</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Architecture and specification of data communication network</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(Q14/15)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G.7713/Y.1704 (11/2009)</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Distributed call and connection management (DCM)</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(Q14/15)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G.7713.1/Y.1704.1 (03/2003)</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Distributed Call and Connection Management (DCM) based on PNNI</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(Q14/15)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G.7713.2/Y.1704.2 (03/2003)</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Distributed Call and Connection Management: Signalling mechanism using GMPLS RSVP-TE</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(Q14/15)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G.7713.3/Y.1704.3 (03/2003)</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Distributed Call and Connection Management: Signalling mechanism using GMPLS CR-LDP</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(Q14/15)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G.7714/Y.1705 (08/2005)</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Generalized automatic discovery for transport entities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(Q14/15)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G.7714.1/Y.1705.1 (09/2010)</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Protocol for automatic discovery in SDH and OTN networks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(Q14/15)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G.7715/Y.1706 (06/2002)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Architecture and requirements for routing in the automatically switched optical networks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(Q14/15)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G.7715.1/Y.1706.1 (02/2004)</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ASON routing architecture and requirements for link state protocols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(Q14/15)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G.7715.2/Y.1706.2 (02/2007)</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ASON routing architecture and requirements for remote route query</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(Q14/15)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G.7716/Y.1707 (01/2010)</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Architecture of control plane operations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lastRenderedPageBreak/>
              <w:t>ITU-T (Q14/15)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G.7718/Y.1709 (07/2010)</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Framework for ASON management</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(Q14/15)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G.7718.1/Y.1709.1 (12/2006)</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Protocol-neutral management information model for the control plane view</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(Q14/15)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G.8051/Y.1345 (08/2013)</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Management aspects of the Ethernet Transport (ET) capable network element</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(Q14/15)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G.8052/Y.1346 (08/2013)</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Protocol-neutral management information model for the Ethernet Transport capable network element</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(Q14/15)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G.8151/Y.1374 (07/2012)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Management aspects of the MPLS-TP network element</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(Q15/15)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O.172 (04/2005)</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Jitter and wander measuring equipment for digital systems which are based on the synchronous digital hierarchy (SDH)</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(Q15/15)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O.173 (02/2012)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Jitter measuring equipment for digital systems which are based on the optical transport network</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(Q15/15)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O.174 (11/2009)</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Jitter and wander measuring equipment for digital systems which are based on synchronous Ethernet technology</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(Q15/15)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O.175 (10/2012)</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Jitter measuring equipment for digital systems based on XG-PON</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(Q15/15)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O.182 (07/2007)</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Equipment to assess error performance on Optical Transport Network interfaces</w:t>
            </w:r>
          </w:p>
        </w:tc>
      </w:tr>
      <w:tr w:rsidR="00AE2424" w:rsidRPr="008A43F4" w:rsidTr="00D55AC7">
        <w:trPr>
          <w:cantSplit/>
        </w:trPr>
        <w:tc>
          <w:tcPr>
            <w:tcW w:w="1526" w:type="dxa"/>
          </w:tcPr>
          <w:p w:rsidR="00AE2424" w:rsidRPr="008A43F4" w:rsidRDefault="00AE2424" w:rsidP="00D55AC7">
            <w:pPr>
              <w:tabs>
                <w:tab w:val="clear" w:pos="794"/>
                <w:tab w:val="clear" w:pos="1191"/>
                <w:tab w:val="clear" w:pos="1588"/>
                <w:tab w:val="clear" w:pos="1985"/>
              </w:tabs>
              <w:rPr>
                <w:sz w:val="20"/>
              </w:rPr>
            </w:pPr>
            <w:r w:rsidRPr="008A43F4">
              <w:rPr>
                <w:sz w:val="20"/>
              </w:rPr>
              <w:t>ITU-T (Q15/15)</w:t>
            </w:r>
          </w:p>
        </w:tc>
        <w:tc>
          <w:tcPr>
            <w:tcW w:w="1843" w:type="dxa"/>
          </w:tcPr>
          <w:p w:rsidR="00AE2424" w:rsidRPr="008A43F4" w:rsidRDefault="00AE2424" w:rsidP="00D55AC7">
            <w:pPr>
              <w:tabs>
                <w:tab w:val="clear" w:pos="794"/>
                <w:tab w:val="clear" w:pos="1191"/>
                <w:tab w:val="clear" w:pos="1588"/>
                <w:tab w:val="clear" w:pos="1985"/>
              </w:tabs>
              <w:rPr>
                <w:sz w:val="20"/>
              </w:rPr>
            </w:pPr>
            <w:r w:rsidRPr="008A43F4">
              <w:rPr>
                <w:sz w:val="20"/>
              </w:rPr>
              <w:t>O.201 (07/2003)</w:t>
            </w:r>
          </w:p>
        </w:tc>
        <w:tc>
          <w:tcPr>
            <w:tcW w:w="6488" w:type="dxa"/>
          </w:tcPr>
          <w:p w:rsidR="00AE2424" w:rsidRPr="008A43F4" w:rsidRDefault="00AE2424" w:rsidP="00D55AC7">
            <w:pPr>
              <w:tabs>
                <w:tab w:val="clear" w:pos="794"/>
                <w:tab w:val="clear" w:pos="1191"/>
                <w:tab w:val="clear" w:pos="1588"/>
                <w:tab w:val="clear" w:pos="1985"/>
              </w:tabs>
              <w:rPr>
                <w:sz w:val="20"/>
              </w:rPr>
            </w:pPr>
            <w:r w:rsidRPr="008A43F4">
              <w:rPr>
                <w:sz w:val="20"/>
              </w:rPr>
              <w:t>Q-factor test equipment to estimate the transmission performance of optical channels</w:t>
            </w:r>
          </w:p>
        </w:tc>
      </w:tr>
    </w:tbl>
    <w:p w:rsidR="00C9123C" w:rsidRPr="00D55AC7" w:rsidRDefault="00C9123C" w:rsidP="00D55AC7">
      <w:pPr>
        <w:jc w:val="both"/>
      </w:pPr>
    </w:p>
    <w:p w:rsidR="00C9123C" w:rsidRPr="00D55AC7" w:rsidRDefault="00C9123C" w:rsidP="00D55AC7">
      <w:pPr>
        <w:jc w:val="both"/>
      </w:pPr>
      <w:r w:rsidRPr="00D55AC7">
        <w:t xml:space="preserve">Table </w:t>
      </w:r>
      <w:smartTag w:uri="urn:schemas-microsoft-com:office:smarttags" w:element="date">
        <w:smartTagPr>
          <w:attr w:name="Year" w:val="2007"/>
          <w:attr w:name="Day" w:val="2"/>
          <w:attr w:name="Month" w:val="1"/>
        </w:smartTagPr>
        <w:r w:rsidRPr="00D55AC7">
          <w:t>7-1-2</w:t>
        </w:r>
      </w:smartTag>
      <w:r w:rsidRPr="00D55AC7">
        <w:t xml:space="preserve"> below lists IETF RFCs and Internet Drafts.  It should be noted that all Internet-Drafts should be identified as "work in progress". This request is made, as standard, by the IETF in the following text at the head of every Internet-Draft:</w:t>
      </w:r>
    </w:p>
    <w:p w:rsidR="00C9123C" w:rsidRPr="00D55AC7" w:rsidRDefault="00C9123C" w:rsidP="00D55AC7">
      <w:pPr>
        <w:jc w:val="both"/>
      </w:pPr>
      <w:r w:rsidRPr="00D55AC7">
        <w:t>Internet-Drafts are draft documents valid for a maximum of six months and may be updated, replaced, or obsoleted by other documents at any time. It is inappropriate to use Internet-Drafts as reference material or to cite them other than as "work in progress."</w:t>
      </w:r>
    </w:p>
    <w:p w:rsidR="00C9123C" w:rsidRPr="00D55AC7" w:rsidRDefault="00C9123C" w:rsidP="00D55AC7">
      <w:pPr>
        <w:jc w:val="both"/>
      </w:pPr>
    </w:p>
    <w:p w:rsidR="00C9123C" w:rsidRPr="00ED115A" w:rsidRDefault="00C9123C" w:rsidP="00D55AC7">
      <w:pPr>
        <w:keepNext/>
        <w:tabs>
          <w:tab w:val="clear" w:pos="794"/>
          <w:tab w:val="clear" w:pos="1191"/>
          <w:tab w:val="clear" w:pos="1588"/>
          <w:tab w:val="clear" w:pos="1985"/>
        </w:tabs>
        <w:overflowPunct/>
        <w:autoSpaceDE/>
        <w:autoSpaceDN/>
        <w:adjustRightInd/>
        <w:spacing w:after="120"/>
        <w:jc w:val="center"/>
        <w:textAlignment w:val="auto"/>
        <w:rPr>
          <w:b/>
          <w:sz w:val="20"/>
          <w:lang w:eastAsia="ja-JP"/>
        </w:rPr>
      </w:pPr>
      <w:r w:rsidRPr="00ED115A">
        <w:rPr>
          <w:b/>
          <w:sz w:val="20"/>
        </w:rPr>
        <w:t>TABLE 7-1</w:t>
      </w:r>
      <w:r w:rsidRPr="00ED115A">
        <w:rPr>
          <w:rFonts w:hint="eastAsia"/>
          <w:b/>
          <w:sz w:val="20"/>
          <w:lang w:eastAsia="ja-JP"/>
        </w:rPr>
        <w:t>-2</w:t>
      </w:r>
      <w:r w:rsidRPr="00ED115A">
        <w:rPr>
          <w:b/>
          <w:sz w:val="20"/>
        </w:rPr>
        <w:t>/OTNT:  OTNT Related Standards and Industry Agreements</w:t>
      </w:r>
      <w:r w:rsidRPr="00ED115A">
        <w:rPr>
          <w:rFonts w:hint="eastAsia"/>
          <w:b/>
          <w:sz w:val="20"/>
          <w:lang w:eastAsia="ja-JP"/>
        </w:rPr>
        <w:t xml:space="preserve"> (IETF RFCs and Internet Drafts)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gridCol w:w="1260"/>
      </w:tblGrid>
      <w:tr w:rsidR="00C9123C" w:rsidRPr="00E02A7A" w:rsidTr="003950CB">
        <w:trPr>
          <w:cantSplit/>
          <w:tblHeader/>
          <w:jc w:val="center"/>
        </w:trPr>
        <w:tc>
          <w:tcPr>
            <w:tcW w:w="1604" w:type="dxa"/>
          </w:tcPr>
          <w:p w:rsidR="00C9123C" w:rsidRPr="00E02A7A" w:rsidRDefault="00C9123C" w:rsidP="003950CB">
            <w:pPr>
              <w:rPr>
                <w:b/>
                <w:sz w:val="20"/>
              </w:rPr>
            </w:pPr>
            <w:r w:rsidRPr="00E02A7A">
              <w:rPr>
                <w:b/>
                <w:sz w:val="20"/>
              </w:rPr>
              <w:t>Organisation (Subgroup responsible)</w:t>
            </w:r>
          </w:p>
        </w:tc>
        <w:tc>
          <w:tcPr>
            <w:tcW w:w="1985" w:type="dxa"/>
          </w:tcPr>
          <w:p w:rsidR="00C9123C" w:rsidRPr="00E02A7A" w:rsidRDefault="00C9123C" w:rsidP="003950CB">
            <w:pPr>
              <w:rPr>
                <w:b/>
                <w:sz w:val="20"/>
              </w:rPr>
            </w:pPr>
            <w:r w:rsidRPr="00E02A7A">
              <w:rPr>
                <w:b/>
                <w:sz w:val="20"/>
              </w:rPr>
              <w:t>Number</w:t>
            </w:r>
          </w:p>
        </w:tc>
        <w:tc>
          <w:tcPr>
            <w:tcW w:w="4590" w:type="dxa"/>
          </w:tcPr>
          <w:p w:rsidR="00C9123C" w:rsidRPr="00E02A7A" w:rsidRDefault="00C9123C" w:rsidP="003950CB">
            <w:pPr>
              <w:rPr>
                <w:b/>
                <w:sz w:val="20"/>
              </w:rPr>
            </w:pPr>
            <w:r w:rsidRPr="00E02A7A">
              <w:rPr>
                <w:b/>
                <w:sz w:val="20"/>
              </w:rPr>
              <w:t>Title</w:t>
            </w:r>
          </w:p>
        </w:tc>
        <w:tc>
          <w:tcPr>
            <w:tcW w:w="1260" w:type="dxa"/>
          </w:tcPr>
          <w:p w:rsidR="00C9123C" w:rsidRPr="00E02A7A" w:rsidRDefault="00C9123C" w:rsidP="003950CB">
            <w:pPr>
              <w:rPr>
                <w:b/>
                <w:sz w:val="20"/>
              </w:rPr>
            </w:pPr>
            <w:r w:rsidRPr="00E02A7A">
              <w:rPr>
                <w:b/>
                <w:sz w:val="20"/>
              </w:rPr>
              <w:t>Publication Date</w:t>
            </w:r>
          </w:p>
        </w:tc>
      </w:tr>
      <w:tr w:rsidR="00C9123C" w:rsidRPr="00E02A7A" w:rsidTr="003950CB">
        <w:trPr>
          <w:cantSplit/>
          <w:jc w:val="center"/>
        </w:trPr>
        <w:tc>
          <w:tcPr>
            <w:tcW w:w="1604" w:type="dxa"/>
          </w:tcPr>
          <w:p w:rsidR="00C9123C" w:rsidRPr="00E02A7A" w:rsidRDefault="00C9123C" w:rsidP="003950CB">
            <w:pPr>
              <w:rPr>
                <w:sz w:val="20"/>
              </w:rPr>
            </w:pPr>
            <w:r w:rsidRPr="00D55AC7">
              <w:rPr>
                <w:sz w:val="20"/>
              </w:rPr>
              <w:t>IETF (mpls)</w:t>
            </w:r>
          </w:p>
        </w:tc>
        <w:tc>
          <w:tcPr>
            <w:tcW w:w="1985" w:type="dxa"/>
          </w:tcPr>
          <w:p w:rsidR="00C9123C" w:rsidRPr="00E02A7A" w:rsidRDefault="00C9123C" w:rsidP="003950CB">
            <w:pPr>
              <w:rPr>
                <w:sz w:val="20"/>
              </w:rPr>
            </w:pPr>
            <w:r w:rsidRPr="00D55AC7">
              <w:rPr>
                <w:sz w:val="20"/>
              </w:rPr>
              <w:t>RFC5317</w:t>
            </w:r>
          </w:p>
        </w:tc>
        <w:tc>
          <w:tcPr>
            <w:tcW w:w="4590" w:type="dxa"/>
          </w:tcPr>
          <w:p w:rsidR="00C9123C" w:rsidRPr="00E02A7A" w:rsidRDefault="00C9123C" w:rsidP="003950CB">
            <w:pPr>
              <w:rPr>
                <w:sz w:val="20"/>
              </w:rPr>
            </w:pPr>
            <w:r w:rsidRPr="00D55AC7">
              <w:rPr>
                <w:sz w:val="20"/>
              </w:rPr>
              <w:t>JWT Report on MPLS Architectural Considerations for a Transport Profile</w:t>
            </w:r>
          </w:p>
        </w:tc>
        <w:tc>
          <w:tcPr>
            <w:tcW w:w="1260" w:type="dxa"/>
          </w:tcPr>
          <w:p w:rsidR="00C9123C" w:rsidRPr="00D55AC7" w:rsidRDefault="00C9123C" w:rsidP="003950CB">
            <w:pPr>
              <w:rPr>
                <w:sz w:val="20"/>
              </w:rPr>
            </w:pPr>
            <w:r w:rsidRPr="00D55AC7">
              <w:rPr>
                <w:sz w:val="20"/>
              </w:rPr>
              <w:t>02/2009</w:t>
            </w:r>
          </w:p>
        </w:tc>
      </w:tr>
      <w:tr w:rsidR="00C9123C" w:rsidRPr="00E02A7A" w:rsidTr="003950CB">
        <w:trPr>
          <w:cantSplit/>
          <w:jc w:val="center"/>
        </w:trPr>
        <w:tc>
          <w:tcPr>
            <w:tcW w:w="1604" w:type="dxa"/>
          </w:tcPr>
          <w:p w:rsidR="00C9123C" w:rsidRPr="00E02A7A" w:rsidRDefault="00C9123C" w:rsidP="003950CB">
            <w:pPr>
              <w:rPr>
                <w:sz w:val="20"/>
              </w:rPr>
            </w:pPr>
            <w:r w:rsidRPr="00D55AC7">
              <w:rPr>
                <w:sz w:val="20"/>
              </w:rPr>
              <w:t>IETF (mpls)</w:t>
            </w:r>
          </w:p>
        </w:tc>
        <w:tc>
          <w:tcPr>
            <w:tcW w:w="1985" w:type="dxa"/>
          </w:tcPr>
          <w:p w:rsidR="00C9123C" w:rsidRPr="00E02A7A" w:rsidRDefault="00C9123C" w:rsidP="003950CB">
            <w:pPr>
              <w:rPr>
                <w:sz w:val="20"/>
              </w:rPr>
            </w:pPr>
            <w:r w:rsidRPr="00D55AC7">
              <w:rPr>
                <w:sz w:val="20"/>
              </w:rPr>
              <w:t>RFC5586</w:t>
            </w:r>
          </w:p>
        </w:tc>
        <w:tc>
          <w:tcPr>
            <w:tcW w:w="4590" w:type="dxa"/>
          </w:tcPr>
          <w:p w:rsidR="00C9123C" w:rsidRPr="00E02A7A" w:rsidRDefault="00C9123C" w:rsidP="003950CB">
            <w:pPr>
              <w:rPr>
                <w:sz w:val="20"/>
              </w:rPr>
            </w:pPr>
            <w:r w:rsidRPr="00D55AC7">
              <w:rPr>
                <w:sz w:val="20"/>
              </w:rPr>
              <w:t>MPLS Generic Associated Channel</w:t>
            </w:r>
          </w:p>
        </w:tc>
        <w:tc>
          <w:tcPr>
            <w:tcW w:w="1260" w:type="dxa"/>
          </w:tcPr>
          <w:p w:rsidR="00C9123C" w:rsidRPr="00D55AC7" w:rsidRDefault="00C9123C" w:rsidP="003950CB">
            <w:pPr>
              <w:rPr>
                <w:sz w:val="20"/>
              </w:rPr>
            </w:pPr>
            <w:r w:rsidRPr="00D55AC7">
              <w:rPr>
                <w:sz w:val="20"/>
              </w:rPr>
              <w:t>06/2009</w:t>
            </w:r>
          </w:p>
        </w:tc>
      </w:tr>
      <w:tr w:rsidR="00C9123C" w:rsidRPr="00E02A7A" w:rsidTr="003950CB">
        <w:trPr>
          <w:cantSplit/>
          <w:jc w:val="center"/>
        </w:trPr>
        <w:tc>
          <w:tcPr>
            <w:tcW w:w="1604" w:type="dxa"/>
          </w:tcPr>
          <w:p w:rsidR="00C9123C" w:rsidRPr="00E02A7A" w:rsidRDefault="00C9123C" w:rsidP="003950CB">
            <w:pPr>
              <w:rPr>
                <w:sz w:val="20"/>
              </w:rPr>
            </w:pPr>
            <w:r w:rsidRPr="00D55AC7">
              <w:rPr>
                <w:sz w:val="20"/>
              </w:rPr>
              <w:t>IETF (mpls)</w:t>
            </w:r>
          </w:p>
        </w:tc>
        <w:tc>
          <w:tcPr>
            <w:tcW w:w="1985" w:type="dxa"/>
          </w:tcPr>
          <w:p w:rsidR="00C9123C" w:rsidRPr="00D55AC7" w:rsidRDefault="00C9123C" w:rsidP="003950CB">
            <w:pPr>
              <w:rPr>
                <w:sz w:val="20"/>
              </w:rPr>
            </w:pPr>
            <w:r w:rsidRPr="00D55AC7">
              <w:rPr>
                <w:sz w:val="20"/>
              </w:rPr>
              <w:t>RFC5654</w:t>
            </w:r>
          </w:p>
          <w:p w:rsidR="00C9123C" w:rsidRPr="00E02A7A" w:rsidRDefault="00C9123C" w:rsidP="003950CB">
            <w:pPr>
              <w:rPr>
                <w:sz w:val="20"/>
              </w:rPr>
            </w:pPr>
          </w:p>
        </w:tc>
        <w:tc>
          <w:tcPr>
            <w:tcW w:w="4590" w:type="dxa"/>
          </w:tcPr>
          <w:p w:rsidR="00C9123C" w:rsidRPr="00E02A7A" w:rsidRDefault="00C9123C" w:rsidP="003950CB">
            <w:pPr>
              <w:rPr>
                <w:sz w:val="20"/>
              </w:rPr>
            </w:pPr>
            <w:r w:rsidRPr="00D55AC7">
              <w:rPr>
                <w:sz w:val="20"/>
              </w:rPr>
              <w:t>MPLS-TP Requirements</w:t>
            </w:r>
          </w:p>
        </w:tc>
        <w:tc>
          <w:tcPr>
            <w:tcW w:w="1260" w:type="dxa"/>
          </w:tcPr>
          <w:p w:rsidR="00C9123C" w:rsidRPr="00D55AC7" w:rsidRDefault="00C9123C" w:rsidP="003950CB">
            <w:pPr>
              <w:rPr>
                <w:sz w:val="20"/>
              </w:rPr>
            </w:pPr>
            <w:r w:rsidRPr="00D55AC7">
              <w:rPr>
                <w:sz w:val="20"/>
              </w:rPr>
              <w:t xml:space="preserve">08/2009 </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 (mpls)</w:t>
            </w:r>
          </w:p>
        </w:tc>
        <w:tc>
          <w:tcPr>
            <w:tcW w:w="1985" w:type="dxa"/>
          </w:tcPr>
          <w:p w:rsidR="00C9123C" w:rsidRPr="00D55AC7" w:rsidRDefault="00C9123C" w:rsidP="003950CB">
            <w:pPr>
              <w:rPr>
                <w:sz w:val="20"/>
              </w:rPr>
            </w:pPr>
            <w:r w:rsidRPr="00D55AC7">
              <w:rPr>
                <w:sz w:val="20"/>
              </w:rPr>
              <w:t>RFC5718</w:t>
            </w:r>
          </w:p>
        </w:tc>
        <w:tc>
          <w:tcPr>
            <w:tcW w:w="4590" w:type="dxa"/>
          </w:tcPr>
          <w:p w:rsidR="00C9123C" w:rsidRPr="00D55AC7" w:rsidRDefault="00C9123C" w:rsidP="003950CB">
            <w:pPr>
              <w:rPr>
                <w:sz w:val="20"/>
              </w:rPr>
            </w:pPr>
            <w:r w:rsidRPr="00D55AC7">
              <w:rPr>
                <w:sz w:val="20"/>
              </w:rPr>
              <w:t>An Inband Data Communication Network For the MPLS Transport Profile</w:t>
            </w:r>
          </w:p>
        </w:tc>
        <w:tc>
          <w:tcPr>
            <w:tcW w:w="1260" w:type="dxa"/>
          </w:tcPr>
          <w:p w:rsidR="00C9123C" w:rsidRPr="00D55AC7" w:rsidRDefault="00C9123C" w:rsidP="003950CB">
            <w:pPr>
              <w:rPr>
                <w:sz w:val="20"/>
              </w:rPr>
            </w:pPr>
            <w:r w:rsidRPr="00D55AC7">
              <w:rPr>
                <w:sz w:val="20"/>
              </w:rPr>
              <w:t>08/2009</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 (mpls)</w:t>
            </w:r>
          </w:p>
        </w:tc>
        <w:tc>
          <w:tcPr>
            <w:tcW w:w="1985" w:type="dxa"/>
          </w:tcPr>
          <w:p w:rsidR="00C9123C" w:rsidRPr="00D55AC7" w:rsidRDefault="00C9123C" w:rsidP="003950CB">
            <w:pPr>
              <w:rPr>
                <w:sz w:val="20"/>
              </w:rPr>
            </w:pPr>
            <w:r w:rsidRPr="00D55AC7">
              <w:rPr>
                <w:sz w:val="20"/>
              </w:rPr>
              <w:t>RFC5860</w:t>
            </w:r>
          </w:p>
        </w:tc>
        <w:tc>
          <w:tcPr>
            <w:tcW w:w="4590" w:type="dxa"/>
          </w:tcPr>
          <w:p w:rsidR="00C9123C" w:rsidRPr="00D55AC7" w:rsidRDefault="00C9123C" w:rsidP="003950CB">
            <w:pPr>
              <w:rPr>
                <w:sz w:val="20"/>
              </w:rPr>
            </w:pPr>
            <w:r w:rsidRPr="00D55AC7">
              <w:rPr>
                <w:sz w:val="20"/>
              </w:rPr>
              <w:t>Requirements for OAM in MPLS Transport Networks</w:t>
            </w:r>
          </w:p>
        </w:tc>
        <w:tc>
          <w:tcPr>
            <w:tcW w:w="1260" w:type="dxa"/>
          </w:tcPr>
          <w:p w:rsidR="00C9123C" w:rsidRPr="00D55AC7" w:rsidRDefault="00C9123C" w:rsidP="003950CB">
            <w:pPr>
              <w:rPr>
                <w:sz w:val="20"/>
              </w:rPr>
            </w:pPr>
            <w:r w:rsidRPr="00D55AC7">
              <w:rPr>
                <w:sz w:val="20"/>
              </w:rPr>
              <w:t>03/2010</w:t>
            </w:r>
          </w:p>
        </w:tc>
      </w:tr>
      <w:tr w:rsidR="00C9123C" w:rsidRPr="00E02A7A" w:rsidTr="003950CB">
        <w:trPr>
          <w:cantSplit/>
          <w:jc w:val="center"/>
        </w:trPr>
        <w:tc>
          <w:tcPr>
            <w:tcW w:w="1604" w:type="dxa"/>
          </w:tcPr>
          <w:p w:rsidR="00C9123C" w:rsidRPr="00E02A7A" w:rsidRDefault="00C9123C" w:rsidP="003950CB">
            <w:pPr>
              <w:rPr>
                <w:sz w:val="20"/>
              </w:rPr>
            </w:pPr>
            <w:r w:rsidRPr="00D55AC7">
              <w:rPr>
                <w:sz w:val="20"/>
              </w:rPr>
              <w:lastRenderedPageBreak/>
              <w:t>IETF (mpls)</w:t>
            </w:r>
          </w:p>
        </w:tc>
        <w:tc>
          <w:tcPr>
            <w:tcW w:w="1985" w:type="dxa"/>
          </w:tcPr>
          <w:p w:rsidR="00C9123C" w:rsidRPr="00E02A7A" w:rsidRDefault="00C9123C" w:rsidP="003950CB">
            <w:pPr>
              <w:rPr>
                <w:sz w:val="20"/>
              </w:rPr>
            </w:pPr>
            <w:r w:rsidRPr="00D55AC7">
              <w:rPr>
                <w:sz w:val="20"/>
              </w:rPr>
              <w:t>RFC5921</w:t>
            </w:r>
          </w:p>
        </w:tc>
        <w:tc>
          <w:tcPr>
            <w:tcW w:w="4590" w:type="dxa"/>
          </w:tcPr>
          <w:p w:rsidR="00C9123C" w:rsidRPr="00E02A7A" w:rsidRDefault="00C9123C" w:rsidP="003950CB">
            <w:pPr>
              <w:rPr>
                <w:sz w:val="20"/>
              </w:rPr>
            </w:pPr>
            <w:r w:rsidRPr="00D55AC7">
              <w:rPr>
                <w:sz w:val="20"/>
              </w:rPr>
              <w:t>A Framework for MPLS in Transport Networks</w:t>
            </w:r>
          </w:p>
        </w:tc>
        <w:tc>
          <w:tcPr>
            <w:tcW w:w="1260" w:type="dxa"/>
          </w:tcPr>
          <w:p w:rsidR="00C9123C" w:rsidRPr="00D55AC7" w:rsidRDefault="00C9123C" w:rsidP="003950CB">
            <w:pPr>
              <w:rPr>
                <w:sz w:val="20"/>
              </w:rPr>
            </w:pPr>
            <w:r w:rsidRPr="00D55AC7">
              <w:rPr>
                <w:sz w:val="20"/>
              </w:rPr>
              <w:t>07/2010</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 (mpls)</w:t>
            </w:r>
          </w:p>
        </w:tc>
        <w:tc>
          <w:tcPr>
            <w:tcW w:w="1985" w:type="dxa"/>
          </w:tcPr>
          <w:p w:rsidR="00C9123C" w:rsidRPr="00D55AC7" w:rsidRDefault="00C9123C" w:rsidP="003950CB">
            <w:pPr>
              <w:rPr>
                <w:sz w:val="20"/>
              </w:rPr>
            </w:pPr>
            <w:r w:rsidRPr="00D55AC7">
              <w:rPr>
                <w:sz w:val="20"/>
              </w:rPr>
              <w:t>RFC5950</w:t>
            </w:r>
          </w:p>
        </w:tc>
        <w:tc>
          <w:tcPr>
            <w:tcW w:w="4590" w:type="dxa"/>
          </w:tcPr>
          <w:p w:rsidR="00C9123C" w:rsidRPr="00D55AC7" w:rsidRDefault="00C9123C" w:rsidP="003950CB">
            <w:pPr>
              <w:rPr>
                <w:sz w:val="20"/>
              </w:rPr>
            </w:pPr>
            <w:r w:rsidRPr="00D55AC7">
              <w:rPr>
                <w:sz w:val="20"/>
              </w:rPr>
              <w:t>MPLS-TP Network Management Framework</w:t>
            </w:r>
          </w:p>
        </w:tc>
        <w:tc>
          <w:tcPr>
            <w:tcW w:w="1260" w:type="dxa"/>
          </w:tcPr>
          <w:p w:rsidR="00C9123C" w:rsidRPr="00D55AC7" w:rsidRDefault="00C9123C" w:rsidP="003950CB">
            <w:pPr>
              <w:rPr>
                <w:sz w:val="20"/>
              </w:rPr>
            </w:pPr>
            <w:r w:rsidRPr="00D55AC7">
              <w:rPr>
                <w:sz w:val="20"/>
              </w:rPr>
              <w:t>09/2010</w:t>
            </w:r>
          </w:p>
        </w:tc>
      </w:tr>
      <w:tr w:rsidR="00C9123C" w:rsidRPr="00E02A7A" w:rsidTr="003950CB">
        <w:trPr>
          <w:cantSplit/>
          <w:jc w:val="center"/>
        </w:trPr>
        <w:tc>
          <w:tcPr>
            <w:tcW w:w="1604" w:type="dxa"/>
          </w:tcPr>
          <w:p w:rsidR="00C9123C" w:rsidRPr="00E02A7A" w:rsidRDefault="00C9123C" w:rsidP="003950CB">
            <w:pPr>
              <w:rPr>
                <w:sz w:val="20"/>
              </w:rPr>
            </w:pPr>
            <w:r w:rsidRPr="00D55AC7">
              <w:rPr>
                <w:sz w:val="20"/>
              </w:rPr>
              <w:t>IETF (mpls)</w:t>
            </w:r>
          </w:p>
        </w:tc>
        <w:tc>
          <w:tcPr>
            <w:tcW w:w="1985" w:type="dxa"/>
          </w:tcPr>
          <w:p w:rsidR="00C9123C" w:rsidRPr="00E02A7A" w:rsidRDefault="00C9123C" w:rsidP="003950CB">
            <w:pPr>
              <w:rPr>
                <w:sz w:val="20"/>
              </w:rPr>
            </w:pPr>
            <w:r w:rsidRPr="00D55AC7">
              <w:rPr>
                <w:sz w:val="20"/>
              </w:rPr>
              <w:t>RFC5951</w:t>
            </w:r>
          </w:p>
        </w:tc>
        <w:tc>
          <w:tcPr>
            <w:tcW w:w="4590" w:type="dxa"/>
          </w:tcPr>
          <w:p w:rsidR="00C9123C" w:rsidRPr="00E02A7A" w:rsidRDefault="00C9123C" w:rsidP="003950CB">
            <w:pPr>
              <w:rPr>
                <w:sz w:val="20"/>
              </w:rPr>
            </w:pPr>
            <w:r w:rsidRPr="00D55AC7">
              <w:rPr>
                <w:sz w:val="20"/>
              </w:rPr>
              <w:t>MPLS TP Network Management Requirements</w:t>
            </w:r>
          </w:p>
        </w:tc>
        <w:tc>
          <w:tcPr>
            <w:tcW w:w="1260" w:type="dxa"/>
          </w:tcPr>
          <w:p w:rsidR="00C9123C" w:rsidRPr="00D55AC7" w:rsidRDefault="00C9123C" w:rsidP="003950CB">
            <w:pPr>
              <w:rPr>
                <w:sz w:val="20"/>
              </w:rPr>
            </w:pPr>
            <w:r w:rsidRPr="00D55AC7">
              <w:rPr>
                <w:sz w:val="20"/>
              </w:rPr>
              <w:t>9/2010</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 (mpls)</w:t>
            </w:r>
          </w:p>
        </w:tc>
        <w:tc>
          <w:tcPr>
            <w:tcW w:w="1985" w:type="dxa"/>
          </w:tcPr>
          <w:p w:rsidR="00C9123C" w:rsidRPr="00D55AC7" w:rsidRDefault="00C9123C" w:rsidP="003950CB">
            <w:pPr>
              <w:rPr>
                <w:sz w:val="20"/>
              </w:rPr>
            </w:pPr>
            <w:r w:rsidRPr="00D55AC7">
              <w:rPr>
                <w:sz w:val="20"/>
              </w:rPr>
              <w:t>RFC5960</w:t>
            </w:r>
          </w:p>
        </w:tc>
        <w:tc>
          <w:tcPr>
            <w:tcW w:w="4590" w:type="dxa"/>
          </w:tcPr>
          <w:p w:rsidR="00C9123C" w:rsidRPr="00D55AC7" w:rsidRDefault="00C9123C" w:rsidP="003950CB">
            <w:pPr>
              <w:rPr>
                <w:sz w:val="20"/>
              </w:rPr>
            </w:pPr>
            <w:r w:rsidRPr="00E02A7A">
              <w:rPr>
                <w:sz w:val="20"/>
              </w:rPr>
              <w:t>MPLS Transport Profile Data Plane Architecture</w:t>
            </w:r>
          </w:p>
        </w:tc>
        <w:tc>
          <w:tcPr>
            <w:tcW w:w="1260" w:type="dxa"/>
          </w:tcPr>
          <w:p w:rsidR="00C9123C" w:rsidRPr="00D55AC7" w:rsidRDefault="00C9123C" w:rsidP="003950CB">
            <w:pPr>
              <w:rPr>
                <w:sz w:val="20"/>
              </w:rPr>
            </w:pPr>
            <w:r w:rsidRPr="00D55AC7">
              <w:rPr>
                <w:sz w:val="20"/>
              </w:rPr>
              <w:t>08/2010</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IETF(mpls)</w:t>
            </w:r>
          </w:p>
        </w:tc>
        <w:tc>
          <w:tcPr>
            <w:tcW w:w="1985" w:type="dxa"/>
          </w:tcPr>
          <w:p w:rsidR="00C9123C" w:rsidRPr="00D55AC7" w:rsidRDefault="00C9123C" w:rsidP="003950CB">
            <w:pPr>
              <w:rPr>
                <w:sz w:val="20"/>
              </w:rPr>
            </w:pPr>
            <w:r w:rsidRPr="00D55AC7">
              <w:rPr>
                <w:sz w:val="20"/>
              </w:rPr>
              <w:t>RFC6215</w:t>
            </w:r>
          </w:p>
        </w:tc>
        <w:tc>
          <w:tcPr>
            <w:tcW w:w="4590" w:type="dxa"/>
          </w:tcPr>
          <w:p w:rsidR="00C9123C" w:rsidRPr="00E02A7A" w:rsidRDefault="00C9123C" w:rsidP="003950CB">
            <w:pPr>
              <w:rPr>
                <w:sz w:val="20"/>
              </w:rPr>
            </w:pPr>
            <w:r w:rsidRPr="00E02A7A">
              <w:rPr>
                <w:sz w:val="20"/>
              </w:rPr>
              <w:t>MPLS Transport Profile User-to-Network and Network-to-Network Interfaces</w:t>
            </w:r>
          </w:p>
        </w:tc>
        <w:tc>
          <w:tcPr>
            <w:tcW w:w="1260" w:type="dxa"/>
          </w:tcPr>
          <w:p w:rsidR="00C9123C" w:rsidRPr="00D55AC7" w:rsidRDefault="00C9123C" w:rsidP="003950CB">
            <w:pPr>
              <w:rPr>
                <w:sz w:val="20"/>
              </w:rPr>
            </w:pPr>
            <w:r w:rsidRPr="00D55AC7">
              <w:rPr>
                <w:sz w:val="20"/>
              </w:rPr>
              <w:t>04/2011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 (mpls)</w:t>
            </w:r>
          </w:p>
        </w:tc>
        <w:tc>
          <w:tcPr>
            <w:tcW w:w="1985" w:type="dxa"/>
          </w:tcPr>
          <w:p w:rsidR="00C9123C" w:rsidRPr="00D55AC7" w:rsidRDefault="00C9123C" w:rsidP="003950CB">
            <w:pPr>
              <w:rPr>
                <w:sz w:val="20"/>
              </w:rPr>
            </w:pPr>
            <w:r w:rsidRPr="00D55AC7">
              <w:rPr>
                <w:sz w:val="20"/>
              </w:rPr>
              <w:t>RFC6291</w:t>
            </w:r>
          </w:p>
        </w:tc>
        <w:tc>
          <w:tcPr>
            <w:tcW w:w="4590" w:type="dxa"/>
          </w:tcPr>
          <w:p w:rsidR="00C9123C" w:rsidRPr="00D55AC7" w:rsidRDefault="00C9123C" w:rsidP="003950CB">
            <w:pPr>
              <w:rPr>
                <w:sz w:val="20"/>
              </w:rPr>
            </w:pPr>
            <w:r w:rsidRPr="00D55AC7">
              <w:rPr>
                <w:sz w:val="20"/>
              </w:rPr>
              <w:t>Guidelines for the use of the OAM acronym in the IETF</w:t>
            </w:r>
          </w:p>
        </w:tc>
        <w:tc>
          <w:tcPr>
            <w:tcW w:w="1260" w:type="dxa"/>
          </w:tcPr>
          <w:p w:rsidR="00C9123C" w:rsidRPr="00D55AC7" w:rsidRDefault="00C9123C" w:rsidP="003950CB">
            <w:pPr>
              <w:rPr>
                <w:sz w:val="20"/>
              </w:rPr>
            </w:pPr>
            <w:r w:rsidRPr="00D55AC7">
              <w:rPr>
                <w:sz w:val="20"/>
              </w:rPr>
              <w:t>06/2011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 (mpls)</w:t>
            </w:r>
          </w:p>
        </w:tc>
        <w:tc>
          <w:tcPr>
            <w:tcW w:w="1985" w:type="dxa"/>
          </w:tcPr>
          <w:p w:rsidR="00C9123C" w:rsidRPr="00D55AC7" w:rsidRDefault="00C9123C" w:rsidP="003950CB">
            <w:pPr>
              <w:rPr>
                <w:sz w:val="20"/>
              </w:rPr>
            </w:pPr>
            <w:r w:rsidRPr="00D55AC7">
              <w:rPr>
                <w:sz w:val="20"/>
              </w:rPr>
              <w:t>RFC6370</w:t>
            </w:r>
          </w:p>
        </w:tc>
        <w:tc>
          <w:tcPr>
            <w:tcW w:w="4590" w:type="dxa"/>
          </w:tcPr>
          <w:p w:rsidR="00C9123C" w:rsidRPr="00D55AC7" w:rsidRDefault="00C9123C" w:rsidP="003950CB">
            <w:pPr>
              <w:rPr>
                <w:sz w:val="20"/>
              </w:rPr>
            </w:pPr>
            <w:r w:rsidRPr="00E02A7A">
              <w:rPr>
                <w:sz w:val="20"/>
              </w:rPr>
              <w:t>MPLS-TP Identifiers</w:t>
            </w:r>
          </w:p>
        </w:tc>
        <w:tc>
          <w:tcPr>
            <w:tcW w:w="1260" w:type="dxa"/>
          </w:tcPr>
          <w:p w:rsidR="00C9123C" w:rsidRPr="00D55AC7" w:rsidRDefault="00C9123C" w:rsidP="003950CB">
            <w:pPr>
              <w:rPr>
                <w:sz w:val="20"/>
              </w:rPr>
            </w:pPr>
            <w:r w:rsidRPr="00D55AC7">
              <w:rPr>
                <w:sz w:val="20"/>
              </w:rPr>
              <w:t>9/2011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 (mpls)</w:t>
            </w:r>
          </w:p>
        </w:tc>
        <w:tc>
          <w:tcPr>
            <w:tcW w:w="1985" w:type="dxa"/>
          </w:tcPr>
          <w:p w:rsidR="00C9123C" w:rsidRPr="00D55AC7" w:rsidRDefault="00C9123C" w:rsidP="003950CB">
            <w:pPr>
              <w:rPr>
                <w:sz w:val="20"/>
              </w:rPr>
            </w:pPr>
            <w:r w:rsidRPr="00D55AC7">
              <w:rPr>
                <w:sz w:val="20"/>
              </w:rPr>
              <w:t>RFC6371</w:t>
            </w:r>
          </w:p>
        </w:tc>
        <w:tc>
          <w:tcPr>
            <w:tcW w:w="4590" w:type="dxa"/>
          </w:tcPr>
          <w:p w:rsidR="00C9123C" w:rsidRPr="00D55AC7" w:rsidRDefault="00C9123C" w:rsidP="003950CB">
            <w:pPr>
              <w:rPr>
                <w:sz w:val="20"/>
              </w:rPr>
            </w:pPr>
            <w:r w:rsidRPr="00D55AC7">
              <w:rPr>
                <w:sz w:val="20"/>
              </w:rPr>
              <w:t>MPLS-TP OAM Framework</w:t>
            </w:r>
          </w:p>
        </w:tc>
        <w:tc>
          <w:tcPr>
            <w:tcW w:w="1260" w:type="dxa"/>
          </w:tcPr>
          <w:p w:rsidR="00C9123C" w:rsidRPr="00D55AC7" w:rsidRDefault="00C9123C" w:rsidP="003950CB">
            <w:pPr>
              <w:rPr>
                <w:sz w:val="20"/>
              </w:rPr>
            </w:pPr>
            <w:r w:rsidRPr="00D55AC7">
              <w:rPr>
                <w:sz w:val="20"/>
              </w:rPr>
              <w:t>09/2011</w:t>
            </w:r>
          </w:p>
        </w:tc>
      </w:tr>
      <w:tr w:rsidR="00C9123C" w:rsidRPr="00E02A7A" w:rsidTr="003950CB">
        <w:trPr>
          <w:cantSplit/>
          <w:jc w:val="center"/>
        </w:trPr>
        <w:tc>
          <w:tcPr>
            <w:tcW w:w="1604" w:type="dxa"/>
          </w:tcPr>
          <w:p w:rsidR="00C9123C" w:rsidRPr="00E02A7A" w:rsidRDefault="00C9123C" w:rsidP="003950CB">
            <w:pPr>
              <w:rPr>
                <w:sz w:val="20"/>
              </w:rPr>
            </w:pPr>
            <w:r w:rsidRPr="00D55AC7">
              <w:rPr>
                <w:sz w:val="20"/>
              </w:rPr>
              <w:t>IETF (mpls)</w:t>
            </w:r>
          </w:p>
        </w:tc>
        <w:tc>
          <w:tcPr>
            <w:tcW w:w="1985" w:type="dxa"/>
          </w:tcPr>
          <w:p w:rsidR="00C9123C" w:rsidRPr="00E02A7A" w:rsidRDefault="00C9123C" w:rsidP="003950CB">
            <w:pPr>
              <w:rPr>
                <w:sz w:val="20"/>
              </w:rPr>
            </w:pPr>
            <w:r w:rsidRPr="00D55AC7">
              <w:rPr>
                <w:sz w:val="20"/>
              </w:rPr>
              <w:t>RFC6372</w:t>
            </w:r>
          </w:p>
        </w:tc>
        <w:tc>
          <w:tcPr>
            <w:tcW w:w="4590" w:type="dxa"/>
          </w:tcPr>
          <w:p w:rsidR="00C9123C" w:rsidRPr="00E02A7A" w:rsidRDefault="00C9123C" w:rsidP="003950CB">
            <w:pPr>
              <w:rPr>
                <w:sz w:val="20"/>
              </w:rPr>
            </w:pPr>
            <w:r w:rsidRPr="00D55AC7">
              <w:rPr>
                <w:sz w:val="20"/>
              </w:rPr>
              <w:t>Multiprotocol Label Switching Transport Profile Survivability Framework</w:t>
            </w:r>
          </w:p>
        </w:tc>
        <w:tc>
          <w:tcPr>
            <w:tcW w:w="1260" w:type="dxa"/>
          </w:tcPr>
          <w:p w:rsidR="00C9123C" w:rsidRPr="00D55AC7" w:rsidRDefault="00C9123C" w:rsidP="003950CB">
            <w:pPr>
              <w:rPr>
                <w:sz w:val="20"/>
              </w:rPr>
            </w:pPr>
            <w:r w:rsidRPr="00D55AC7">
              <w:rPr>
                <w:sz w:val="20"/>
              </w:rPr>
              <w:t>09/2011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IETF(ccamp)</w:t>
            </w:r>
          </w:p>
        </w:tc>
        <w:tc>
          <w:tcPr>
            <w:tcW w:w="1985" w:type="dxa"/>
          </w:tcPr>
          <w:p w:rsidR="00C9123C" w:rsidRPr="00D55AC7" w:rsidDel="00770EA6" w:rsidRDefault="00C9123C" w:rsidP="003950CB">
            <w:pPr>
              <w:rPr>
                <w:sz w:val="20"/>
              </w:rPr>
            </w:pPr>
            <w:r w:rsidRPr="00D55AC7">
              <w:rPr>
                <w:sz w:val="20"/>
              </w:rPr>
              <w:t>RFC6373</w:t>
            </w:r>
          </w:p>
        </w:tc>
        <w:tc>
          <w:tcPr>
            <w:tcW w:w="4590" w:type="dxa"/>
          </w:tcPr>
          <w:p w:rsidR="00C9123C" w:rsidRPr="00D55AC7" w:rsidRDefault="00C9123C" w:rsidP="003950CB">
            <w:pPr>
              <w:rPr>
                <w:sz w:val="20"/>
              </w:rPr>
            </w:pPr>
            <w:r w:rsidRPr="00E02A7A">
              <w:rPr>
                <w:sz w:val="20"/>
              </w:rPr>
              <w:t>MPLS Transport Profile (MPLS-TP) Control Plane Framework</w:t>
            </w:r>
          </w:p>
        </w:tc>
        <w:tc>
          <w:tcPr>
            <w:tcW w:w="1260" w:type="dxa"/>
          </w:tcPr>
          <w:p w:rsidR="00C9123C" w:rsidRPr="00D55AC7" w:rsidRDefault="00C9123C" w:rsidP="003950CB">
            <w:pPr>
              <w:rPr>
                <w:sz w:val="20"/>
              </w:rPr>
            </w:pPr>
            <w:r w:rsidRPr="00D55AC7">
              <w:rPr>
                <w:sz w:val="20"/>
              </w:rPr>
              <w:t>09/2011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IETF(mpls)</w:t>
            </w:r>
          </w:p>
        </w:tc>
        <w:tc>
          <w:tcPr>
            <w:tcW w:w="1985" w:type="dxa"/>
          </w:tcPr>
          <w:p w:rsidR="00C9123C" w:rsidRPr="00D55AC7" w:rsidRDefault="00C9123C" w:rsidP="003950CB">
            <w:pPr>
              <w:rPr>
                <w:sz w:val="20"/>
              </w:rPr>
            </w:pPr>
            <w:r w:rsidRPr="00D55AC7">
              <w:rPr>
                <w:sz w:val="20"/>
              </w:rPr>
              <w:t>RFC6374</w:t>
            </w:r>
          </w:p>
        </w:tc>
        <w:tc>
          <w:tcPr>
            <w:tcW w:w="4590" w:type="dxa"/>
          </w:tcPr>
          <w:p w:rsidR="00C9123C" w:rsidRPr="00E02A7A" w:rsidRDefault="00C9123C" w:rsidP="003950CB">
            <w:pPr>
              <w:rPr>
                <w:sz w:val="20"/>
              </w:rPr>
            </w:pPr>
            <w:r w:rsidRPr="00E02A7A">
              <w:rPr>
                <w:sz w:val="20"/>
              </w:rPr>
              <w:t>Packet Loss and Delay Measurement for MPLS Networks</w:t>
            </w:r>
          </w:p>
        </w:tc>
        <w:tc>
          <w:tcPr>
            <w:tcW w:w="1260" w:type="dxa"/>
          </w:tcPr>
          <w:p w:rsidR="00C9123C" w:rsidRPr="00D55AC7" w:rsidRDefault="00C9123C" w:rsidP="003950CB">
            <w:pPr>
              <w:rPr>
                <w:sz w:val="20"/>
              </w:rPr>
            </w:pPr>
            <w:r w:rsidRPr="00D55AC7">
              <w:rPr>
                <w:sz w:val="20"/>
              </w:rPr>
              <w:t>09/2011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IETF(mpls)</w:t>
            </w:r>
          </w:p>
        </w:tc>
        <w:tc>
          <w:tcPr>
            <w:tcW w:w="1985" w:type="dxa"/>
          </w:tcPr>
          <w:p w:rsidR="00C9123C" w:rsidRPr="00D55AC7" w:rsidRDefault="00C9123C" w:rsidP="003950CB">
            <w:pPr>
              <w:rPr>
                <w:sz w:val="20"/>
              </w:rPr>
            </w:pPr>
            <w:r w:rsidRPr="00D55AC7">
              <w:rPr>
                <w:sz w:val="20"/>
              </w:rPr>
              <w:t>RFC6375</w:t>
            </w:r>
          </w:p>
        </w:tc>
        <w:tc>
          <w:tcPr>
            <w:tcW w:w="4590" w:type="dxa"/>
          </w:tcPr>
          <w:p w:rsidR="00C9123C" w:rsidRPr="00E02A7A" w:rsidRDefault="00C9123C" w:rsidP="003950CB">
            <w:pPr>
              <w:rPr>
                <w:sz w:val="20"/>
              </w:rPr>
            </w:pPr>
            <w:r w:rsidRPr="00E02A7A">
              <w:rPr>
                <w:sz w:val="20"/>
              </w:rPr>
              <w:t>A Packet Loss and Delay Measurement Profile for MPLS-Based Transport Networks</w:t>
            </w:r>
          </w:p>
        </w:tc>
        <w:tc>
          <w:tcPr>
            <w:tcW w:w="1260" w:type="dxa"/>
          </w:tcPr>
          <w:p w:rsidR="00C9123C" w:rsidRPr="00D55AC7" w:rsidRDefault="00C9123C" w:rsidP="003950CB">
            <w:pPr>
              <w:rPr>
                <w:sz w:val="20"/>
              </w:rPr>
            </w:pPr>
            <w:r w:rsidRPr="00D55AC7">
              <w:rPr>
                <w:sz w:val="20"/>
              </w:rPr>
              <w:t>09/2011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IETF(mpls)</w:t>
            </w:r>
          </w:p>
        </w:tc>
        <w:tc>
          <w:tcPr>
            <w:tcW w:w="1985" w:type="dxa"/>
          </w:tcPr>
          <w:p w:rsidR="00C9123C" w:rsidRPr="00D55AC7" w:rsidRDefault="00C9123C" w:rsidP="003950CB">
            <w:pPr>
              <w:rPr>
                <w:sz w:val="20"/>
              </w:rPr>
            </w:pPr>
            <w:r w:rsidRPr="00D55AC7">
              <w:rPr>
                <w:sz w:val="20"/>
              </w:rPr>
              <w:t>RFC6427</w:t>
            </w:r>
          </w:p>
        </w:tc>
        <w:tc>
          <w:tcPr>
            <w:tcW w:w="4590" w:type="dxa"/>
          </w:tcPr>
          <w:p w:rsidR="00C9123C" w:rsidRPr="00D55AC7" w:rsidRDefault="00C9123C" w:rsidP="00D55AC7">
            <w:pPr>
              <w:rPr>
                <w:sz w:val="20"/>
              </w:rPr>
            </w:pPr>
            <w:r w:rsidRPr="00D55AC7">
              <w:rPr>
                <w:sz w:val="20"/>
              </w:rPr>
              <w:t>MPLS Fault Management Operations, Administration, and Maintenance (OAM)</w:t>
            </w:r>
          </w:p>
        </w:tc>
        <w:tc>
          <w:tcPr>
            <w:tcW w:w="1260" w:type="dxa"/>
          </w:tcPr>
          <w:p w:rsidR="00C9123C" w:rsidRPr="00D55AC7" w:rsidRDefault="00C9123C" w:rsidP="003950CB">
            <w:pPr>
              <w:rPr>
                <w:sz w:val="20"/>
              </w:rPr>
            </w:pPr>
            <w:r w:rsidRPr="00D55AC7">
              <w:rPr>
                <w:sz w:val="20"/>
              </w:rPr>
              <w:t>11/2011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w:t>
            </w:r>
          </w:p>
        </w:tc>
        <w:tc>
          <w:tcPr>
            <w:tcW w:w="1985" w:type="dxa"/>
          </w:tcPr>
          <w:p w:rsidR="00C9123C" w:rsidRPr="00D55AC7" w:rsidRDefault="00C9123C" w:rsidP="003950CB">
            <w:pPr>
              <w:rPr>
                <w:sz w:val="20"/>
              </w:rPr>
            </w:pPr>
            <w:r w:rsidRPr="00D55AC7">
              <w:rPr>
                <w:sz w:val="20"/>
              </w:rPr>
              <w:t>RFC6428</w:t>
            </w:r>
          </w:p>
        </w:tc>
        <w:tc>
          <w:tcPr>
            <w:tcW w:w="4590" w:type="dxa"/>
          </w:tcPr>
          <w:p w:rsidR="00C9123C" w:rsidRPr="00D55AC7" w:rsidRDefault="00C9123C" w:rsidP="00D55AC7">
            <w:pPr>
              <w:rPr>
                <w:sz w:val="20"/>
              </w:rPr>
            </w:pPr>
            <w:r w:rsidRPr="00D55AC7">
              <w:rPr>
                <w:sz w:val="20"/>
              </w:rPr>
              <w:t>Proactive Connectivity Verification, Continuity Check, and Remote Defect Indication for the MPLS Transport Profile</w:t>
            </w:r>
          </w:p>
        </w:tc>
        <w:tc>
          <w:tcPr>
            <w:tcW w:w="1260" w:type="dxa"/>
          </w:tcPr>
          <w:p w:rsidR="00C9123C" w:rsidRPr="00D55AC7" w:rsidRDefault="00C9123C" w:rsidP="003950CB">
            <w:pPr>
              <w:rPr>
                <w:sz w:val="20"/>
              </w:rPr>
            </w:pPr>
            <w:r w:rsidRPr="00D55AC7">
              <w:rPr>
                <w:sz w:val="20"/>
              </w:rPr>
              <w:t>11/2011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w:t>
            </w:r>
          </w:p>
        </w:tc>
        <w:tc>
          <w:tcPr>
            <w:tcW w:w="1985" w:type="dxa"/>
          </w:tcPr>
          <w:p w:rsidR="00C9123C" w:rsidRPr="00D55AC7" w:rsidRDefault="00C9123C" w:rsidP="003950CB">
            <w:pPr>
              <w:rPr>
                <w:sz w:val="20"/>
              </w:rPr>
            </w:pPr>
            <w:r w:rsidRPr="00D55AC7">
              <w:rPr>
                <w:sz w:val="20"/>
              </w:rPr>
              <w:t>RFC6435</w:t>
            </w:r>
          </w:p>
        </w:tc>
        <w:tc>
          <w:tcPr>
            <w:tcW w:w="4590" w:type="dxa"/>
          </w:tcPr>
          <w:p w:rsidR="00C9123C" w:rsidRPr="00D55AC7" w:rsidRDefault="00C9123C" w:rsidP="00D55AC7">
            <w:pPr>
              <w:rPr>
                <w:sz w:val="20"/>
              </w:rPr>
            </w:pPr>
            <w:r w:rsidRPr="00D55AC7">
              <w:rPr>
                <w:sz w:val="20"/>
              </w:rPr>
              <w:t>MPLS Transport Profile Lock Instruct and Loopback Functions</w:t>
            </w:r>
          </w:p>
        </w:tc>
        <w:tc>
          <w:tcPr>
            <w:tcW w:w="1260" w:type="dxa"/>
          </w:tcPr>
          <w:p w:rsidR="00C9123C" w:rsidRPr="00D55AC7" w:rsidRDefault="00C9123C" w:rsidP="003950CB">
            <w:pPr>
              <w:rPr>
                <w:sz w:val="20"/>
              </w:rPr>
            </w:pPr>
            <w:r w:rsidRPr="00D55AC7">
              <w:rPr>
                <w:sz w:val="20"/>
              </w:rPr>
              <w:t>11/2011</w:t>
            </w:r>
          </w:p>
        </w:tc>
      </w:tr>
      <w:tr w:rsidR="00E56939" w:rsidRPr="00E02A7A" w:rsidTr="003950CB">
        <w:trPr>
          <w:cantSplit/>
          <w:jc w:val="center"/>
        </w:trPr>
        <w:tc>
          <w:tcPr>
            <w:tcW w:w="1604" w:type="dxa"/>
          </w:tcPr>
          <w:p w:rsidR="00E56939" w:rsidRPr="00D55AC7" w:rsidRDefault="00E56939" w:rsidP="003950CB">
            <w:pPr>
              <w:rPr>
                <w:sz w:val="20"/>
              </w:rPr>
            </w:pPr>
            <w:r w:rsidRPr="00D55AC7">
              <w:rPr>
                <w:sz w:val="20"/>
              </w:rPr>
              <w:t>IETF (mpls)</w:t>
            </w:r>
          </w:p>
        </w:tc>
        <w:tc>
          <w:tcPr>
            <w:tcW w:w="1985" w:type="dxa"/>
          </w:tcPr>
          <w:p w:rsidR="00E56939" w:rsidRPr="00D55AC7" w:rsidDel="006C17FA" w:rsidRDefault="00E56939" w:rsidP="003950CB">
            <w:pPr>
              <w:rPr>
                <w:sz w:val="20"/>
              </w:rPr>
            </w:pPr>
            <w:r w:rsidRPr="00D55AC7">
              <w:rPr>
                <w:sz w:val="20"/>
              </w:rPr>
              <w:t>RFC7054</w:t>
            </w:r>
          </w:p>
        </w:tc>
        <w:tc>
          <w:tcPr>
            <w:tcW w:w="4590" w:type="dxa"/>
          </w:tcPr>
          <w:p w:rsidR="00E56939" w:rsidRPr="00D55AC7" w:rsidRDefault="00E56939" w:rsidP="003950CB">
            <w:pPr>
              <w:rPr>
                <w:sz w:val="20"/>
              </w:rPr>
            </w:pPr>
            <w:r w:rsidRPr="00D55AC7">
              <w:rPr>
                <w:sz w:val="20"/>
              </w:rPr>
              <w:t>Addressing Requirements and Design Considerations for Per-Interface Maintenance Entity Group Intermediate Points (MIPs)</w:t>
            </w:r>
          </w:p>
        </w:tc>
        <w:tc>
          <w:tcPr>
            <w:tcW w:w="1260" w:type="dxa"/>
          </w:tcPr>
          <w:p w:rsidR="00E56939" w:rsidRPr="00D55AC7" w:rsidDel="006C17FA" w:rsidRDefault="00E56939" w:rsidP="006C17FA">
            <w:pPr>
              <w:rPr>
                <w:sz w:val="20"/>
              </w:rPr>
            </w:pPr>
            <w:r w:rsidRPr="00D55AC7">
              <w:rPr>
                <w:sz w:val="20"/>
              </w:rPr>
              <w:t>2013</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 (mpls)</w:t>
            </w:r>
          </w:p>
        </w:tc>
        <w:tc>
          <w:tcPr>
            <w:tcW w:w="1985" w:type="dxa"/>
          </w:tcPr>
          <w:p w:rsidR="00C9123C" w:rsidRPr="00D55AC7" w:rsidRDefault="006C17FA" w:rsidP="003950CB">
            <w:pPr>
              <w:rPr>
                <w:sz w:val="20"/>
              </w:rPr>
            </w:pPr>
            <w:r w:rsidRPr="00D55AC7">
              <w:rPr>
                <w:sz w:val="20"/>
              </w:rPr>
              <w:t>RFC7087</w:t>
            </w:r>
          </w:p>
        </w:tc>
        <w:tc>
          <w:tcPr>
            <w:tcW w:w="4590" w:type="dxa"/>
          </w:tcPr>
          <w:p w:rsidR="00C9123C" w:rsidRPr="00D55AC7" w:rsidRDefault="006C17FA" w:rsidP="003950CB">
            <w:pPr>
              <w:rPr>
                <w:sz w:val="20"/>
              </w:rPr>
            </w:pPr>
            <w:r w:rsidRPr="00D55AC7">
              <w:rPr>
                <w:sz w:val="20"/>
              </w:rPr>
              <w:t>A Thesaurus for the Interpretation of Terminology Used in MPLS Transport Profile (MPLS-TP) Internet-Drafts and RFCs in the Context of the ITU-T's Transport Network Recommendations</w:t>
            </w:r>
          </w:p>
        </w:tc>
        <w:tc>
          <w:tcPr>
            <w:tcW w:w="1260" w:type="dxa"/>
          </w:tcPr>
          <w:p w:rsidR="00C9123C" w:rsidRPr="00D55AC7" w:rsidRDefault="006C17FA" w:rsidP="006C17FA">
            <w:pPr>
              <w:rPr>
                <w:sz w:val="20"/>
              </w:rPr>
            </w:pPr>
            <w:r w:rsidRPr="00D55AC7">
              <w:rPr>
                <w:sz w:val="20"/>
              </w:rPr>
              <w:t>2013</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IETF(mpls)</w:t>
            </w:r>
          </w:p>
        </w:tc>
        <w:tc>
          <w:tcPr>
            <w:tcW w:w="1985" w:type="dxa"/>
          </w:tcPr>
          <w:p w:rsidR="00C9123C" w:rsidRPr="00D55AC7" w:rsidRDefault="00C9123C" w:rsidP="003950CB">
            <w:pPr>
              <w:rPr>
                <w:sz w:val="20"/>
              </w:rPr>
            </w:pPr>
            <w:r w:rsidRPr="00D55AC7">
              <w:rPr>
                <w:sz w:val="20"/>
              </w:rPr>
              <w:t>RFC6669</w:t>
            </w:r>
          </w:p>
        </w:tc>
        <w:tc>
          <w:tcPr>
            <w:tcW w:w="4590" w:type="dxa"/>
          </w:tcPr>
          <w:p w:rsidR="00C9123C" w:rsidRPr="00D55AC7" w:rsidRDefault="00C9123C" w:rsidP="003950CB">
            <w:pPr>
              <w:rPr>
                <w:sz w:val="20"/>
              </w:rPr>
            </w:pPr>
            <w:r w:rsidRPr="00D55AC7">
              <w:rPr>
                <w:sz w:val="20"/>
              </w:rPr>
              <w:t xml:space="preserve"> An Overview of the Operations, Administration, and Maintenance (OAM) Toolset for MPLS-Based Transport Networks</w:t>
            </w:r>
          </w:p>
        </w:tc>
        <w:tc>
          <w:tcPr>
            <w:tcW w:w="1260" w:type="dxa"/>
          </w:tcPr>
          <w:p w:rsidR="00C9123C" w:rsidRPr="00D55AC7" w:rsidRDefault="00C9123C" w:rsidP="003950CB">
            <w:pPr>
              <w:rPr>
                <w:sz w:val="20"/>
              </w:rPr>
            </w:pPr>
            <w:r w:rsidRPr="00D55AC7">
              <w:rPr>
                <w:sz w:val="20"/>
              </w:rPr>
              <w:t>07/2012</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w:t>
            </w:r>
          </w:p>
        </w:tc>
        <w:tc>
          <w:tcPr>
            <w:tcW w:w="1985" w:type="dxa"/>
          </w:tcPr>
          <w:p w:rsidR="00C9123C" w:rsidRPr="00D55AC7" w:rsidRDefault="00C9123C" w:rsidP="003950CB">
            <w:pPr>
              <w:rPr>
                <w:sz w:val="20"/>
              </w:rPr>
            </w:pPr>
            <w:r w:rsidRPr="00D55AC7">
              <w:rPr>
                <w:sz w:val="20"/>
              </w:rPr>
              <w:t>RFC6671</w:t>
            </w:r>
          </w:p>
        </w:tc>
        <w:tc>
          <w:tcPr>
            <w:tcW w:w="4590" w:type="dxa"/>
          </w:tcPr>
          <w:p w:rsidR="00C9123C" w:rsidRPr="00D55AC7" w:rsidRDefault="00C9123C" w:rsidP="003950CB">
            <w:pPr>
              <w:rPr>
                <w:sz w:val="20"/>
              </w:rPr>
            </w:pPr>
            <w:r w:rsidRPr="00E02A7A">
              <w:rPr>
                <w:sz w:val="20"/>
              </w:rPr>
              <w:t>Allocation of a Generic Associated Channel Type for ITU-T MPLS Transport Profile Operation, Maintenance, and Administration                             (MPLS-TP OAM)</w:t>
            </w:r>
          </w:p>
        </w:tc>
        <w:tc>
          <w:tcPr>
            <w:tcW w:w="1260" w:type="dxa"/>
          </w:tcPr>
          <w:p w:rsidR="00C9123C" w:rsidRPr="00D55AC7" w:rsidRDefault="00C9123C" w:rsidP="003950CB">
            <w:pPr>
              <w:rPr>
                <w:sz w:val="20"/>
              </w:rPr>
            </w:pPr>
            <w:r w:rsidRPr="00D55AC7">
              <w:rPr>
                <w:sz w:val="20"/>
              </w:rPr>
              <w:t>11/2012</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w:t>
            </w:r>
          </w:p>
        </w:tc>
        <w:tc>
          <w:tcPr>
            <w:tcW w:w="1985" w:type="dxa"/>
          </w:tcPr>
          <w:p w:rsidR="00C9123C" w:rsidRPr="00D55AC7" w:rsidRDefault="00C9123C" w:rsidP="003950CB">
            <w:pPr>
              <w:rPr>
                <w:sz w:val="20"/>
              </w:rPr>
            </w:pPr>
            <w:r w:rsidRPr="00D55AC7">
              <w:rPr>
                <w:sz w:val="20"/>
              </w:rPr>
              <w:t>RFC6923</w:t>
            </w:r>
          </w:p>
        </w:tc>
        <w:tc>
          <w:tcPr>
            <w:tcW w:w="4590" w:type="dxa"/>
          </w:tcPr>
          <w:p w:rsidR="00C9123C" w:rsidRPr="00E02A7A" w:rsidRDefault="00C9123C" w:rsidP="00D55AC7">
            <w:pPr>
              <w:rPr>
                <w:sz w:val="20"/>
              </w:rPr>
            </w:pPr>
            <w:r w:rsidRPr="00E02A7A">
              <w:rPr>
                <w:sz w:val="20"/>
              </w:rPr>
              <w:t>MPLS Transport Profile (MPLS-TP) Identifiers Following ITU-T Conventions</w:t>
            </w:r>
          </w:p>
        </w:tc>
        <w:tc>
          <w:tcPr>
            <w:tcW w:w="1260" w:type="dxa"/>
          </w:tcPr>
          <w:p w:rsidR="00C9123C" w:rsidRPr="00D55AC7" w:rsidRDefault="00C9123C" w:rsidP="003950CB">
            <w:pPr>
              <w:rPr>
                <w:sz w:val="20"/>
              </w:rPr>
            </w:pPr>
            <w:r w:rsidRPr="00D55AC7">
              <w:rPr>
                <w:sz w:val="20"/>
              </w:rPr>
              <w:t>05/2013</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w:t>
            </w:r>
          </w:p>
        </w:tc>
        <w:tc>
          <w:tcPr>
            <w:tcW w:w="1985" w:type="dxa"/>
          </w:tcPr>
          <w:p w:rsidR="00C9123C" w:rsidRPr="00D55AC7" w:rsidRDefault="00C9123C" w:rsidP="003950CB">
            <w:pPr>
              <w:rPr>
                <w:sz w:val="20"/>
              </w:rPr>
            </w:pPr>
            <w:r w:rsidRPr="00D55AC7">
              <w:rPr>
                <w:sz w:val="20"/>
              </w:rPr>
              <w:t>RFC6941</w:t>
            </w:r>
          </w:p>
        </w:tc>
        <w:tc>
          <w:tcPr>
            <w:tcW w:w="4590" w:type="dxa"/>
          </w:tcPr>
          <w:p w:rsidR="00C9123C" w:rsidRPr="00D55AC7" w:rsidRDefault="00C9123C" w:rsidP="00D55AC7">
            <w:pPr>
              <w:rPr>
                <w:sz w:val="20"/>
              </w:rPr>
            </w:pPr>
            <w:r w:rsidRPr="00E02A7A">
              <w:rPr>
                <w:sz w:val="20"/>
              </w:rPr>
              <w:t>MPLS Transport Profile (MPLS-TP) Security Framework</w:t>
            </w:r>
          </w:p>
        </w:tc>
        <w:tc>
          <w:tcPr>
            <w:tcW w:w="1260" w:type="dxa"/>
          </w:tcPr>
          <w:p w:rsidR="00C9123C" w:rsidRPr="00D55AC7" w:rsidRDefault="00C9123C" w:rsidP="003950CB">
            <w:pPr>
              <w:rPr>
                <w:sz w:val="20"/>
              </w:rPr>
            </w:pPr>
            <w:r w:rsidRPr="00D55AC7">
              <w:rPr>
                <w:sz w:val="20"/>
              </w:rPr>
              <w:t>04/2013</w:t>
            </w:r>
          </w:p>
        </w:tc>
      </w:tr>
      <w:tr w:rsidR="002A4770" w:rsidRPr="00E02A7A" w:rsidTr="003950CB">
        <w:trPr>
          <w:cantSplit/>
          <w:jc w:val="center"/>
        </w:trPr>
        <w:tc>
          <w:tcPr>
            <w:tcW w:w="1604" w:type="dxa"/>
          </w:tcPr>
          <w:p w:rsidR="002A4770" w:rsidRPr="00D55AC7" w:rsidRDefault="002A4770" w:rsidP="003950CB">
            <w:pPr>
              <w:rPr>
                <w:sz w:val="20"/>
              </w:rPr>
            </w:pPr>
            <w:r w:rsidRPr="00D55AC7">
              <w:rPr>
                <w:sz w:val="20"/>
              </w:rPr>
              <w:lastRenderedPageBreak/>
              <w:t>IETF (mpls)</w:t>
            </w:r>
          </w:p>
        </w:tc>
        <w:tc>
          <w:tcPr>
            <w:tcW w:w="1985" w:type="dxa"/>
          </w:tcPr>
          <w:p w:rsidR="002A4770" w:rsidRPr="00D55AC7" w:rsidRDefault="00A2397E" w:rsidP="003950CB">
            <w:pPr>
              <w:rPr>
                <w:sz w:val="20"/>
              </w:rPr>
            </w:pPr>
            <w:hyperlink r:id="rId27" w:history="1">
              <w:r w:rsidR="002A4770" w:rsidRPr="00D55AC7">
                <w:t>RFC 7271</w:t>
              </w:r>
            </w:hyperlink>
          </w:p>
        </w:tc>
        <w:tc>
          <w:tcPr>
            <w:tcW w:w="4590" w:type="dxa"/>
          </w:tcPr>
          <w:p w:rsidR="002A4770" w:rsidRPr="00D55AC7" w:rsidRDefault="002A4770" w:rsidP="00D55AC7">
            <w:pPr>
              <w:rPr>
                <w:sz w:val="20"/>
              </w:rPr>
            </w:pPr>
            <w:r w:rsidRPr="00D55AC7">
              <w:rPr>
                <w:sz w:val="20"/>
              </w:rPr>
              <w:t>MPLS Transport Profile (MPLS-TP) Linear Protection to Match the Operational Expectations of Synchronous Digital Hierarchy, Optical Transport Network, and Ethernet Transport Network Operators</w:t>
            </w:r>
          </w:p>
        </w:tc>
        <w:tc>
          <w:tcPr>
            <w:tcW w:w="1260" w:type="dxa"/>
          </w:tcPr>
          <w:p w:rsidR="002A4770" w:rsidRPr="00D55AC7" w:rsidRDefault="002A4770" w:rsidP="003950CB">
            <w:pPr>
              <w:rPr>
                <w:sz w:val="20"/>
              </w:rPr>
            </w:pPr>
            <w:r w:rsidRPr="00D55AC7">
              <w:rPr>
                <w:sz w:val="20"/>
              </w:rPr>
              <w:t>2014</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E02A7A">
              <w:rPr>
                <w:sz w:val="20"/>
              </w:rPr>
              <w:t>RFC 3468</w:t>
            </w:r>
          </w:p>
        </w:tc>
        <w:tc>
          <w:tcPr>
            <w:tcW w:w="4590" w:type="dxa"/>
          </w:tcPr>
          <w:p w:rsidR="00C9123C" w:rsidRPr="00E02A7A" w:rsidRDefault="00C9123C" w:rsidP="003950CB">
            <w:pPr>
              <w:rPr>
                <w:sz w:val="20"/>
              </w:rPr>
            </w:pPr>
            <w:r w:rsidRPr="00E02A7A">
              <w:rPr>
                <w:sz w:val="20"/>
              </w:rPr>
              <w:t>The Multiprotocol Label Switching (MPLS) Working Group decision on MPLS signaling protocols</w:t>
            </w:r>
          </w:p>
        </w:tc>
        <w:tc>
          <w:tcPr>
            <w:tcW w:w="1260" w:type="dxa"/>
          </w:tcPr>
          <w:p w:rsidR="00C9123C" w:rsidRPr="00D55AC7" w:rsidRDefault="00C9123C" w:rsidP="003950CB">
            <w:pPr>
              <w:rPr>
                <w:sz w:val="20"/>
              </w:rPr>
            </w:pPr>
            <w:r w:rsidRPr="00D55AC7">
              <w:rPr>
                <w:sz w:val="20"/>
              </w:rPr>
              <w:t>02/2003</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E02A7A">
              <w:rPr>
                <w:sz w:val="20"/>
              </w:rPr>
              <w:t>RFC 3609</w:t>
            </w:r>
          </w:p>
        </w:tc>
        <w:tc>
          <w:tcPr>
            <w:tcW w:w="4590" w:type="dxa"/>
          </w:tcPr>
          <w:p w:rsidR="00C9123C" w:rsidRPr="00E02A7A" w:rsidRDefault="00C9123C" w:rsidP="003950CB">
            <w:pPr>
              <w:rPr>
                <w:sz w:val="20"/>
              </w:rPr>
            </w:pPr>
            <w:r w:rsidRPr="00E02A7A">
              <w:rPr>
                <w:sz w:val="20"/>
              </w:rPr>
              <w:t xml:space="preserve">Tracing Requirements for Generic Tunnels </w:t>
            </w:r>
          </w:p>
        </w:tc>
        <w:tc>
          <w:tcPr>
            <w:tcW w:w="1260" w:type="dxa"/>
          </w:tcPr>
          <w:p w:rsidR="00C9123C" w:rsidRPr="00D55AC7" w:rsidRDefault="00C9123C" w:rsidP="003950CB">
            <w:pPr>
              <w:rPr>
                <w:sz w:val="20"/>
              </w:rPr>
            </w:pPr>
            <w:r w:rsidRPr="00D55AC7">
              <w:rPr>
                <w:sz w:val="20"/>
              </w:rPr>
              <w:t>09/2003</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 3945</w:t>
            </w:r>
          </w:p>
        </w:tc>
        <w:tc>
          <w:tcPr>
            <w:tcW w:w="4590" w:type="dxa"/>
          </w:tcPr>
          <w:p w:rsidR="00C9123C" w:rsidRPr="00E02A7A" w:rsidRDefault="00C9123C" w:rsidP="003950CB">
            <w:pPr>
              <w:rPr>
                <w:sz w:val="20"/>
              </w:rPr>
            </w:pPr>
            <w:r w:rsidRPr="00E02A7A">
              <w:rPr>
                <w:sz w:val="20"/>
              </w:rPr>
              <w:t>Generalized Multi-Protocol Label Switching Architecture</w:t>
            </w:r>
          </w:p>
        </w:tc>
        <w:tc>
          <w:tcPr>
            <w:tcW w:w="1260" w:type="dxa"/>
          </w:tcPr>
          <w:p w:rsidR="00C9123C" w:rsidRPr="00D55AC7" w:rsidRDefault="00C9123C" w:rsidP="003950CB">
            <w:pPr>
              <w:rPr>
                <w:sz w:val="20"/>
              </w:rPr>
            </w:pPr>
            <w:r w:rsidRPr="00D55AC7">
              <w:rPr>
                <w:sz w:val="20"/>
              </w:rPr>
              <w:t>10/2004</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 4003</w:t>
            </w:r>
          </w:p>
        </w:tc>
        <w:tc>
          <w:tcPr>
            <w:tcW w:w="4590" w:type="dxa"/>
          </w:tcPr>
          <w:p w:rsidR="00C9123C" w:rsidRPr="00E02A7A" w:rsidRDefault="00C9123C" w:rsidP="003950CB">
            <w:pPr>
              <w:rPr>
                <w:sz w:val="20"/>
              </w:rPr>
            </w:pPr>
            <w:r w:rsidRPr="00E02A7A">
              <w:rPr>
                <w:sz w:val="20"/>
              </w:rPr>
              <w:t>GMPLS Signaling Procedure For Egress Control – updates RFC 3473</w:t>
            </w:r>
          </w:p>
        </w:tc>
        <w:tc>
          <w:tcPr>
            <w:tcW w:w="1260" w:type="dxa"/>
          </w:tcPr>
          <w:p w:rsidR="00C9123C" w:rsidRPr="00D55AC7" w:rsidRDefault="00C9123C" w:rsidP="003950CB">
            <w:pPr>
              <w:rPr>
                <w:sz w:val="20"/>
              </w:rPr>
            </w:pPr>
            <w:r w:rsidRPr="00D55AC7">
              <w:rPr>
                <w:sz w:val="20"/>
              </w:rPr>
              <w:t>02/2005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 4139</w:t>
            </w:r>
          </w:p>
        </w:tc>
        <w:tc>
          <w:tcPr>
            <w:tcW w:w="4590" w:type="dxa"/>
          </w:tcPr>
          <w:p w:rsidR="00C9123C" w:rsidRPr="00E02A7A" w:rsidRDefault="00C9123C" w:rsidP="003950CB">
            <w:pPr>
              <w:rPr>
                <w:sz w:val="20"/>
              </w:rPr>
            </w:pPr>
            <w:r w:rsidRPr="00E02A7A">
              <w:rPr>
                <w:sz w:val="20"/>
              </w:rPr>
              <w:t>Requirements for Generalized MPLS (GMPLS) Signaling Usage and Extensions for Automatically Switched Optical Network (ASON)</w:t>
            </w:r>
          </w:p>
        </w:tc>
        <w:tc>
          <w:tcPr>
            <w:tcW w:w="1260" w:type="dxa"/>
          </w:tcPr>
          <w:p w:rsidR="00C9123C" w:rsidRPr="00D55AC7" w:rsidRDefault="00C9123C" w:rsidP="003950CB">
            <w:pPr>
              <w:rPr>
                <w:sz w:val="20"/>
              </w:rPr>
            </w:pPr>
            <w:r w:rsidRPr="00D55AC7">
              <w:rPr>
                <w:sz w:val="20"/>
              </w:rPr>
              <w:t>07/2005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 4201</w:t>
            </w:r>
          </w:p>
        </w:tc>
        <w:tc>
          <w:tcPr>
            <w:tcW w:w="4590" w:type="dxa"/>
          </w:tcPr>
          <w:p w:rsidR="00C9123C" w:rsidRPr="00D55AC7" w:rsidRDefault="00C9123C" w:rsidP="003950CB">
            <w:pPr>
              <w:rPr>
                <w:sz w:val="20"/>
              </w:rPr>
            </w:pPr>
            <w:r w:rsidRPr="00E02A7A">
              <w:rPr>
                <w:sz w:val="20"/>
              </w:rPr>
              <w:t>Link Bundling in MPLS Traffic Engineering (TE)</w:t>
            </w:r>
          </w:p>
        </w:tc>
        <w:tc>
          <w:tcPr>
            <w:tcW w:w="1260" w:type="dxa"/>
          </w:tcPr>
          <w:p w:rsidR="00C9123C" w:rsidRPr="00D55AC7" w:rsidRDefault="00C9123C" w:rsidP="003950CB">
            <w:pPr>
              <w:rPr>
                <w:sz w:val="20"/>
              </w:rPr>
            </w:pPr>
            <w:r w:rsidRPr="00D55AC7">
              <w:rPr>
                <w:sz w:val="20"/>
              </w:rPr>
              <w:t>10/2005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 4202</w:t>
            </w:r>
          </w:p>
        </w:tc>
        <w:tc>
          <w:tcPr>
            <w:tcW w:w="4590" w:type="dxa"/>
          </w:tcPr>
          <w:p w:rsidR="00C9123C" w:rsidRPr="00E02A7A" w:rsidRDefault="00C9123C" w:rsidP="003950CB">
            <w:pPr>
              <w:rPr>
                <w:sz w:val="20"/>
              </w:rPr>
            </w:pPr>
            <w:r w:rsidRPr="00E02A7A">
              <w:rPr>
                <w:sz w:val="20"/>
              </w:rPr>
              <w:t>Routing Extensions in Support of Generalized Multi-Protocol Label Switching (GMPLS)</w:t>
            </w:r>
          </w:p>
        </w:tc>
        <w:tc>
          <w:tcPr>
            <w:tcW w:w="1260" w:type="dxa"/>
          </w:tcPr>
          <w:p w:rsidR="00C9123C" w:rsidRPr="00D55AC7" w:rsidRDefault="00C9123C" w:rsidP="003950CB">
            <w:pPr>
              <w:rPr>
                <w:sz w:val="20"/>
              </w:rPr>
            </w:pPr>
            <w:r w:rsidRPr="00D55AC7">
              <w:rPr>
                <w:sz w:val="20"/>
              </w:rPr>
              <w:t>10/2005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 4203</w:t>
            </w:r>
          </w:p>
        </w:tc>
        <w:tc>
          <w:tcPr>
            <w:tcW w:w="4590" w:type="dxa"/>
          </w:tcPr>
          <w:p w:rsidR="00C9123C" w:rsidRPr="00E02A7A" w:rsidRDefault="00C9123C" w:rsidP="003950CB">
            <w:pPr>
              <w:rPr>
                <w:sz w:val="20"/>
              </w:rPr>
            </w:pPr>
            <w:r w:rsidRPr="00E02A7A">
              <w:rPr>
                <w:sz w:val="20"/>
              </w:rPr>
              <w:t>OSPF Extensions in Support of Generalized Multi-Protocol Label Switching – updates RFC 3630</w:t>
            </w:r>
          </w:p>
        </w:tc>
        <w:tc>
          <w:tcPr>
            <w:tcW w:w="1260" w:type="dxa"/>
          </w:tcPr>
          <w:p w:rsidR="00C9123C" w:rsidRPr="00D55AC7" w:rsidRDefault="00C9123C" w:rsidP="003950CB">
            <w:pPr>
              <w:rPr>
                <w:sz w:val="20"/>
              </w:rPr>
            </w:pPr>
            <w:r w:rsidRPr="00D55AC7">
              <w:rPr>
                <w:sz w:val="20"/>
              </w:rPr>
              <w:t>10/2005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 4204</w:t>
            </w:r>
          </w:p>
        </w:tc>
        <w:tc>
          <w:tcPr>
            <w:tcW w:w="4590" w:type="dxa"/>
          </w:tcPr>
          <w:p w:rsidR="00C9123C" w:rsidRPr="00E02A7A" w:rsidRDefault="00C9123C" w:rsidP="003950CB">
            <w:pPr>
              <w:rPr>
                <w:sz w:val="20"/>
              </w:rPr>
            </w:pPr>
            <w:r w:rsidRPr="00E02A7A">
              <w:rPr>
                <w:sz w:val="20"/>
              </w:rPr>
              <w:t>Link Management Protocol (LMP)</w:t>
            </w:r>
          </w:p>
        </w:tc>
        <w:tc>
          <w:tcPr>
            <w:tcW w:w="1260" w:type="dxa"/>
          </w:tcPr>
          <w:p w:rsidR="00C9123C" w:rsidRPr="00D55AC7" w:rsidRDefault="00C9123C" w:rsidP="003950CB">
            <w:pPr>
              <w:rPr>
                <w:sz w:val="20"/>
              </w:rPr>
            </w:pPr>
            <w:r w:rsidRPr="00D55AC7">
              <w:rPr>
                <w:sz w:val="20"/>
              </w:rPr>
              <w:t>10/2005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 4207</w:t>
            </w:r>
          </w:p>
        </w:tc>
        <w:tc>
          <w:tcPr>
            <w:tcW w:w="4590" w:type="dxa"/>
          </w:tcPr>
          <w:p w:rsidR="00C9123C" w:rsidRPr="00E02A7A" w:rsidRDefault="00C9123C" w:rsidP="003950CB">
            <w:pPr>
              <w:rPr>
                <w:sz w:val="20"/>
              </w:rPr>
            </w:pPr>
            <w:r w:rsidRPr="00E02A7A">
              <w:rPr>
                <w:sz w:val="20"/>
              </w:rPr>
              <w:t>Synchronous Optical Network (SONET)/Synchronous Digital Hierarchy (SDH) Encoding for Link Management Protocol (LMP) Test Messages</w:t>
            </w:r>
          </w:p>
        </w:tc>
        <w:tc>
          <w:tcPr>
            <w:tcW w:w="1260" w:type="dxa"/>
          </w:tcPr>
          <w:p w:rsidR="00C9123C" w:rsidRPr="00D55AC7" w:rsidRDefault="00C9123C" w:rsidP="003950CB">
            <w:pPr>
              <w:rPr>
                <w:sz w:val="20"/>
              </w:rPr>
            </w:pPr>
            <w:r w:rsidRPr="00D55AC7">
              <w:rPr>
                <w:sz w:val="20"/>
              </w:rPr>
              <w:t>10/2005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RFC4208</w:t>
            </w:r>
          </w:p>
        </w:tc>
        <w:tc>
          <w:tcPr>
            <w:tcW w:w="4590" w:type="dxa"/>
          </w:tcPr>
          <w:p w:rsidR="00C9123C" w:rsidRPr="00E02A7A" w:rsidRDefault="00C9123C" w:rsidP="003950CB">
            <w:pPr>
              <w:rPr>
                <w:sz w:val="20"/>
              </w:rPr>
            </w:pPr>
            <w:r w:rsidRPr="00E02A7A">
              <w:rPr>
                <w:sz w:val="20"/>
              </w:rPr>
              <w:t>Generalize Multiprotocol Label Switching(GMPLS) User-Network Interface (UNI): Resource ReserVation Protocol-Traffic Engineering (RSVP-TE) Support for the Overlay Model</w:t>
            </w:r>
          </w:p>
        </w:tc>
        <w:tc>
          <w:tcPr>
            <w:tcW w:w="1260" w:type="dxa"/>
          </w:tcPr>
          <w:p w:rsidR="00C9123C" w:rsidRPr="00D55AC7" w:rsidRDefault="00C9123C" w:rsidP="003950CB">
            <w:pPr>
              <w:rPr>
                <w:sz w:val="20"/>
              </w:rPr>
            </w:pPr>
            <w:r w:rsidRPr="00D55AC7">
              <w:rPr>
                <w:sz w:val="20"/>
              </w:rPr>
              <w:t>10/2005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RFC4209</w:t>
            </w:r>
          </w:p>
        </w:tc>
        <w:tc>
          <w:tcPr>
            <w:tcW w:w="4590" w:type="dxa"/>
          </w:tcPr>
          <w:p w:rsidR="00C9123C" w:rsidRPr="00E02A7A" w:rsidRDefault="00C9123C" w:rsidP="003950CB">
            <w:pPr>
              <w:rPr>
                <w:sz w:val="20"/>
              </w:rPr>
            </w:pPr>
            <w:r w:rsidRPr="00E02A7A">
              <w:rPr>
                <w:sz w:val="20"/>
              </w:rPr>
              <w:t>Link Management Protocol (LMP) for Dense Wavelength Division Multiplexing (DWDM) Optical Line Systems</w:t>
            </w:r>
          </w:p>
        </w:tc>
        <w:tc>
          <w:tcPr>
            <w:tcW w:w="1260" w:type="dxa"/>
          </w:tcPr>
          <w:p w:rsidR="00C9123C" w:rsidRPr="00D55AC7" w:rsidRDefault="00C9123C" w:rsidP="003950CB">
            <w:pPr>
              <w:rPr>
                <w:sz w:val="20"/>
              </w:rPr>
            </w:pPr>
            <w:r w:rsidRPr="00D55AC7">
              <w:rPr>
                <w:sz w:val="20"/>
              </w:rPr>
              <w:t>10/2005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RFC4258</w:t>
            </w:r>
          </w:p>
        </w:tc>
        <w:tc>
          <w:tcPr>
            <w:tcW w:w="4590" w:type="dxa"/>
          </w:tcPr>
          <w:p w:rsidR="00C9123C" w:rsidRPr="00E02A7A" w:rsidRDefault="00C9123C" w:rsidP="003950CB">
            <w:pPr>
              <w:rPr>
                <w:sz w:val="20"/>
              </w:rPr>
            </w:pPr>
            <w:r w:rsidRPr="00E02A7A">
              <w:rPr>
                <w:sz w:val="20"/>
              </w:rPr>
              <w:t>Requirements for Generalized Multi-Protocol Label Switching (GMPLS) Routing for the Automatically Switched Optical Network (ASON)</w:t>
            </w:r>
          </w:p>
        </w:tc>
        <w:tc>
          <w:tcPr>
            <w:tcW w:w="1260" w:type="dxa"/>
          </w:tcPr>
          <w:p w:rsidR="00C9123C" w:rsidRPr="00D55AC7" w:rsidRDefault="00C9123C" w:rsidP="003950CB">
            <w:pPr>
              <w:rPr>
                <w:sz w:val="20"/>
              </w:rPr>
            </w:pPr>
            <w:r w:rsidRPr="00D55AC7">
              <w:rPr>
                <w:sz w:val="20"/>
              </w:rPr>
              <w:t>11/2005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RFC4257</w:t>
            </w:r>
          </w:p>
        </w:tc>
        <w:tc>
          <w:tcPr>
            <w:tcW w:w="4590" w:type="dxa"/>
          </w:tcPr>
          <w:p w:rsidR="00C9123C" w:rsidRPr="00E02A7A" w:rsidRDefault="00C9123C" w:rsidP="003950CB">
            <w:pPr>
              <w:rPr>
                <w:sz w:val="20"/>
              </w:rPr>
            </w:pPr>
            <w:r w:rsidRPr="00E02A7A">
              <w:rPr>
                <w:sz w:val="20"/>
              </w:rPr>
              <w:t>Framework for Generalized Multi-Protocol Label Switching (GMPLS)-based Control of Synchronous Digital Hierarchy/Synchronous Optical Networking (SDH/SONET) Networks</w:t>
            </w:r>
          </w:p>
        </w:tc>
        <w:tc>
          <w:tcPr>
            <w:tcW w:w="1260" w:type="dxa"/>
          </w:tcPr>
          <w:p w:rsidR="00C9123C" w:rsidRPr="00D55AC7" w:rsidRDefault="00C9123C" w:rsidP="003950CB">
            <w:pPr>
              <w:rPr>
                <w:sz w:val="20"/>
              </w:rPr>
            </w:pPr>
            <w:r w:rsidRPr="00D55AC7">
              <w:rPr>
                <w:sz w:val="20"/>
              </w:rPr>
              <w:t>12/2005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RFC4328</w:t>
            </w:r>
          </w:p>
        </w:tc>
        <w:tc>
          <w:tcPr>
            <w:tcW w:w="4590" w:type="dxa"/>
          </w:tcPr>
          <w:p w:rsidR="00C9123C" w:rsidRPr="00E02A7A" w:rsidRDefault="00C9123C" w:rsidP="003950CB">
            <w:pPr>
              <w:rPr>
                <w:sz w:val="20"/>
              </w:rPr>
            </w:pPr>
            <w:r w:rsidRPr="00E02A7A">
              <w:rPr>
                <w:sz w:val="20"/>
              </w:rPr>
              <w:t>Generalized Multi-Protocol Label Switching (GMPLS) Signaling Extensions for G.709 Optical Transport Networks Control – updates RFC 3471</w:t>
            </w:r>
          </w:p>
        </w:tc>
        <w:tc>
          <w:tcPr>
            <w:tcW w:w="1260" w:type="dxa"/>
          </w:tcPr>
          <w:p w:rsidR="00C9123C" w:rsidRPr="00D55AC7" w:rsidRDefault="00C9123C" w:rsidP="003950CB">
            <w:pPr>
              <w:rPr>
                <w:sz w:val="20"/>
              </w:rPr>
            </w:pPr>
            <w:r w:rsidRPr="00D55AC7">
              <w:rPr>
                <w:sz w:val="20"/>
              </w:rPr>
              <w:t>01/2006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RFC4394</w:t>
            </w:r>
          </w:p>
        </w:tc>
        <w:tc>
          <w:tcPr>
            <w:tcW w:w="4590" w:type="dxa"/>
          </w:tcPr>
          <w:p w:rsidR="00C9123C" w:rsidRPr="00E02A7A" w:rsidRDefault="00C9123C" w:rsidP="003950CB">
            <w:pPr>
              <w:rPr>
                <w:sz w:val="20"/>
              </w:rPr>
            </w:pPr>
            <w:r w:rsidRPr="00E02A7A">
              <w:rPr>
                <w:sz w:val="20"/>
              </w:rPr>
              <w:t>A Transport Network View of the Link Management Protocol</w:t>
            </w:r>
          </w:p>
        </w:tc>
        <w:tc>
          <w:tcPr>
            <w:tcW w:w="1260" w:type="dxa"/>
          </w:tcPr>
          <w:p w:rsidR="00C9123C" w:rsidRPr="00D55AC7" w:rsidRDefault="00C9123C" w:rsidP="003950CB">
            <w:pPr>
              <w:rPr>
                <w:sz w:val="20"/>
              </w:rPr>
            </w:pPr>
            <w:r w:rsidRPr="00D55AC7">
              <w:rPr>
                <w:sz w:val="20"/>
              </w:rPr>
              <w:t>02/2006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lastRenderedPageBreak/>
              <w:t>IETF (ccamp)</w:t>
            </w:r>
          </w:p>
        </w:tc>
        <w:tc>
          <w:tcPr>
            <w:tcW w:w="1985" w:type="dxa"/>
          </w:tcPr>
          <w:p w:rsidR="00C9123C" w:rsidRPr="00D55AC7" w:rsidRDefault="00C9123C" w:rsidP="003950CB">
            <w:pPr>
              <w:rPr>
                <w:sz w:val="20"/>
              </w:rPr>
            </w:pPr>
            <w:r w:rsidRPr="00D55AC7">
              <w:rPr>
                <w:sz w:val="20"/>
              </w:rPr>
              <w:t>RFC4397</w:t>
            </w:r>
          </w:p>
        </w:tc>
        <w:tc>
          <w:tcPr>
            <w:tcW w:w="4590" w:type="dxa"/>
          </w:tcPr>
          <w:p w:rsidR="00C9123C" w:rsidRPr="00E02A7A" w:rsidRDefault="00C9123C" w:rsidP="003950CB">
            <w:pPr>
              <w:rPr>
                <w:sz w:val="20"/>
              </w:rPr>
            </w:pPr>
            <w:r w:rsidRPr="00E02A7A">
              <w:rPr>
                <w:sz w:val="20"/>
              </w:rPr>
              <w:t>A Lexicography for the Interpretation of Generalized Multiprotocol Label Switching (GMPLS) Terminology within The Context of the ITU-T's Automatically Switched Optical Network (ASON) Architecture</w:t>
            </w:r>
          </w:p>
        </w:tc>
        <w:tc>
          <w:tcPr>
            <w:tcW w:w="1260" w:type="dxa"/>
          </w:tcPr>
          <w:p w:rsidR="00C9123C" w:rsidRPr="00D55AC7" w:rsidRDefault="00C9123C" w:rsidP="003950CB">
            <w:pPr>
              <w:rPr>
                <w:sz w:val="20"/>
              </w:rPr>
            </w:pPr>
            <w:r w:rsidRPr="00D55AC7">
              <w:rPr>
                <w:sz w:val="20"/>
              </w:rPr>
              <w:t>02/2006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RFC4426</w:t>
            </w:r>
          </w:p>
        </w:tc>
        <w:tc>
          <w:tcPr>
            <w:tcW w:w="4590" w:type="dxa"/>
          </w:tcPr>
          <w:p w:rsidR="00C9123C" w:rsidRPr="00E02A7A" w:rsidRDefault="00C9123C" w:rsidP="003950CB">
            <w:pPr>
              <w:rPr>
                <w:sz w:val="20"/>
              </w:rPr>
            </w:pPr>
            <w:r w:rsidRPr="00E02A7A">
              <w:rPr>
                <w:sz w:val="20"/>
              </w:rPr>
              <w:t>Generalized Multi-Protocol Label Switching (GMPLS) Recovery Functional Specification</w:t>
            </w:r>
          </w:p>
        </w:tc>
        <w:tc>
          <w:tcPr>
            <w:tcW w:w="1260" w:type="dxa"/>
          </w:tcPr>
          <w:p w:rsidR="00C9123C" w:rsidRPr="00D55AC7" w:rsidRDefault="00C9123C" w:rsidP="003950CB">
            <w:pPr>
              <w:rPr>
                <w:sz w:val="20"/>
              </w:rPr>
            </w:pPr>
            <w:r w:rsidRPr="00D55AC7">
              <w:rPr>
                <w:sz w:val="20"/>
              </w:rPr>
              <w:t>03/2006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RFC4427</w:t>
            </w:r>
          </w:p>
        </w:tc>
        <w:tc>
          <w:tcPr>
            <w:tcW w:w="4590" w:type="dxa"/>
          </w:tcPr>
          <w:p w:rsidR="00C9123C" w:rsidRPr="00E02A7A" w:rsidRDefault="00C9123C" w:rsidP="003950CB">
            <w:pPr>
              <w:rPr>
                <w:sz w:val="20"/>
              </w:rPr>
            </w:pPr>
            <w:r w:rsidRPr="00E02A7A">
              <w:rPr>
                <w:sz w:val="20"/>
              </w:rPr>
              <w:t>Recovery (Protection and Restoration) Terminology for Generalized Multi-Protocol Label Switching (GMPLS)</w:t>
            </w:r>
          </w:p>
        </w:tc>
        <w:tc>
          <w:tcPr>
            <w:tcW w:w="1260" w:type="dxa"/>
          </w:tcPr>
          <w:p w:rsidR="00C9123C" w:rsidRPr="00D55AC7" w:rsidRDefault="00C9123C" w:rsidP="003950CB">
            <w:pPr>
              <w:rPr>
                <w:sz w:val="20"/>
              </w:rPr>
            </w:pPr>
            <w:r w:rsidRPr="00D55AC7">
              <w:rPr>
                <w:sz w:val="20"/>
              </w:rPr>
              <w:t>03/2006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RFC4428</w:t>
            </w:r>
          </w:p>
        </w:tc>
        <w:tc>
          <w:tcPr>
            <w:tcW w:w="4590" w:type="dxa"/>
          </w:tcPr>
          <w:p w:rsidR="00C9123C" w:rsidRPr="00E02A7A" w:rsidRDefault="00C9123C" w:rsidP="003950CB">
            <w:pPr>
              <w:rPr>
                <w:sz w:val="20"/>
              </w:rPr>
            </w:pPr>
            <w:r w:rsidRPr="00E02A7A">
              <w:rPr>
                <w:sz w:val="20"/>
              </w:rPr>
              <w:t>Analysis of Generalized Multi-Protocol Label Switching (GMPLS)-based Recovery Mechanisms (including Protection and Restoration)</w:t>
            </w:r>
          </w:p>
        </w:tc>
        <w:tc>
          <w:tcPr>
            <w:tcW w:w="1260" w:type="dxa"/>
          </w:tcPr>
          <w:p w:rsidR="00C9123C" w:rsidRPr="00D55AC7" w:rsidRDefault="00C9123C" w:rsidP="003950CB">
            <w:pPr>
              <w:rPr>
                <w:sz w:val="20"/>
              </w:rPr>
            </w:pPr>
            <w:r w:rsidRPr="00D55AC7">
              <w:rPr>
                <w:sz w:val="20"/>
              </w:rPr>
              <w:t>03/2006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RFC4558</w:t>
            </w:r>
          </w:p>
        </w:tc>
        <w:tc>
          <w:tcPr>
            <w:tcW w:w="4590" w:type="dxa"/>
          </w:tcPr>
          <w:p w:rsidR="00C9123C" w:rsidRPr="00E02A7A" w:rsidRDefault="00C9123C" w:rsidP="003950CB">
            <w:pPr>
              <w:rPr>
                <w:sz w:val="20"/>
              </w:rPr>
            </w:pPr>
            <w:r w:rsidRPr="00E02A7A">
              <w:rPr>
                <w:sz w:val="20"/>
              </w:rPr>
              <w:t>Node ID based RSVP Hello: A Clarification Statement</w:t>
            </w:r>
          </w:p>
        </w:tc>
        <w:tc>
          <w:tcPr>
            <w:tcW w:w="1260" w:type="dxa"/>
          </w:tcPr>
          <w:p w:rsidR="00C9123C" w:rsidRPr="00D55AC7" w:rsidRDefault="00C9123C" w:rsidP="003950CB">
            <w:pPr>
              <w:rPr>
                <w:sz w:val="20"/>
              </w:rPr>
            </w:pPr>
            <w:r w:rsidRPr="00D55AC7">
              <w:rPr>
                <w:sz w:val="20"/>
              </w:rPr>
              <w:t>06/2006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RFC4606</w:t>
            </w:r>
          </w:p>
        </w:tc>
        <w:tc>
          <w:tcPr>
            <w:tcW w:w="4590" w:type="dxa"/>
          </w:tcPr>
          <w:p w:rsidR="00C9123C" w:rsidRPr="00E02A7A" w:rsidRDefault="00C9123C" w:rsidP="003950CB">
            <w:pPr>
              <w:rPr>
                <w:sz w:val="20"/>
              </w:rPr>
            </w:pPr>
            <w:r w:rsidRPr="00E02A7A">
              <w:rPr>
                <w:sz w:val="20"/>
              </w:rPr>
              <w:t>Generalized Multi-Protocol Label Switching (GMPLS) Extensions for Synchronous Optical Network (SONET) and Synchronous Digital Hierarchy (SDH) Control</w:t>
            </w:r>
          </w:p>
        </w:tc>
        <w:tc>
          <w:tcPr>
            <w:tcW w:w="1260" w:type="dxa"/>
          </w:tcPr>
          <w:p w:rsidR="00C9123C" w:rsidRPr="00D55AC7" w:rsidRDefault="00C9123C" w:rsidP="003950CB">
            <w:pPr>
              <w:rPr>
                <w:sz w:val="20"/>
              </w:rPr>
            </w:pPr>
            <w:r w:rsidRPr="00D55AC7">
              <w:rPr>
                <w:sz w:val="20"/>
              </w:rPr>
              <w:t>08/2006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RFC4631</w:t>
            </w:r>
          </w:p>
        </w:tc>
        <w:tc>
          <w:tcPr>
            <w:tcW w:w="4590" w:type="dxa"/>
          </w:tcPr>
          <w:p w:rsidR="00C9123C" w:rsidRPr="00D55AC7" w:rsidRDefault="00C9123C" w:rsidP="003950CB">
            <w:pPr>
              <w:rPr>
                <w:sz w:val="20"/>
              </w:rPr>
            </w:pPr>
            <w:r w:rsidRPr="00D55AC7">
              <w:rPr>
                <w:sz w:val="20"/>
              </w:rPr>
              <w:t>Link Management Protocol (LMP) Management Information Base (MIB) – updates RFC4327</w:t>
            </w:r>
          </w:p>
        </w:tc>
        <w:tc>
          <w:tcPr>
            <w:tcW w:w="1260" w:type="dxa"/>
          </w:tcPr>
          <w:p w:rsidR="00C9123C" w:rsidRPr="00D55AC7" w:rsidRDefault="00C9123C" w:rsidP="003950CB">
            <w:pPr>
              <w:rPr>
                <w:sz w:val="20"/>
              </w:rPr>
            </w:pPr>
            <w:r w:rsidRPr="00D55AC7">
              <w:rPr>
                <w:sz w:val="20"/>
              </w:rPr>
              <w:t>09/2006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RFC4652</w:t>
            </w:r>
          </w:p>
        </w:tc>
        <w:tc>
          <w:tcPr>
            <w:tcW w:w="4590" w:type="dxa"/>
          </w:tcPr>
          <w:p w:rsidR="00C9123C" w:rsidRPr="00E02A7A" w:rsidRDefault="00C9123C" w:rsidP="003950CB">
            <w:pPr>
              <w:rPr>
                <w:sz w:val="20"/>
              </w:rPr>
            </w:pPr>
            <w:r w:rsidRPr="00E02A7A">
              <w:rPr>
                <w:sz w:val="20"/>
              </w:rPr>
              <w:t>Evaluation of existing Routing Protocols against ASON routing requirements</w:t>
            </w:r>
          </w:p>
        </w:tc>
        <w:tc>
          <w:tcPr>
            <w:tcW w:w="1260" w:type="dxa"/>
          </w:tcPr>
          <w:p w:rsidR="00C9123C" w:rsidRPr="00E02A7A" w:rsidRDefault="00C9123C" w:rsidP="003950CB">
            <w:pPr>
              <w:rPr>
                <w:sz w:val="20"/>
              </w:rPr>
            </w:pPr>
            <w:r w:rsidRPr="00D55AC7">
              <w:rPr>
                <w:sz w:val="20"/>
              </w:rPr>
              <w:t>10/2006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RFC4726</w:t>
            </w:r>
          </w:p>
        </w:tc>
        <w:tc>
          <w:tcPr>
            <w:tcW w:w="4590" w:type="dxa"/>
          </w:tcPr>
          <w:p w:rsidR="00C9123C" w:rsidRPr="00E02A7A" w:rsidRDefault="00C9123C" w:rsidP="003950CB">
            <w:pPr>
              <w:rPr>
                <w:sz w:val="20"/>
              </w:rPr>
            </w:pPr>
            <w:r w:rsidRPr="00E02A7A">
              <w:rPr>
                <w:sz w:val="20"/>
              </w:rPr>
              <w:t>A Framework for Inter-Domain MPLS Traffic Engineering</w:t>
            </w:r>
          </w:p>
        </w:tc>
        <w:tc>
          <w:tcPr>
            <w:tcW w:w="1260" w:type="dxa"/>
          </w:tcPr>
          <w:p w:rsidR="00C9123C" w:rsidRPr="00E02A7A" w:rsidRDefault="00C9123C" w:rsidP="003950CB">
            <w:pPr>
              <w:rPr>
                <w:sz w:val="20"/>
              </w:rPr>
            </w:pPr>
            <w:r w:rsidRPr="00D55AC7">
              <w:rPr>
                <w:sz w:val="20"/>
              </w:rPr>
              <w:t>11/2006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RFC4736</w:t>
            </w:r>
          </w:p>
        </w:tc>
        <w:tc>
          <w:tcPr>
            <w:tcW w:w="4590" w:type="dxa"/>
          </w:tcPr>
          <w:p w:rsidR="00C9123C" w:rsidRPr="00E02A7A" w:rsidRDefault="00C9123C" w:rsidP="003950CB">
            <w:pPr>
              <w:rPr>
                <w:sz w:val="20"/>
              </w:rPr>
            </w:pPr>
            <w:r w:rsidRPr="00E02A7A">
              <w:rPr>
                <w:sz w:val="20"/>
              </w:rPr>
              <w:t>Reoptimization of Multiprotocol Label Switching (MPLS) Traffic Engineering (TE) loosely routed Label Switch Path (LSP)</w:t>
            </w:r>
          </w:p>
        </w:tc>
        <w:tc>
          <w:tcPr>
            <w:tcW w:w="1260" w:type="dxa"/>
          </w:tcPr>
          <w:p w:rsidR="00C9123C" w:rsidRPr="00E02A7A" w:rsidRDefault="00C9123C" w:rsidP="003950CB">
            <w:pPr>
              <w:rPr>
                <w:sz w:val="20"/>
              </w:rPr>
            </w:pPr>
            <w:r w:rsidRPr="00D55AC7">
              <w:rPr>
                <w:sz w:val="20"/>
              </w:rPr>
              <w:t>11/2006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RFC4783</w:t>
            </w:r>
          </w:p>
        </w:tc>
        <w:tc>
          <w:tcPr>
            <w:tcW w:w="4590" w:type="dxa"/>
          </w:tcPr>
          <w:p w:rsidR="00C9123C" w:rsidRPr="00E02A7A" w:rsidRDefault="00C9123C" w:rsidP="003950CB">
            <w:pPr>
              <w:rPr>
                <w:sz w:val="20"/>
              </w:rPr>
            </w:pPr>
            <w:r w:rsidRPr="00E02A7A">
              <w:rPr>
                <w:sz w:val="20"/>
              </w:rPr>
              <w:t>GMPLS – Communication of Alarm Information</w:t>
            </w:r>
          </w:p>
        </w:tc>
        <w:tc>
          <w:tcPr>
            <w:tcW w:w="1260" w:type="dxa"/>
          </w:tcPr>
          <w:p w:rsidR="00C9123C" w:rsidRPr="00E02A7A" w:rsidRDefault="00C9123C" w:rsidP="003950CB">
            <w:pPr>
              <w:rPr>
                <w:sz w:val="20"/>
              </w:rPr>
            </w:pPr>
            <w:r w:rsidRPr="00D55AC7">
              <w:rPr>
                <w:sz w:val="20"/>
              </w:rPr>
              <w:t>12/2006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RFC4801</w:t>
            </w:r>
          </w:p>
        </w:tc>
        <w:tc>
          <w:tcPr>
            <w:tcW w:w="4590" w:type="dxa"/>
          </w:tcPr>
          <w:p w:rsidR="00C9123C" w:rsidRPr="00E02A7A" w:rsidRDefault="00C9123C" w:rsidP="003950CB">
            <w:pPr>
              <w:rPr>
                <w:sz w:val="20"/>
              </w:rPr>
            </w:pPr>
            <w:r w:rsidRPr="00E02A7A">
              <w:rPr>
                <w:sz w:val="20"/>
              </w:rPr>
              <w:t>Definitions of Textual Conventions for Generalized Multiprotocol Label Switching (GMPLS) Management</w:t>
            </w:r>
          </w:p>
        </w:tc>
        <w:tc>
          <w:tcPr>
            <w:tcW w:w="1260" w:type="dxa"/>
          </w:tcPr>
          <w:p w:rsidR="00C9123C" w:rsidRPr="00E02A7A" w:rsidRDefault="00C9123C" w:rsidP="003950CB">
            <w:pPr>
              <w:rPr>
                <w:sz w:val="20"/>
              </w:rPr>
            </w:pPr>
            <w:r w:rsidRPr="00D55AC7">
              <w:rPr>
                <w:sz w:val="20"/>
              </w:rPr>
              <w:t>02/2007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RFC4802</w:t>
            </w:r>
          </w:p>
        </w:tc>
        <w:tc>
          <w:tcPr>
            <w:tcW w:w="4590" w:type="dxa"/>
          </w:tcPr>
          <w:p w:rsidR="00C9123C" w:rsidRPr="00E02A7A" w:rsidRDefault="00C9123C" w:rsidP="003950CB">
            <w:pPr>
              <w:rPr>
                <w:sz w:val="20"/>
              </w:rPr>
            </w:pPr>
            <w:r w:rsidRPr="00E02A7A">
              <w:rPr>
                <w:sz w:val="20"/>
              </w:rPr>
              <w:t>Generalized Multiprotocol Label Switching (GMPLS) Traffic Engineering Management Information Base</w:t>
            </w:r>
          </w:p>
        </w:tc>
        <w:tc>
          <w:tcPr>
            <w:tcW w:w="1260" w:type="dxa"/>
          </w:tcPr>
          <w:p w:rsidR="00C9123C" w:rsidRPr="00E02A7A" w:rsidRDefault="00C9123C" w:rsidP="003950CB">
            <w:pPr>
              <w:rPr>
                <w:sz w:val="20"/>
              </w:rPr>
            </w:pPr>
            <w:r w:rsidRPr="00D55AC7">
              <w:rPr>
                <w:sz w:val="20"/>
              </w:rPr>
              <w:t>02/2007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RFC4803</w:t>
            </w:r>
          </w:p>
        </w:tc>
        <w:tc>
          <w:tcPr>
            <w:tcW w:w="4590" w:type="dxa"/>
          </w:tcPr>
          <w:p w:rsidR="00C9123C" w:rsidRPr="00E02A7A" w:rsidRDefault="00C9123C" w:rsidP="003950CB">
            <w:pPr>
              <w:rPr>
                <w:sz w:val="20"/>
              </w:rPr>
            </w:pPr>
            <w:r w:rsidRPr="00E02A7A">
              <w:rPr>
                <w:sz w:val="20"/>
              </w:rPr>
              <w:t>Generalized Multiprotocol Label Switching (GMPLS) Label Switching Router (LSR) Management Information Base</w:t>
            </w:r>
          </w:p>
        </w:tc>
        <w:tc>
          <w:tcPr>
            <w:tcW w:w="1260" w:type="dxa"/>
          </w:tcPr>
          <w:p w:rsidR="00C9123C" w:rsidRPr="00E02A7A" w:rsidRDefault="00C9123C" w:rsidP="003950CB">
            <w:pPr>
              <w:rPr>
                <w:sz w:val="20"/>
              </w:rPr>
            </w:pPr>
            <w:r w:rsidRPr="00D55AC7">
              <w:rPr>
                <w:sz w:val="20"/>
              </w:rPr>
              <w:t>02/2007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RFC4872</w:t>
            </w:r>
          </w:p>
        </w:tc>
        <w:tc>
          <w:tcPr>
            <w:tcW w:w="4590" w:type="dxa"/>
          </w:tcPr>
          <w:p w:rsidR="00C9123C" w:rsidRPr="00E02A7A" w:rsidRDefault="00C9123C" w:rsidP="003950CB">
            <w:pPr>
              <w:rPr>
                <w:sz w:val="20"/>
              </w:rPr>
            </w:pPr>
            <w:r w:rsidRPr="00E02A7A">
              <w:rPr>
                <w:sz w:val="20"/>
              </w:rPr>
              <w:t>RSVP-TE Extensions in support of End-to-End Generalized Multi-Protocol Label Switching (GMPLS)-based Recovery</w:t>
            </w:r>
          </w:p>
        </w:tc>
        <w:tc>
          <w:tcPr>
            <w:tcW w:w="1260" w:type="dxa"/>
          </w:tcPr>
          <w:p w:rsidR="00C9123C" w:rsidRPr="00E02A7A" w:rsidRDefault="00C9123C" w:rsidP="003950CB">
            <w:pPr>
              <w:rPr>
                <w:sz w:val="20"/>
              </w:rPr>
            </w:pPr>
            <w:r w:rsidRPr="00D55AC7">
              <w:rPr>
                <w:sz w:val="20"/>
              </w:rPr>
              <w:t>05/2007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RFC4873</w:t>
            </w:r>
          </w:p>
        </w:tc>
        <w:tc>
          <w:tcPr>
            <w:tcW w:w="4590" w:type="dxa"/>
          </w:tcPr>
          <w:p w:rsidR="00C9123C" w:rsidRPr="00E02A7A" w:rsidRDefault="00C9123C" w:rsidP="003950CB">
            <w:pPr>
              <w:rPr>
                <w:sz w:val="20"/>
              </w:rPr>
            </w:pPr>
            <w:r w:rsidRPr="00E02A7A">
              <w:rPr>
                <w:sz w:val="20"/>
              </w:rPr>
              <w:t>GMPLS Based Segment Recovery</w:t>
            </w:r>
          </w:p>
        </w:tc>
        <w:tc>
          <w:tcPr>
            <w:tcW w:w="1260" w:type="dxa"/>
          </w:tcPr>
          <w:p w:rsidR="00C9123C" w:rsidRPr="00E02A7A" w:rsidRDefault="00C9123C" w:rsidP="003950CB">
            <w:pPr>
              <w:rPr>
                <w:sz w:val="20"/>
              </w:rPr>
            </w:pPr>
            <w:r w:rsidRPr="00D55AC7">
              <w:rPr>
                <w:sz w:val="20"/>
              </w:rPr>
              <w:t>05/2007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RFC4874</w:t>
            </w:r>
          </w:p>
        </w:tc>
        <w:tc>
          <w:tcPr>
            <w:tcW w:w="4590" w:type="dxa"/>
          </w:tcPr>
          <w:p w:rsidR="00C9123C" w:rsidRPr="00E02A7A" w:rsidRDefault="00C9123C" w:rsidP="003950CB">
            <w:pPr>
              <w:rPr>
                <w:sz w:val="20"/>
              </w:rPr>
            </w:pPr>
            <w:r w:rsidRPr="00E02A7A">
              <w:rPr>
                <w:sz w:val="20"/>
              </w:rPr>
              <w:t>Exclude Routes – Extension to RSVP-TE</w:t>
            </w:r>
          </w:p>
        </w:tc>
        <w:tc>
          <w:tcPr>
            <w:tcW w:w="1260" w:type="dxa"/>
          </w:tcPr>
          <w:p w:rsidR="00C9123C" w:rsidRPr="00E02A7A" w:rsidRDefault="00C9123C" w:rsidP="003950CB">
            <w:pPr>
              <w:rPr>
                <w:sz w:val="20"/>
              </w:rPr>
            </w:pPr>
            <w:r w:rsidRPr="00D55AC7">
              <w:rPr>
                <w:sz w:val="20"/>
              </w:rPr>
              <w:t>04/2007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RFC4920</w:t>
            </w:r>
          </w:p>
        </w:tc>
        <w:tc>
          <w:tcPr>
            <w:tcW w:w="4590" w:type="dxa"/>
          </w:tcPr>
          <w:p w:rsidR="00C9123C" w:rsidRPr="00E02A7A" w:rsidRDefault="00C9123C" w:rsidP="003950CB">
            <w:pPr>
              <w:rPr>
                <w:sz w:val="20"/>
              </w:rPr>
            </w:pPr>
            <w:r w:rsidRPr="00E02A7A">
              <w:rPr>
                <w:sz w:val="20"/>
              </w:rPr>
              <w:t>Crankback Signaling Extensions for MPLS and GMPLS RSVP-TE</w:t>
            </w:r>
          </w:p>
        </w:tc>
        <w:tc>
          <w:tcPr>
            <w:tcW w:w="1260" w:type="dxa"/>
          </w:tcPr>
          <w:p w:rsidR="00C9123C" w:rsidRPr="00E02A7A" w:rsidRDefault="00C9123C" w:rsidP="003950CB">
            <w:pPr>
              <w:rPr>
                <w:sz w:val="20"/>
              </w:rPr>
            </w:pPr>
            <w:r w:rsidRPr="00D55AC7">
              <w:rPr>
                <w:sz w:val="20"/>
              </w:rPr>
              <w:t>07/2007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lastRenderedPageBreak/>
              <w:t>IETF (ccamp)</w:t>
            </w:r>
          </w:p>
        </w:tc>
        <w:tc>
          <w:tcPr>
            <w:tcW w:w="1985" w:type="dxa"/>
          </w:tcPr>
          <w:p w:rsidR="00C9123C" w:rsidRPr="00E02A7A" w:rsidRDefault="00C9123C" w:rsidP="003950CB">
            <w:pPr>
              <w:rPr>
                <w:sz w:val="20"/>
              </w:rPr>
            </w:pPr>
            <w:r w:rsidRPr="00D55AC7">
              <w:rPr>
                <w:sz w:val="20"/>
              </w:rPr>
              <w:t>RFC4972</w:t>
            </w:r>
          </w:p>
        </w:tc>
        <w:tc>
          <w:tcPr>
            <w:tcW w:w="4590" w:type="dxa"/>
          </w:tcPr>
          <w:p w:rsidR="00C9123C" w:rsidRPr="00E02A7A" w:rsidRDefault="00C9123C" w:rsidP="003950CB">
            <w:pPr>
              <w:rPr>
                <w:sz w:val="20"/>
              </w:rPr>
            </w:pPr>
            <w:r w:rsidRPr="00E02A7A">
              <w:rPr>
                <w:sz w:val="20"/>
              </w:rPr>
              <w:t>Routing extensions for discovery of Multiprotocol (MPLS) Label Switch Router (LSR) Traffic Engineering (TE) mesh membership</w:t>
            </w:r>
          </w:p>
        </w:tc>
        <w:tc>
          <w:tcPr>
            <w:tcW w:w="1260" w:type="dxa"/>
          </w:tcPr>
          <w:p w:rsidR="00C9123C" w:rsidRPr="00E02A7A" w:rsidRDefault="00C9123C" w:rsidP="003950CB">
            <w:pPr>
              <w:rPr>
                <w:sz w:val="20"/>
              </w:rPr>
            </w:pPr>
            <w:r w:rsidRPr="00D55AC7">
              <w:rPr>
                <w:sz w:val="20"/>
              </w:rPr>
              <w:t>07/2007</w:t>
            </w:r>
          </w:p>
        </w:tc>
      </w:tr>
      <w:tr w:rsidR="00C9123C" w:rsidRPr="00E02A7A" w:rsidDel="006A4CED" w:rsidTr="003950CB">
        <w:trPr>
          <w:cantSplit/>
          <w:jc w:val="center"/>
        </w:trPr>
        <w:tc>
          <w:tcPr>
            <w:tcW w:w="1604" w:type="dxa"/>
          </w:tcPr>
          <w:p w:rsidR="00C9123C" w:rsidRPr="00E02A7A" w:rsidDel="006A4CED" w:rsidRDefault="00C9123C" w:rsidP="003950CB">
            <w:pPr>
              <w:rPr>
                <w:sz w:val="20"/>
              </w:rPr>
            </w:pPr>
            <w:r w:rsidRPr="00E02A7A">
              <w:rPr>
                <w:sz w:val="20"/>
              </w:rPr>
              <w:t>IETF (ccamp)</w:t>
            </w:r>
          </w:p>
        </w:tc>
        <w:tc>
          <w:tcPr>
            <w:tcW w:w="1985" w:type="dxa"/>
          </w:tcPr>
          <w:p w:rsidR="00C9123C" w:rsidRPr="00D55AC7" w:rsidDel="006A4CED" w:rsidRDefault="00C9123C" w:rsidP="003950CB">
            <w:pPr>
              <w:rPr>
                <w:sz w:val="20"/>
              </w:rPr>
            </w:pPr>
            <w:r w:rsidRPr="00D55AC7">
              <w:rPr>
                <w:sz w:val="20"/>
              </w:rPr>
              <w:t>RFC4974</w:t>
            </w:r>
          </w:p>
        </w:tc>
        <w:tc>
          <w:tcPr>
            <w:tcW w:w="4590" w:type="dxa"/>
          </w:tcPr>
          <w:p w:rsidR="00C9123C" w:rsidRPr="00D55AC7" w:rsidDel="006A4CED" w:rsidRDefault="00C9123C" w:rsidP="003950CB">
            <w:pPr>
              <w:rPr>
                <w:sz w:val="20"/>
              </w:rPr>
            </w:pPr>
            <w:r w:rsidRPr="00D55AC7">
              <w:rPr>
                <w:sz w:val="20"/>
              </w:rPr>
              <w:t>Generalized MPLS (GMPLS) RSVP-TE Signaling Extensions in support of Calls</w:t>
            </w:r>
          </w:p>
        </w:tc>
        <w:tc>
          <w:tcPr>
            <w:tcW w:w="1260" w:type="dxa"/>
          </w:tcPr>
          <w:p w:rsidR="00C9123C" w:rsidRPr="00E02A7A" w:rsidDel="006A4CED" w:rsidRDefault="00C9123C" w:rsidP="003950CB">
            <w:pPr>
              <w:rPr>
                <w:sz w:val="20"/>
              </w:rPr>
            </w:pPr>
            <w:r w:rsidRPr="00D55AC7">
              <w:rPr>
                <w:sz w:val="20"/>
              </w:rPr>
              <w:t>08/2007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RFC4990</w:t>
            </w:r>
          </w:p>
        </w:tc>
        <w:tc>
          <w:tcPr>
            <w:tcW w:w="4590" w:type="dxa"/>
          </w:tcPr>
          <w:p w:rsidR="00C9123C" w:rsidRPr="00E02A7A" w:rsidRDefault="00C9123C" w:rsidP="003950CB">
            <w:pPr>
              <w:rPr>
                <w:sz w:val="20"/>
              </w:rPr>
            </w:pPr>
            <w:r w:rsidRPr="00E02A7A">
              <w:rPr>
                <w:sz w:val="20"/>
              </w:rPr>
              <w:t>Use of Addresses in Generalized Multi-Protocol Label Switching (GMPLS) Networks</w:t>
            </w:r>
          </w:p>
        </w:tc>
        <w:tc>
          <w:tcPr>
            <w:tcW w:w="1260" w:type="dxa"/>
          </w:tcPr>
          <w:p w:rsidR="00C9123C" w:rsidRPr="00E02A7A" w:rsidRDefault="00C9123C" w:rsidP="003950CB">
            <w:pPr>
              <w:rPr>
                <w:sz w:val="20"/>
              </w:rPr>
            </w:pPr>
            <w:r w:rsidRPr="00D55AC7">
              <w:rPr>
                <w:sz w:val="20"/>
              </w:rPr>
              <w:t>09/2007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RFC5063</w:t>
            </w:r>
          </w:p>
        </w:tc>
        <w:tc>
          <w:tcPr>
            <w:tcW w:w="4590" w:type="dxa"/>
          </w:tcPr>
          <w:p w:rsidR="00C9123C" w:rsidRPr="00E02A7A" w:rsidRDefault="00C9123C" w:rsidP="003950CB">
            <w:pPr>
              <w:rPr>
                <w:sz w:val="20"/>
              </w:rPr>
            </w:pPr>
            <w:r w:rsidRPr="00E02A7A">
              <w:rPr>
                <w:sz w:val="20"/>
              </w:rPr>
              <w:t>Extensions to GMPLS RSVP Graceful Restart</w:t>
            </w:r>
          </w:p>
        </w:tc>
        <w:tc>
          <w:tcPr>
            <w:tcW w:w="1260" w:type="dxa"/>
          </w:tcPr>
          <w:p w:rsidR="00C9123C" w:rsidRPr="00E02A7A" w:rsidRDefault="00C9123C" w:rsidP="003950CB">
            <w:pPr>
              <w:rPr>
                <w:sz w:val="20"/>
              </w:rPr>
            </w:pPr>
            <w:r w:rsidRPr="00D55AC7">
              <w:rPr>
                <w:sz w:val="20"/>
              </w:rPr>
              <w:t>10/2007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RFC5073</w:t>
            </w:r>
          </w:p>
        </w:tc>
        <w:tc>
          <w:tcPr>
            <w:tcW w:w="4590" w:type="dxa"/>
          </w:tcPr>
          <w:p w:rsidR="00C9123C" w:rsidRPr="00E02A7A" w:rsidRDefault="00C9123C" w:rsidP="003950CB">
            <w:pPr>
              <w:rPr>
                <w:sz w:val="20"/>
              </w:rPr>
            </w:pPr>
            <w:r w:rsidRPr="00E02A7A">
              <w:rPr>
                <w:sz w:val="20"/>
              </w:rPr>
              <w:t>IGP Routing Protocol Extensions for Discovery of Traffic Engineering Node Capabilities</w:t>
            </w:r>
          </w:p>
        </w:tc>
        <w:tc>
          <w:tcPr>
            <w:tcW w:w="1260" w:type="dxa"/>
          </w:tcPr>
          <w:p w:rsidR="00C9123C" w:rsidRPr="00D55AC7" w:rsidRDefault="00C9123C" w:rsidP="003950CB">
            <w:pPr>
              <w:rPr>
                <w:sz w:val="20"/>
              </w:rPr>
            </w:pPr>
            <w:r w:rsidRPr="00D55AC7">
              <w:rPr>
                <w:sz w:val="20"/>
              </w:rPr>
              <w:t>12/2007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RFC5145</w:t>
            </w:r>
          </w:p>
        </w:tc>
        <w:tc>
          <w:tcPr>
            <w:tcW w:w="4590" w:type="dxa"/>
          </w:tcPr>
          <w:p w:rsidR="00C9123C" w:rsidRPr="00E02A7A" w:rsidRDefault="00C9123C" w:rsidP="003950CB">
            <w:pPr>
              <w:rPr>
                <w:sz w:val="20"/>
              </w:rPr>
            </w:pPr>
            <w:r w:rsidRPr="00E02A7A">
              <w:rPr>
                <w:sz w:val="20"/>
              </w:rPr>
              <w:t>Framework for MPLS-TE to GMPLS Migration</w:t>
            </w:r>
          </w:p>
        </w:tc>
        <w:tc>
          <w:tcPr>
            <w:tcW w:w="1260" w:type="dxa"/>
          </w:tcPr>
          <w:p w:rsidR="00C9123C" w:rsidRPr="00D55AC7" w:rsidRDefault="00C9123C" w:rsidP="003950CB">
            <w:pPr>
              <w:rPr>
                <w:sz w:val="20"/>
              </w:rPr>
            </w:pPr>
            <w:r w:rsidRPr="00D55AC7">
              <w:rPr>
                <w:sz w:val="20"/>
              </w:rPr>
              <w:t>03/2008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RFC5146</w:t>
            </w:r>
          </w:p>
        </w:tc>
        <w:tc>
          <w:tcPr>
            <w:tcW w:w="4590" w:type="dxa"/>
          </w:tcPr>
          <w:p w:rsidR="00C9123C" w:rsidRPr="00E02A7A" w:rsidRDefault="00C9123C" w:rsidP="003950CB">
            <w:pPr>
              <w:rPr>
                <w:sz w:val="20"/>
              </w:rPr>
            </w:pPr>
            <w:r w:rsidRPr="00E02A7A">
              <w:rPr>
                <w:sz w:val="20"/>
              </w:rPr>
              <w:t>Interworking Requirements to Support Operation of MPLS-TE over GMPLS Networks</w:t>
            </w:r>
          </w:p>
        </w:tc>
        <w:tc>
          <w:tcPr>
            <w:tcW w:w="1260" w:type="dxa"/>
          </w:tcPr>
          <w:p w:rsidR="00C9123C" w:rsidRPr="00D55AC7" w:rsidRDefault="00C9123C" w:rsidP="003950CB">
            <w:pPr>
              <w:rPr>
                <w:sz w:val="20"/>
              </w:rPr>
            </w:pPr>
            <w:r w:rsidRPr="00D55AC7">
              <w:rPr>
                <w:sz w:val="20"/>
              </w:rPr>
              <w:t>03/2008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RFC5150</w:t>
            </w:r>
          </w:p>
        </w:tc>
        <w:tc>
          <w:tcPr>
            <w:tcW w:w="4590" w:type="dxa"/>
          </w:tcPr>
          <w:p w:rsidR="00C9123C" w:rsidRPr="00E02A7A" w:rsidRDefault="00C9123C" w:rsidP="003950CB">
            <w:pPr>
              <w:rPr>
                <w:sz w:val="20"/>
              </w:rPr>
            </w:pPr>
            <w:r w:rsidRPr="00E02A7A">
              <w:rPr>
                <w:sz w:val="20"/>
              </w:rPr>
              <w:t>Label Switched Path Stitching with Generalized Multiprotocol Label Switching Traffic Engineering (GMPLS TE)</w:t>
            </w:r>
          </w:p>
        </w:tc>
        <w:tc>
          <w:tcPr>
            <w:tcW w:w="1260" w:type="dxa"/>
          </w:tcPr>
          <w:p w:rsidR="00C9123C" w:rsidRPr="00D55AC7" w:rsidRDefault="00C9123C" w:rsidP="003950CB">
            <w:pPr>
              <w:rPr>
                <w:sz w:val="20"/>
              </w:rPr>
            </w:pPr>
            <w:r w:rsidRPr="00D55AC7">
              <w:rPr>
                <w:sz w:val="20"/>
              </w:rPr>
              <w:t>02/2008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RFC5151</w:t>
            </w:r>
          </w:p>
        </w:tc>
        <w:tc>
          <w:tcPr>
            <w:tcW w:w="4590" w:type="dxa"/>
          </w:tcPr>
          <w:p w:rsidR="00C9123C" w:rsidRPr="00E02A7A" w:rsidRDefault="00C9123C" w:rsidP="003950CB">
            <w:pPr>
              <w:rPr>
                <w:sz w:val="20"/>
              </w:rPr>
            </w:pPr>
            <w:r w:rsidRPr="00E02A7A">
              <w:rPr>
                <w:sz w:val="20"/>
              </w:rPr>
              <w:t>Inter-Domain MPLS and GMPLS Traffic Engineering -- Resource Reservation Protocol-Traffic Engineering (RSVP-TE) Extensions</w:t>
            </w:r>
          </w:p>
        </w:tc>
        <w:tc>
          <w:tcPr>
            <w:tcW w:w="1260" w:type="dxa"/>
          </w:tcPr>
          <w:p w:rsidR="00C9123C" w:rsidRPr="00D55AC7" w:rsidRDefault="00C9123C" w:rsidP="003950CB">
            <w:pPr>
              <w:rPr>
                <w:sz w:val="20"/>
              </w:rPr>
            </w:pPr>
            <w:r w:rsidRPr="00D55AC7">
              <w:rPr>
                <w:sz w:val="20"/>
              </w:rPr>
              <w:t>02/2008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RFC5152</w:t>
            </w:r>
          </w:p>
        </w:tc>
        <w:tc>
          <w:tcPr>
            <w:tcW w:w="4590" w:type="dxa"/>
          </w:tcPr>
          <w:p w:rsidR="00C9123C" w:rsidRPr="00E02A7A" w:rsidRDefault="00C9123C" w:rsidP="003950CB">
            <w:pPr>
              <w:rPr>
                <w:sz w:val="20"/>
              </w:rPr>
            </w:pPr>
            <w:r w:rsidRPr="00E02A7A">
              <w:rPr>
                <w:sz w:val="20"/>
              </w:rPr>
              <w:t>A Per-Domain Path Computation Method for Establishing Inter-Domain Traffic Engineering (TE) Label Switched Paths (LSPs)</w:t>
            </w:r>
          </w:p>
        </w:tc>
        <w:tc>
          <w:tcPr>
            <w:tcW w:w="1260" w:type="dxa"/>
          </w:tcPr>
          <w:p w:rsidR="00C9123C" w:rsidRPr="00D55AC7" w:rsidRDefault="00C9123C" w:rsidP="003950CB">
            <w:pPr>
              <w:rPr>
                <w:sz w:val="20"/>
              </w:rPr>
            </w:pPr>
            <w:r w:rsidRPr="00D55AC7">
              <w:rPr>
                <w:sz w:val="20"/>
              </w:rPr>
              <w:t>02/2008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RFC5212</w:t>
            </w:r>
          </w:p>
        </w:tc>
        <w:tc>
          <w:tcPr>
            <w:tcW w:w="4590" w:type="dxa"/>
          </w:tcPr>
          <w:p w:rsidR="00C9123C" w:rsidRPr="00E02A7A" w:rsidRDefault="00C9123C" w:rsidP="003950CB">
            <w:pPr>
              <w:rPr>
                <w:sz w:val="20"/>
              </w:rPr>
            </w:pPr>
            <w:r w:rsidRPr="00E02A7A">
              <w:rPr>
                <w:sz w:val="20"/>
              </w:rPr>
              <w:t>Requirements for GMPLS-Based Multi-Region and Multi-Layer Networks (MRN/MLN)</w:t>
            </w:r>
          </w:p>
        </w:tc>
        <w:tc>
          <w:tcPr>
            <w:tcW w:w="1260" w:type="dxa"/>
          </w:tcPr>
          <w:p w:rsidR="00C9123C" w:rsidRPr="00D55AC7" w:rsidRDefault="00C9123C" w:rsidP="003950CB">
            <w:pPr>
              <w:rPr>
                <w:sz w:val="20"/>
              </w:rPr>
            </w:pPr>
            <w:r w:rsidRPr="00D55AC7">
              <w:rPr>
                <w:sz w:val="20"/>
              </w:rPr>
              <w:t>07/2008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RFC5298</w:t>
            </w:r>
          </w:p>
        </w:tc>
        <w:tc>
          <w:tcPr>
            <w:tcW w:w="4590" w:type="dxa"/>
          </w:tcPr>
          <w:p w:rsidR="00C9123C" w:rsidRPr="00E02A7A" w:rsidRDefault="00C9123C" w:rsidP="003950CB">
            <w:pPr>
              <w:rPr>
                <w:sz w:val="20"/>
              </w:rPr>
            </w:pPr>
            <w:r w:rsidRPr="00E02A7A">
              <w:rPr>
                <w:sz w:val="20"/>
              </w:rPr>
              <w:t>Analysis of Inter-Domain Label Switched Path (LSP) Recovery</w:t>
            </w:r>
          </w:p>
        </w:tc>
        <w:tc>
          <w:tcPr>
            <w:tcW w:w="1260" w:type="dxa"/>
          </w:tcPr>
          <w:p w:rsidR="00C9123C" w:rsidRPr="00D55AC7" w:rsidRDefault="00C9123C" w:rsidP="003950CB">
            <w:pPr>
              <w:rPr>
                <w:sz w:val="20"/>
              </w:rPr>
            </w:pPr>
            <w:r w:rsidRPr="00D55AC7">
              <w:rPr>
                <w:sz w:val="20"/>
              </w:rPr>
              <w:t>08/2008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RFC5316</w:t>
            </w:r>
          </w:p>
        </w:tc>
        <w:tc>
          <w:tcPr>
            <w:tcW w:w="4590" w:type="dxa"/>
          </w:tcPr>
          <w:p w:rsidR="00C9123C" w:rsidRPr="00E02A7A" w:rsidRDefault="00C9123C" w:rsidP="003950CB">
            <w:pPr>
              <w:rPr>
                <w:sz w:val="20"/>
              </w:rPr>
            </w:pPr>
            <w:r w:rsidRPr="00E02A7A">
              <w:rPr>
                <w:sz w:val="20"/>
              </w:rPr>
              <w:t>ISIS Extensions in Support of Inter-Autonomous System (AS) MPLS and GMPLS Traffic Engineering</w:t>
            </w:r>
          </w:p>
        </w:tc>
        <w:tc>
          <w:tcPr>
            <w:tcW w:w="1260" w:type="dxa"/>
          </w:tcPr>
          <w:p w:rsidR="00C9123C" w:rsidRPr="00D55AC7" w:rsidRDefault="00C9123C" w:rsidP="003950CB">
            <w:pPr>
              <w:rPr>
                <w:sz w:val="20"/>
              </w:rPr>
            </w:pPr>
            <w:r w:rsidRPr="00D55AC7">
              <w:rPr>
                <w:sz w:val="20"/>
              </w:rPr>
              <w:t>12/2008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RFC5339</w:t>
            </w:r>
          </w:p>
        </w:tc>
        <w:tc>
          <w:tcPr>
            <w:tcW w:w="4590" w:type="dxa"/>
          </w:tcPr>
          <w:p w:rsidR="00C9123C" w:rsidRPr="00E02A7A" w:rsidRDefault="00C9123C" w:rsidP="003950CB">
            <w:pPr>
              <w:rPr>
                <w:sz w:val="20"/>
              </w:rPr>
            </w:pPr>
            <w:r w:rsidRPr="00E02A7A">
              <w:rPr>
                <w:sz w:val="20"/>
              </w:rPr>
              <w:t>Evaluation of Existing GMPLS Protocols against Multi-Layer and Multi-Region Networks (MLN/MRN)</w:t>
            </w:r>
          </w:p>
        </w:tc>
        <w:tc>
          <w:tcPr>
            <w:tcW w:w="1260" w:type="dxa"/>
          </w:tcPr>
          <w:p w:rsidR="00C9123C" w:rsidRPr="00D55AC7" w:rsidRDefault="00C9123C" w:rsidP="003950CB">
            <w:pPr>
              <w:rPr>
                <w:sz w:val="20"/>
              </w:rPr>
            </w:pPr>
            <w:r w:rsidRPr="00D55AC7">
              <w:rPr>
                <w:sz w:val="20"/>
              </w:rPr>
              <w:t>09/2008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RFC5392</w:t>
            </w:r>
          </w:p>
        </w:tc>
        <w:tc>
          <w:tcPr>
            <w:tcW w:w="4590" w:type="dxa"/>
          </w:tcPr>
          <w:p w:rsidR="00C9123C" w:rsidRPr="00E02A7A" w:rsidRDefault="00C9123C" w:rsidP="003950CB">
            <w:pPr>
              <w:rPr>
                <w:sz w:val="20"/>
              </w:rPr>
            </w:pPr>
            <w:r w:rsidRPr="00E02A7A">
              <w:rPr>
                <w:sz w:val="20"/>
              </w:rPr>
              <w:t>OSPF Extensions in Support of Inter-Autonomous System (AS) MPLS and GMPLS Traffic Engineering</w:t>
            </w:r>
          </w:p>
        </w:tc>
        <w:tc>
          <w:tcPr>
            <w:tcW w:w="1260" w:type="dxa"/>
          </w:tcPr>
          <w:p w:rsidR="00C9123C" w:rsidRPr="00D55AC7" w:rsidRDefault="00C9123C" w:rsidP="003950CB">
            <w:pPr>
              <w:rPr>
                <w:sz w:val="20"/>
              </w:rPr>
            </w:pPr>
            <w:r w:rsidRPr="00D55AC7">
              <w:rPr>
                <w:sz w:val="20"/>
              </w:rPr>
              <w:t>01/2009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RFC5420 (replaces RFC4420)</w:t>
            </w:r>
          </w:p>
        </w:tc>
        <w:tc>
          <w:tcPr>
            <w:tcW w:w="4590" w:type="dxa"/>
          </w:tcPr>
          <w:p w:rsidR="00C9123C" w:rsidRPr="00E02A7A" w:rsidRDefault="00C9123C" w:rsidP="003950CB">
            <w:pPr>
              <w:rPr>
                <w:sz w:val="20"/>
              </w:rPr>
            </w:pPr>
            <w:r w:rsidRPr="00E02A7A">
              <w:rPr>
                <w:sz w:val="20"/>
              </w:rPr>
              <w:t>Encoding of Attributes for MPLS LSP Establishment Using Resource Reservation Protocol Traffic Engineering (RSVP-TE)</w:t>
            </w:r>
          </w:p>
        </w:tc>
        <w:tc>
          <w:tcPr>
            <w:tcW w:w="1260" w:type="dxa"/>
          </w:tcPr>
          <w:p w:rsidR="00C9123C" w:rsidRPr="00D55AC7" w:rsidRDefault="00C9123C" w:rsidP="003950CB">
            <w:pPr>
              <w:rPr>
                <w:sz w:val="20"/>
              </w:rPr>
            </w:pPr>
            <w:r w:rsidRPr="00D55AC7">
              <w:rPr>
                <w:sz w:val="20"/>
              </w:rPr>
              <w:t>02/2009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RFC5467</w:t>
            </w:r>
          </w:p>
        </w:tc>
        <w:tc>
          <w:tcPr>
            <w:tcW w:w="4590" w:type="dxa"/>
          </w:tcPr>
          <w:p w:rsidR="00C9123C" w:rsidRPr="00E02A7A" w:rsidRDefault="00C9123C" w:rsidP="003950CB">
            <w:pPr>
              <w:rPr>
                <w:sz w:val="20"/>
              </w:rPr>
            </w:pPr>
            <w:r w:rsidRPr="00E02A7A">
              <w:rPr>
                <w:sz w:val="20"/>
              </w:rPr>
              <w:t>GMPLS Asymmetric Bandwidth Bidirectional Label Switched Paths (LSPs)</w:t>
            </w:r>
          </w:p>
        </w:tc>
        <w:tc>
          <w:tcPr>
            <w:tcW w:w="1260" w:type="dxa"/>
          </w:tcPr>
          <w:p w:rsidR="00C9123C" w:rsidRPr="00D55AC7" w:rsidRDefault="00C9123C" w:rsidP="003950CB">
            <w:pPr>
              <w:rPr>
                <w:sz w:val="20"/>
              </w:rPr>
            </w:pPr>
            <w:r w:rsidRPr="00D55AC7">
              <w:rPr>
                <w:sz w:val="20"/>
              </w:rPr>
              <w:t>03/2009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RFC5493</w:t>
            </w:r>
          </w:p>
        </w:tc>
        <w:tc>
          <w:tcPr>
            <w:tcW w:w="4590" w:type="dxa"/>
          </w:tcPr>
          <w:p w:rsidR="00C9123C" w:rsidRPr="00E02A7A" w:rsidRDefault="00C9123C" w:rsidP="003950CB">
            <w:pPr>
              <w:rPr>
                <w:sz w:val="20"/>
              </w:rPr>
            </w:pPr>
            <w:r w:rsidRPr="00E02A7A">
              <w:rPr>
                <w:sz w:val="20"/>
              </w:rPr>
              <w:t>Requirements for the Conversion between Permanent Connections and Switched Connections in a Generalized Multiprotocol Label Switching (GMPLS) Network</w:t>
            </w:r>
          </w:p>
        </w:tc>
        <w:tc>
          <w:tcPr>
            <w:tcW w:w="1260" w:type="dxa"/>
          </w:tcPr>
          <w:p w:rsidR="00C9123C" w:rsidRPr="00D55AC7" w:rsidRDefault="00C9123C" w:rsidP="003950CB">
            <w:pPr>
              <w:rPr>
                <w:sz w:val="20"/>
              </w:rPr>
            </w:pPr>
            <w:r w:rsidRPr="00D55AC7">
              <w:rPr>
                <w:sz w:val="20"/>
              </w:rPr>
              <w:t>04/2009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RFC5495</w:t>
            </w:r>
          </w:p>
        </w:tc>
        <w:tc>
          <w:tcPr>
            <w:tcW w:w="4590" w:type="dxa"/>
          </w:tcPr>
          <w:p w:rsidR="00C9123C" w:rsidRPr="00E02A7A" w:rsidRDefault="00C9123C" w:rsidP="003950CB">
            <w:pPr>
              <w:rPr>
                <w:sz w:val="20"/>
              </w:rPr>
            </w:pPr>
            <w:r w:rsidRPr="00E02A7A">
              <w:rPr>
                <w:sz w:val="20"/>
              </w:rPr>
              <w:t>Description of the Resource Reservation Protocol - Traffic-Engineered (RSVP-TE) Graceful Restart Procedures</w:t>
            </w:r>
          </w:p>
        </w:tc>
        <w:tc>
          <w:tcPr>
            <w:tcW w:w="1260" w:type="dxa"/>
          </w:tcPr>
          <w:p w:rsidR="00C9123C" w:rsidRPr="00D55AC7" w:rsidRDefault="00C9123C" w:rsidP="003950CB">
            <w:pPr>
              <w:rPr>
                <w:sz w:val="20"/>
              </w:rPr>
            </w:pPr>
            <w:r w:rsidRPr="00D55AC7">
              <w:rPr>
                <w:sz w:val="20"/>
              </w:rPr>
              <w:t>03/2009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lastRenderedPageBreak/>
              <w:t>IETF (ccamp)</w:t>
            </w:r>
          </w:p>
        </w:tc>
        <w:tc>
          <w:tcPr>
            <w:tcW w:w="1985" w:type="dxa"/>
          </w:tcPr>
          <w:p w:rsidR="00C9123C" w:rsidRPr="00D55AC7" w:rsidRDefault="00C9123C" w:rsidP="003950CB">
            <w:pPr>
              <w:rPr>
                <w:sz w:val="20"/>
              </w:rPr>
            </w:pPr>
            <w:r w:rsidRPr="00D55AC7">
              <w:rPr>
                <w:sz w:val="20"/>
              </w:rPr>
              <w:t>RFC5553</w:t>
            </w:r>
          </w:p>
        </w:tc>
        <w:tc>
          <w:tcPr>
            <w:tcW w:w="4590" w:type="dxa"/>
          </w:tcPr>
          <w:p w:rsidR="00C9123C" w:rsidRPr="00E02A7A" w:rsidRDefault="00C9123C" w:rsidP="003950CB">
            <w:pPr>
              <w:rPr>
                <w:sz w:val="20"/>
              </w:rPr>
            </w:pPr>
            <w:r w:rsidRPr="00E02A7A">
              <w:rPr>
                <w:sz w:val="20"/>
              </w:rPr>
              <w:t>Resource Reservation Protocol (RSVP) Extensions for Path Key Support</w:t>
            </w:r>
          </w:p>
        </w:tc>
        <w:tc>
          <w:tcPr>
            <w:tcW w:w="1260" w:type="dxa"/>
          </w:tcPr>
          <w:p w:rsidR="00C9123C" w:rsidRPr="00D55AC7" w:rsidRDefault="00C9123C" w:rsidP="003950CB">
            <w:pPr>
              <w:rPr>
                <w:sz w:val="20"/>
              </w:rPr>
            </w:pPr>
            <w:r w:rsidRPr="00D55AC7">
              <w:rPr>
                <w:sz w:val="20"/>
              </w:rPr>
              <w:t>05/2009</w:t>
            </w:r>
          </w:p>
        </w:tc>
      </w:tr>
      <w:tr w:rsidR="002A4770" w:rsidRPr="00E02A7A" w:rsidDel="006A4CED" w:rsidTr="002A4770">
        <w:trPr>
          <w:cantSplit/>
          <w:jc w:val="center"/>
        </w:trPr>
        <w:tc>
          <w:tcPr>
            <w:tcW w:w="1604" w:type="dxa"/>
          </w:tcPr>
          <w:p w:rsidR="002A4770" w:rsidRPr="00E02A7A" w:rsidDel="006A4CED" w:rsidRDefault="002A4770" w:rsidP="002A4770">
            <w:pPr>
              <w:rPr>
                <w:sz w:val="20"/>
              </w:rPr>
            </w:pPr>
            <w:r w:rsidRPr="00E02A7A">
              <w:rPr>
                <w:sz w:val="20"/>
              </w:rPr>
              <w:t>IETF (ccamp)</w:t>
            </w:r>
          </w:p>
        </w:tc>
        <w:tc>
          <w:tcPr>
            <w:tcW w:w="1985" w:type="dxa"/>
          </w:tcPr>
          <w:p w:rsidR="002A4770" w:rsidRPr="00D55AC7" w:rsidDel="006A4CED" w:rsidRDefault="002A4770" w:rsidP="002A4770">
            <w:pPr>
              <w:rPr>
                <w:sz w:val="20"/>
              </w:rPr>
            </w:pPr>
            <w:r w:rsidRPr="00D55AC7">
              <w:rPr>
                <w:sz w:val="20"/>
              </w:rPr>
              <w:t>RFC5787</w:t>
            </w:r>
          </w:p>
        </w:tc>
        <w:tc>
          <w:tcPr>
            <w:tcW w:w="4590" w:type="dxa"/>
          </w:tcPr>
          <w:p w:rsidR="002A4770" w:rsidRPr="00D55AC7" w:rsidDel="006A4CED" w:rsidRDefault="002A4770" w:rsidP="002A4770">
            <w:pPr>
              <w:rPr>
                <w:sz w:val="20"/>
              </w:rPr>
            </w:pPr>
            <w:r w:rsidRPr="00D55AC7">
              <w:rPr>
                <w:sz w:val="20"/>
              </w:rPr>
              <w:t>OSPFv2 Routing Protocols Extensions for ASON Routing</w:t>
            </w:r>
          </w:p>
        </w:tc>
        <w:tc>
          <w:tcPr>
            <w:tcW w:w="1260" w:type="dxa"/>
          </w:tcPr>
          <w:p w:rsidR="002A4770" w:rsidRPr="00D55AC7" w:rsidDel="006A4CED" w:rsidRDefault="002A4770" w:rsidP="002A4770">
            <w:pPr>
              <w:rPr>
                <w:sz w:val="20"/>
              </w:rPr>
            </w:pPr>
            <w:r w:rsidRPr="00D55AC7">
              <w:rPr>
                <w:sz w:val="20"/>
              </w:rPr>
              <w:t>03/2010</w:t>
            </w:r>
          </w:p>
        </w:tc>
      </w:tr>
      <w:tr w:rsidR="002A4770" w:rsidRPr="00E02A7A" w:rsidTr="003950CB">
        <w:trPr>
          <w:cantSplit/>
          <w:jc w:val="center"/>
        </w:trPr>
        <w:tc>
          <w:tcPr>
            <w:tcW w:w="1604" w:type="dxa"/>
          </w:tcPr>
          <w:p w:rsidR="002A4770" w:rsidRPr="00E02A7A" w:rsidRDefault="002A4770" w:rsidP="003950CB">
            <w:pPr>
              <w:rPr>
                <w:sz w:val="20"/>
              </w:rPr>
            </w:pPr>
            <w:r w:rsidRPr="00E02A7A">
              <w:rPr>
                <w:sz w:val="20"/>
              </w:rPr>
              <w:t>IETF (ccamp)</w:t>
            </w:r>
          </w:p>
        </w:tc>
        <w:tc>
          <w:tcPr>
            <w:tcW w:w="1985" w:type="dxa"/>
          </w:tcPr>
          <w:p w:rsidR="002A4770" w:rsidRPr="00D55AC7" w:rsidRDefault="002A4770" w:rsidP="003950CB">
            <w:pPr>
              <w:rPr>
                <w:sz w:val="20"/>
              </w:rPr>
            </w:pPr>
            <w:r w:rsidRPr="00E02A7A">
              <w:rPr>
                <w:sz w:val="20"/>
              </w:rPr>
              <w:t>RFC 7260</w:t>
            </w:r>
          </w:p>
        </w:tc>
        <w:tc>
          <w:tcPr>
            <w:tcW w:w="4590" w:type="dxa"/>
          </w:tcPr>
          <w:p w:rsidR="002A4770" w:rsidRPr="00D55AC7" w:rsidRDefault="002A4770">
            <w:pPr>
              <w:rPr>
                <w:sz w:val="20"/>
              </w:rPr>
            </w:pPr>
            <w:r w:rsidRPr="00E02A7A">
              <w:rPr>
                <w:sz w:val="20"/>
              </w:rPr>
              <w:t>GMPLS RSVP-TE extensions for OAM Configuration</w:t>
            </w:r>
          </w:p>
        </w:tc>
        <w:tc>
          <w:tcPr>
            <w:tcW w:w="1260" w:type="dxa"/>
          </w:tcPr>
          <w:p w:rsidR="002A4770" w:rsidRPr="00D55AC7" w:rsidRDefault="002A4770" w:rsidP="003950CB">
            <w:pPr>
              <w:rPr>
                <w:sz w:val="20"/>
              </w:rPr>
            </w:pPr>
            <w:r w:rsidRPr="00D55AC7">
              <w:rPr>
                <w:sz w:val="20"/>
              </w:rPr>
              <w:t>2014</w:t>
            </w:r>
          </w:p>
        </w:tc>
      </w:tr>
      <w:tr w:rsidR="002A4770" w:rsidRPr="00E02A7A" w:rsidTr="003950CB">
        <w:trPr>
          <w:cantSplit/>
          <w:jc w:val="center"/>
        </w:trPr>
        <w:tc>
          <w:tcPr>
            <w:tcW w:w="1604" w:type="dxa"/>
          </w:tcPr>
          <w:p w:rsidR="002A4770" w:rsidRPr="00E02A7A" w:rsidRDefault="002A4770" w:rsidP="003950CB">
            <w:pPr>
              <w:rPr>
                <w:sz w:val="20"/>
              </w:rPr>
            </w:pPr>
            <w:r w:rsidRPr="00E02A7A">
              <w:rPr>
                <w:sz w:val="20"/>
              </w:rPr>
              <w:t>IETF (ccamp)</w:t>
            </w:r>
          </w:p>
        </w:tc>
        <w:tc>
          <w:tcPr>
            <w:tcW w:w="1985" w:type="dxa"/>
          </w:tcPr>
          <w:p w:rsidR="002A4770" w:rsidRPr="00D55AC7" w:rsidRDefault="002A4770" w:rsidP="003950CB">
            <w:pPr>
              <w:rPr>
                <w:sz w:val="20"/>
              </w:rPr>
            </w:pPr>
            <w:r w:rsidRPr="00E02A7A">
              <w:rPr>
                <w:sz w:val="20"/>
              </w:rPr>
              <w:t>RFC 7369</w:t>
            </w:r>
          </w:p>
        </w:tc>
        <w:tc>
          <w:tcPr>
            <w:tcW w:w="4590" w:type="dxa"/>
          </w:tcPr>
          <w:p w:rsidR="002A4770" w:rsidRPr="00E02A7A" w:rsidRDefault="002A4770" w:rsidP="003950CB">
            <w:pPr>
              <w:rPr>
                <w:sz w:val="20"/>
              </w:rPr>
            </w:pPr>
            <w:r w:rsidRPr="00E02A7A">
              <w:rPr>
                <w:sz w:val="20"/>
              </w:rPr>
              <w:t>GMPLS RSVP-TE Extensions for Ethernet OAM Configuration</w:t>
            </w:r>
          </w:p>
        </w:tc>
        <w:tc>
          <w:tcPr>
            <w:tcW w:w="1260" w:type="dxa"/>
          </w:tcPr>
          <w:p w:rsidR="002A4770" w:rsidRPr="00D55AC7" w:rsidRDefault="002A4770" w:rsidP="003950CB">
            <w:pPr>
              <w:rPr>
                <w:sz w:val="20"/>
              </w:rPr>
            </w:pPr>
            <w:r w:rsidRPr="00D55AC7">
              <w:rPr>
                <w:sz w:val="20"/>
              </w:rPr>
              <w:t>2014</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A2397E" w:rsidP="003950CB">
            <w:pPr>
              <w:rPr>
                <w:sz w:val="20"/>
              </w:rPr>
            </w:pPr>
            <w:hyperlink r:id="rId28" w:history="1">
              <w:r w:rsidR="00C9123C" w:rsidRPr="00D55AC7">
                <w:rPr>
                  <w:sz w:val="20"/>
                </w:rPr>
                <w:t>draft-ietf-ccamp-gmpls-g-694-lambda-labels-04.txt</w:t>
              </w:r>
            </w:hyperlink>
          </w:p>
        </w:tc>
        <w:tc>
          <w:tcPr>
            <w:tcW w:w="4590" w:type="dxa"/>
          </w:tcPr>
          <w:p w:rsidR="00C9123C" w:rsidRPr="00D55AC7" w:rsidRDefault="00C9123C" w:rsidP="003950CB">
            <w:pPr>
              <w:rPr>
                <w:sz w:val="20"/>
              </w:rPr>
            </w:pPr>
            <w:r w:rsidRPr="00D55AC7">
              <w:rPr>
                <w:sz w:val="20"/>
              </w:rPr>
              <w:t>Generalized Labels for G.694 Lambda-Switching Capable Label Switching Routers</w:t>
            </w:r>
          </w:p>
        </w:tc>
        <w:tc>
          <w:tcPr>
            <w:tcW w:w="1260" w:type="dxa"/>
          </w:tcPr>
          <w:p w:rsidR="00C9123C" w:rsidRPr="00D55AC7" w:rsidRDefault="00C9123C" w:rsidP="003950CB">
            <w:pPr>
              <w:rPr>
                <w:sz w:val="20"/>
              </w:rPr>
            </w:pPr>
            <w:r w:rsidRPr="00D55AC7">
              <w:rPr>
                <w:sz w:val="20"/>
              </w:rPr>
              <w:t>03/2009</w:t>
            </w:r>
          </w:p>
        </w:tc>
      </w:tr>
      <w:tr w:rsidR="00C9123C" w:rsidRPr="00E02A7A" w:rsidTr="003950CB">
        <w:trPr>
          <w:cantSplit/>
          <w:jc w:val="center"/>
        </w:trPr>
        <w:tc>
          <w:tcPr>
            <w:tcW w:w="1604" w:type="dxa"/>
          </w:tcPr>
          <w:p w:rsidR="00C9123C" w:rsidRPr="00E02A7A" w:rsidDel="006A4CED" w:rsidRDefault="00C9123C" w:rsidP="003950CB">
            <w:pPr>
              <w:rPr>
                <w:sz w:val="20"/>
              </w:rPr>
            </w:pPr>
            <w:r w:rsidRPr="00E02A7A">
              <w:rPr>
                <w:sz w:val="20"/>
              </w:rPr>
              <w:t>IETF (ccamp)</w:t>
            </w:r>
          </w:p>
        </w:tc>
        <w:tc>
          <w:tcPr>
            <w:tcW w:w="1985" w:type="dxa"/>
          </w:tcPr>
          <w:p w:rsidR="00C9123C" w:rsidRPr="00D55AC7" w:rsidDel="006A4CED" w:rsidRDefault="00C9123C" w:rsidP="003950CB">
            <w:pPr>
              <w:rPr>
                <w:sz w:val="20"/>
              </w:rPr>
            </w:pPr>
            <w:r w:rsidRPr="00D55AC7">
              <w:rPr>
                <w:sz w:val="20"/>
              </w:rPr>
              <w:t>draft-ietf-ccamp-ethernet-traffic-parameters-08.txt</w:t>
            </w:r>
          </w:p>
        </w:tc>
        <w:tc>
          <w:tcPr>
            <w:tcW w:w="4590" w:type="dxa"/>
          </w:tcPr>
          <w:p w:rsidR="00C9123C" w:rsidRPr="00D55AC7" w:rsidDel="006A4CED" w:rsidRDefault="00C9123C" w:rsidP="003950CB">
            <w:pPr>
              <w:rPr>
                <w:sz w:val="20"/>
              </w:rPr>
            </w:pPr>
            <w:r w:rsidRPr="00D55AC7">
              <w:rPr>
                <w:sz w:val="20"/>
              </w:rPr>
              <w:t>Ethernet Traffic Parameters</w:t>
            </w:r>
          </w:p>
        </w:tc>
        <w:tc>
          <w:tcPr>
            <w:tcW w:w="1260" w:type="dxa"/>
          </w:tcPr>
          <w:p w:rsidR="00C9123C" w:rsidRPr="00E02A7A" w:rsidDel="006A4CED" w:rsidRDefault="00C9123C" w:rsidP="003950CB">
            <w:pPr>
              <w:rPr>
                <w:sz w:val="20"/>
              </w:rPr>
            </w:pPr>
            <w:r w:rsidRPr="00E02A7A">
              <w:rPr>
                <w:sz w:val="20"/>
              </w:rPr>
              <w:t>04/2009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draft-ietf-ccamp-wson-impairments-00.txt</w:t>
            </w:r>
          </w:p>
        </w:tc>
        <w:tc>
          <w:tcPr>
            <w:tcW w:w="4590" w:type="dxa"/>
          </w:tcPr>
          <w:p w:rsidR="00C9123C" w:rsidRPr="00D55AC7" w:rsidRDefault="00C9123C" w:rsidP="003950CB">
            <w:pPr>
              <w:rPr>
                <w:sz w:val="20"/>
              </w:rPr>
            </w:pPr>
            <w:r w:rsidRPr="00D55AC7">
              <w:rPr>
                <w:sz w:val="20"/>
              </w:rPr>
              <w:t>A Framework for the Control of Wavelength Switched Optical Networks (WSON) with Impairments</w:t>
            </w:r>
          </w:p>
        </w:tc>
        <w:tc>
          <w:tcPr>
            <w:tcW w:w="1260" w:type="dxa"/>
          </w:tcPr>
          <w:p w:rsidR="00C9123C" w:rsidRPr="00E02A7A" w:rsidRDefault="00C9123C" w:rsidP="003950CB">
            <w:pPr>
              <w:rPr>
                <w:sz w:val="20"/>
              </w:rPr>
            </w:pPr>
            <w:r w:rsidRPr="00E02A7A">
              <w:rPr>
                <w:sz w:val="20"/>
              </w:rPr>
              <w:t>06/2009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draft-ietf-ccamp-ethernet-gmpls-provider-reqs-02.txt</w:t>
            </w:r>
          </w:p>
        </w:tc>
        <w:tc>
          <w:tcPr>
            <w:tcW w:w="4590" w:type="dxa"/>
          </w:tcPr>
          <w:p w:rsidR="00C9123C" w:rsidRPr="00D55AC7" w:rsidRDefault="00C9123C" w:rsidP="003950CB">
            <w:pPr>
              <w:rPr>
                <w:sz w:val="20"/>
              </w:rPr>
            </w:pPr>
            <w:r w:rsidRPr="00D55AC7">
              <w:rPr>
                <w:sz w:val="20"/>
              </w:rPr>
              <w:t>Service Provider Requirements for Ethernet control with GMPLS</w:t>
            </w:r>
          </w:p>
        </w:tc>
        <w:tc>
          <w:tcPr>
            <w:tcW w:w="1260" w:type="dxa"/>
          </w:tcPr>
          <w:p w:rsidR="00C9123C" w:rsidRPr="00E02A7A" w:rsidRDefault="00C9123C" w:rsidP="003950CB">
            <w:pPr>
              <w:rPr>
                <w:sz w:val="20"/>
              </w:rPr>
            </w:pPr>
            <w:r w:rsidRPr="00E02A7A">
              <w:rPr>
                <w:sz w:val="20"/>
              </w:rPr>
              <w:t>06/2009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draft-ietf-ccamp-rwa-wson-encode-02.txt</w:t>
            </w:r>
          </w:p>
        </w:tc>
        <w:tc>
          <w:tcPr>
            <w:tcW w:w="4590" w:type="dxa"/>
          </w:tcPr>
          <w:p w:rsidR="00C9123C" w:rsidRPr="00D55AC7" w:rsidRDefault="00C9123C" w:rsidP="003950CB">
            <w:pPr>
              <w:rPr>
                <w:sz w:val="20"/>
              </w:rPr>
            </w:pPr>
            <w:r w:rsidRPr="00D55AC7">
              <w:rPr>
                <w:sz w:val="20"/>
              </w:rPr>
              <w:t>Routing and Wavelength Assignment Information Encoding for Wavelength Switched Optical Networks</w:t>
            </w:r>
          </w:p>
        </w:tc>
        <w:tc>
          <w:tcPr>
            <w:tcW w:w="1260" w:type="dxa"/>
          </w:tcPr>
          <w:p w:rsidR="00C9123C" w:rsidRPr="00E02A7A" w:rsidRDefault="00C9123C" w:rsidP="003950CB">
            <w:pPr>
              <w:rPr>
                <w:sz w:val="20"/>
              </w:rPr>
            </w:pPr>
            <w:r w:rsidRPr="00E02A7A">
              <w:rPr>
                <w:sz w:val="20"/>
              </w:rPr>
              <w:t>07/2009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draft-ietf-ccamp-pc-spc-rsvpte-ext-03.txt</w:t>
            </w:r>
          </w:p>
        </w:tc>
        <w:tc>
          <w:tcPr>
            <w:tcW w:w="4590" w:type="dxa"/>
          </w:tcPr>
          <w:p w:rsidR="00C9123C" w:rsidRPr="00D55AC7" w:rsidRDefault="00C9123C" w:rsidP="003950CB">
            <w:pPr>
              <w:rPr>
                <w:sz w:val="20"/>
              </w:rPr>
            </w:pPr>
            <w:r w:rsidRPr="00D55AC7">
              <w:rPr>
                <w:sz w:val="20"/>
              </w:rPr>
              <w:t>RSVP-TE Signaling Extension For Management Plane To Control Plane LSP Handover In A GMPLS Enabled Transport Network</w:t>
            </w:r>
          </w:p>
        </w:tc>
        <w:tc>
          <w:tcPr>
            <w:tcW w:w="1260" w:type="dxa"/>
          </w:tcPr>
          <w:p w:rsidR="00C9123C" w:rsidRPr="00E02A7A" w:rsidRDefault="00C9123C" w:rsidP="003950CB">
            <w:pPr>
              <w:rPr>
                <w:sz w:val="20"/>
              </w:rPr>
            </w:pPr>
            <w:r w:rsidRPr="00E02A7A">
              <w:rPr>
                <w:sz w:val="20"/>
              </w:rPr>
              <w:t>07/2009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draft-ietf-ccamp-gmpls-mln-extensions-07.txt</w:t>
            </w:r>
          </w:p>
        </w:tc>
        <w:tc>
          <w:tcPr>
            <w:tcW w:w="4590" w:type="dxa"/>
          </w:tcPr>
          <w:p w:rsidR="00C9123C" w:rsidRPr="00D55AC7" w:rsidRDefault="00C9123C" w:rsidP="003950CB">
            <w:pPr>
              <w:rPr>
                <w:sz w:val="20"/>
              </w:rPr>
            </w:pPr>
            <w:r w:rsidRPr="00D55AC7">
              <w:rPr>
                <w:sz w:val="20"/>
              </w:rPr>
              <w:t>Generalized Multi-Protocol Label Switching (GMPLS) Protocol Extensions for Multi-Layer and Multi-Region Networks (MLN/MRN)</w:t>
            </w:r>
          </w:p>
        </w:tc>
        <w:tc>
          <w:tcPr>
            <w:tcW w:w="1260" w:type="dxa"/>
          </w:tcPr>
          <w:p w:rsidR="00C9123C" w:rsidRPr="00E02A7A" w:rsidRDefault="00C9123C" w:rsidP="003950CB">
            <w:pPr>
              <w:rPr>
                <w:sz w:val="20"/>
              </w:rPr>
            </w:pPr>
            <w:r w:rsidRPr="00E02A7A">
              <w:rPr>
                <w:sz w:val="20"/>
              </w:rPr>
              <w:t>08/2009</w:t>
            </w:r>
          </w:p>
        </w:tc>
      </w:tr>
      <w:tr w:rsidR="00C9123C" w:rsidRPr="00E02A7A" w:rsidTr="003950CB">
        <w:trPr>
          <w:cantSplit/>
          <w:jc w:val="center"/>
        </w:trPr>
        <w:tc>
          <w:tcPr>
            <w:tcW w:w="1604" w:type="dxa"/>
          </w:tcPr>
          <w:p w:rsidR="00C9123C" w:rsidRPr="00E02A7A" w:rsidDel="006A4CED" w:rsidRDefault="00C9123C" w:rsidP="003950CB">
            <w:pPr>
              <w:rPr>
                <w:sz w:val="20"/>
              </w:rPr>
            </w:pPr>
          </w:p>
        </w:tc>
        <w:tc>
          <w:tcPr>
            <w:tcW w:w="1985" w:type="dxa"/>
          </w:tcPr>
          <w:p w:rsidR="00C9123C" w:rsidRPr="00D55AC7" w:rsidDel="006A4CED" w:rsidRDefault="00C9123C" w:rsidP="003950CB">
            <w:pPr>
              <w:rPr>
                <w:sz w:val="20"/>
              </w:rPr>
            </w:pPr>
          </w:p>
        </w:tc>
        <w:tc>
          <w:tcPr>
            <w:tcW w:w="4590" w:type="dxa"/>
          </w:tcPr>
          <w:p w:rsidR="00C9123C" w:rsidRPr="00D55AC7" w:rsidDel="006A4CED" w:rsidRDefault="00C9123C" w:rsidP="003950CB">
            <w:pPr>
              <w:rPr>
                <w:sz w:val="20"/>
              </w:rPr>
            </w:pPr>
          </w:p>
        </w:tc>
        <w:tc>
          <w:tcPr>
            <w:tcW w:w="1260" w:type="dxa"/>
          </w:tcPr>
          <w:p w:rsidR="00C9123C" w:rsidRPr="00D55AC7" w:rsidDel="006A4CED" w:rsidRDefault="00C9123C" w:rsidP="003950CB">
            <w:pPr>
              <w:rPr>
                <w:sz w:val="20"/>
              </w:rPr>
            </w:pP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draft-ietf-ccamp-confirm-data-channel-status-07.txt</w:t>
            </w:r>
          </w:p>
        </w:tc>
        <w:tc>
          <w:tcPr>
            <w:tcW w:w="4590" w:type="dxa"/>
          </w:tcPr>
          <w:p w:rsidR="00C9123C" w:rsidRPr="00D55AC7" w:rsidRDefault="00C9123C" w:rsidP="003950CB">
            <w:pPr>
              <w:rPr>
                <w:sz w:val="20"/>
              </w:rPr>
            </w:pPr>
            <w:r w:rsidRPr="00D55AC7">
              <w:rPr>
                <w:sz w:val="20"/>
              </w:rPr>
              <w:t>Data Channel Status Confirmation Extensions for the Link Management Protocol</w:t>
            </w:r>
          </w:p>
        </w:tc>
        <w:tc>
          <w:tcPr>
            <w:tcW w:w="1260" w:type="dxa"/>
          </w:tcPr>
          <w:p w:rsidR="00C9123C" w:rsidRPr="00E02A7A" w:rsidRDefault="00C9123C" w:rsidP="003950CB">
            <w:pPr>
              <w:rPr>
                <w:sz w:val="20"/>
              </w:rPr>
            </w:pPr>
            <w:r w:rsidRPr="00E02A7A">
              <w:rPr>
                <w:sz w:val="20"/>
              </w:rPr>
              <w:t>09/2009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draft-ietf-ccamp-rwa-wson-framework-03.txt</w:t>
            </w:r>
          </w:p>
        </w:tc>
        <w:tc>
          <w:tcPr>
            <w:tcW w:w="4590" w:type="dxa"/>
          </w:tcPr>
          <w:p w:rsidR="00C9123C" w:rsidRPr="00D55AC7" w:rsidRDefault="00C9123C" w:rsidP="003950CB">
            <w:pPr>
              <w:rPr>
                <w:sz w:val="20"/>
              </w:rPr>
            </w:pPr>
            <w:r w:rsidRPr="00D55AC7">
              <w:rPr>
                <w:sz w:val="20"/>
              </w:rPr>
              <w:t>Framework for GMPLS and PCE Control of Wavelength Switched Optical Networks (WSON)</w:t>
            </w:r>
          </w:p>
        </w:tc>
        <w:tc>
          <w:tcPr>
            <w:tcW w:w="1260" w:type="dxa"/>
          </w:tcPr>
          <w:p w:rsidR="00C9123C" w:rsidRPr="00E02A7A" w:rsidRDefault="00C9123C" w:rsidP="003950CB">
            <w:pPr>
              <w:rPr>
                <w:sz w:val="20"/>
              </w:rPr>
            </w:pPr>
            <w:r w:rsidRPr="00E02A7A">
              <w:rPr>
                <w:sz w:val="20"/>
              </w:rPr>
              <w:t>09/2009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draft-ietf-ccamp-lsp-dppm-08.txt</w:t>
            </w:r>
          </w:p>
        </w:tc>
        <w:tc>
          <w:tcPr>
            <w:tcW w:w="4590" w:type="dxa"/>
          </w:tcPr>
          <w:p w:rsidR="00C9123C" w:rsidRPr="00D55AC7" w:rsidRDefault="00C9123C" w:rsidP="003950CB">
            <w:pPr>
              <w:rPr>
                <w:sz w:val="20"/>
              </w:rPr>
            </w:pPr>
            <w:r w:rsidRPr="00D55AC7">
              <w:rPr>
                <w:sz w:val="20"/>
              </w:rPr>
              <w:t>Label Switched Path (LSP) Dynamic Provisioning Performance Metrics in Generalized MPLS Networks</w:t>
            </w:r>
          </w:p>
        </w:tc>
        <w:tc>
          <w:tcPr>
            <w:tcW w:w="1260" w:type="dxa"/>
          </w:tcPr>
          <w:p w:rsidR="00C9123C" w:rsidRPr="00E02A7A" w:rsidRDefault="00C9123C" w:rsidP="003950CB">
            <w:pPr>
              <w:rPr>
                <w:sz w:val="20"/>
              </w:rPr>
            </w:pPr>
            <w:r w:rsidRPr="00E02A7A">
              <w:rPr>
                <w:sz w:val="20"/>
              </w:rPr>
              <w:t>09/2009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draft-ietf-ccamp-rwa-info-04.txt</w:t>
            </w:r>
          </w:p>
        </w:tc>
        <w:tc>
          <w:tcPr>
            <w:tcW w:w="4590" w:type="dxa"/>
          </w:tcPr>
          <w:p w:rsidR="00C9123C" w:rsidRPr="00D55AC7" w:rsidRDefault="00C9123C" w:rsidP="003950CB">
            <w:pPr>
              <w:rPr>
                <w:sz w:val="20"/>
              </w:rPr>
            </w:pPr>
            <w:r w:rsidRPr="00D55AC7">
              <w:rPr>
                <w:sz w:val="20"/>
              </w:rPr>
              <w:t>Routing and Wavelength Assignment Information Model for Wavelength Switched Optical Networks</w:t>
            </w:r>
          </w:p>
        </w:tc>
        <w:tc>
          <w:tcPr>
            <w:tcW w:w="1260" w:type="dxa"/>
          </w:tcPr>
          <w:p w:rsidR="00C9123C" w:rsidRPr="00E02A7A" w:rsidRDefault="00C9123C" w:rsidP="003950CB">
            <w:pPr>
              <w:rPr>
                <w:sz w:val="20"/>
              </w:rPr>
            </w:pPr>
            <w:r w:rsidRPr="00E02A7A">
              <w:rPr>
                <w:sz w:val="20"/>
              </w:rPr>
              <w:t>09/2009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draft-ietf-ccamp-gmpls-ethernet-arch-05.txt</w:t>
            </w:r>
          </w:p>
        </w:tc>
        <w:tc>
          <w:tcPr>
            <w:tcW w:w="4590" w:type="dxa"/>
          </w:tcPr>
          <w:p w:rsidR="00C9123C" w:rsidRPr="00D55AC7" w:rsidRDefault="00C9123C" w:rsidP="003950CB">
            <w:pPr>
              <w:rPr>
                <w:sz w:val="20"/>
              </w:rPr>
            </w:pPr>
            <w:r w:rsidRPr="00D55AC7">
              <w:rPr>
                <w:sz w:val="20"/>
              </w:rPr>
              <w:t>Generalized Multi-Protocol Label Switching (GMPLS) Ethernet Label Switching Architecture and Framework</w:t>
            </w:r>
          </w:p>
        </w:tc>
        <w:tc>
          <w:tcPr>
            <w:tcW w:w="1260" w:type="dxa"/>
          </w:tcPr>
          <w:p w:rsidR="00C9123C" w:rsidRPr="00E02A7A" w:rsidRDefault="00C9123C" w:rsidP="003950CB">
            <w:pPr>
              <w:rPr>
                <w:sz w:val="20"/>
              </w:rPr>
            </w:pPr>
            <w:r w:rsidRPr="00E02A7A">
              <w:rPr>
                <w:sz w:val="20"/>
              </w:rPr>
              <w:t>09/2009</w:t>
            </w:r>
          </w:p>
        </w:tc>
      </w:tr>
      <w:tr w:rsidR="00C9123C" w:rsidRPr="00E02A7A" w:rsidTr="003950CB">
        <w:trPr>
          <w:cantSplit/>
          <w:jc w:val="center"/>
        </w:trPr>
        <w:tc>
          <w:tcPr>
            <w:tcW w:w="1604" w:type="dxa"/>
          </w:tcPr>
          <w:p w:rsidR="00C9123C" w:rsidRPr="00E02A7A" w:rsidDel="006A4CED" w:rsidRDefault="00C9123C" w:rsidP="003950CB">
            <w:pPr>
              <w:rPr>
                <w:sz w:val="20"/>
              </w:rPr>
            </w:pPr>
            <w:r w:rsidRPr="00E02A7A">
              <w:rPr>
                <w:sz w:val="20"/>
              </w:rPr>
              <w:t>IETF (ccamp)</w:t>
            </w:r>
          </w:p>
        </w:tc>
        <w:tc>
          <w:tcPr>
            <w:tcW w:w="1985" w:type="dxa"/>
          </w:tcPr>
          <w:p w:rsidR="00C9123C" w:rsidRPr="00D55AC7" w:rsidDel="006A4CED" w:rsidRDefault="00C9123C" w:rsidP="003950CB">
            <w:pPr>
              <w:rPr>
                <w:sz w:val="20"/>
              </w:rPr>
            </w:pPr>
            <w:r w:rsidRPr="00D55AC7">
              <w:rPr>
                <w:sz w:val="20"/>
              </w:rPr>
              <w:t>draft-ietf-ccamp-mpls-graceful-shutdown-10.txt</w:t>
            </w:r>
          </w:p>
        </w:tc>
        <w:tc>
          <w:tcPr>
            <w:tcW w:w="4590" w:type="dxa"/>
          </w:tcPr>
          <w:p w:rsidR="00C9123C" w:rsidRPr="00D55AC7" w:rsidDel="006A4CED" w:rsidRDefault="00C9123C" w:rsidP="003950CB">
            <w:pPr>
              <w:rPr>
                <w:sz w:val="20"/>
              </w:rPr>
            </w:pPr>
            <w:r w:rsidRPr="00D55AC7">
              <w:rPr>
                <w:sz w:val="20"/>
              </w:rPr>
              <w:t>Graceful Shutdown in MPLS and Generalized MPLS Traffic Engineering Networks</w:t>
            </w:r>
          </w:p>
        </w:tc>
        <w:tc>
          <w:tcPr>
            <w:tcW w:w="1260" w:type="dxa"/>
          </w:tcPr>
          <w:p w:rsidR="00C9123C" w:rsidRPr="00E02A7A" w:rsidDel="006A4CED" w:rsidRDefault="00C9123C" w:rsidP="003950CB">
            <w:pPr>
              <w:rPr>
                <w:sz w:val="20"/>
              </w:rPr>
            </w:pPr>
            <w:r w:rsidRPr="00E02A7A">
              <w:rPr>
                <w:sz w:val="20"/>
              </w:rPr>
              <w:t>09/2009</w:t>
            </w:r>
          </w:p>
        </w:tc>
      </w:tr>
      <w:tr w:rsidR="00C9123C" w:rsidRPr="00E02A7A" w:rsidTr="003950CB">
        <w:trPr>
          <w:cantSplit/>
          <w:jc w:val="center"/>
        </w:trPr>
        <w:tc>
          <w:tcPr>
            <w:tcW w:w="1604" w:type="dxa"/>
          </w:tcPr>
          <w:p w:rsidR="00C9123C" w:rsidRPr="00E02A7A" w:rsidDel="006A4CED" w:rsidRDefault="00C9123C" w:rsidP="003950CB">
            <w:pPr>
              <w:rPr>
                <w:sz w:val="20"/>
              </w:rPr>
            </w:pPr>
            <w:r w:rsidRPr="00E02A7A">
              <w:rPr>
                <w:sz w:val="20"/>
              </w:rPr>
              <w:lastRenderedPageBreak/>
              <w:t>IETF (ccamp)</w:t>
            </w:r>
          </w:p>
        </w:tc>
        <w:tc>
          <w:tcPr>
            <w:tcW w:w="1985" w:type="dxa"/>
          </w:tcPr>
          <w:p w:rsidR="00C9123C" w:rsidRPr="00D55AC7" w:rsidDel="006A4CED" w:rsidRDefault="00C9123C" w:rsidP="003950CB">
            <w:pPr>
              <w:rPr>
                <w:sz w:val="20"/>
              </w:rPr>
            </w:pPr>
            <w:r w:rsidRPr="00D55AC7">
              <w:rPr>
                <w:sz w:val="20"/>
              </w:rPr>
              <w:t>draft-ietf-ccamp-gmpls-vcat-lcas-08.txt</w:t>
            </w:r>
          </w:p>
        </w:tc>
        <w:tc>
          <w:tcPr>
            <w:tcW w:w="4590" w:type="dxa"/>
          </w:tcPr>
          <w:p w:rsidR="00C9123C" w:rsidRPr="00D55AC7" w:rsidDel="006A4CED" w:rsidRDefault="00C9123C" w:rsidP="003950CB">
            <w:pPr>
              <w:rPr>
                <w:sz w:val="20"/>
              </w:rPr>
            </w:pPr>
            <w:r w:rsidRPr="00D55AC7">
              <w:rPr>
                <w:sz w:val="20"/>
              </w:rPr>
              <w:t>Operating Virtual Concatenation (VCAT) and the Link Capacity Adjustment Scheme (LCAS) with Generalized Multi-Protocol Label Switching (GMPLS)</w:t>
            </w:r>
          </w:p>
        </w:tc>
        <w:tc>
          <w:tcPr>
            <w:tcW w:w="1260" w:type="dxa"/>
          </w:tcPr>
          <w:p w:rsidR="00C9123C" w:rsidRPr="00E02A7A" w:rsidDel="006A4CED" w:rsidRDefault="00C9123C" w:rsidP="003950CB">
            <w:pPr>
              <w:rPr>
                <w:sz w:val="20"/>
              </w:rPr>
            </w:pPr>
            <w:r w:rsidRPr="00E02A7A">
              <w:rPr>
                <w:sz w:val="20"/>
              </w:rPr>
              <w:t>07/2009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draft-ietf-ccamp-gmpls-ted-mib-05.txt</w:t>
            </w:r>
          </w:p>
        </w:tc>
        <w:tc>
          <w:tcPr>
            <w:tcW w:w="4590" w:type="dxa"/>
          </w:tcPr>
          <w:p w:rsidR="00C9123C" w:rsidRPr="00D55AC7" w:rsidRDefault="00C9123C" w:rsidP="003950CB">
            <w:pPr>
              <w:rPr>
                <w:sz w:val="20"/>
              </w:rPr>
            </w:pPr>
            <w:r w:rsidRPr="00D55AC7">
              <w:rPr>
                <w:sz w:val="20"/>
              </w:rPr>
              <w:t>Traffic Engineering Database Management Information Base in support of GMPLS</w:t>
            </w:r>
          </w:p>
        </w:tc>
        <w:tc>
          <w:tcPr>
            <w:tcW w:w="1260" w:type="dxa"/>
          </w:tcPr>
          <w:p w:rsidR="00C9123C" w:rsidRPr="00E02A7A" w:rsidRDefault="00C9123C" w:rsidP="003950CB">
            <w:pPr>
              <w:rPr>
                <w:sz w:val="20"/>
              </w:rPr>
            </w:pPr>
            <w:r w:rsidRPr="00E02A7A">
              <w:rPr>
                <w:sz w:val="20"/>
              </w:rPr>
              <w:t>01/2009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A2397E" w:rsidP="003950CB">
            <w:pPr>
              <w:rPr>
                <w:sz w:val="20"/>
              </w:rPr>
            </w:pPr>
            <w:hyperlink r:id="rId29" w:history="1">
              <w:r w:rsidR="00C9123C" w:rsidRPr="00D55AC7">
                <w:rPr>
                  <w:sz w:val="20"/>
                </w:rPr>
                <w:t>draft-ietf-ccamp-rwa-info-04.txt</w:t>
              </w:r>
            </w:hyperlink>
          </w:p>
        </w:tc>
        <w:tc>
          <w:tcPr>
            <w:tcW w:w="4590" w:type="dxa"/>
          </w:tcPr>
          <w:p w:rsidR="00C9123C" w:rsidRPr="00D55AC7" w:rsidRDefault="00C9123C" w:rsidP="003950CB">
            <w:pPr>
              <w:rPr>
                <w:sz w:val="20"/>
              </w:rPr>
            </w:pPr>
            <w:r w:rsidRPr="00D55AC7">
              <w:rPr>
                <w:sz w:val="20"/>
              </w:rPr>
              <w:t>Routing and Wavelength Assignment Information Model for Wavelength Switched Optical Networks</w:t>
            </w:r>
          </w:p>
        </w:tc>
        <w:tc>
          <w:tcPr>
            <w:tcW w:w="1260" w:type="dxa"/>
          </w:tcPr>
          <w:p w:rsidR="00C9123C" w:rsidRPr="00D55AC7" w:rsidRDefault="00C9123C" w:rsidP="003950CB">
            <w:pPr>
              <w:rPr>
                <w:sz w:val="20"/>
              </w:rPr>
            </w:pPr>
            <w:r w:rsidRPr="00D55AC7">
              <w:rPr>
                <w:sz w:val="20"/>
              </w:rPr>
              <w:t>09/2009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draft-ietf-ccamp-oam-configuration-fwk-03</w:t>
            </w:r>
          </w:p>
        </w:tc>
        <w:tc>
          <w:tcPr>
            <w:tcW w:w="4590" w:type="dxa"/>
          </w:tcPr>
          <w:p w:rsidR="00C9123C" w:rsidRPr="00D55AC7" w:rsidRDefault="00C9123C" w:rsidP="003950CB">
            <w:pPr>
              <w:rPr>
                <w:sz w:val="20"/>
              </w:rPr>
            </w:pPr>
            <w:r w:rsidRPr="00D55AC7">
              <w:rPr>
                <w:sz w:val="20"/>
              </w:rPr>
              <w:t>OAM Configuration Framework and Requirements for GMPLS RSVP-TE</w:t>
            </w:r>
          </w:p>
        </w:tc>
        <w:tc>
          <w:tcPr>
            <w:tcW w:w="1260" w:type="dxa"/>
          </w:tcPr>
          <w:p w:rsidR="00C9123C" w:rsidRPr="00D55AC7" w:rsidRDefault="00C9123C" w:rsidP="003950CB">
            <w:pPr>
              <w:rPr>
                <w:sz w:val="20"/>
              </w:rPr>
            </w:pPr>
            <w:r w:rsidRPr="00D55AC7">
              <w:rPr>
                <w:sz w:val="20"/>
              </w:rPr>
              <w:t>01/2010</w:t>
            </w:r>
          </w:p>
        </w:tc>
      </w:tr>
      <w:tr w:rsidR="00C9123C" w:rsidRPr="00E02A7A" w:rsidTr="003950CB">
        <w:trPr>
          <w:cantSplit/>
          <w:jc w:val="center"/>
        </w:trPr>
        <w:tc>
          <w:tcPr>
            <w:tcW w:w="1604" w:type="dxa"/>
          </w:tcPr>
          <w:p w:rsidR="00C9123C" w:rsidRPr="00E02A7A" w:rsidDel="006A4CED" w:rsidRDefault="00C9123C" w:rsidP="003950CB">
            <w:pPr>
              <w:rPr>
                <w:sz w:val="20"/>
              </w:rPr>
            </w:pPr>
            <w:r w:rsidRPr="00E02A7A">
              <w:rPr>
                <w:sz w:val="20"/>
              </w:rPr>
              <w:t>IETF (pce)</w:t>
            </w:r>
          </w:p>
        </w:tc>
        <w:tc>
          <w:tcPr>
            <w:tcW w:w="1985" w:type="dxa"/>
          </w:tcPr>
          <w:p w:rsidR="00C9123C" w:rsidRPr="00E02A7A" w:rsidDel="006A4CED" w:rsidRDefault="00C9123C" w:rsidP="003950CB">
            <w:pPr>
              <w:rPr>
                <w:sz w:val="20"/>
              </w:rPr>
            </w:pPr>
            <w:r w:rsidRPr="00D55AC7">
              <w:rPr>
                <w:sz w:val="20"/>
              </w:rPr>
              <w:t>RFC 4655</w:t>
            </w:r>
          </w:p>
        </w:tc>
        <w:tc>
          <w:tcPr>
            <w:tcW w:w="4590" w:type="dxa"/>
          </w:tcPr>
          <w:p w:rsidR="00C9123C" w:rsidRPr="00E02A7A" w:rsidDel="006A4CED" w:rsidRDefault="00C9123C" w:rsidP="003950CB">
            <w:pPr>
              <w:rPr>
                <w:sz w:val="20"/>
              </w:rPr>
            </w:pPr>
            <w:r w:rsidRPr="00D55AC7">
              <w:rPr>
                <w:sz w:val="20"/>
              </w:rPr>
              <w:t>A Path Computation Element (PCE) Based Architecture</w:t>
            </w:r>
          </w:p>
        </w:tc>
        <w:tc>
          <w:tcPr>
            <w:tcW w:w="1260" w:type="dxa"/>
          </w:tcPr>
          <w:p w:rsidR="00C9123C" w:rsidRPr="00D55AC7" w:rsidDel="006A4CED" w:rsidRDefault="00C9123C" w:rsidP="003950CB">
            <w:pPr>
              <w:rPr>
                <w:sz w:val="20"/>
              </w:rPr>
            </w:pPr>
            <w:r w:rsidRPr="00D55AC7">
              <w:rPr>
                <w:sz w:val="20"/>
              </w:rPr>
              <w:t>08/2006</w:t>
            </w:r>
          </w:p>
        </w:tc>
      </w:tr>
      <w:tr w:rsidR="00C9123C" w:rsidRPr="00E02A7A" w:rsidTr="003950CB">
        <w:trPr>
          <w:cantSplit/>
          <w:jc w:val="center"/>
        </w:trPr>
        <w:tc>
          <w:tcPr>
            <w:tcW w:w="1604" w:type="dxa"/>
          </w:tcPr>
          <w:p w:rsidR="00C9123C" w:rsidRPr="00E02A7A" w:rsidDel="006A4CED" w:rsidRDefault="00C9123C" w:rsidP="003950CB">
            <w:pPr>
              <w:rPr>
                <w:sz w:val="20"/>
              </w:rPr>
            </w:pPr>
            <w:r w:rsidRPr="00E02A7A">
              <w:rPr>
                <w:sz w:val="20"/>
              </w:rPr>
              <w:t>IETF (pce)</w:t>
            </w:r>
          </w:p>
        </w:tc>
        <w:tc>
          <w:tcPr>
            <w:tcW w:w="1985" w:type="dxa"/>
          </w:tcPr>
          <w:p w:rsidR="00C9123C" w:rsidRPr="00E02A7A" w:rsidDel="006A4CED" w:rsidRDefault="00C9123C" w:rsidP="003950CB">
            <w:pPr>
              <w:rPr>
                <w:sz w:val="20"/>
              </w:rPr>
            </w:pPr>
            <w:r w:rsidRPr="00D55AC7">
              <w:rPr>
                <w:sz w:val="20"/>
              </w:rPr>
              <w:t>RFC 4657</w:t>
            </w:r>
          </w:p>
        </w:tc>
        <w:tc>
          <w:tcPr>
            <w:tcW w:w="4590" w:type="dxa"/>
          </w:tcPr>
          <w:p w:rsidR="00C9123C" w:rsidRPr="00E02A7A" w:rsidDel="006A4CED" w:rsidRDefault="00C9123C" w:rsidP="003950CB">
            <w:pPr>
              <w:rPr>
                <w:sz w:val="20"/>
              </w:rPr>
            </w:pPr>
            <w:r w:rsidRPr="00D55AC7">
              <w:rPr>
                <w:sz w:val="20"/>
              </w:rPr>
              <w:t>Path Computation Element (PCE) Communication Protocol Generic Requirements</w:t>
            </w:r>
          </w:p>
        </w:tc>
        <w:tc>
          <w:tcPr>
            <w:tcW w:w="1260" w:type="dxa"/>
          </w:tcPr>
          <w:p w:rsidR="00C9123C" w:rsidRPr="00D55AC7" w:rsidDel="006A4CED" w:rsidRDefault="00C9123C" w:rsidP="003950CB">
            <w:pPr>
              <w:rPr>
                <w:sz w:val="20"/>
              </w:rPr>
            </w:pPr>
            <w:r w:rsidRPr="00D55AC7">
              <w:rPr>
                <w:sz w:val="20"/>
              </w:rPr>
              <w:t>09/2006</w:t>
            </w:r>
          </w:p>
        </w:tc>
      </w:tr>
      <w:tr w:rsidR="00C9123C" w:rsidRPr="00E02A7A" w:rsidTr="003950CB">
        <w:trPr>
          <w:cantSplit/>
          <w:jc w:val="center"/>
        </w:trPr>
        <w:tc>
          <w:tcPr>
            <w:tcW w:w="1604" w:type="dxa"/>
          </w:tcPr>
          <w:p w:rsidR="00C9123C" w:rsidRPr="00E02A7A" w:rsidDel="006A4CED"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 4674</w:t>
            </w:r>
          </w:p>
        </w:tc>
        <w:tc>
          <w:tcPr>
            <w:tcW w:w="4590" w:type="dxa"/>
          </w:tcPr>
          <w:p w:rsidR="00C9123C" w:rsidRPr="00D55AC7" w:rsidRDefault="00C9123C" w:rsidP="003950CB">
            <w:pPr>
              <w:rPr>
                <w:sz w:val="20"/>
              </w:rPr>
            </w:pPr>
            <w:r w:rsidRPr="00D55AC7">
              <w:rPr>
                <w:sz w:val="20"/>
              </w:rPr>
              <w:t>Requirements for Path Computation Element (PCE) Discovery</w:t>
            </w:r>
          </w:p>
        </w:tc>
        <w:tc>
          <w:tcPr>
            <w:tcW w:w="1260" w:type="dxa"/>
          </w:tcPr>
          <w:p w:rsidR="00C9123C" w:rsidRPr="00D55AC7" w:rsidDel="006A4CED" w:rsidRDefault="00C9123C" w:rsidP="003950CB">
            <w:pPr>
              <w:rPr>
                <w:sz w:val="20"/>
              </w:rPr>
            </w:pPr>
            <w:r w:rsidRPr="00D55AC7">
              <w:rPr>
                <w:sz w:val="20"/>
              </w:rPr>
              <w:t>10/2006</w:t>
            </w:r>
          </w:p>
        </w:tc>
      </w:tr>
      <w:tr w:rsidR="00C9123C" w:rsidRPr="00E02A7A" w:rsidDel="006A4CED" w:rsidTr="003950CB">
        <w:trPr>
          <w:cantSplit/>
          <w:jc w:val="center"/>
        </w:trPr>
        <w:tc>
          <w:tcPr>
            <w:tcW w:w="1604" w:type="dxa"/>
          </w:tcPr>
          <w:p w:rsidR="00C9123C" w:rsidRPr="00E02A7A" w:rsidDel="006A4CED"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RFC4927</w:t>
            </w:r>
          </w:p>
        </w:tc>
        <w:tc>
          <w:tcPr>
            <w:tcW w:w="4590" w:type="dxa"/>
          </w:tcPr>
          <w:p w:rsidR="00C9123C" w:rsidRPr="00D55AC7" w:rsidRDefault="00C9123C" w:rsidP="003950CB">
            <w:pPr>
              <w:rPr>
                <w:sz w:val="20"/>
              </w:rPr>
            </w:pPr>
            <w:r w:rsidRPr="00D55AC7">
              <w:rPr>
                <w:sz w:val="20"/>
              </w:rPr>
              <w:t>PCE Communication Protocol (PCECP) Specific Requirements for Inter-Area Multi Protocol Label Switching (MPLS) and Generalized MPLS (GMPLS) Traffic Engineering</w:t>
            </w:r>
          </w:p>
        </w:tc>
        <w:tc>
          <w:tcPr>
            <w:tcW w:w="1260" w:type="dxa"/>
          </w:tcPr>
          <w:p w:rsidR="00C9123C" w:rsidRPr="00E02A7A" w:rsidDel="006A4CED" w:rsidRDefault="00C9123C" w:rsidP="003950CB">
            <w:pPr>
              <w:rPr>
                <w:sz w:val="20"/>
              </w:rPr>
            </w:pPr>
            <w:r w:rsidRPr="00D55AC7">
              <w:rPr>
                <w:sz w:val="20"/>
              </w:rPr>
              <w:t>07/2007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 5088</w:t>
            </w:r>
          </w:p>
        </w:tc>
        <w:tc>
          <w:tcPr>
            <w:tcW w:w="4590" w:type="dxa"/>
          </w:tcPr>
          <w:p w:rsidR="00C9123C" w:rsidRPr="00D55AC7" w:rsidRDefault="00C9123C" w:rsidP="003950CB">
            <w:pPr>
              <w:rPr>
                <w:sz w:val="20"/>
              </w:rPr>
            </w:pPr>
            <w:r w:rsidRPr="00D55AC7">
              <w:rPr>
                <w:sz w:val="20"/>
              </w:rPr>
              <w:t>OSPF Protocol Extensions for Path Computation Element (PCE) Discovery</w:t>
            </w:r>
          </w:p>
        </w:tc>
        <w:tc>
          <w:tcPr>
            <w:tcW w:w="1260" w:type="dxa"/>
          </w:tcPr>
          <w:p w:rsidR="00C9123C" w:rsidRPr="00D55AC7" w:rsidRDefault="00C9123C" w:rsidP="003950CB">
            <w:pPr>
              <w:rPr>
                <w:sz w:val="20"/>
              </w:rPr>
            </w:pPr>
            <w:r w:rsidRPr="00D55AC7">
              <w:rPr>
                <w:sz w:val="20"/>
              </w:rPr>
              <w:t>01/2008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 5089</w:t>
            </w:r>
          </w:p>
        </w:tc>
        <w:tc>
          <w:tcPr>
            <w:tcW w:w="4590" w:type="dxa"/>
          </w:tcPr>
          <w:p w:rsidR="00C9123C" w:rsidRPr="00D55AC7" w:rsidRDefault="00C9123C" w:rsidP="003950CB">
            <w:pPr>
              <w:rPr>
                <w:sz w:val="20"/>
              </w:rPr>
            </w:pPr>
            <w:r w:rsidRPr="00D55AC7">
              <w:rPr>
                <w:sz w:val="20"/>
              </w:rPr>
              <w:t>IS-IS Protocol Extensions for Path Computation Element (PCE) Discovery</w:t>
            </w:r>
          </w:p>
        </w:tc>
        <w:tc>
          <w:tcPr>
            <w:tcW w:w="1260" w:type="dxa"/>
          </w:tcPr>
          <w:p w:rsidR="00C9123C" w:rsidRPr="00D55AC7" w:rsidRDefault="00C9123C" w:rsidP="003950CB">
            <w:pPr>
              <w:rPr>
                <w:sz w:val="20"/>
              </w:rPr>
            </w:pPr>
            <w:r w:rsidRPr="00D55AC7">
              <w:rPr>
                <w:sz w:val="20"/>
              </w:rPr>
              <w:t>01/2008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 5376</w:t>
            </w:r>
          </w:p>
        </w:tc>
        <w:tc>
          <w:tcPr>
            <w:tcW w:w="4590" w:type="dxa"/>
          </w:tcPr>
          <w:p w:rsidR="00C9123C" w:rsidRPr="00D55AC7" w:rsidRDefault="00C9123C" w:rsidP="003950CB">
            <w:pPr>
              <w:rPr>
                <w:sz w:val="20"/>
              </w:rPr>
            </w:pPr>
            <w:r w:rsidRPr="00D55AC7">
              <w:rPr>
                <w:sz w:val="20"/>
              </w:rPr>
              <w:t>Inter-AS Requirements for the Path Computation Element Communication Protocol (PCECP)</w:t>
            </w:r>
          </w:p>
        </w:tc>
        <w:tc>
          <w:tcPr>
            <w:tcW w:w="1260" w:type="dxa"/>
          </w:tcPr>
          <w:p w:rsidR="00C9123C" w:rsidRPr="00D55AC7" w:rsidRDefault="00C9123C" w:rsidP="003950CB">
            <w:pPr>
              <w:rPr>
                <w:sz w:val="20"/>
              </w:rPr>
            </w:pPr>
            <w:r w:rsidRPr="00D55AC7">
              <w:rPr>
                <w:sz w:val="20"/>
              </w:rPr>
              <w:t>11/2008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 5394</w:t>
            </w:r>
          </w:p>
        </w:tc>
        <w:tc>
          <w:tcPr>
            <w:tcW w:w="4590" w:type="dxa"/>
          </w:tcPr>
          <w:p w:rsidR="00C9123C" w:rsidRPr="00D55AC7" w:rsidRDefault="00C9123C" w:rsidP="003950CB">
            <w:pPr>
              <w:rPr>
                <w:sz w:val="20"/>
              </w:rPr>
            </w:pPr>
            <w:r w:rsidRPr="00D55AC7">
              <w:rPr>
                <w:sz w:val="20"/>
              </w:rPr>
              <w:t>Policy-Enabled Path Computation Framework</w:t>
            </w:r>
          </w:p>
        </w:tc>
        <w:tc>
          <w:tcPr>
            <w:tcW w:w="1260" w:type="dxa"/>
          </w:tcPr>
          <w:p w:rsidR="00C9123C" w:rsidRPr="00D55AC7" w:rsidRDefault="00C9123C" w:rsidP="003950CB">
            <w:pPr>
              <w:rPr>
                <w:sz w:val="20"/>
              </w:rPr>
            </w:pPr>
            <w:r w:rsidRPr="00D55AC7">
              <w:rPr>
                <w:sz w:val="20"/>
              </w:rPr>
              <w:t>12/2008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 5440</w:t>
            </w:r>
          </w:p>
        </w:tc>
        <w:tc>
          <w:tcPr>
            <w:tcW w:w="4590" w:type="dxa"/>
          </w:tcPr>
          <w:p w:rsidR="00C9123C" w:rsidRPr="00D55AC7" w:rsidRDefault="00C9123C" w:rsidP="003950CB">
            <w:pPr>
              <w:rPr>
                <w:sz w:val="20"/>
              </w:rPr>
            </w:pPr>
            <w:r w:rsidRPr="00D55AC7">
              <w:rPr>
                <w:sz w:val="20"/>
              </w:rPr>
              <w:t>Path Computation Element (PCE) Communication Protocol (PCEP)</w:t>
            </w:r>
          </w:p>
        </w:tc>
        <w:tc>
          <w:tcPr>
            <w:tcW w:w="1260" w:type="dxa"/>
          </w:tcPr>
          <w:p w:rsidR="00C9123C" w:rsidRPr="00D55AC7" w:rsidRDefault="00C9123C" w:rsidP="003950CB">
            <w:pPr>
              <w:rPr>
                <w:sz w:val="20"/>
              </w:rPr>
            </w:pPr>
            <w:r w:rsidRPr="00D55AC7">
              <w:rPr>
                <w:sz w:val="20"/>
              </w:rPr>
              <w:t>03/2009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 5441</w:t>
            </w:r>
          </w:p>
        </w:tc>
        <w:tc>
          <w:tcPr>
            <w:tcW w:w="4590" w:type="dxa"/>
          </w:tcPr>
          <w:p w:rsidR="00C9123C" w:rsidRPr="00D55AC7" w:rsidRDefault="00C9123C" w:rsidP="003950CB">
            <w:pPr>
              <w:rPr>
                <w:sz w:val="20"/>
              </w:rPr>
            </w:pPr>
            <w:r w:rsidRPr="00D55AC7">
              <w:rPr>
                <w:sz w:val="20"/>
              </w:rPr>
              <w:t>A Backward-Recursive PCE-Based Computation (BRPC) Procedure to Compute Shortest Constrained Inter-Domain Traffic Engineering Label Switched Paths</w:t>
            </w:r>
          </w:p>
        </w:tc>
        <w:tc>
          <w:tcPr>
            <w:tcW w:w="1260" w:type="dxa"/>
          </w:tcPr>
          <w:p w:rsidR="00C9123C" w:rsidRPr="00D55AC7" w:rsidRDefault="00C9123C" w:rsidP="003950CB">
            <w:pPr>
              <w:rPr>
                <w:sz w:val="20"/>
              </w:rPr>
            </w:pPr>
            <w:r w:rsidRPr="00D55AC7">
              <w:rPr>
                <w:sz w:val="20"/>
              </w:rPr>
              <w:t>04/2009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 5455</w:t>
            </w:r>
          </w:p>
        </w:tc>
        <w:tc>
          <w:tcPr>
            <w:tcW w:w="4590" w:type="dxa"/>
          </w:tcPr>
          <w:p w:rsidR="00C9123C" w:rsidRPr="00D55AC7" w:rsidRDefault="00C9123C" w:rsidP="003950CB">
            <w:pPr>
              <w:rPr>
                <w:sz w:val="20"/>
              </w:rPr>
            </w:pPr>
            <w:r w:rsidRPr="00D55AC7">
              <w:rPr>
                <w:sz w:val="20"/>
              </w:rPr>
              <w:t>Diffserv-Aware Class-Type Object for the Path Computation Element Communication Protocol</w:t>
            </w:r>
          </w:p>
        </w:tc>
        <w:tc>
          <w:tcPr>
            <w:tcW w:w="1260" w:type="dxa"/>
          </w:tcPr>
          <w:p w:rsidR="00C9123C" w:rsidRPr="00D55AC7" w:rsidRDefault="00C9123C" w:rsidP="003950CB">
            <w:pPr>
              <w:rPr>
                <w:sz w:val="20"/>
              </w:rPr>
            </w:pPr>
            <w:r w:rsidRPr="00D55AC7">
              <w:rPr>
                <w:sz w:val="20"/>
              </w:rPr>
              <w:t>03/2009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draft-ietf-pce-vpn-req-00.txt</w:t>
            </w:r>
          </w:p>
        </w:tc>
        <w:tc>
          <w:tcPr>
            <w:tcW w:w="4590" w:type="dxa"/>
          </w:tcPr>
          <w:p w:rsidR="00C9123C" w:rsidRPr="00D55AC7" w:rsidRDefault="00C9123C" w:rsidP="003950CB">
            <w:pPr>
              <w:rPr>
                <w:sz w:val="20"/>
              </w:rPr>
            </w:pPr>
            <w:r w:rsidRPr="00D55AC7">
              <w:rPr>
                <w:sz w:val="20"/>
              </w:rPr>
              <w:t>PCC-PCE Communication Requirements for VPNs</w:t>
            </w:r>
          </w:p>
        </w:tc>
        <w:tc>
          <w:tcPr>
            <w:tcW w:w="1260" w:type="dxa"/>
          </w:tcPr>
          <w:p w:rsidR="00C9123C" w:rsidRPr="00D55AC7" w:rsidRDefault="00C9123C" w:rsidP="003950CB">
            <w:pPr>
              <w:rPr>
                <w:sz w:val="20"/>
              </w:rPr>
            </w:pPr>
            <w:r w:rsidRPr="00D55AC7">
              <w:rPr>
                <w:sz w:val="20"/>
              </w:rPr>
              <w:t>03/2009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 5520</w:t>
            </w:r>
          </w:p>
        </w:tc>
        <w:tc>
          <w:tcPr>
            <w:tcW w:w="4590" w:type="dxa"/>
          </w:tcPr>
          <w:p w:rsidR="00C9123C" w:rsidRPr="00D55AC7" w:rsidRDefault="00C9123C" w:rsidP="003950CB">
            <w:pPr>
              <w:rPr>
                <w:sz w:val="20"/>
              </w:rPr>
            </w:pPr>
            <w:r w:rsidRPr="00D55AC7">
              <w:rPr>
                <w:sz w:val="20"/>
              </w:rPr>
              <w:t>Preserving Topology Confidentiality in Inter-Domain Path Computation Using a Path-Key-Based Mechanism</w:t>
            </w:r>
          </w:p>
          <w:p w:rsidR="00C9123C" w:rsidRPr="00D55AC7" w:rsidRDefault="00C9123C" w:rsidP="003950CB">
            <w:pPr>
              <w:rPr>
                <w:sz w:val="20"/>
              </w:rPr>
            </w:pPr>
          </w:p>
        </w:tc>
        <w:tc>
          <w:tcPr>
            <w:tcW w:w="1260" w:type="dxa"/>
          </w:tcPr>
          <w:p w:rsidR="00C9123C" w:rsidRPr="00D55AC7" w:rsidRDefault="00C9123C" w:rsidP="003950CB">
            <w:pPr>
              <w:rPr>
                <w:sz w:val="20"/>
              </w:rPr>
            </w:pPr>
            <w:r w:rsidRPr="00D55AC7">
              <w:rPr>
                <w:sz w:val="20"/>
              </w:rPr>
              <w:t>04/2009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D55AC7" w:rsidP="003950CB">
            <w:pPr>
              <w:rPr>
                <w:sz w:val="20"/>
              </w:rPr>
            </w:pPr>
            <w:r>
              <w:rPr>
                <w:sz w:val="20"/>
              </w:rPr>
              <w:t>RF</w:t>
            </w:r>
            <w:r>
              <w:rPr>
                <w:rFonts w:hint="eastAsia"/>
                <w:sz w:val="20"/>
                <w:lang w:eastAsia="ja-JP"/>
              </w:rPr>
              <w:t>C</w:t>
            </w:r>
            <w:r w:rsidR="00C9123C" w:rsidRPr="00D55AC7">
              <w:rPr>
                <w:sz w:val="20"/>
              </w:rPr>
              <w:t xml:space="preserve"> 5521</w:t>
            </w:r>
          </w:p>
        </w:tc>
        <w:tc>
          <w:tcPr>
            <w:tcW w:w="4590" w:type="dxa"/>
          </w:tcPr>
          <w:p w:rsidR="00C9123C" w:rsidRPr="00D55AC7" w:rsidRDefault="00C9123C" w:rsidP="003950CB">
            <w:pPr>
              <w:rPr>
                <w:sz w:val="20"/>
              </w:rPr>
            </w:pPr>
            <w:r w:rsidRPr="00D55AC7">
              <w:rPr>
                <w:sz w:val="20"/>
              </w:rPr>
              <w:t>Extensions to the Path Computation Element Communication Protocol (PCEP) for Route Exclusions</w:t>
            </w:r>
          </w:p>
        </w:tc>
        <w:tc>
          <w:tcPr>
            <w:tcW w:w="1260" w:type="dxa"/>
          </w:tcPr>
          <w:p w:rsidR="00C9123C" w:rsidRPr="00D55AC7" w:rsidRDefault="00C9123C" w:rsidP="003950CB">
            <w:pPr>
              <w:rPr>
                <w:sz w:val="20"/>
              </w:rPr>
            </w:pPr>
            <w:r w:rsidRPr="00D55AC7">
              <w:rPr>
                <w:sz w:val="20"/>
              </w:rPr>
              <w:t>04/2009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lastRenderedPageBreak/>
              <w:t>IETF (pce)</w:t>
            </w:r>
          </w:p>
        </w:tc>
        <w:tc>
          <w:tcPr>
            <w:tcW w:w="1985" w:type="dxa"/>
          </w:tcPr>
          <w:p w:rsidR="00C9123C" w:rsidRPr="00D55AC7" w:rsidRDefault="00C9123C" w:rsidP="003950CB">
            <w:pPr>
              <w:rPr>
                <w:sz w:val="20"/>
              </w:rPr>
            </w:pPr>
            <w:r w:rsidRPr="00D55AC7">
              <w:rPr>
                <w:sz w:val="20"/>
              </w:rPr>
              <w:t>RFC 5541</w:t>
            </w:r>
          </w:p>
        </w:tc>
        <w:tc>
          <w:tcPr>
            <w:tcW w:w="4590" w:type="dxa"/>
          </w:tcPr>
          <w:p w:rsidR="00C9123C" w:rsidRPr="00D55AC7" w:rsidRDefault="00C9123C" w:rsidP="003950CB">
            <w:pPr>
              <w:rPr>
                <w:sz w:val="20"/>
              </w:rPr>
            </w:pPr>
            <w:r w:rsidRPr="00D55AC7">
              <w:rPr>
                <w:sz w:val="20"/>
              </w:rPr>
              <w:t>Encoding of Objective Functions in the Path Computation Element Communication Protocol (PCEP)</w:t>
            </w:r>
          </w:p>
        </w:tc>
        <w:tc>
          <w:tcPr>
            <w:tcW w:w="1260" w:type="dxa"/>
          </w:tcPr>
          <w:p w:rsidR="00C9123C" w:rsidRPr="00D55AC7" w:rsidRDefault="00C9123C" w:rsidP="003950CB">
            <w:pPr>
              <w:rPr>
                <w:sz w:val="20"/>
              </w:rPr>
            </w:pPr>
            <w:r w:rsidRPr="00D55AC7">
              <w:rPr>
                <w:sz w:val="20"/>
              </w:rPr>
              <w:t>06/2009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draft-ietf-pce-monitoring-05.txt</w:t>
            </w:r>
          </w:p>
        </w:tc>
        <w:tc>
          <w:tcPr>
            <w:tcW w:w="4590" w:type="dxa"/>
          </w:tcPr>
          <w:p w:rsidR="00C9123C" w:rsidRPr="00D55AC7" w:rsidRDefault="00C9123C" w:rsidP="003950CB">
            <w:pPr>
              <w:rPr>
                <w:sz w:val="20"/>
              </w:rPr>
            </w:pPr>
            <w:r w:rsidRPr="00D55AC7">
              <w:rPr>
                <w:sz w:val="20"/>
              </w:rPr>
              <w:t>A set of monitoring tools for Path Computation Element based Architecture</w:t>
            </w:r>
          </w:p>
        </w:tc>
        <w:tc>
          <w:tcPr>
            <w:tcW w:w="1260" w:type="dxa"/>
          </w:tcPr>
          <w:p w:rsidR="00C9123C" w:rsidRPr="00D55AC7" w:rsidRDefault="00C9123C" w:rsidP="003950CB">
            <w:pPr>
              <w:rPr>
                <w:sz w:val="20"/>
              </w:rPr>
            </w:pPr>
            <w:r w:rsidRPr="00D55AC7">
              <w:rPr>
                <w:sz w:val="20"/>
              </w:rPr>
              <w:t>06/2009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 5557</w:t>
            </w:r>
          </w:p>
        </w:tc>
        <w:tc>
          <w:tcPr>
            <w:tcW w:w="4590" w:type="dxa"/>
          </w:tcPr>
          <w:p w:rsidR="00C9123C" w:rsidRPr="00D55AC7" w:rsidRDefault="00C9123C" w:rsidP="003950CB">
            <w:pPr>
              <w:rPr>
                <w:sz w:val="20"/>
              </w:rPr>
            </w:pPr>
            <w:r w:rsidRPr="00D55AC7">
              <w:rPr>
                <w:sz w:val="20"/>
              </w:rPr>
              <w:t>Path Computation Element Communication Protocol (PCEP) Requirements and Protocol Extensions in Support of Global Concurrent Optimization</w:t>
            </w:r>
          </w:p>
        </w:tc>
        <w:tc>
          <w:tcPr>
            <w:tcW w:w="1260" w:type="dxa"/>
          </w:tcPr>
          <w:p w:rsidR="00C9123C" w:rsidRPr="00D55AC7" w:rsidRDefault="00C9123C" w:rsidP="003950CB">
            <w:pPr>
              <w:rPr>
                <w:sz w:val="20"/>
              </w:rPr>
            </w:pPr>
            <w:r w:rsidRPr="00D55AC7">
              <w:rPr>
                <w:sz w:val="20"/>
              </w:rPr>
              <w:t>07/2009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draft-ietf-pce-gmpls-aps-req-01.txt</w:t>
            </w:r>
          </w:p>
        </w:tc>
        <w:tc>
          <w:tcPr>
            <w:tcW w:w="4590" w:type="dxa"/>
          </w:tcPr>
          <w:p w:rsidR="00C9123C" w:rsidRPr="00D55AC7" w:rsidRDefault="00C9123C" w:rsidP="003950CB">
            <w:pPr>
              <w:rPr>
                <w:sz w:val="20"/>
              </w:rPr>
            </w:pPr>
            <w:r w:rsidRPr="00D55AC7">
              <w:rPr>
                <w:sz w:val="20"/>
              </w:rPr>
              <w:t>Requirements for GMPLS applications of PCE</w:t>
            </w:r>
          </w:p>
        </w:tc>
        <w:tc>
          <w:tcPr>
            <w:tcW w:w="1260" w:type="dxa"/>
          </w:tcPr>
          <w:p w:rsidR="00C9123C" w:rsidRPr="00E02A7A" w:rsidRDefault="00C9123C" w:rsidP="003950CB">
            <w:pPr>
              <w:rPr>
                <w:sz w:val="20"/>
              </w:rPr>
            </w:pPr>
            <w:r w:rsidRPr="00E02A7A">
              <w:rPr>
                <w:sz w:val="20"/>
              </w:rPr>
              <w:t>07/2009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draft-ietf-pce-manageability-requirements-07.txt</w:t>
            </w:r>
          </w:p>
        </w:tc>
        <w:tc>
          <w:tcPr>
            <w:tcW w:w="4590" w:type="dxa"/>
          </w:tcPr>
          <w:p w:rsidR="00C9123C" w:rsidRPr="00D55AC7" w:rsidRDefault="00C9123C" w:rsidP="003950CB">
            <w:pPr>
              <w:rPr>
                <w:sz w:val="20"/>
              </w:rPr>
            </w:pPr>
            <w:r w:rsidRPr="00D55AC7">
              <w:rPr>
                <w:sz w:val="20"/>
              </w:rPr>
              <w:t>Inclusion of Manageability Sections in PCE Working Group Drafts</w:t>
            </w:r>
          </w:p>
          <w:p w:rsidR="00C9123C" w:rsidRPr="00D55AC7" w:rsidRDefault="00C9123C" w:rsidP="003950CB">
            <w:pPr>
              <w:rPr>
                <w:sz w:val="20"/>
              </w:rPr>
            </w:pPr>
          </w:p>
        </w:tc>
        <w:tc>
          <w:tcPr>
            <w:tcW w:w="1260" w:type="dxa"/>
          </w:tcPr>
          <w:p w:rsidR="00C9123C" w:rsidRPr="00E02A7A" w:rsidRDefault="00C9123C" w:rsidP="003950CB">
            <w:pPr>
              <w:rPr>
                <w:sz w:val="20"/>
              </w:rPr>
            </w:pPr>
            <w:r w:rsidRPr="00E02A7A">
              <w:rPr>
                <w:sz w:val="20"/>
              </w:rPr>
              <w:t>07/2009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draft-ietf-pce-vendor-constraints-00.txt</w:t>
            </w:r>
          </w:p>
        </w:tc>
        <w:tc>
          <w:tcPr>
            <w:tcW w:w="4590" w:type="dxa"/>
          </w:tcPr>
          <w:p w:rsidR="00C9123C" w:rsidRPr="00D55AC7" w:rsidRDefault="00C9123C" w:rsidP="003950CB">
            <w:pPr>
              <w:rPr>
                <w:sz w:val="20"/>
              </w:rPr>
            </w:pPr>
            <w:r w:rsidRPr="00D55AC7">
              <w:rPr>
                <w:sz w:val="20"/>
              </w:rPr>
              <w:t>Conveying Vendor-Specific Constraints in the Path Computation Element Protocol</w:t>
            </w:r>
          </w:p>
        </w:tc>
        <w:tc>
          <w:tcPr>
            <w:tcW w:w="1260" w:type="dxa"/>
          </w:tcPr>
          <w:p w:rsidR="00C9123C" w:rsidRPr="00E02A7A" w:rsidRDefault="00C9123C" w:rsidP="003950CB">
            <w:pPr>
              <w:rPr>
                <w:sz w:val="20"/>
              </w:rPr>
            </w:pPr>
            <w:r w:rsidRPr="00E02A7A">
              <w:rPr>
                <w:sz w:val="20"/>
              </w:rPr>
              <w:t>07/2009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draft-ietf-pce-pcep-svec-list-02.txt</w:t>
            </w:r>
          </w:p>
        </w:tc>
        <w:tc>
          <w:tcPr>
            <w:tcW w:w="4590" w:type="dxa"/>
          </w:tcPr>
          <w:p w:rsidR="00C9123C" w:rsidRPr="00D55AC7" w:rsidRDefault="00C9123C" w:rsidP="003950CB">
            <w:pPr>
              <w:rPr>
                <w:sz w:val="20"/>
              </w:rPr>
            </w:pPr>
            <w:r w:rsidRPr="00D55AC7">
              <w:rPr>
                <w:sz w:val="20"/>
              </w:rPr>
              <w:t>The use of SVEC (Synchronization VECtor) list for Synchronized dependent path computations</w:t>
            </w:r>
          </w:p>
        </w:tc>
        <w:tc>
          <w:tcPr>
            <w:tcW w:w="1260" w:type="dxa"/>
          </w:tcPr>
          <w:p w:rsidR="00C9123C" w:rsidRPr="00E02A7A" w:rsidRDefault="00C9123C" w:rsidP="003950CB">
            <w:pPr>
              <w:rPr>
                <w:sz w:val="20"/>
              </w:rPr>
            </w:pPr>
            <w:r w:rsidRPr="00E02A7A">
              <w:rPr>
                <w:sz w:val="20"/>
              </w:rPr>
              <w:t>08/2009</w:t>
            </w:r>
          </w:p>
        </w:tc>
      </w:tr>
      <w:tr w:rsidR="00C9123C" w:rsidRPr="00E02A7A" w:rsidTr="003950CB">
        <w:trPr>
          <w:cantSplit/>
          <w:jc w:val="center"/>
        </w:trPr>
        <w:tc>
          <w:tcPr>
            <w:tcW w:w="1604" w:type="dxa"/>
          </w:tcPr>
          <w:p w:rsidR="00C9123C" w:rsidRPr="00E02A7A" w:rsidDel="006A4CED"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draft-ietf-pce-inter-layer-req-10.txt</w:t>
            </w:r>
          </w:p>
        </w:tc>
        <w:tc>
          <w:tcPr>
            <w:tcW w:w="4590" w:type="dxa"/>
          </w:tcPr>
          <w:p w:rsidR="00C9123C" w:rsidRPr="00D55AC7" w:rsidRDefault="00C9123C" w:rsidP="003950CB">
            <w:pPr>
              <w:rPr>
                <w:sz w:val="20"/>
              </w:rPr>
            </w:pPr>
            <w:r w:rsidRPr="00D55AC7">
              <w:rPr>
                <w:sz w:val="20"/>
              </w:rPr>
              <w:t>PCC-PCE Communication Requirements for Inter-Layer Traffic Engineering</w:t>
            </w:r>
          </w:p>
        </w:tc>
        <w:tc>
          <w:tcPr>
            <w:tcW w:w="1260" w:type="dxa"/>
          </w:tcPr>
          <w:p w:rsidR="00C9123C" w:rsidRPr="00E02A7A" w:rsidDel="006A4CED" w:rsidRDefault="00C9123C" w:rsidP="003950CB">
            <w:pPr>
              <w:rPr>
                <w:sz w:val="20"/>
              </w:rPr>
            </w:pPr>
            <w:r w:rsidRPr="00E02A7A">
              <w:rPr>
                <w:sz w:val="20"/>
              </w:rPr>
              <w:t>08/2009</w:t>
            </w:r>
          </w:p>
        </w:tc>
      </w:tr>
      <w:tr w:rsidR="00C9123C" w:rsidRPr="00E02A7A" w:rsidTr="003950CB">
        <w:trPr>
          <w:cantSplit/>
          <w:jc w:val="center"/>
        </w:trPr>
        <w:tc>
          <w:tcPr>
            <w:tcW w:w="1604" w:type="dxa"/>
          </w:tcPr>
          <w:p w:rsidR="00C9123C" w:rsidRPr="00E02A7A" w:rsidDel="006A4CED"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draft-ietf-pce-inter-layer-frwk-10.txt</w:t>
            </w:r>
          </w:p>
        </w:tc>
        <w:tc>
          <w:tcPr>
            <w:tcW w:w="4590" w:type="dxa"/>
          </w:tcPr>
          <w:p w:rsidR="00C9123C" w:rsidRPr="00D55AC7" w:rsidRDefault="00C9123C" w:rsidP="003950CB">
            <w:pPr>
              <w:rPr>
                <w:sz w:val="20"/>
              </w:rPr>
            </w:pPr>
            <w:r w:rsidRPr="00D55AC7">
              <w:rPr>
                <w:sz w:val="20"/>
              </w:rPr>
              <w:t>Framework for PCE-Based Inter-Layer MPLS and GMPLS Traffic Engineering</w:t>
            </w:r>
          </w:p>
        </w:tc>
        <w:tc>
          <w:tcPr>
            <w:tcW w:w="1260" w:type="dxa"/>
          </w:tcPr>
          <w:p w:rsidR="00C9123C" w:rsidRPr="00E02A7A" w:rsidDel="006A4CED" w:rsidRDefault="00C9123C" w:rsidP="003950CB">
            <w:pPr>
              <w:rPr>
                <w:sz w:val="20"/>
              </w:rPr>
            </w:pPr>
            <w:r w:rsidRPr="00E02A7A">
              <w:rPr>
                <w:sz w:val="20"/>
              </w:rPr>
              <w:t>03/2009 (awaiting RFC #)</w:t>
            </w:r>
          </w:p>
        </w:tc>
      </w:tr>
      <w:tr w:rsidR="00C9123C" w:rsidRPr="00E02A7A" w:rsidTr="003950CB">
        <w:trPr>
          <w:cantSplit/>
          <w:jc w:val="center"/>
        </w:trPr>
        <w:tc>
          <w:tcPr>
            <w:tcW w:w="1604" w:type="dxa"/>
          </w:tcPr>
          <w:p w:rsidR="00C9123C" w:rsidRPr="00E02A7A" w:rsidDel="006A4CED" w:rsidRDefault="00C9123C" w:rsidP="003950CB">
            <w:pPr>
              <w:rPr>
                <w:sz w:val="20"/>
              </w:rPr>
            </w:pPr>
            <w:r w:rsidRPr="00D55AC7">
              <w:rPr>
                <w:sz w:val="20"/>
              </w:rPr>
              <w:t>IETF(opsawg)</w:t>
            </w:r>
          </w:p>
        </w:tc>
        <w:tc>
          <w:tcPr>
            <w:tcW w:w="1985" w:type="dxa"/>
          </w:tcPr>
          <w:p w:rsidR="00C9123C" w:rsidRPr="00D55AC7" w:rsidRDefault="00C9123C" w:rsidP="003950CB">
            <w:pPr>
              <w:rPr>
                <w:sz w:val="20"/>
              </w:rPr>
            </w:pPr>
            <w:r w:rsidRPr="00D55AC7">
              <w:rPr>
                <w:sz w:val="20"/>
              </w:rPr>
              <w:t>draft-ietf-opsawg-mpls-tp-oam-def-05.txt</w:t>
            </w:r>
          </w:p>
        </w:tc>
        <w:tc>
          <w:tcPr>
            <w:tcW w:w="4590" w:type="dxa"/>
          </w:tcPr>
          <w:p w:rsidR="00C9123C" w:rsidRPr="00D55AC7" w:rsidRDefault="00C9123C" w:rsidP="003950CB">
            <w:pPr>
              <w:rPr>
                <w:sz w:val="20"/>
              </w:rPr>
            </w:pPr>
            <w:r w:rsidRPr="00D55AC7">
              <w:rPr>
                <w:sz w:val="20"/>
              </w:rPr>
              <w:t>"The OAM Acronym Soup"</w:t>
            </w:r>
          </w:p>
        </w:tc>
        <w:tc>
          <w:tcPr>
            <w:tcW w:w="1260" w:type="dxa"/>
          </w:tcPr>
          <w:p w:rsidR="00C9123C" w:rsidRPr="00E02A7A" w:rsidDel="006A4CED" w:rsidRDefault="00C9123C" w:rsidP="003950CB">
            <w:pPr>
              <w:rPr>
                <w:sz w:val="20"/>
              </w:rPr>
            </w:pPr>
            <w:r w:rsidRPr="00D55AC7">
              <w:rPr>
                <w:sz w:val="20"/>
              </w:rPr>
              <w:t>05/2010</w:t>
            </w:r>
          </w:p>
        </w:tc>
      </w:tr>
    </w:tbl>
    <w:p w:rsidR="00C9123C" w:rsidRPr="00ED115A" w:rsidRDefault="00C9123C" w:rsidP="00C9123C">
      <w:pPr>
        <w:rPr>
          <w:lang w:eastAsia="ja-JP"/>
        </w:rPr>
      </w:pPr>
    </w:p>
    <w:p w:rsidR="00C9123C" w:rsidRPr="00ED115A" w:rsidRDefault="00C9123C" w:rsidP="00D55AC7">
      <w:pPr>
        <w:keepNext/>
        <w:tabs>
          <w:tab w:val="clear" w:pos="794"/>
          <w:tab w:val="clear" w:pos="1191"/>
          <w:tab w:val="clear" w:pos="1588"/>
          <w:tab w:val="clear" w:pos="1985"/>
        </w:tabs>
        <w:overflowPunct/>
        <w:autoSpaceDE/>
        <w:autoSpaceDN/>
        <w:adjustRightInd/>
        <w:spacing w:after="120"/>
        <w:jc w:val="center"/>
        <w:textAlignment w:val="auto"/>
        <w:rPr>
          <w:b/>
          <w:sz w:val="20"/>
          <w:lang w:eastAsia="ja-JP"/>
        </w:rPr>
      </w:pPr>
      <w:r w:rsidRPr="00ED115A">
        <w:rPr>
          <w:b/>
          <w:sz w:val="20"/>
        </w:rPr>
        <w:t>TABLE 7-1</w:t>
      </w:r>
      <w:r w:rsidRPr="00ED115A">
        <w:rPr>
          <w:rFonts w:hint="eastAsia"/>
          <w:b/>
          <w:sz w:val="20"/>
          <w:lang w:eastAsia="ja-JP"/>
        </w:rPr>
        <w:t>-3</w:t>
      </w:r>
      <w:r w:rsidRPr="00ED115A">
        <w:rPr>
          <w:b/>
          <w:sz w:val="20"/>
        </w:rPr>
        <w:t>/OTNT:  OTNT Related Standards and Industry Agreements</w:t>
      </w:r>
      <w:r w:rsidRPr="00ED115A">
        <w:rPr>
          <w:rFonts w:hint="eastAsia"/>
          <w:b/>
          <w:sz w:val="20"/>
          <w:lang w:eastAsia="ja-JP"/>
        </w:rPr>
        <w:t xml:space="preserve"> (IEEE 802 standards)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gridCol w:w="1260"/>
      </w:tblGrid>
      <w:tr w:rsidR="00C9123C" w:rsidRPr="00E02A7A" w:rsidTr="003950CB">
        <w:trPr>
          <w:cantSplit/>
          <w:tblHeader/>
          <w:jc w:val="center"/>
        </w:trPr>
        <w:tc>
          <w:tcPr>
            <w:tcW w:w="1604" w:type="dxa"/>
          </w:tcPr>
          <w:p w:rsidR="00C9123C" w:rsidRPr="00E02A7A" w:rsidRDefault="00C9123C" w:rsidP="003950CB">
            <w:pPr>
              <w:rPr>
                <w:b/>
                <w:sz w:val="20"/>
              </w:rPr>
            </w:pPr>
            <w:r w:rsidRPr="00E02A7A">
              <w:rPr>
                <w:b/>
                <w:sz w:val="20"/>
              </w:rPr>
              <w:t>Organisation (Subgroup responsible)</w:t>
            </w:r>
          </w:p>
        </w:tc>
        <w:tc>
          <w:tcPr>
            <w:tcW w:w="1985" w:type="dxa"/>
          </w:tcPr>
          <w:p w:rsidR="00C9123C" w:rsidRPr="00E02A7A" w:rsidRDefault="00C9123C" w:rsidP="003950CB">
            <w:pPr>
              <w:rPr>
                <w:b/>
                <w:sz w:val="20"/>
              </w:rPr>
            </w:pPr>
            <w:r w:rsidRPr="00E02A7A">
              <w:rPr>
                <w:b/>
                <w:sz w:val="20"/>
              </w:rPr>
              <w:t>Number</w:t>
            </w:r>
          </w:p>
        </w:tc>
        <w:tc>
          <w:tcPr>
            <w:tcW w:w="4590" w:type="dxa"/>
          </w:tcPr>
          <w:p w:rsidR="00C9123C" w:rsidRPr="00E02A7A" w:rsidRDefault="00C9123C" w:rsidP="003950CB">
            <w:pPr>
              <w:rPr>
                <w:b/>
                <w:sz w:val="20"/>
              </w:rPr>
            </w:pPr>
            <w:r w:rsidRPr="00E02A7A">
              <w:rPr>
                <w:b/>
                <w:sz w:val="20"/>
              </w:rPr>
              <w:t>Title</w:t>
            </w:r>
          </w:p>
        </w:tc>
        <w:tc>
          <w:tcPr>
            <w:tcW w:w="1260" w:type="dxa"/>
          </w:tcPr>
          <w:p w:rsidR="00C9123C" w:rsidRPr="00E02A7A" w:rsidRDefault="00C9123C" w:rsidP="003950CB">
            <w:pPr>
              <w:rPr>
                <w:b/>
                <w:sz w:val="20"/>
              </w:rPr>
            </w:pPr>
            <w:r w:rsidRPr="00E02A7A">
              <w:rPr>
                <w:b/>
                <w:sz w:val="20"/>
              </w:rPr>
              <w:t>Publication Date</w:t>
            </w:r>
          </w:p>
        </w:tc>
      </w:tr>
      <w:tr w:rsidR="00C9123C" w:rsidRPr="00E02A7A" w:rsidTr="003950CB">
        <w:trPr>
          <w:cantSplit/>
          <w:tblHeader/>
          <w:jc w:val="center"/>
        </w:trPr>
        <w:tc>
          <w:tcPr>
            <w:tcW w:w="1604" w:type="dxa"/>
          </w:tcPr>
          <w:p w:rsidR="00C9123C" w:rsidRPr="00D55AC7" w:rsidRDefault="00C9123C" w:rsidP="003950CB">
            <w:pPr>
              <w:rPr>
                <w:sz w:val="20"/>
              </w:rPr>
            </w:pPr>
            <w:r w:rsidRPr="00E02A7A">
              <w:rPr>
                <w:sz w:val="20"/>
              </w:rPr>
              <w:t>IEEE 802.1</w:t>
            </w:r>
          </w:p>
        </w:tc>
        <w:tc>
          <w:tcPr>
            <w:tcW w:w="1985" w:type="dxa"/>
          </w:tcPr>
          <w:p w:rsidR="00C9123C" w:rsidRPr="00D55AC7" w:rsidRDefault="00C9123C" w:rsidP="003950CB">
            <w:pPr>
              <w:rPr>
                <w:sz w:val="20"/>
              </w:rPr>
            </w:pPr>
            <w:r w:rsidRPr="00E02A7A">
              <w:rPr>
                <w:sz w:val="20"/>
              </w:rPr>
              <w:t>IEEE Std. 802.1AX-2008</w:t>
            </w:r>
          </w:p>
        </w:tc>
        <w:tc>
          <w:tcPr>
            <w:tcW w:w="4590" w:type="dxa"/>
          </w:tcPr>
          <w:p w:rsidR="00C9123C" w:rsidRPr="00D55AC7" w:rsidRDefault="00C9123C" w:rsidP="003950CB">
            <w:pPr>
              <w:rPr>
                <w:sz w:val="20"/>
              </w:rPr>
            </w:pPr>
            <w:r w:rsidRPr="00E02A7A">
              <w:rPr>
                <w:sz w:val="20"/>
              </w:rPr>
              <w:t>Link Aggregation</w:t>
            </w:r>
          </w:p>
        </w:tc>
        <w:tc>
          <w:tcPr>
            <w:tcW w:w="1260" w:type="dxa"/>
          </w:tcPr>
          <w:p w:rsidR="00C9123C" w:rsidRPr="00D55AC7" w:rsidRDefault="00C9123C" w:rsidP="003950CB">
            <w:pPr>
              <w:rPr>
                <w:sz w:val="20"/>
              </w:rPr>
            </w:pPr>
            <w:r w:rsidRPr="00D55AC7">
              <w:rPr>
                <w:sz w:val="20"/>
              </w:rPr>
              <w:t>2008</w:t>
            </w:r>
          </w:p>
        </w:tc>
      </w:tr>
      <w:tr w:rsidR="001A28BB" w:rsidRPr="00E02A7A" w:rsidTr="003950CB">
        <w:trPr>
          <w:cantSplit/>
          <w:jc w:val="center"/>
        </w:trPr>
        <w:tc>
          <w:tcPr>
            <w:tcW w:w="1604" w:type="dxa"/>
          </w:tcPr>
          <w:p w:rsidR="001A28BB" w:rsidRPr="00D55AC7" w:rsidRDefault="001A28BB" w:rsidP="003950CB">
            <w:pPr>
              <w:rPr>
                <w:sz w:val="20"/>
              </w:rPr>
            </w:pPr>
            <w:r w:rsidRPr="00D55AC7">
              <w:rPr>
                <w:sz w:val="20"/>
              </w:rPr>
              <w:t>IEEE 802.1</w:t>
            </w:r>
          </w:p>
        </w:tc>
        <w:tc>
          <w:tcPr>
            <w:tcW w:w="1985" w:type="dxa"/>
          </w:tcPr>
          <w:p w:rsidR="001A28BB" w:rsidRPr="00D55AC7" w:rsidRDefault="001A28BB" w:rsidP="003950CB">
            <w:pPr>
              <w:rPr>
                <w:sz w:val="20"/>
              </w:rPr>
            </w:pPr>
            <w:r w:rsidRPr="00D55AC7">
              <w:rPr>
                <w:sz w:val="20"/>
              </w:rPr>
              <w:t>IEEE Std. 802.1AXbk-2012</w:t>
            </w:r>
          </w:p>
        </w:tc>
        <w:tc>
          <w:tcPr>
            <w:tcW w:w="4590" w:type="dxa"/>
          </w:tcPr>
          <w:p w:rsidR="001A28BB" w:rsidRPr="00E02A7A" w:rsidRDefault="001A28BB" w:rsidP="003950CB">
            <w:pPr>
              <w:rPr>
                <w:sz w:val="20"/>
              </w:rPr>
            </w:pPr>
            <w:r w:rsidRPr="00E02A7A">
              <w:rPr>
                <w:sz w:val="20"/>
              </w:rPr>
              <w:t>Link Aggregation Amendment 1: Protocol Addressing</w:t>
            </w:r>
          </w:p>
        </w:tc>
        <w:tc>
          <w:tcPr>
            <w:tcW w:w="1260" w:type="dxa"/>
          </w:tcPr>
          <w:p w:rsidR="001A28BB" w:rsidRPr="00D55AC7" w:rsidRDefault="001A28BB" w:rsidP="003950CB">
            <w:pPr>
              <w:rPr>
                <w:sz w:val="20"/>
              </w:rPr>
            </w:pPr>
            <w:r w:rsidRPr="00D55AC7">
              <w:rPr>
                <w:sz w:val="20"/>
              </w:rPr>
              <w:t>2012</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IEEE 802.1</w:t>
            </w:r>
          </w:p>
        </w:tc>
        <w:tc>
          <w:tcPr>
            <w:tcW w:w="1985" w:type="dxa"/>
          </w:tcPr>
          <w:p w:rsidR="00C9123C" w:rsidRPr="00E02A7A" w:rsidRDefault="00C9123C" w:rsidP="003950CB">
            <w:pPr>
              <w:rPr>
                <w:sz w:val="20"/>
              </w:rPr>
            </w:pPr>
            <w:r w:rsidRPr="00E02A7A">
              <w:rPr>
                <w:sz w:val="20"/>
              </w:rPr>
              <w:t>IEEE Std. 802.1D-2004</w:t>
            </w:r>
          </w:p>
        </w:tc>
        <w:tc>
          <w:tcPr>
            <w:tcW w:w="4590" w:type="dxa"/>
          </w:tcPr>
          <w:p w:rsidR="00C9123C" w:rsidRPr="00E02A7A" w:rsidRDefault="00C9123C" w:rsidP="003950CB">
            <w:pPr>
              <w:rPr>
                <w:sz w:val="20"/>
              </w:rPr>
            </w:pPr>
            <w:r w:rsidRPr="00E02A7A">
              <w:rPr>
                <w:sz w:val="20"/>
              </w:rPr>
              <w:t>Media access control (MAC) Bridges (Incorporates IEEE 802.1t-2001 and IEEE 802.1w)</w:t>
            </w:r>
          </w:p>
        </w:tc>
        <w:tc>
          <w:tcPr>
            <w:tcW w:w="1260" w:type="dxa"/>
          </w:tcPr>
          <w:p w:rsidR="00C9123C" w:rsidRPr="00D55AC7" w:rsidRDefault="00C9123C" w:rsidP="003950CB">
            <w:pPr>
              <w:rPr>
                <w:sz w:val="20"/>
              </w:rPr>
            </w:pPr>
            <w:r w:rsidRPr="00D55AC7">
              <w:rPr>
                <w:sz w:val="20"/>
              </w:rPr>
              <w:t>2004</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IEEE802.1</w:t>
            </w:r>
          </w:p>
        </w:tc>
        <w:tc>
          <w:tcPr>
            <w:tcW w:w="1985" w:type="dxa"/>
          </w:tcPr>
          <w:p w:rsidR="00C9123C" w:rsidRPr="00D55AC7" w:rsidRDefault="00C9123C" w:rsidP="003950CB">
            <w:pPr>
              <w:rPr>
                <w:sz w:val="20"/>
              </w:rPr>
            </w:pPr>
            <w:r w:rsidRPr="00D55AC7">
              <w:rPr>
                <w:sz w:val="20"/>
              </w:rPr>
              <w:t>IEEE 802.16k</w:t>
            </w:r>
          </w:p>
        </w:tc>
        <w:tc>
          <w:tcPr>
            <w:tcW w:w="4590" w:type="dxa"/>
          </w:tcPr>
          <w:p w:rsidR="00C9123C" w:rsidRPr="00E02A7A" w:rsidRDefault="00C9123C" w:rsidP="003950CB">
            <w:pPr>
              <w:rPr>
                <w:sz w:val="20"/>
              </w:rPr>
            </w:pPr>
            <w:r w:rsidRPr="00E02A7A">
              <w:rPr>
                <w:sz w:val="20"/>
              </w:rPr>
              <w:t>Media Access Control (MAC) Bridges - Amendment 2: Bridging of IEEE 802.16</w:t>
            </w:r>
          </w:p>
        </w:tc>
        <w:tc>
          <w:tcPr>
            <w:tcW w:w="1260" w:type="dxa"/>
          </w:tcPr>
          <w:p w:rsidR="00C9123C" w:rsidRPr="00D55AC7" w:rsidRDefault="00C9123C" w:rsidP="003950CB">
            <w:pPr>
              <w:rPr>
                <w:sz w:val="20"/>
              </w:rPr>
            </w:pPr>
            <w:r w:rsidRPr="00D55AC7">
              <w:rPr>
                <w:sz w:val="20"/>
              </w:rPr>
              <w:t>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IEEE 802.1</w:t>
            </w:r>
          </w:p>
        </w:tc>
        <w:tc>
          <w:tcPr>
            <w:tcW w:w="1985" w:type="dxa"/>
          </w:tcPr>
          <w:p w:rsidR="00C9123C" w:rsidRPr="00D55AC7" w:rsidRDefault="00C9123C" w:rsidP="003950CB">
            <w:pPr>
              <w:rPr>
                <w:sz w:val="20"/>
              </w:rPr>
            </w:pPr>
            <w:r w:rsidRPr="00E02A7A">
              <w:rPr>
                <w:sz w:val="20"/>
              </w:rPr>
              <w:t>IEEE Std. 802.1Q-201</w:t>
            </w:r>
            <w:r w:rsidR="00B13B5F" w:rsidRPr="00D55AC7">
              <w:rPr>
                <w:sz w:val="20"/>
              </w:rPr>
              <w:t>4</w:t>
            </w:r>
          </w:p>
        </w:tc>
        <w:tc>
          <w:tcPr>
            <w:tcW w:w="4590" w:type="dxa"/>
          </w:tcPr>
          <w:p w:rsidR="00C9123C" w:rsidRPr="00E02A7A" w:rsidRDefault="00C9123C" w:rsidP="003950CB">
            <w:pPr>
              <w:rPr>
                <w:sz w:val="20"/>
              </w:rPr>
            </w:pPr>
            <w:r w:rsidRPr="00E02A7A">
              <w:rPr>
                <w:sz w:val="20"/>
              </w:rPr>
              <w:t>Virtual Bridged Local Area Networks—Revision</w:t>
            </w:r>
          </w:p>
        </w:tc>
        <w:tc>
          <w:tcPr>
            <w:tcW w:w="1260" w:type="dxa"/>
          </w:tcPr>
          <w:p w:rsidR="00C9123C" w:rsidRPr="00D55AC7" w:rsidRDefault="00C9123C" w:rsidP="003950CB">
            <w:pPr>
              <w:rPr>
                <w:sz w:val="20"/>
              </w:rPr>
            </w:pPr>
            <w:r w:rsidRPr="00D55AC7">
              <w:rPr>
                <w:sz w:val="20"/>
              </w:rPr>
              <w:t>2011</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IEEE 802.3</w:t>
            </w:r>
          </w:p>
        </w:tc>
        <w:tc>
          <w:tcPr>
            <w:tcW w:w="1985" w:type="dxa"/>
          </w:tcPr>
          <w:p w:rsidR="00C9123C" w:rsidRPr="00D55AC7" w:rsidRDefault="00C9123C" w:rsidP="003950CB">
            <w:pPr>
              <w:rPr>
                <w:sz w:val="20"/>
              </w:rPr>
            </w:pPr>
            <w:r w:rsidRPr="00E02A7A">
              <w:rPr>
                <w:sz w:val="20"/>
              </w:rPr>
              <w:t>IEEE Std 802.3-2012</w:t>
            </w:r>
          </w:p>
        </w:tc>
        <w:tc>
          <w:tcPr>
            <w:tcW w:w="4590" w:type="dxa"/>
          </w:tcPr>
          <w:p w:rsidR="00C9123C" w:rsidRPr="00E02A7A" w:rsidRDefault="00C9123C" w:rsidP="003950CB">
            <w:pPr>
              <w:rPr>
                <w:sz w:val="20"/>
              </w:rPr>
            </w:pPr>
            <w:r w:rsidRPr="00D55AC7">
              <w:rPr>
                <w:sz w:val="20"/>
              </w:rPr>
              <w:t>IEEE Standard for Ethernet</w:t>
            </w:r>
          </w:p>
        </w:tc>
        <w:tc>
          <w:tcPr>
            <w:tcW w:w="1260" w:type="dxa"/>
          </w:tcPr>
          <w:p w:rsidR="00C9123C" w:rsidRPr="00D55AC7" w:rsidRDefault="00C9123C" w:rsidP="003950CB">
            <w:pPr>
              <w:rPr>
                <w:sz w:val="20"/>
              </w:rPr>
            </w:pPr>
            <w:r w:rsidRPr="00D55AC7">
              <w:rPr>
                <w:sz w:val="20"/>
              </w:rPr>
              <w:t>12/2012</w:t>
            </w:r>
          </w:p>
        </w:tc>
      </w:tr>
      <w:tr w:rsidR="00C9123C" w:rsidRPr="00E02A7A" w:rsidDel="00C3229A" w:rsidTr="003950CB">
        <w:trPr>
          <w:cantSplit/>
          <w:jc w:val="center"/>
        </w:trPr>
        <w:tc>
          <w:tcPr>
            <w:tcW w:w="1604" w:type="dxa"/>
          </w:tcPr>
          <w:p w:rsidR="00C9123C" w:rsidRPr="00D55AC7" w:rsidDel="00C3229A" w:rsidRDefault="00C9123C" w:rsidP="003950CB">
            <w:pPr>
              <w:rPr>
                <w:sz w:val="20"/>
              </w:rPr>
            </w:pPr>
            <w:r w:rsidRPr="00D55AC7">
              <w:rPr>
                <w:sz w:val="20"/>
              </w:rPr>
              <w:t>IEEE 802.3</w:t>
            </w:r>
          </w:p>
        </w:tc>
        <w:tc>
          <w:tcPr>
            <w:tcW w:w="1985" w:type="dxa"/>
          </w:tcPr>
          <w:p w:rsidR="00C9123C" w:rsidRPr="00D55AC7" w:rsidDel="00C3229A" w:rsidRDefault="00C9123C" w:rsidP="003950CB">
            <w:pPr>
              <w:rPr>
                <w:sz w:val="20"/>
              </w:rPr>
            </w:pPr>
            <w:r w:rsidRPr="00D55AC7">
              <w:rPr>
                <w:sz w:val="20"/>
              </w:rPr>
              <w:t>IEEE Std 802.3.1</w:t>
            </w:r>
            <w:r w:rsidR="002747E3" w:rsidRPr="00D55AC7">
              <w:rPr>
                <w:sz w:val="20"/>
              </w:rPr>
              <w:t>-2013</w:t>
            </w:r>
          </w:p>
        </w:tc>
        <w:tc>
          <w:tcPr>
            <w:tcW w:w="4590" w:type="dxa"/>
          </w:tcPr>
          <w:p w:rsidR="00C9123C" w:rsidRPr="00D55AC7" w:rsidDel="00C3229A" w:rsidRDefault="00C9123C" w:rsidP="003950CB">
            <w:pPr>
              <w:rPr>
                <w:sz w:val="20"/>
              </w:rPr>
            </w:pPr>
            <w:r w:rsidRPr="00D55AC7">
              <w:rPr>
                <w:sz w:val="20"/>
              </w:rPr>
              <w:t>IEEE Standard for Management Information Base (MIB) Definitions for Ethernet</w:t>
            </w:r>
          </w:p>
        </w:tc>
        <w:tc>
          <w:tcPr>
            <w:tcW w:w="1260" w:type="dxa"/>
          </w:tcPr>
          <w:p w:rsidR="00C9123C" w:rsidRPr="00D55AC7" w:rsidDel="00C3229A" w:rsidRDefault="002747E3">
            <w:pPr>
              <w:rPr>
                <w:sz w:val="20"/>
              </w:rPr>
            </w:pPr>
            <w:r w:rsidRPr="00D55AC7">
              <w:rPr>
                <w:sz w:val="20"/>
              </w:rPr>
              <w:t>08</w:t>
            </w:r>
            <w:r w:rsidR="00C9123C" w:rsidRPr="00D55AC7">
              <w:rPr>
                <w:sz w:val="20"/>
              </w:rPr>
              <w:t>/</w:t>
            </w:r>
            <w:r w:rsidRPr="00D55AC7">
              <w:rPr>
                <w:sz w:val="20"/>
              </w:rPr>
              <w:t>2013</w:t>
            </w:r>
          </w:p>
        </w:tc>
      </w:tr>
      <w:tr w:rsidR="00F16A4B" w:rsidRPr="00E02A7A" w:rsidDel="00C3229A" w:rsidTr="003950CB">
        <w:trPr>
          <w:cantSplit/>
          <w:jc w:val="center"/>
        </w:trPr>
        <w:tc>
          <w:tcPr>
            <w:tcW w:w="1604" w:type="dxa"/>
          </w:tcPr>
          <w:p w:rsidR="00F16A4B" w:rsidRPr="00D55AC7" w:rsidRDefault="00F16A4B" w:rsidP="003950CB">
            <w:pPr>
              <w:rPr>
                <w:sz w:val="20"/>
              </w:rPr>
            </w:pPr>
            <w:r w:rsidRPr="00D55AC7">
              <w:rPr>
                <w:sz w:val="20"/>
              </w:rPr>
              <w:lastRenderedPageBreak/>
              <w:t>IEEE 802.3</w:t>
            </w:r>
          </w:p>
        </w:tc>
        <w:tc>
          <w:tcPr>
            <w:tcW w:w="1985" w:type="dxa"/>
          </w:tcPr>
          <w:p w:rsidR="00F16A4B" w:rsidRPr="00D55AC7" w:rsidRDefault="00F16A4B" w:rsidP="003950CB">
            <w:pPr>
              <w:rPr>
                <w:sz w:val="20"/>
              </w:rPr>
            </w:pPr>
            <w:r w:rsidRPr="00D55AC7">
              <w:rPr>
                <w:sz w:val="20"/>
              </w:rPr>
              <w:t>IEEE Std 802.3bk-2013</w:t>
            </w:r>
          </w:p>
        </w:tc>
        <w:tc>
          <w:tcPr>
            <w:tcW w:w="4590" w:type="dxa"/>
          </w:tcPr>
          <w:p w:rsidR="00F16A4B" w:rsidRPr="00D55AC7" w:rsidRDefault="00F16A4B" w:rsidP="003950CB">
            <w:pPr>
              <w:rPr>
                <w:sz w:val="20"/>
              </w:rPr>
            </w:pPr>
            <w:r w:rsidRPr="00D55AC7">
              <w:rPr>
                <w:sz w:val="20"/>
              </w:rPr>
              <w:t>IEEE Standard for Ethernet—Amendment 1: Physical Layer Specifications and Management Parameters for Extended Ethernet Passive Optical Networks</w:t>
            </w:r>
          </w:p>
        </w:tc>
        <w:tc>
          <w:tcPr>
            <w:tcW w:w="1260" w:type="dxa"/>
          </w:tcPr>
          <w:p w:rsidR="00F16A4B" w:rsidRPr="00D55AC7" w:rsidRDefault="002747E3" w:rsidP="003950CB">
            <w:pPr>
              <w:rPr>
                <w:sz w:val="20"/>
              </w:rPr>
            </w:pPr>
            <w:r w:rsidRPr="00D55AC7">
              <w:rPr>
                <w:sz w:val="20"/>
              </w:rPr>
              <w:t>08</w:t>
            </w:r>
            <w:r w:rsidR="00F16A4B" w:rsidRPr="00D55AC7">
              <w:rPr>
                <w:sz w:val="20"/>
              </w:rPr>
              <w:t>/2013</w:t>
            </w:r>
          </w:p>
        </w:tc>
      </w:tr>
      <w:tr w:rsidR="00F16A4B" w:rsidRPr="00E02A7A" w:rsidDel="00C3229A" w:rsidTr="003950CB">
        <w:trPr>
          <w:cantSplit/>
          <w:jc w:val="center"/>
        </w:trPr>
        <w:tc>
          <w:tcPr>
            <w:tcW w:w="1604" w:type="dxa"/>
          </w:tcPr>
          <w:p w:rsidR="00F16A4B" w:rsidRPr="00D55AC7" w:rsidRDefault="00F16A4B" w:rsidP="003950CB">
            <w:pPr>
              <w:rPr>
                <w:sz w:val="20"/>
              </w:rPr>
            </w:pPr>
            <w:r w:rsidRPr="00D55AC7">
              <w:rPr>
                <w:sz w:val="20"/>
              </w:rPr>
              <w:t>IEEE 802.3</w:t>
            </w:r>
          </w:p>
        </w:tc>
        <w:tc>
          <w:tcPr>
            <w:tcW w:w="1985" w:type="dxa"/>
          </w:tcPr>
          <w:p w:rsidR="00F16A4B" w:rsidRPr="00D55AC7" w:rsidRDefault="00F16A4B" w:rsidP="003950CB">
            <w:pPr>
              <w:rPr>
                <w:sz w:val="20"/>
              </w:rPr>
            </w:pPr>
            <w:r w:rsidRPr="00D55AC7">
              <w:rPr>
                <w:sz w:val="20"/>
              </w:rPr>
              <w:t>IEEE Std 802.3bj-2014</w:t>
            </w:r>
          </w:p>
        </w:tc>
        <w:tc>
          <w:tcPr>
            <w:tcW w:w="4590" w:type="dxa"/>
          </w:tcPr>
          <w:p w:rsidR="00F16A4B" w:rsidRPr="00D55AC7" w:rsidRDefault="00F16A4B" w:rsidP="003950CB">
            <w:pPr>
              <w:rPr>
                <w:sz w:val="20"/>
              </w:rPr>
            </w:pPr>
            <w:r w:rsidRPr="00D55AC7">
              <w:rPr>
                <w:sz w:val="20"/>
              </w:rPr>
              <w:t>IEEE Standard for Ethernet Amendment 2: Physical Layer Specifications and Management Parameters for 100 Gb/s Operation Over Backplanes and Copper Cables</w:t>
            </w:r>
          </w:p>
        </w:tc>
        <w:tc>
          <w:tcPr>
            <w:tcW w:w="1260" w:type="dxa"/>
          </w:tcPr>
          <w:p w:rsidR="00F16A4B" w:rsidRPr="00D55AC7" w:rsidRDefault="002747E3" w:rsidP="003950CB">
            <w:pPr>
              <w:rPr>
                <w:sz w:val="20"/>
              </w:rPr>
            </w:pPr>
            <w:r w:rsidRPr="00D55AC7">
              <w:rPr>
                <w:sz w:val="20"/>
              </w:rPr>
              <w:t>09/2014</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IEEE 802.17</w:t>
            </w:r>
          </w:p>
        </w:tc>
        <w:tc>
          <w:tcPr>
            <w:tcW w:w="1985" w:type="dxa"/>
          </w:tcPr>
          <w:p w:rsidR="00C9123C" w:rsidRPr="00D55AC7" w:rsidRDefault="00C9123C" w:rsidP="003950CB">
            <w:pPr>
              <w:rPr>
                <w:sz w:val="20"/>
              </w:rPr>
            </w:pPr>
            <w:r w:rsidRPr="00D55AC7">
              <w:rPr>
                <w:sz w:val="20"/>
              </w:rPr>
              <w:t>IEEE Std. 802.17-2004</w:t>
            </w:r>
          </w:p>
        </w:tc>
        <w:tc>
          <w:tcPr>
            <w:tcW w:w="4590" w:type="dxa"/>
          </w:tcPr>
          <w:p w:rsidR="00C9123C" w:rsidRPr="00E02A7A" w:rsidRDefault="00C9123C" w:rsidP="003950CB">
            <w:pPr>
              <w:rPr>
                <w:sz w:val="20"/>
              </w:rPr>
            </w:pPr>
            <w:r w:rsidRPr="00E02A7A">
              <w:rPr>
                <w:sz w:val="20"/>
              </w:rPr>
              <w:t>Resilient packet ring (RPR) access method and physical layer specifications</w:t>
            </w:r>
          </w:p>
        </w:tc>
        <w:tc>
          <w:tcPr>
            <w:tcW w:w="1260" w:type="dxa"/>
          </w:tcPr>
          <w:p w:rsidR="00C9123C" w:rsidRPr="00D55AC7" w:rsidRDefault="00C9123C" w:rsidP="003950CB">
            <w:pPr>
              <w:rPr>
                <w:sz w:val="20"/>
              </w:rPr>
            </w:pPr>
            <w:r w:rsidRPr="00D55AC7">
              <w:rPr>
                <w:sz w:val="20"/>
              </w:rPr>
              <w:t>09/2004</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IEEE 802.17</w:t>
            </w:r>
          </w:p>
        </w:tc>
        <w:tc>
          <w:tcPr>
            <w:tcW w:w="1985" w:type="dxa"/>
          </w:tcPr>
          <w:p w:rsidR="00C9123C" w:rsidRPr="00D55AC7" w:rsidRDefault="00C9123C" w:rsidP="003950CB">
            <w:pPr>
              <w:rPr>
                <w:sz w:val="20"/>
              </w:rPr>
            </w:pPr>
            <w:r w:rsidRPr="00D55AC7">
              <w:rPr>
                <w:sz w:val="20"/>
              </w:rPr>
              <w:t>IEEE Std. 802.17a-2004</w:t>
            </w:r>
          </w:p>
        </w:tc>
        <w:tc>
          <w:tcPr>
            <w:tcW w:w="4590" w:type="dxa"/>
          </w:tcPr>
          <w:p w:rsidR="00C9123C" w:rsidRPr="00E02A7A" w:rsidRDefault="00C9123C" w:rsidP="003950CB">
            <w:pPr>
              <w:rPr>
                <w:sz w:val="20"/>
              </w:rPr>
            </w:pPr>
            <w:r w:rsidRPr="00E02A7A">
              <w:rPr>
                <w:sz w:val="20"/>
              </w:rPr>
              <w:t>Media Access Control (MAC) Bridges - Amendment 1: Bridging of IEEE Std 802.17</w:t>
            </w:r>
          </w:p>
        </w:tc>
        <w:tc>
          <w:tcPr>
            <w:tcW w:w="1260" w:type="dxa"/>
          </w:tcPr>
          <w:p w:rsidR="00C9123C" w:rsidRPr="00D55AC7" w:rsidRDefault="00C9123C" w:rsidP="003950CB">
            <w:pPr>
              <w:rPr>
                <w:sz w:val="20"/>
              </w:rPr>
            </w:pPr>
            <w:r w:rsidRPr="00D55AC7">
              <w:rPr>
                <w:sz w:val="20"/>
              </w:rPr>
              <w:t>09/2004</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IEEE 802.17</w:t>
            </w:r>
          </w:p>
        </w:tc>
        <w:tc>
          <w:tcPr>
            <w:tcW w:w="1985" w:type="dxa"/>
          </w:tcPr>
          <w:p w:rsidR="00C9123C" w:rsidRPr="00D55AC7" w:rsidRDefault="00C9123C" w:rsidP="003950CB">
            <w:pPr>
              <w:rPr>
                <w:sz w:val="20"/>
              </w:rPr>
            </w:pPr>
            <w:r w:rsidRPr="00D55AC7">
              <w:rPr>
                <w:sz w:val="20"/>
              </w:rPr>
              <w:t>IEEE Std. 802.17b-2007</w:t>
            </w:r>
          </w:p>
        </w:tc>
        <w:tc>
          <w:tcPr>
            <w:tcW w:w="4590" w:type="dxa"/>
          </w:tcPr>
          <w:p w:rsidR="00C9123C" w:rsidRPr="00E02A7A" w:rsidRDefault="00C9123C" w:rsidP="003950CB">
            <w:pPr>
              <w:rPr>
                <w:sz w:val="20"/>
              </w:rPr>
            </w:pPr>
            <w:r w:rsidRPr="00E02A7A">
              <w:rPr>
                <w:sz w:val="20"/>
              </w:rPr>
              <w:t>Resilient packet ring (RPR) access method and physical layer specifications - Amendment 2: Spatially aware sublayer</w:t>
            </w:r>
          </w:p>
        </w:tc>
        <w:tc>
          <w:tcPr>
            <w:tcW w:w="1260" w:type="dxa"/>
          </w:tcPr>
          <w:p w:rsidR="00C9123C" w:rsidRPr="00D55AC7" w:rsidRDefault="00C9123C" w:rsidP="003950CB">
            <w:pPr>
              <w:rPr>
                <w:sz w:val="20"/>
              </w:rPr>
            </w:pPr>
            <w:r w:rsidRPr="00D55AC7">
              <w:rPr>
                <w:sz w:val="20"/>
              </w:rPr>
              <w:t>07/2007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IEEE 802.17</w:t>
            </w:r>
          </w:p>
        </w:tc>
        <w:tc>
          <w:tcPr>
            <w:tcW w:w="1985" w:type="dxa"/>
          </w:tcPr>
          <w:p w:rsidR="00C9123C" w:rsidRPr="00D55AC7" w:rsidRDefault="00C9123C" w:rsidP="003950CB">
            <w:pPr>
              <w:rPr>
                <w:sz w:val="20"/>
              </w:rPr>
            </w:pPr>
            <w:r w:rsidRPr="00D55AC7">
              <w:rPr>
                <w:sz w:val="20"/>
              </w:rPr>
              <w:t>IEEE Std. 802.17c-2009</w:t>
            </w:r>
          </w:p>
        </w:tc>
        <w:tc>
          <w:tcPr>
            <w:tcW w:w="4590" w:type="dxa"/>
          </w:tcPr>
          <w:p w:rsidR="00C9123C" w:rsidRPr="00E02A7A" w:rsidRDefault="00C9123C" w:rsidP="003950CB">
            <w:pPr>
              <w:rPr>
                <w:sz w:val="20"/>
              </w:rPr>
            </w:pPr>
            <w:r w:rsidRPr="00E02A7A">
              <w:rPr>
                <w:sz w:val="20"/>
              </w:rPr>
              <w:t>Resilient Packet Ring (RPR) Access Method and Physical Layer Specifications - Amendment 3 - Protected Inter-Ring Connection</w:t>
            </w:r>
          </w:p>
        </w:tc>
        <w:tc>
          <w:tcPr>
            <w:tcW w:w="1260" w:type="dxa"/>
          </w:tcPr>
          <w:p w:rsidR="00C9123C" w:rsidRPr="00D55AC7" w:rsidRDefault="00C9123C" w:rsidP="003950CB">
            <w:pPr>
              <w:rPr>
                <w:sz w:val="20"/>
              </w:rPr>
            </w:pPr>
            <w:r w:rsidRPr="00D55AC7">
              <w:rPr>
                <w:sz w:val="20"/>
              </w:rPr>
              <w:t>09/2009 (Sponsor Ballot)</w:t>
            </w:r>
          </w:p>
        </w:tc>
      </w:tr>
    </w:tbl>
    <w:p w:rsidR="00C9123C" w:rsidRPr="00ED115A" w:rsidRDefault="00C9123C" w:rsidP="00C9123C">
      <w:pPr>
        <w:rPr>
          <w:lang w:eastAsia="ja-JP"/>
        </w:rPr>
      </w:pPr>
    </w:p>
    <w:p w:rsidR="00C9123C" w:rsidRPr="00ED115A" w:rsidRDefault="00C9123C" w:rsidP="00D55AC7">
      <w:pPr>
        <w:keepNext/>
        <w:tabs>
          <w:tab w:val="clear" w:pos="794"/>
          <w:tab w:val="clear" w:pos="1191"/>
          <w:tab w:val="clear" w:pos="1588"/>
          <w:tab w:val="clear" w:pos="1985"/>
        </w:tabs>
        <w:overflowPunct/>
        <w:autoSpaceDE/>
        <w:autoSpaceDN/>
        <w:adjustRightInd/>
        <w:spacing w:after="120"/>
        <w:jc w:val="center"/>
        <w:textAlignment w:val="auto"/>
        <w:rPr>
          <w:b/>
          <w:sz w:val="20"/>
          <w:lang w:eastAsia="ja-JP"/>
        </w:rPr>
      </w:pPr>
      <w:r w:rsidRPr="00ED115A">
        <w:rPr>
          <w:b/>
          <w:sz w:val="20"/>
        </w:rPr>
        <w:t>TABLE 7-1</w:t>
      </w:r>
      <w:r w:rsidRPr="00ED115A">
        <w:rPr>
          <w:rFonts w:hint="eastAsia"/>
          <w:b/>
          <w:sz w:val="20"/>
          <w:lang w:eastAsia="ja-JP"/>
        </w:rPr>
        <w:t>-4</w:t>
      </w:r>
      <w:r w:rsidRPr="00ED115A">
        <w:rPr>
          <w:b/>
          <w:sz w:val="20"/>
        </w:rPr>
        <w:t>/OTNT:  OTNT Related Standards and Industry Agreements</w:t>
      </w:r>
      <w:r w:rsidRPr="00ED115A">
        <w:rPr>
          <w:rFonts w:hint="eastAsia"/>
          <w:b/>
          <w:sz w:val="20"/>
          <w:lang w:eastAsia="ja-JP"/>
        </w:rPr>
        <w:t xml:space="preserve"> (OIF documents)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gridCol w:w="1260"/>
      </w:tblGrid>
      <w:tr w:rsidR="00C9123C" w:rsidRPr="00ED115A" w:rsidTr="003950CB">
        <w:trPr>
          <w:cantSplit/>
          <w:tblHeader/>
          <w:jc w:val="center"/>
        </w:trPr>
        <w:tc>
          <w:tcPr>
            <w:tcW w:w="1604" w:type="dxa"/>
          </w:tcPr>
          <w:p w:rsidR="00C9123C" w:rsidRPr="00ED115A" w:rsidRDefault="00C9123C" w:rsidP="003950CB">
            <w:pPr>
              <w:rPr>
                <w:b/>
                <w:sz w:val="20"/>
              </w:rPr>
            </w:pPr>
            <w:r w:rsidRPr="00ED115A">
              <w:rPr>
                <w:b/>
                <w:sz w:val="20"/>
              </w:rPr>
              <w:t>Organisation (Subgroup responsible)</w:t>
            </w:r>
          </w:p>
        </w:tc>
        <w:tc>
          <w:tcPr>
            <w:tcW w:w="1985" w:type="dxa"/>
          </w:tcPr>
          <w:p w:rsidR="00C9123C" w:rsidRPr="00ED115A" w:rsidRDefault="00C9123C" w:rsidP="003950CB">
            <w:pPr>
              <w:rPr>
                <w:b/>
                <w:sz w:val="20"/>
              </w:rPr>
            </w:pPr>
            <w:r w:rsidRPr="00ED115A">
              <w:rPr>
                <w:b/>
                <w:sz w:val="20"/>
              </w:rPr>
              <w:t>Number</w:t>
            </w:r>
          </w:p>
        </w:tc>
        <w:tc>
          <w:tcPr>
            <w:tcW w:w="4590" w:type="dxa"/>
          </w:tcPr>
          <w:p w:rsidR="00C9123C" w:rsidRPr="00ED115A" w:rsidRDefault="00C9123C" w:rsidP="003950CB">
            <w:pPr>
              <w:rPr>
                <w:b/>
                <w:sz w:val="20"/>
              </w:rPr>
            </w:pPr>
            <w:r w:rsidRPr="00ED115A">
              <w:rPr>
                <w:b/>
                <w:sz w:val="20"/>
              </w:rPr>
              <w:t>Title</w:t>
            </w:r>
          </w:p>
        </w:tc>
        <w:tc>
          <w:tcPr>
            <w:tcW w:w="1260" w:type="dxa"/>
          </w:tcPr>
          <w:p w:rsidR="00C9123C" w:rsidRPr="00ED115A" w:rsidRDefault="00C9123C" w:rsidP="003950CB">
            <w:pPr>
              <w:rPr>
                <w:b/>
                <w:sz w:val="20"/>
              </w:rPr>
            </w:pPr>
            <w:r w:rsidRPr="00ED115A">
              <w:rPr>
                <w:b/>
                <w:sz w:val="20"/>
              </w:rPr>
              <w:t>Publication Date</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OIF-TL-01.1</w:t>
            </w:r>
          </w:p>
        </w:tc>
        <w:tc>
          <w:tcPr>
            <w:tcW w:w="4590" w:type="dxa"/>
          </w:tcPr>
          <w:p w:rsidR="00C9123C" w:rsidRPr="00ED115A" w:rsidRDefault="00C9123C" w:rsidP="003950CB">
            <w:pPr>
              <w:rPr>
                <w:sz w:val="20"/>
              </w:rPr>
            </w:pPr>
            <w:r w:rsidRPr="00ED115A">
              <w:rPr>
                <w:sz w:val="20"/>
              </w:rPr>
              <w:t xml:space="preserve">Implementation Agreement for Common Software Protocol, Control Syntax, and Physical (Electrical and Mechanical) Interfaces for Tunable Laser Modules. </w:t>
            </w:r>
          </w:p>
        </w:tc>
        <w:tc>
          <w:tcPr>
            <w:tcW w:w="1260" w:type="dxa"/>
          </w:tcPr>
          <w:p w:rsidR="00C9123C" w:rsidRPr="00ED115A" w:rsidRDefault="00C9123C" w:rsidP="003950CB">
            <w:pPr>
              <w:rPr>
                <w:sz w:val="20"/>
              </w:rPr>
            </w:pPr>
            <w:r w:rsidRPr="00ED115A">
              <w:rPr>
                <w:sz w:val="20"/>
              </w:rPr>
              <w:t>11/2002</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OIF-TLMSA-01.0</w:t>
            </w:r>
          </w:p>
        </w:tc>
        <w:tc>
          <w:tcPr>
            <w:tcW w:w="4590" w:type="dxa"/>
          </w:tcPr>
          <w:p w:rsidR="00C9123C" w:rsidRPr="00ED115A" w:rsidRDefault="00C9123C" w:rsidP="003950CB">
            <w:pPr>
              <w:rPr>
                <w:sz w:val="20"/>
              </w:rPr>
            </w:pPr>
            <w:r w:rsidRPr="00ED115A">
              <w:rPr>
                <w:sz w:val="20"/>
              </w:rPr>
              <w:t xml:space="preserve">Multi-Source Agreement for CW Tunable Lasers. </w:t>
            </w:r>
          </w:p>
        </w:tc>
        <w:tc>
          <w:tcPr>
            <w:tcW w:w="1260" w:type="dxa"/>
          </w:tcPr>
          <w:p w:rsidR="00C9123C" w:rsidRPr="00ED115A" w:rsidRDefault="00C9123C" w:rsidP="003950CB">
            <w:pPr>
              <w:rPr>
                <w:sz w:val="20"/>
              </w:rPr>
            </w:pPr>
            <w:r w:rsidRPr="00ED115A">
              <w:rPr>
                <w:sz w:val="20"/>
              </w:rPr>
              <w:t>05/2003</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OIF-ITLA-MSA-01.0</w:t>
            </w:r>
          </w:p>
        </w:tc>
        <w:tc>
          <w:tcPr>
            <w:tcW w:w="4590" w:type="dxa"/>
          </w:tcPr>
          <w:p w:rsidR="00C9123C" w:rsidRPr="00ED115A" w:rsidRDefault="00C9123C" w:rsidP="003950CB">
            <w:pPr>
              <w:rPr>
                <w:sz w:val="20"/>
              </w:rPr>
            </w:pPr>
            <w:r w:rsidRPr="00ED115A">
              <w:rPr>
                <w:sz w:val="20"/>
              </w:rPr>
              <w:t xml:space="preserve">Integratable Tunable Laser Assembly Multi-Source Agreement. </w:t>
            </w:r>
          </w:p>
        </w:tc>
        <w:tc>
          <w:tcPr>
            <w:tcW w:w="1260" w:type="dxa"/>
          </w:tcPr>
          <w:p w:rsidR="00C9123C" w:rsidRPr="00ED115A" w:rsidRDefault="00C9123C" w:rsidP="003950CB">
            <w:pPr>
              <w:rPr>
                <w:sz w:val="20"/>
              </w:rPr>
            </w:pPr>
            <w:r w:rsidRPr="00ED115A">
              <w:rPr>
                <w:sz w:val="20"/>
              </w:rPr>
              <w:t>06/2004</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OIF-ITLA-MSA-01.1</w:t>
            </w:r>
          </w:p>
        </w:tc>
        <w:tc>
          <w:tcPr>
            <w:tcW w:w="4590" w:type="dxa"/>
          </w:tcPr>
          <w:p w:rsidR="00C9123C" w:rsidRPr="00ED115A" w:rsidRDefault="00C9123C" w:rsidP="003950CB">
            <w:pPr>
              <w:rPr>
                <w:sz w:val="20"/>
              </w:rPr>
            </w:pPr>
            <w:r w:rsidRPr="00ED115A">
              <w:rPr>
                <w:sz w:val="20"/>
              </w:rPr>
              <w:t xml:space="preserve">Integrable Tunable Laser Assembly Multi Source Agreement </w:t>
            </w:r>
          </w:p>
        </w:tc>
        <w:tc>
          <w:tcPr>
            <w:tcW w:w="1260" w:type="dxa"/>
          </w:tcPr>
          <w:p w:rsidR="00C9123C" w:rsidRPr="00ED115A" w:rsidRDefault="00C9123C" w:rsidP="003950CB">
            <w:pPr>
              <w:rPr>
                <w:sz w:val="20"/>
              </w:rPr>
            </w:pPr>
            <w:r w:rsidRPr="00ED115A">
              <w:rPr>
                <w:sz w:val="20"/>
              </w:rPr>
              <w:t>11/2005</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OIF-ITLA-MSA-01.2</w:t>
            </w:r>
          </w:p>
        </w:tc>
        <w:tc>
          <w:tcPr>
            <w:tcW w:w="4590" w:type="dxa"/>
          </w:tcPr>
          <w:p w:rsidR="00C9123C" w:rsidRPr="00ED115A" w:rsidRDefault="00C9123C" w:rsidP="003950CB">
            <w:pPr>
              <w:rPr>
                <w:sz w:val="20"/>
              </w:rPr>
            </w:pPr>
            <w:r w:rsidRPr="00ED115A">
              <w:rPr>
                <w:sz w:val="20"/>
              </w:rPr>
              <w:t>Integrable Tunable Laser Assembly Multi Source Agreement</w:t>
            </w:r>
          </w:p>
        </w:tc>
        <w:tc>
          <w:tcPr>
            <w:tcW w:w="1260" w:type="dxa"/>
          </w:tcPr>
          <w:p w:rsidR="00C9123C" w:rsidRPr="00ED115A" w:rsidDel="006E67BB" w:rsidRDefault="00C9123C" w:rsidP="003950CB">
            <w:pPr>
              <w:rPr>
                <w:sz w:val="20"/>
              </w:rPr>
            </w:pPr>
            <w:r w:rsidRPr="00ED115A">
              <w:rPr>
                <w:sz w:val="20"/>
              </w:rPr>
              <w:t>06/2008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OIF-ITTA-MSA-01.0</w:t>
            </w:r>
          </w:p>
        </w:tc>
        <w:tc>
          <w:tcPr>
            <w:tcW w:w="4590" w:type="dxa"/>
          </w:tcPr>
          <w:p w:rsidR="00C9123C" w:rsidRPr="00ED115A" w:rsidRDefault="00C9123C" w:rsidP="003950CB">
            <w:pPr>
              <w:rPr>
                <w:sz w:val="20"/>
              </w:rPr>
            </w:pPr>
            <w:r w:rsidRPr="00ED115A">
              <w:rPr>
                <w:sz w:val="20"/>
              </w:rPr>
              <w:t>Integrable Tunable Transmitter Assembly Multi Source Agreement</w:t>
            </w:r>
          </w:p>
        </w:tc>
        <w:tc>
          <w:tcPr>
            <w:tcW w:w="1260" w:type="dxa"/>
          </w:tcPr>
          <w:p w:rsidR="00C9123C" w:rsidRPr="00ED115A" w:rsidDel="006E67BB" w:rsidRDefault="00C9123C" w:rsidP="003950CB">
            <w:pPr>
              <w:rPr>
                <w:sz w:val="20"/>
              </w:rPr>
            </w:pPr>
            <w:r w:rsidRPr="00ED115A">
              <w:rPr>
                <w:sz w:val="20"/>
              </w:rPr>
              <w:t>11/2008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OIF-UNI-01.0</w:t>
            </w:r>
          </w:p>
        </w:tc>
        <w:tc>
          <w:tcPr>
            <w:tcW w:w="4590" w:type="dxa"/>
          </w:tcPr>
          <w:p w:rsidR="00C9123C" w:rsidRPr="00ED115A" w:rsidRDefault="00C9123C" w:rsidP="003950CB">
            <w:pPr>
              <w:rPr>
                <w:sz w:val="20"/>
              </w:rPr>
            </w:pPr>
            <w:r w:rsidRPr="00ED115A">
              <w:rPr>
                <w:sz w:val="20"/>
              </w:rPr>
              <w:t>User Network Interface (UNI) 1.0 Signaling Specification</w:t>
            </w:r>
          </w:p>
        </w:tc>
        <w:tc>
          <w:tcPr>
            <w:tcW w:w="1260" w:type="dxa"/>
          </w:tcPr>
          <w:p w:rsidR="00C9123C" w:rsidRPr="00ED115A" w:rsidRDefault="00C9123C" w:rsidP="003950CB">
            <w:pPr>
              <w:rPr>
                <w:sz w:val="20"/>
              </w:rPr>
            </w:pPr>
            <w:r w:rsidRPr="00ED115A">
              <w:rPr>
                <w:sz w:val="20"/>
              </w:rPr>
              <w:t>10/2001</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OIF-UNI-01.0-R2-Common</w:t>
            </w:r>
          </w:p>
        </w:tc>
        <w:tc>
          <w:tcPr>
            <w:tcW w:w="4590" w:type="dxa"/>
          </w:tcPr>
          <w:p w:rsidR="00C9123C" w:rsidRPr="00ED115A" w:rsidRDefault="00C9123C" w:rsidP="003950CB">
            <w:pPr>
              <w:rPr>
                <w:sz w:val="20"/>
              </w:rPr>
            </w:pPr>
            <w:r w:rsidRPr="00ED115A">
              <w:rPr>
                <w:sz w:val="20"/>
              </w:rPr>
              <w:t xml:space="preserve">User Network Interface (UNI) 1.0 Signaling Specification, Release 2: Common Part </w:t>
            </w:r>
          </w:p>
        </w:tc>
        <w:tc>
          <w:tcPr>
            <w:tcW w:w="1260" w:type="dxa"/>
          </w:tcPr>
          <w:p w:rsidR="00C9123C" w:rsidRPr="00ED115A" w:rsidRDefault="00C9123C" w:rsidP="003950CB">
            <w:pPr>
              <w:rPr>
                <w:sz w:val="20"/>
              </w:rPr>
            </w:pPr>
            <w:r w:rsidRPr="00ED115A">
              <w:rPr>
                <w:sz w:val="20"/>
              </w:rPr>
              <w:t>02/2004</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OIF-UNI-01.0-R2-RSVP</w:t>
            </w:r>
          </w:p>
        </w:tc>
        <w:tc>
          <w:tcPr>
            <w:tcW w:w="4590" w:type="dxa"/>
          </w:tcPr>
          <w:p w:rsidR="00C9123C" w:rsidRPr="00ED115A" w:rsidRDefault="00C9123C" w:rsidP="003950CB">
            <w:pPr>
              <w:rPr>
                <w:sz w:val="20"/>
              </w:rPr>
            </w:pPr>
            <w:r w:rsidRPr="00ED115A">
              <w:rPr>
                <w:sz w:val="20"/>
              </w:rPr>
              <w:t>RSVP Extensions for User Network Interface (UNI) 1.0 Signaling, Release 2</w:t>
            </w:r>
          </w:p>
        </w:tc>
        <w:tc>
          <w:tcPr>
            <w:tcW w:w="1260" w:type="dxa"/>
          </w:tcPr>
          <w:p w:rsidR="00C9123C" w:rsidRPr="00ED115A" w:rsidRDefault="00C9123C" w:rsidP="003950CB">
            <w:pPr>
              <w:rPr>
                <w:sz w:val="20"/>
              </w:rPr>
            </w:pPr>
            <w:r w:rsidRPr="00ED115A">
              <w:rPr>
                <w:sz w:val="20"/>
              </w:rPr>
              <w:t>02/2004</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lastRenderedPageBreak/>
              <w:t>OIF</w:t>
            </w:r>
          </w:p>
        </w:tc>
        <w:tc>
          <w:tcPr>
            <w:tcW w:w="1985" w:type="dxa"/>
          </w:tcPr>
          <w:p w:rsidR="00C9123C" w:rsidRPr="00ED115A" w:rsidRDefault="00C9123C" w:rsidP="003950CB">
            <w:pPr>
              <w:rPr>
                <w:sz w:val="20"/>
              </w:rPr>
            </w:pPr>
            <w:r w:rsidRPr="00ED115A">
              <w:rPr>
                <w:sz w:val="20"/>
              </w:rPr>
              <w:t>OIF-UNI-02.0-Common</w:t>
            </w:r>
          </w:p>
        </w:tc>
        <w:tc>
          <w:tcPr>
            <w:tcW w:w="4590" w:type="dxa"/>
          </w:tcPr>
          <w:p w:rsidR="00C9123C" w:rsidRPr="00ED115A" w:rsidRDefault="00C9123C" w:rsidP="003950CB">
            <w:pPr>
              <w:rPr>
                <w:sz w:val="20"/>
              </w:rPr>
            </w:pPr>
            <w:r w:rsidRPr="00ED115A">
              <w:rPr>
                <w:sz w:val="20"/>
              </w:rPr>
              <w:t>User Network Interface (UNI) 2.0 Signaling Specification: Common Part</w:t>
            </w:r>
          </w:p>
        </w:tc>
        <w:tc>
          <w:tcPr>
            <w:tcW w:w="1260" w:type="dxa"/>
          </w:tcPr>
          <w:p w:rsidR="00C9123C" w:rsidRPr="00ED115A" w:rsidRDefault="00C9123C" w:rsidP="003950CB">
            <w:pPr>
              <w:rPr>
                <w:sz w:val="20"/>
              </w:rPr>
            </w:pPr>
            <w:r w:rsidRPr="00ED115A">
              <w:rPr>
                <w:sz w:val="20"/>
              </w:rPr>
              <w:t>02/2008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OIF-UNI-02.0-RSVP</w:t>
            </w:r>
          </w:p>
        </w:tc>
        <w:tc>
          <w:tcPr>
            <w:tcW w:w="4590" w:type="dxa"/>
          </w:tcPr>
          <w:p w:rsidR="00C9123C" w:rsidRPr="00ED115A" w:rsidRDefault="00C9123C" w:rsidP="003950CB">
            <w:pPr>
              <w:rPr>
                <w:sz w:val="20"/>
              </w:rPr>
            </w:pPr>
            <w:r w:rsidRPr="00ED115A">
              <w:rPr>
                <w:sz w:val="20"/>
              </w:rPr>
              <w:t>User Network Interface (UNI) 2.0 Signaling Specification: RSVP Extensions for User Network Interface (UNI) 2.0</w:t>
            </w:r>
          </w:p>
        </w:tc>
        <w:tc>
          <w:tcPr>
            <w:tcW w:w="1260" w:type="dxa"/>
          </w:tcPr>
          <w:p w:rsidR="00C9123C" w:rsidRPr="00ED115A" w:rsidRDefault="00C9123C" w:rsidP="003950CB">
            <w:pPr>
              <w:rPr>
                <w:sz w:val="20"/>
              </w:rPr>
            </w:pPr>
            <w:r w:rsidRPr="00ED115A">
              <w:rPr>
                <w:sz w:val="20"/>
              </w:rPr>
              <w:t>02/2008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OIF-CDR-01.0</w:t>
            </w:r>
          </w:p>
        </w:tc>
        <w:tc>
          <w:tcPr>
            <w:tcW w:w="4590" w:type="dxa"/>
          </w:tcPr>
          <w:p w:rsidR="00C9123C" w:rsidRPr="00ED115A" w:rsidRDefault="00C9123C" w:rsidP="003950CB">
            <w:pPr>
              <w:rPr>
                <w:sz w:val="20"/>
              </w:rPr>
            </w:pPr>
            <w:r w:rsidRPr="00ED115A">
              <w:rPr>
                <w:sz w:val="20"/>
              </w:rPr>
              <w:t>Call Detail Records for OIF UNI 1.0 Billing</w:t>
            </w:r>
          </w:p>
        </w:tc>
        <w:tc>
          <w:tcPr>
            <w:tcW w:w="1260" w:type="dxa"/>
          </w:tcPr>
          <w:p w:rsidR="00C9123C" w:rsidRPr="00ED115A" w:rsidRDefault="00C9123C" w:rsidP="003950CB">
            <w:pPr>
              <w:rPr>
                <w:sz w:val="20"/>
              </w:rPr>
            </w:pPr>
            <w:r w:rsidRPr="00ED115A">
              <w:rPr>
                <w:sz w:val="20"/>
              </w:rPr>
              <w:t>04/2002</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OIF-SEP-01.0</w:t>
            </w:r>
          </w:p>
        </w:tc>
        <w:tc>
          <w:tcPr>
            <w:tcW w:w="4590" w:type="dxa"/>
          </w:tcPr>
          <w:p w:rsidR="00C9123C" w:rsidRPr="00BD47E8" w:rsidRDefault="00C9123C" w:rsidP="003950CB">
            <w:pPr>
              <w:rPr>
                <w:sz w:val="20"/>
                <w:lang w:eastAsia="ja-JP"/>
              </w:rPr>
            </w:pPr>
            <w:r w:rsidRPr="00ED115A">
              <w:rPr>
                <w:sz w:val="20"/>
              </w:rPr>
              <w:t xml:space="preserve">Security Extension for UNI and NNI </w:t>
            </w:r>
          </w:p>
        </w:tc>
        <w:tc>
          <w:tcPr>
            <w:tcW w:w="1260" w:type="dxa"/>
          </w:tcPr>
          <w:p w:rsidR="00C9123C" w:rsidRPr="00ED115A" w:rsidRDefault="00C9123C" w:rsidP="003950CB">
            <w:pPr>
              <w:rPr>
                <w:sz w:val="20"/>
              </w:rPr>
            </w:pPr>
            <w:r w:rsidRPr="00ED115A">
              <w:rPr>
                <w:sz w:val="20"/>
              </w:rPr>
              <w:t>05/2003</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lang w:val="it-IT"/>
              </w:rPr>
              <w:t>OIF-SEP-02.1</w:t>
            </w:r>
          </w:p>
        </w:tc>
        <w:tc>
          <w:tcPr>
            <w:tcW w:w="4590" w:type="dxa"/>
          </w:tcPr>
          <w:p w:rsidR="00C9123C" w:rsidRPr="00ED115A" w:rsidRDefault="00C9123C" w:rsidP="003950CB">
            <w:pPr>
              <w:rPr>
                <w:sz w:val="20"/>
                <w:lang w:val="en-US"/>
              </w:rPr>
            </w:pPr>
            <w:r w:rsidRPr="00ED115A">
              <w:rPr>
                <w:sz w:val="20"/>
                <w:lang w:val="en-US"/>
              </w:rPr>
              <w:t xml:space="preserve">Addendum to the Security Extension for UNI and NNI </w:t>
            </w:r>
          </w:p>
        </w:tc>
        <w:tc>
          <w:tcPr>
            <w:tcW w:w="1260" w:type="dxa"/>
          </w:tcPr>
          <w:p w:rsidR="00C9123C" w:rsidRPr="00ED115A" w:rsidRDefault="00C9123C" w:rsidP="003950CB">
            <w:pPr>
              <w:rPr>
                <w:sz w:val="20"/>
              </w:rPr>
            </w:pPr>
            <w:r w:rsidRPr="00ED115A">
              <w:rPr>
                <w:sz w:val="20"/>
              </w:rPr>
              <w:t>03/2006</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lang w:val="it-IT"/>
              </w:rPr>
            </w:pPr>
            <w:r w:rsidRPr="00ED115A">
              <w:rPr>
                <w:sz w:val="20"/>
                <w:lang w:val="it-IT"/>
              </w:rPr>
              <w:t>OIF-SLG-01.0</w:t>
            </w:r>
          </w:p>
        </w:tc>
        <w:tc>
          <w:tcPr>
            <w:tcW w:w="4590" w:type="dxa"/>
          </w:tcPr>
          <w:p w:rsidR="00C9123C" w:rsidRPr="00ED115A" w:rsidRDefault="00C9123C" w:rsidP="003950CB">
            <w:pPr>
              <w:rPr>
                <w:sz w:val="20"/>
                <w:lang w:val="en-US"/>
              </w:rPr>
            </w:pPr>
            <w:r w:rsidRPr="00ED115A">
              <w:rPr>
                <w:sz w:val="20"/>
                <w:lang w:val="en-US"/>
              </w:rPr>
              <w:t>OIF Control Plane Logging and Auditing with Syslog</w:t>
            </w:r>
          </w:p>
        </w:tc>
        <w:tc>
          <w:tcPr>
            <w:tcW w:w="1260" w:type="dxa"/>
          </w:tcPr>
          <w:p w:rsidR="00C9123C" w:rsidRPr="00ED115A" w:rsidDel="00441F25" w:rsidRDefault="00C9123C" w:rsidP="003950CB">
            <w:pPr>
              <w:rPr>
                <w:sz w:val="20"/>
              </w:rPr>
            </w:pPr>
            <w:r w:rsidRPr="00ED115A">
              <w:rPr>
                <w:sz w:val="20"/>
              </w:rPr>
              <w:t>11/2007</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OIF-E-NNI-Sig-01.0</w:t>
            </w:r>
          </w:p>
        </w:tc>
        <w:tc>
          <w:tcPr>
            <w:tcW w:w="4590" w:type="dxa"/>
          </w:tcPr>
          <w:p w:rsidR="00C9123C" w:rsidRPr="00ED115A" w:rsidRDefault="00C9123C" w:rsidP="003950CB">
            <w:pPr>
              <w:rPr>
                <w:sz w:val="20"/>
                <w:lang w:val="it-IT"/>
              </w:rPr>
            </w:pPr>
            <w:r w:rsidRPr="00ED115A">
              <w:rPr>
                <w:sz w:val="20"/>
                <w:lang w:val="it-IT"/>
              </w:rPr>
              <w:t xml:space="preserve">Intra-Carrier E-NNI Signaling Specification </w:t>
            </w:r>
          </w:p>
        </w:tc>
        <w:tc>
          <w:tcPr>
            <w:tcW w:w="1260" w:type="dxa"/>
          </w:tcPr>
          <w:p w:rsidR="00C9123C" w:rsidRPr="00ED115A" w:rsidRDefault="00C9123C" w:rsidP="003950CB">
            <w:pPr>
              <w:rPr>
                <w:sz w:val="20"/>
              </w:rPr>
            </w:pPr>
            <w:r w:rsidRPr="00ED115A">
              <w:rPr>
                <w:sz w:val="20"/>
              </w:rPr>
              <w:t>02/2004</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OIF-E-NNI-Sig-02.0</w:t>
            </w:r>
          </w:p>
        </w:tc>
        <w:tc>
          <w:tcPr>
            <w:tcW w:w="4590" w:type="dxa"/>
          </w:tcPr>
          <w:p w:rsidR="00C9123C" w:rsidRPr="00ED115A" w:rsidRDefault="00C9123C" w:rsidP="003950CB">
            <w:pPr>
              <w:rPr>
                <w:sz w:val="20"/>
                <w:lang w:val="it-IT"/>
              </w:rPr>
            </w:pPr>
            <w:r w:rsidRPr="00ED115A">
              <w:rPr>
                <w:sz w:val="20"/>
                <w:lang w:val="it-IT"/>
              </w:rPr>
              <w:t>E-NNI Signaling Specification</w:t>
            </w:r>
          </w:p>
        </w:tc>
        <w:tc>
          <w:tcPr>
            <w:tcW w:w="1260" w:type="dxa"/>
          </w:tcPr>
          <w:p w:rsidR="00C9123C" w:rsidRPr="00ED115A" w:rsidDel="00441F25" w:rsidRDefault="00C9123C" w:rsidP="003950CB">
            <w:pPr>
              <w:rPr>
                <w:sz w:val="20"/>
              </w:rPr>
            </w:pPr>
            <w:r w:rsidRPr="00ED115A">
              <w:rPr>
                <w:sz w:val="20"/>
              </w:rPr>
              <w:t>04/2009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OIF-ENNI-OSPF-01.0</w:t>
            </w:r>
          </w:p>
        </w:tc>
        <w:tc>
          <w:tcPr>
            <w:tcW w:w="4590" w:type="dxa"/>
          </w:tcPr>
          <w:p w:rsidR="00C9123C" w:rsidRPr="00ED115A" w:rsidRDefault="00C9123C" w:rsidP="003950CB">
            <w:pPr>
              <w:rPr>
                <w:sz w:val="20"/>
                <w:lang w:val="en-US"/>
              </w:rPr>
            </w:pPr>
            <w:r w:rsidRPr="00ED115A">
              <w:rPr>
                <w:sz w:val="20"/>
                <w:lang w:val="en-US"/>
              </w:rPr>
              <w:t>External Network-Network Interface (E-NNI) OSPF-based Routing - 1.0 (Intra-Carrier) Implementation Agreement</w:t>
            </w:r>
          </w:p>
        </w:tc>
        <w:tc>
          <w:tcPr>
            <w:tcW w:w="1260" w:type="dxa"/>
          </w:tcPr>
          <w:p w:rsidR="00C9123C" w:rsidRPr="00ED115A" w:rsidDel="00441F25" w:rsidRDefault="00C9123C" w:rsidP="003950CB">
            <w:pPr>
              <w:rPr>
                <w:sz w:val="20"/>
              </w:rPr>
            </w:pPr>
            <w:r w:rsidRPr="00ED115A">
              <w:rPr>
                <w:sz w:val="20"/>
              </w:rPr>
              <w:t>01/2007</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OIF-G-Sig-IW-01.0</w:t>
            </w:r>
          </w:p>
        </w:tc>
        <w:tc>
          <w:tcPr>
            <w:tcW w:w="4590" w:type="dxa"/>
          </w:tcPr>
          <w:p w:rsidR="00C9123C" w:rsidRPr="00ED115A" w:rsidRDefault="00C9123C" w:rsidP="003950CB">
            <w:pPr>
              <w:rPr>
                <w:sz w:val="20"/>
                <w:lang w:val="en-US"/>
              </w:rPr>
            </w:pPr>
            <w:r w:rsidRPr="00ED115A">
              <w:rPr>
                <w:sz w:val="20"/>
                <w:lang w:val="en-US"/>
              </w:rPr>
              <w:t>OIF Guideline Document: Signaling Protocol Interworking of ASON/GMPLS Network Domains</w:t>
            </w:r>
          </w:p>
        </w:tc>
        <w:tc>
          <w:tcPr>
            <w:tcW w:w="1260" w:type="dxa"/>
          </w:tcPr>
          <w:p w:rsidR="00C9123C" w:rsidRPr="00ED115A" w:rsidDel="00441F25" w:rsidRDefault="00C9123C" w:rsidP="003950CB">
            <w:pPr>
              <w:rPr>
                <w:sz w:val="20"/>
              </w:rPr>
            </w:pPr>
            <w:r w:rsidRPr="00ED115A">
              <w:rPr>
                <w:sz w:val="20"/>
              </w:rPr>
              <w:t>06/2008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OIF-SMI-01.0</w:t>
            </w:r>
          </w:p>
        </w:tc>
        <w:tc>
          <w:tcPr>
            <w:tcW w:w="4590" w:type="dxa"/>
          </w:tcPr>
          <w:p w:rsidR="00C9123C" w:rsidRPr="00ED115A" w:rsidRDefault="00C9123C" w:rsidP="003950CB">
            <w:pPr>
              <w:rPr>
                <w:sz w:val="20"/>
              </w:rPr>
            </w:pPr>
            <w:r w:rsidRPr="00ED115A">
              <w:rPr>
                <w:sz w:val="20"/>
              </w:rPr>
              <w:t xml:space="preserve">Security Management Interfaces to Network Elements </w:t>
            </w:r>
          </w:p>
        </w:tc>
        <w:tc>
          <w:tcPr>
            <w:tcW w:w="1260" w:type="dxa"/>
          </w:tcPr>
          <w:p w:rsidR="00C9123C" w:rsidRPr="00ED115A" w:rsidRDefault="00C9123C" w:rsidP="003950CB">
            <w:pPr>
              <w:rPr>
                <w:sz w:val="20"/>
              </w:rPr>
            </w:pPr>
            <w:r w:rsidRPr="00ED115A">
              <w:rPr>
                <w:sz w:val="20"/>
              </w:rPr>
              <w:t>09/2003</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OIF-SMI-02.1</w:t>
            </w:r>
          </w:p>
        </w:tc>
        <w:tc>
          <w:tcPr>
            <w:tcW w:w="4590" w:type="dxa"/>
          </w:tcPr>
          <w:p w:rsidR="00C9123C" w:rsidRPr="00ED115A" w:rsidRDefault="00C9123C" w:rsidP="003950CB">
            <w:pPr>
              <w:rPr>
                <w:sz w:val="20"/>
              </w:rPr>
            </w:pPr>
            <w:r w:rsidRPr="00ED115A">
              <w:rPr>
                <w:sz w:val="20"/>
              </w:rPr>
              <w:t xml:space="preserve">Addendum to the Security for Management Interfaces to Network Elements </w:t>
            </w:r>
          </w:p>
        </w:tc>
        <w:tc>
          <w:tcPr>
            <w:tcW w:w="1260" w:type="dxa"/>
          </w:tcPr>
          <w:p w:rsidR="00C9123C" w:rsidRPr="00ED115A" w:rsidRDefault="00C9123C" w:rsidP="003950CB">
            <w:pPr>
              <w:rPr>
                <w:sz w:val="20"/>
              </w:rPr>
            </w:pPr>
            <w:r w:rsidRPr="00ED115A">
              <w:rPr>
                <w:sz w:val="20"/>
              </w:rPr>
              <w:t>03/2006</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OIF-VSR4-01.0</w:t>
            </w:r>
          </w:p>
        </w:tc>
        <w:tc>
          <w:tcPr>
            <w:tcW w:w="4590" w:type="dxa"/>
          </w:tcPr>
          <w:p w:rsidR="00C9123C" w:rsidRPr="00ED115A" w:rsidRDefault="00C9123C" w:rsidP="003950CB">
            <w:pPr>
              <w:rPr>
                <w:sz w:val="20"/>
              </w:rPr>
            </w:pPr>
            <w:r w:rsidRPr="00ED115A">
              <w:rPr>
                <w:sz w:val="20"/>
              </w:rPr>
              <w:t>Very Short Reach (VSR) OC-192 Interface for Parallel Optics</w:t>
            </w:r>
          </w:p>
        </w:tc>
        <w:tc>
          <w:tcPr>
            <w:tcW w:w="1260" w:type="dxa"/>
          </w:tcPr>
          <w:p w:rsidR="00C9123C" w:rsidRPr="00ED115A" w:rsidRDefault="00C9123C" w:rsidP="003950CB">
            <w:pPr>
              <w:rPr>
                <w:sz w:val="20"/>
              </w:rPr>
            </w:pPr>
            <w:r w:rsidRPr="00ED115A">
              <w:rPr>
                <w:sz w:val="20"/>
              </w:rPr>
              <w:t>12/2000</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OIF-VSR4-03.0</w:t>
            </w:r>
          </w:p>
        </w:tc>
        <w:tc>
          <w:tcPr>
            <w:tcW w:w="4590" w:type="dxa"/>
          </w:tcPr>
          <w:p w:rsidR="00C9123C" w:rsidRPr="00ED115A" w:rsidRDefault="00C9123C" w:rsidP="003950CB">
            <w:pPr>
              <w:rPr>
                <w:sz w:val="20"/>
              </w:rPr>
            </w:pPr>
            <w:r w:rsidRPr="00ED115A">
              <w:rPr>
                <w:sz w:val="20"/>
              </w:rPr>
              <w:t>Very Short Reach (VSR) OC-192 Four Fiber Interface Based on Parallel Optics</w:t>
            </w:r>
          </w:p>
        </w:tc>
        <w:tc>
          <w:tcPr>
            <w:tcW w:w="1260" w:type="dxa"/>
          </w:tcPr>
          <w:p w:rsidR="00C9123C" w:rsidRPr="00ED115A" w:rsidRDefault="00C9123C" w:rsidP="003950CB">
            <w:pPr>
              <w:rPr>
                <w:sz w:val="20"/>
              </w:rPr>
            </w:pPr>
            <w:r w:rsidRPr="00ED115A">
              <w:rPr>
                <w:sz w:val="20"/>
              </w:rPr>
              <w:t>07/2003</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OIF-VSR4-04.0</w:t>
            </w:r>
          </w:p>
        </w:tc>
        <w:tc>
          <w:tcPr>
            <w:tcW w:w="4590" w:type="dxa"/>
          </w:tcPr>
          <w:p w:rsidR="00C9123C" w:rsidRPr="00ED115A" w:rsidRDefault="00C9123C" w:rsidP="003950CB">
            <w:pPr>
              <w:rPr>
                <w:sz w:val="20"/>
              </w:rPr>
            </w:pPr>
            <w:r w:rsidRPr="00ED115A">
              <w:rPr>
                <w:sz w:val="20"/>
              </w:rPr>
              <w:t>Serial Shortwave Very Short Reach (VSR) OC-192 Interface for Multimode Fiber</w:t>
            </w:r>
          </w:p>
        </w:tc>
        <w:tc>
          <w:tcPr>
            <w:tcW w:w="1260" w:type="dxa"/>
          </w:tcPr>
          <w:p w:rsidR="00C9123C" w:rsidRPr="00ED115A" w:rsidRDefault="00C9123C" w:rsidP="003950CB">
            <w:pPr>
              <w:rPr>
                <w:sz w:val="20"/>
              </w:rPr>
            </w:pPr>
            <w:r w:rsidRPr="00ED115A">
              <w:rPr>
                <w:sz w:val="20"/>
              </w:rPr>
              <w:t>01/2001</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OIF-VSR4-05.0</w:t>
            </w:r>
          </w:p>
        </w:tc>
        <w:tc>
          <w:tcPr>
            <w:tcW w:w="4590" w:type="dxa"/>
          </w:tcPr>
          <w:p w:rsidR="00C9123C" w:rsidRPr="00ED115A" w:rsidRDefault="00C9123C" w:rsidP="003950CB">
            <w:pPr>
              <w:rPr>
                <w:sz w:val="20"/>
              </w:rPr>
            </w:pPr>
            <w:r w:rsidRPr="00ED115A">
              <w:rPr>
                <w:sz w:val="20"/>
              </w:rPr>
              <w:t>Very Short Reach (VSR) OC-192 Interface Using 1310 Wavelength and 4 and 11 dB Link Budgets</w:t>
            </w:r>
          </w:p>
        </w:tc>
        <w:tc>
          <w:tcPr>
            <w:tcW w:w="1260" w:type="dxa"/>
          </w:tcPr>
          <w:p w:rsidR="00C9123C" w:rsidRPr="00ED115A" w:rsidRDefault="00C9123C" w:rsidP="003950CB">
            <w:pPr>
              <w:rPr>
                <w:sz w:val="20"/>
              </w:rPr>
            </w:pPr>
            <w:r w:rsidRPr="00ED115A">
              <w:rPr>
                <w:sz w:val="20"/>
              </w:rPr>
              <w:t>10/2002</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OIF-VSR5-01.0</w:t>
            </w:r>
          </w:p>
        </w:tc>
        <w:tc>
          <w:tcPr>
            <w:tcW w:w="4590" w:type="dxa"/>
          </w:tcPr>
          <w:p w:rsidR="00C9123C" w:rsidRPr="00ED115A" w:rsidRDefault="00C9123C" w:rsidP="003950CB">
            <w:pPr>
              <w:rPr>
                <w:sz w:val="20"/>
              </w:rPr>
            </w:pPr>
            <w:r w:rsidRPr="00ED115A">
              <w:rPr>
                <w:sz w:val="20"/>
              </w:rPr>
              <w:t>Very Short Reach Interface Level 5 (VSR-5): SONET/SDH OC-768 Interface for Very Short Reach (VSR) Applications</w:t>
            </w:r>
          </w:p>
        </w:tc>
        <w:tc>
          <w:tcPr>
            <w:tcW w:w="1260" w:type="dxa"/>
          </w:tcPr>
          <w:p w:rsidR="00C9123C" w:rsidRPr="00ED115A" w:rsidRDefault="00C9123C" w:rsidP="003950CB">
            <w:pPr>
              <w:rPr>
                <w:sz w:val="20"/>
              </w:rPr>
            </w:pPr>
            <w:r w:rsidRPr="00ED115A">
              <w:rPr>
                <w:sz w:val="20"/>
              </w:rPr>
              <w:t>09/2002</w:t>
            </w:r>
          </w:p>
        </w:tc>
      </w:tr>
      <w:tr w:rsidR="00C9123C" w:rsidRPr="00ED115A" w:rsidDel="00C434E5" w:rsidTr="003950CB">
        <w:trPr>
          <w:cantSplit/>
          <w:jc w:val="center"/>
        </w:trPr>
        <w:tc>
          <w:tcPr>
            <w:tcW w:w="1604" w:type="dxa"/>
          </w:tcPr>
          <w:p w:rsidR="00C9123C" w:rsidRPr="00ED115A" w:rsidDel="00C434E5" w:rsidRDefault="00C9123C" w:rsidP="003950CB">
            <w:pPr>
              <w:rPr>
                <w:sz w:val="20"/>
                <w:lang w:eastAsia="ja-JP"/>
              </w:rPr>
            </w:pPr>
            <w:r w:rsidRPr="00ED115A">
              <w:rPr>
                <w:sz w:val="20"/>
                <w:lang w:eastAsia="ja-JP"/>
              </w:rPr>
              <w:t>OIF</w:t>
            </w:r>
          </w:p>
        </w:tc>
        <w:tc>
          <w:tcPr>
            <w:tcW w:w="1985" w:type="dxa"/>
          </w:tcPr>
          <w:p w:rsidR="00C9123C" w:rsidRPr="00ED115A" w:rsidDel="00C434E5" w:rsidRDefault="00C9123C" w:rsidP="003950CB">
            <w:pPr>
              <w:rPr>
                <w:sz w:val="20"/>
              </w:rPr>
            </w:pPr>
            <w:r w:rsidRPr="00ED115A">
              <w:rPr>
                <w:sz w:val="20"/>
              </w:rPr>
              <w:t>OIF-LRI-02.0</w:t>
            </w:r>
          </w:p>
        </w:tc>
        <w:tc>
          <w:tcPr>
            <w:tcW w:w="4590" w:type="dxa"/>
          </w:tcPr>
          <w:p w:rsidR="00C9123C" w:rsidRPr="00ED115A" w:rsidDel="00C434E5" w:rsidRDefault="00C9123C" w:rsidP="003950CB">
            <w:pPr>
              <w:rPr>
                <w:sz w:val="20"/>
              </w:rPr>
            </w:pPr>
            <w:r w:rsidRPr="00ED115A">
              <w:rPr>
                <w:sz w:val="20"/>
              </w:rPr>
              <w:t>Interoperability for Long Reach and Extended Reach 10 Gb/s Transponders and Transceivers</w:t>
            </w:r>
          </w:p>
        </w:tc>
        <w:tc>
          <w:tcPr>
            <w:tcW w:w="1260" w:type="dxa"/>
          </w:tcPr>
          <w:p w:rsidR="00C9123C" w:rsidRPr="00ED115A" w:rsidDel="00C434E5" w:rsidRDefault="00C9123C" w:rsidP="003950CB">
            <w:pPr>
              <w:rPr>
                <w:sz w:val="20"/>
              </w:rPr>
            </w:pPr>
            <w:r w:rsidRPr="00ED115A">
              <w:rPr>
                <w:sz w:val="20"/>
              </w:rPr>
              <w:t>07/2006</w:t>
            </w:r>
          </w:p>
        </w:tc>
      </w:tr>
      <w:tr w:rsidR="00C9123C" w:rsidRPr="00ED115A" w:rsidDel="00C434E5" w:rsidTr="003950CB">
        <w:trPr>
          <w:cantSplit/>
          <w:jc w:val="center"/>
        </w:trPr>
        <w:tc>
          <w:tcPr>
            <w:tcW w:w="1604" w:type="dxa"/>
          </w:tcPr>
          <w:p w:rsidR="00C9123C" w:rsidRPr="00ED115A" w:rsidDel="00C434E5" w:rsidRDefault="00C9123C" w:rsidP="003950CB">
            <w:pPr>
              <w:rPr>
                <w:sz w:val="20"/>
                <w:lang w:eastAsia="ja-JP"/>
              </w:rPr>
            </w:pPr>
            <w:r w:rsidRPr="00ED115A">
              <w:rPr>
                <w:sz w:val="20"/>
                <w:lang w:eastAsia="ja-JP"/>
              </w:rPr>
              <w:t>OIF</w:t>
            </w:r>
          </w:p>
        </w:tc>
        <w:tc>
          <w:tcPr>
            <w:tcW w:w="1985" w:type="dxa"/>
          </w:tcPr>
          <w:p w:rsidR="00C9123C" w:rsidRPr="00ED115A" w:rsidDel="00C434E5" w:rsidRDefault="00C9123C" w:rsidP="003950CB">
            <w:pPr>
              <w:rPr>
                <w:sz w:val="20"/>
              </w:rPr>
            </w:pPr>
            <w:r w:rsidRPr="00ED115A">
              <w:rPr>
                <w:sz w:val="20"/>
              </w:rPr>
              <w:t>OIF-FD-100G-DWDM-01.0</w:t>
            </w:r>
          </w:p>
        </w:tc>
        <w:tc>
          <w:tcPr>
            <w:tcW w:w="4590" w:type="dxa"/>
          </w:tcPr>
          <w:p w:rsidR="00C9123C" w:rsidRPr="00ED115A" w:rsidDel="00C434E5" w:rsidRDefault="00C9123C" w:rsidP="003950CB">
            <w:pPr>
              <w:rPr>
                <w:sz w:val="20"/>
              </w:rPr>
            </w:pPr>
            <w:r w:rsidRPr="00ED115A">
              <w:rPr>
                <w:sz w:val="20"/>
              </w:rPr>
              <w:t>100G Ultra Long Haul DWDM Framework Document</w:t>
            </w:r>
          </w:p>
        </w:tc>
        <w:tc>
          <w:tcPr>
            <w:tcW w:w="1260" w:type="dxa"/>
          </w:tcPr>
          <w:p w:rsidR="00C9123C" w:rsidRPr="00ED115A" w:rsidDel="00C434E5" w:rsidRDefault="00C9123C" w:rsidP="003950CB">
            <w:pPr>
              <w:rPr>
                <w:sz w:val="20"/>
              </w:rPr>
            </w:pPr>
            <w:r w:rsidRPr="00ED115A">
              <w:rPr>
                <w:sz w:val="20"/>
              </w:rPr>
              <w:t>06/2009</w:t>
            </w:r>
          </w:p>
        </w:tc>
      </w:tr>
    </w:tbl>
    <w:p w:rsidR="00CE73EA" w:rsidRDefault="00CE73EA" w:rsidP="00C9123C">
      <w:pPr>
        <w:rPr>
          <w:lang w:eastAsia="ja-JP"/>
        </w:rPr>
      </w:pPr>
    </w:p>
    <w:p w:rsidR="00CE73EA" w:rsidRDefault="00CE73EA">
      <w:pPr>
        <w:tabs>
          <w:tab w:val="clear" w:pos="794"/>
          <w:tab w:val="clear" w:pos="1191"/>
          <w:tab w:val="clear" w:pos="1588"/>
          <w:tab w:val="clear" w:pos="1985"/>
        </w:tabs>
        <w:overflowPunct/>
        <w:autoSpaceDE/>
        <w:autoSpaceDN/>
        <w:adjustRightInd/>
        <w:spacing w:before="0"/>
        <w:textAlignment w:val="auto"/>
        <w:rPr>
          <w:lang w:eastAsia="ja-JP"/>
        </w:rPr>
      </w:pPr>
      <w:r>
        <w:rPr>
          <w:lang w:eastAsia="ja-JP"/>
        </w:rPr>
        <w:br w:type="page"/>
      </w:r>
    </w:p>
    <w:p w:rsidR="00C9123C" w:rsidRPr="00ED115A" w:rsidRDefault="00C9123C" w:rsidP="00C9123C">
      <w:pPr>
        <w:rPr>
          <w:lang w:eastAsia="ja-JP"/>
        </w:rPr>
      </w:pPr>
    </w:p>
    <w:p w:rsidR="00C9123C" w:rsidRPr="00ED115A" w:rsidRDefault="00C9123C" w:rsidP="00D55AC7">
      <w:pPr>
        <w:keepNext/>
        <w:tabs>
          <w:tab w:val="clear" w:pos="794"/>
          <w:tab w:val="clear" w:pos="1191"/>
          <w:tab w:val="clear" w:pos="1588"/>
          <w:tab w:val="clear" w:pos="1985"/>
        </w:tabs>
        <w:overflowPunct/>
        <w:autoSpaceDE/>
        <w:autoSpaceDN/>
        <w:adjustRightInd/>
        <w:spacing w:after="120"/>
        <w:jc w:val="center"/>
        <w:textAlignment w:val="auto"/>
        <w:rPr>
          <w:b/>
          <w:sz w:val="20"/>
          <w:lang w:eastAsia="ja-JP"/>
        </w:rPr>
      </w:pPr>
      <w:r w:rsidRPr="00ED115A">
        <w:rPr>
          <w:b/>
          <w:sz w:val="20"/>
        </w:rPr>
        <w:t>TABLE 7-1</w:t>
      </w:r>
      <w:r w:rsidRPr="00ED115A">
        <w:rPr>
          <w:rFonts w:hint="eastAsia"/>
          <w:b/>
          <w:sz w:val="20"/>
          <w:lang w:eastAsia="ja-JP"/>
        </w:rPr>
        <w:t>-5</w:t>
      </w:r>
      <w:r w:rsidRPr="00ED115A">
        <w:rPr>
          <w:b/>
          <w:sz w:val="20"/>
        </w:rPr>
        <w:t>/OTNT:  OTNT Related Standards and Industry Agreements</w:t>
      </w:r>
      <w:r w:rsidRPr="00ED115A">
        <w:rPr>
          <w:rFonts w:hint="eastAsia"/>
          <w:b/>
          <w:sz w:val="20"/>
          <w:lang w:eastAsia="ja-JP"/>
        </w:rPr>
        <w:t xml:space="preserve"> (MEF documents)</w:t>
      </w:r>
    </w:p>
    <w:tbl>
      <w:tblPr>
        <w:tblStyle w:val="TableGrid"/>
        <w:tblW w:w="0" w:type="auto"/>
        <w:tblLook w:val="04A0" w:firstRow="1" w:lastRow="0" w:firstColumn="1" w:lastColumn="0" w:noHBand="0" w:noVBand="1"/>
      </w:tblPr>
      <w:tblGrid>
        <w:gridCol w:w="2445"/>
        <w:gridCol w:w="928"/>
        <w:gridCol w:w="5047"/>
        <w:gridCol w:w="1437"/>
      </w:tblGrid>
      <w:tr w:rsidR="00D619AE" w:rsidRPr="00D619AE" w:rsidTr="00D55AC7">
        <w:trPr>
          <w:cantSplit/>
          <w:tblHeader/>
        </w:trPr>
        <w:tc>
          <w:tcPr>
            <w:tcW w:w="0" w:type="auto"/>
          </w:tcPr>
          <w:p w:rsidR="00D619AE" w:rsidRPr="00D55AC7" w:rsidRDefault="00D619AE" w:rsidP="000636F8">
            <w:pPr>
              <w:tabs>
                <w:tab w:val="clear" w:pos="794"/>
                <w:tab w:val="clear" w:pos="1191"/>
                <w:tab w:val="clear" w:pos="1588"/>
                <w:tab w:val="clear" w:pos="1985"/>
              </w:tabs>
              <w:rPr>
                <w:b/>
                <w:sz w:val="20"/>
                <w:lang w:val="en-US" w:eastAsia="ja-JP"/>
              </w:rPr>
            </w:pPr>
            <w:r w:rsidRPr="00D55AC7">
              <w:rPr>
                <w:b/>
                <w:sz w:val="20"/>
              </w:rPr>
              <w:t>Organisation (Subgroup responsible)</w:t>
            </w:r>
          </w:p>
        </w:tc>
        <w:tc>
          <w:tcPr>
            <w:tcW w:w="0" w:type="auto"/>
          </w:tcPr>
          <w:p w:rsidR="00D619AE" w:rsidRPr="00D55AC7" w:rsidRDefault="00D619AE" w:rsidP="000636F8">
            <w:pPr>
              <w:tabs>
                <w:tab w:val="clear" w:pos="794"/>
                <w:tab w:val="clear" w:pos="1191"/>
                <w:tab w:val="clear" w:pos="1588"/>
                <w:tab w:val="clear" w:pos="1985"/>
              </w:tabs>
              <w:rPr>
                <w:b/>
                <w:sz w:val="20"/>
                <w:lang w:val="en-US" w:eastAsia="ja-JP"/>
              </w:rPr>
            </w:pPr>
            <w:r w:rsidRPr="00D55AC7">
              <w:rPr>
                <w:b/>
                <w:sz w:val="20"/>
              </w:rPr>
              <w:t>Number</w:t>
            </w:r>
          </w:p>
        </w:tc>
        <w:tc>
          <w:tcPr>
            <w:tcW w:w="0" w:type="auto"/>
          </w:tcPr>
          <w:p w:rsidR="00D619AE" w:rsidRPr="00D55AC7" w:rsidRDefault="00D619AE" w:rsidP="000636F8">
            <w:pPr>
              <w:tabs>
                <w:tab w:val="clear" w:pos="794"/>
                <w:tab w:val="clear" w:pos="1191"/>
                <w:tab w:val="clear" w:pos="1588"/>
                <w:tab w:val="clear" w:pos="1985"/>
              </w:tabs>
              <w:rPr>
                <w:b/>
                <w:sz w:val="20"/>
                <w:lang w:val="en-US" w:eastAsia="ja-JP"/>
              </w:rPr>
            </w:pPr>
            <w:r w:rsidRPr="00D55AC7">
              <w:rPr>
                <w:b/>
                <w:sz w:val="20"/>
              </w:rPr>
              <w:t>Title</w:t>
            </w:r>
          </w:p>
        </w:tc>
        <w:tc>
          <w:tcPr>
            <w:tcW w:w="0" w:type="auto"/>
          </w:tcPr>
          <w:p w:rsidR="00D619AE" w:rsidRPr="00D55AC7" w:rsidRDefault="00D619AE" w:rsidP="000636F8">
            <w:pPr>
              <w:tabs>
                <w:tab w:val="clear" w:pos="794"/>
                <w:tab w:val="clear" w:pos="1191"/>
                <w:tab w:val="clear" w:pos="1588"/>
                <w:tab w:val="clear" w:pos="1985"/>
              </w:tabs>
              <w:rPr>
                <w:b/>
                <w:sz w:val="20"/>
                <w:lang w:val="en-US" w:eastAsia="ja-JP"/>
              </w:rPr>
            </w:pPr>
            <w:r w:rsidRPr="00D55AC7">
              <w:rPr>
                <w:b/>
                <w:sz w:val="20"/>
              </w:rPr>
              <w:t>Publication Date</w:t>
            </w: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6.2</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Metro Ethernet Services Definitions Phase 2</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8</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Implementation Agreement for the Emulation of PDH Circuits over Metro Ethernet Networks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22.1</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Mobile Backhaul Phase 2 Implementation Agreement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22.1.1</w:t>
            </w:r>
          </w:p>
        </w:tc>
        <w:tc>
          <w:tcPr>
            <w:tcW w:w="0" w:type="auto"/>
          </w:tcPr>
          <w:p w:rsidR="00FC2BD3" w:rsidRPr="00D55AC7" w:rsidRDefault="00D55AC7" w:rsidP="000636F8">
            <w:pPr>
              <w:tabs>
                <w:tab w:val="clear" w:pos="794"/>
                <w:tab w:val="clear" w:pos="1191"/>
                <w:tab w:val="clear" w:pos="1588"/>
                <w:tab w:val="clear" w:pos="1985"/>
              </w:tabs>
              <w:rPr>
                <w:sz w:val="20"/>
                <w:lang w:val="en-US" w:eastAsia="ja-JP"/>
              </w:rPr>
            </w:pPr>
            <w:r>
              <w:rPr>
                <w:sz w:val="20"/>
                <w:lang w:val="en-US" w:eastAsia="ja-JP"/>
              </w:rPr>
              <w:t xml:space="preserve">Amendment to MEF 22.1 </w:t>
            </w:r>
            <w:r w:rsidR="00FC2BD3" w:rsidRPr="00D55AC7">
              <w:rPr>
                <w:sz w:val="20"/>
                <w:lang w:val="en-US" w:eastAsia="ja-JP"/>
              </w:rPr>
              <w:t xml:space="preserve"> Small Cell Backhaul</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28</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External Network Network Interface (ENNI) Support for UNI Tunnel Access and Virtual UNI</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33</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Ethernet Access Services Definition</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43</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Virtual NID (vNID) Functionality for E-Access Services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45</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Multi-CEN L2CP</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47</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Services for Cloud implementation Agreement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Attributes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10.3</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Ethernet Services Attributes Phase 3</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Attributes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23.1</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Class of Service Phase 2 Implementation Agreement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Attributes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26.1</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External N</w:t>
            </w:r>
            <w:r w:rsidR="00D55AC7">
              <w:rPr>
                <w:sz w:val="20"/>
                <w:lang w:val="en-US" w:eastAsia="ja-JP"/>
              </w:rPr>
              <w:t>etwork Network Interface (ENNI)</w:t>
            </w:r>
            <w:r w:rsidR="00D55AC7">
              <w:rPr>
                <w:rFonts w:hint="eastAsia"/>
                <w:sz w:val="20"/>
                <w:lang w:val="en-US" w:eastAsia="ja-JP"/>
              </w:rPr>
              <w:t xml:space="preserve"> </w:t>
            </w:r>
            <w:r w:rsidRPr="00D55AC7">
              <w:rPr>
                <w:sz w:val="20"/>
                <w:lang w:val="en-US" w:eastAsia="ja-JP"/>
              </w:rPr>
              <w:t>Phase 2</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Attributes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41</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Generic Token Bucket Algorithm</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2</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Requirements and Framework for Ethernet Service Protection</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3</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Circuit Emulation Service Definitions, Framework and Requirements in Metro Ethernet Networks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4</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Metro Ethernet Network Architecture Framework Part 1: Generic Framework</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11</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User Network Interface (UNI) Requirements and Framework</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12.2</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Network Architecture Framework Part 2: Ethernet Services Layer</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13</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User Network Interface (UNI) Type 1 Implementation Agreement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20</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UNI Type 2 Implementation Agreement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29</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Ethernet Services Constructs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lastRenderedPageBreak/>
              <w:t>Architecture</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32</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Requirements for Service Protection Across External Interfaces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Management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7.2</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Management Information Model</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Management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15</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Requirements for Management of Metro Ethernet Phase 1 Network Elements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Management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16</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Ethernet Local Management Interface</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Management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17</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Service OAM Framework and Requirements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Management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30.1</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Service OAM Fault Management Implementation Agreement Phase 2</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Management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30.1.1</w:t>
            </w:r>
          </w:p>
        </w:tc>
        <w:tc>
          <w:tcPr>
            <w:tcW w:w="0" w:type="auto"/>
          </w:tcPr>
          <w:p w:rsidR="00FC2BD3" w:rsidRPr="00D55AC7" w:rsidRDefault="00FC2BD3" w:rsidP="00BD47E8">
            <w:pPr>
              <w:tabs>
                <w:tab w:val="clear" w:pos="794"/>
                <w:tab w:val="clear" w:pos="1191"/>
                <w:tab w:val="clear" w:pos="1588"/>
                <w:tab w:val="clear" w:pos="1985"/>
              </w:tabs>
              <w:rPr>
                <w:sz w:val="20"/>
                <w:lang w:val="en-US" w:eastAsia="ja-JP"/>
              </w:rPr>
            </w:pPr>
            <w:r w:rsidRPr="00D55AC7">
              <w:rPr>
                <w:sz w:val="20"/>
                <w:lang w:val="en-US" w:eastAsia="ja-JP"/>
              </w:rPr>
              <w:t xml:space="preserve">Amendment to MEF 30.1 </w:t>
            </w:r>
            <w:r w:rsidR="00BD47E8">
              <w:rPr>
                <w:rFonts w:hint="eastAsia"/>
                <w:sz w:val="20"/>
                <w:lang w:val="en-US" w:eastAsia="ja-JP"/>
              </w:rPr>
              <w:t xml:space="preserve">- </w:t>
            </w:r>
            <w:r w:rsidRPr="00D55AC7">
              <w:rPr>
                <w:sz w:val="20"/>
                <w:lang w:val="en-US" w:eastAsia="ja-JP"/>
              </w:rPr>
              <w:t>Correction to Requirement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Management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31</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Service OAM Fault Management Definition of Managed Objects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Management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31.0.1</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Amendment to Service OAM SNMP MIB for Fault Management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Management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35</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Service OAM Performance Monitoring Implementation Agreement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Management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35.0.1</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SOAM PM Implementation Agreement Amendment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Management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35.0.2</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Service OAM Performance Monitoring Implementation Agreement Amendment 2</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Management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36</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Service OAM SNMP MIB for Performance Monitoring</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Management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38</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Service OAM Fault Management YANG Modules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Management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39</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Service OAM Performance Monitoring YANG Module</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Management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40</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UNI and EVC Definition of Managed Objects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Management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42</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ENNI and OVC Definition of Managed Objects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Management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44</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Virtual NID (vNID) Definition of Managed Objects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Management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46</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Latching Loopback Protocol and Functionality</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9</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Abstract Test Suite for Ethernet Services at the UNI</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14</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Abstract Test Suite for Traffic Management Phase 1</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18</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Abstract Test Suite for Circuit Emulation Services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19</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Abstract Test Suite for UNI Type 1</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21</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Abstract Test Suite for UNI Type 2 Part 1 Link OAM</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24</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Abstract Test Suite for UNI Type 2 Part 2 E-LMI</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25</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Abstract Test Suite for UNI Type 2 Part 3 Service OAM</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27</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Abstract Test Suite For UNI Type 2 Part 5: Enhanced UNI Attributes &amp; Part 6: L2CP Handling</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34</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ATS for Ethernet Access Services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37</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Abstract Test Suite for ENNI</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bl>
    <w:p w:rsidR="00C9123C" w:rsidRPr="00ED115A" w:rsidRDefault="00C9123C" w:rsidP="00D55AC7">
      <w:pPr>
        <w:pStyle w:val="Heading2"/>
      </w:pPr>
      <w:bookmarkStart w:id="193" w:name="_Toc405246247"/>
      <w:bookmarkStart w:id="194" w:name="_Toc405246546"/>
      <w:bookmarkStart w:id="195" w:name="_Toc405248143"/>
      <w:bookmarkStart w:id="196" w:name="_Toc405248346"/>
      <w:bookmarkStart w:id="197" w:name="_Toc10880897"/>
      <w:bookmarkStart w:id="198" w:name="_Toc404879749"/>
      <w:bookmarkStart w:id="199" w:name="_Toc404880724"/>
      <w:bookmarkStart w:id="200" w:name="_Toc405246248"/>
      <w:bookmarkStart w:id="201" w:name="_Toc405248144"/>
      <w:bookmarkStart w:id="202" w:name="_Toc405332717"/>
      <w:bookmarkEnd w:id="193"/>
      <w:bookmarkEnd w:id="194"/>
      <w:bookmarkEnd w:id="195"/>
      <w:bookmarkEnd w:id="196"/>
      <w:r w:rsidRPr="00ED115A">
        <w:lastRenderedPageBreak/>
        <w:t>SDH &amp; SONET Related Recommendations and Standards</w:t>
      </w:r>
      <w:bookmarkEnd w:id="197"/>
      <w:bookmarkEnd w:id="198"/>
      <w:bookmarkEnd w:id="199"/>
      <w:bookmarkEnd w:id="200"/>
      <w:bookmarkEnd w:id="201"/>
      <w:bookmarkEnd w:id="202"/>
    </w:p>
    <w:p w:rsidR="00C9123C" w:rsidRPr="00ED115A" w:rsidRDefault="00C9123C" w:rsidP="00C9123C">
      <w:pPr>
        <w:rPr>
          <w:lang w:eastAsia="ja-JP"/>
        </w:rPr>
      </w:pPr>
      <w:r w:rsidRPr="00ED115A">
        <w:t>The following table lists all the known documents specifically related to SDH and SONET.</w:t>
      </w:r>
    </w:p>
    <w:p w:rsidR="00C9123C" w:rsidRPr="00ED115A" w:rsidRDefault="00C9123C" w:rsidP="00C9123C"/>
    <w:p w:rsidR="00C9123C" w:rsidRPr="00ED115A" w:rsidRDefault="00C9123C" w:rsidP="00D55AC7">
      <w:pPr>
        <w:keepNext/>
        <w:tabs>
          <w:tab w:val="clear" w:pos="794"/>
          <w:tab w:val="clear" w:pos="1191"/>
          <w:tab w:val="clear" w:pos="1588"/>
          <w:tab w:val="clear" w:pos="1985"/>
        </w:tabs>
        <w:overflowPunct/>
        <w:autoSpaceDE/>
        <w:autoSpaceDN/>
        <w:adjustRightInd/>
        <w:spacing w:after="120"/>
        <w:jc w:val="center"/>
        <w:textAlignment w:val="auto"/>
        <w:rPr>
          <w:b/>
          <w:sz w:val="20"/>
        </w:rPr>
      </w:pPr>
      <w:r w:rsidRPr="00ED115A">
        <w:rPr>
          <w:b/>
          <w:sz w:val="20"/>
        </w:rPr>
        <w:t>TABLE 7-2/OTNT:  SDH &amp; SONET Recommendations &amp; Industry Standards</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7"/>
        <w:gridCol w:w="1622"/>
        <w:gridCol w:w="10"/>
        <w:gridCol w:w="2598"/>
        <w:gridCol w:w="14"/>
        <w:gridCol w:w="2694"/>
        <w:gridCol w:w="14"/>
        <w:gridCol w:w="2698"/>
      </w:tblGrid>
      <w:tr w:rsidR="00C9123C" w:rsidRPr="00ED115A" w:rsidTr="00D55AC7">
        <w:trPr>
          <w:cantSplit/>
          <w:trHeight w:val="735"/>
          <w:tblHeader/>
          <w:jc w:val="center"/>
        </w:trPr>
        <w:tc>
          <w:tcPr>
            <w:tcW w:w="844" w:type="pct"/>
            <w:gridSpan w:val="2"/>
            <w:vAlign w:val="center"/>
          </w:tcPr>
          <w:p w:rsidR="00C9123C" w:rsidRPr="00ED115A" w:rsidRDefault="00C9123C" w:rsidP="003950CB">
            <w:pPr>
              <w:jc w:val="center"/>
              <w:rPr>
                <w:b/>
                <w:sz w:val="20"/>
              </w:rPr>
            </w:pPr>
            <w:r w:rsidRPr="00ED115A">
              <w:rPr>
                <w:b/>
                <w:sz w:val="20"/>
              </w:rPr>
              <w:fldChar w:fldCharType="begin"/>
            </w:r>
            <w:r w:rsidRPr="00ED115A">
              <w:rPr>
                <w:b/>
                <w:sz w:val="20"/>
              </w:rPr>
              <w:instrText>PRIVATE</w:instrText>
            </w:r>
            <w:r w:rsidRPr="00ED115A">
              <w:rPr>
                <w:b/>
                <w:sz w:val="20"/>
              </w:rPr>
              <w:fldChar w:fldCharType="end"/>
            </w:r>
          </w:p>
        </w:tc>
        <w:tc>
          <w:tcPr>
            <w:tcW w:w="1350" w:type="pct"/>
            <w:gridSpan w:val="2"/>
            <w:vAlign w:val="center"/>
          </w:tcPr>
          <w:p w:rsidR="00C9123C" w:rsidRPr="00ED115A" w:rsidRDefault="00C9123C" w:rsidP="003950CB">
            <w:pPr>
              <w:jc w:val="center"/>
              <w:rPr>
                <w:b/>
                <w:sz w:val="20"/>
              </w:rPr>
            </w:pPr>
            <w:r w:rsidRPr="00ED115A">
              <w:rPr>
                <w:b/>
                <w:sz w:val="20"/>
              </w:rPr>
              <w:t xml:space="preserve">ITU-T Published </w:t>
            </w:r>
            <w:r w:rsidRPr="00ED115A">
              <w:rPr>
                <w:b/>
                <w:sz w:val="20"/>
              </w:rPr>
              <w:br/>
              <w:t>Recommendation</w:t>
            </w:r>
          </w:p>
        </w:tc>
        <w:tc>
          <w:tcPr>
            <w:tcW w:w="1402" w:type="pct"/>
            <w:gridSpan w:val="2"/>
            <w:vAlign w:val="center"/>
          </w:tcPr>
          <w:p w:rsidR="00C9123C" w:rsidRPr="00ED115A" w:rsidRDefault="00C9123C" w:rsidP="003950CB">
            <w:pPr>
              <w:jc w:val="center"/>
              <w:rPr>
                <w:b/>
                <w:sz w:val="20"/>
              </w:rPr>
            </w:pPr>
            <w:r w:rsidRPr="00ED115A">
              <w:rPr>
                <w:b/>
                <w:sz w:val="20"/>
              </w:rPr>
              <w:t xml:space="preserve">Published or Draft (Revised) </w:t>
            </w:r>
            <w:r w:rsidRPr="00ED115A">
              <w:rPr>
                <w:b/>
                <w:sz w:val="20"/>
              </w:rPr>
              <w:br/>
              <w:t>ETS or EN</w:t>
            </w:r>
          </w:p>
        </w:tc>
        <w:tc>
          <w:tcPr>
            <w:tcW w:w="1399" w:type="pct"/>
            <w:gridSpan w:val="2"/>
            <w:tcBorders>
              <w:bottom w:val="single" w:sz="6" w:space="0" w:color="000000"/>
            </w:tcBorders>
            <w:vAlign w:val="center"/>
          </w:tcPr>
          <w:p w:rsidR="00C9123C" w:rsidRPr="00ED115A" w:rsidRDefault="00C9123C" w:rsidP="003950CB">
            <w:pPr>
              <w:jc w:val="center"/>
              <w:rPr>
                <w:b/>
                <w:sz w:val="20"/>
              </w:rPr>
            </w:pPr>
            <w:r w:rsidRPr="00ED115A">
              <w:rPr>
                <w:b/>
                <w:sz w:val="20"/>
              </w:rPr>
              <w:t xml:space="preserve">Published or Draft (Revised) </w:t>
            </w:r>
            <w:r w:rsidRPr="00ED115A">
              <w:rPr>
                <w:b/>
                <w:sz w:val="20"/>
              </w:rPr>
              <w:br/>
              <w:t>ATIS/ANSI</w:t>
            </w:r>
          </w:p>
        </w:tc>
      </w:tr>
      <w:tr w:rsidR="00C9123C" w:rsidRPr="00ED115A" w:rsidTr="00D55AC7">
        <w:trPr>
          <w:jc w:val="center"/>
        </w:trPr>
        <w:tc>
          <w:tcPr>
            <w:tcW w:w="844" w:type="pct"/>
            <w:gridSpan w:val="2"/>
            <w:vAlign w:val="center"/>
          </w:tcPr>
          <w:p w:rsidR="00C9123C" w:rsidRPr="00ED115A" w:rsidRDefault="00C9123C" w:rsidP="003950CB">
            <w:pPr>
              <w:jc w:val="center"/>
              <w:rPr>
                <w:sz w:val="20"/>
              </w:rPr>
            </w:pPr>
            <w:r w:rsidRPr="00ED115A">
              <w:rPr>
                <w:sz w:val="20"/>
              </w:rPr>
              <w:t>Internet Document Source</w:t>
            </w:r>
          </w:p>
        </w:tc>
        <w:tc>
          <w:tcPr>
            <w:tcW w:w="1350" w:type="pct"/>
            <w:gridSpan w:val="2"/>
            <w:vAlign w:val="center"/>
          </w:tcPr>
          <w:p w:rsidR="00C9123C" w:rsidRPr="00ED115A" w:rsidRDefault="00C9123C" w:rsidP="003950CB">
            <w:pPr>
              <w:jc w:val="center"/>
              <w:rPr>
                <w:sz w:val="20"/>
              </w:rPr>
            </w:pPr>
            <w:r w:rsidRPr="00ED115A">
              <w:rPr>
                <w:sz w:val="20"/>
              </w:rPr>
              <w:t>http://www.itu.int/publications/itut.htm</w:t>
            </w:r>
          </w:p>
        </w:tc>
        <w:tc>
          <w:tcPr>
            <w:tcW w:w="1402" w:type="pct"/>
            <w:gridSpan w:val="2"/>
            <w:vAlign w:val="center"/>
          </w:tcPr>
          <w:p w:rsidR="00C9123C" w:rsidRPr="00ED115A" w:rsidRDefault="00C9123C" w:rsidP="003950CB">
            <w:pPr>
              <w:jc w:val="center"/>
              <w:rPr>
                <w:sz w:val="20"/>
              </w:rPr>
            </w:pPr>
            <w:r w:rsidRPr="00ED115A">
              <w:rPr>
                <w:sz w:val="20"/>
              </w:rPr>
              <w:t>http://www.etsi.org/WebSite/Standards/Standard.aspx</w:t>
            </w:r>
          </w:p>
        </w:tc>
        <w:tc>
          <w:tcPr>
            <w:tcW w:w="1399" w:type="pct"/>
            <w:gridSpan w:val="2"/>
            <w:vAlign w:val="center"/>
          </w:tcPr>
          <w:p w:rsidR="00C9123C" w:rsidRPr="00ED115A" w:rsidRDefault="00C9123C" w:rsidP="003950CB">
            <w:pPr>
              <w:jc w:val="center"/>
              <w:rPr>
                <w:sz w:val="20"/>
              </w:rPr>
            </w:pPr>
            <w:r w:rsidRPr="00ED115A">
              <w:rPr>
                <w:sz w:val="20"/>
              </w:rPr>
              <w:t>http://www.atis.org/docstore/default.aspx</w:t>
            </w:r>
          </w:p>
        </w:tc>
      </w:tr>
      <w:tr w:rsidR="00C9123C" w:rsidRPr="00A2397E" w:rsidTr="00D55AC7">
        <w:trPr>
          <w:jc w:val="center"/>
        </w:trPr>
        <w:tc>
          <w:tcPr>
            <w:tcW w:w="844" w:type="pct"/>
            <w:gridSpan w:val="2"/>
            <w:vAlign w:val="center"/>
          </w:tcPr>
          <w:p w:rsidR="00C9123C" w:rsidRPr="00ED115A" w:rsidRDefault="00C9123C" w:rsidP="003950CB">
            <w:pPr>
              <w:jc w:val="center"/>
              <w:rPr>
                <w:sz w:val="20"/>
              </w:rPr>
            </w:pPr>
            <w:r w:rsidRPr="00ED115A">
              <w:rPr>
                <w:sz w:val="20"/>
              </w:rPr>
              <w:t>Physical Interfaces</w:t>
            </w:r>
          </w:p>
        </w:tc>
        <w:tc>
          <w:tcPr>
            <w:tcW w:w="1350" w:type="pct"/>
            <w:gridSpan w:val="2"/>
            <w:vAlign w:val="center"/>
          </w:tcPr>
          <w:p w:rsidR="00C9123C" w:rsidRPr="00ED115A" w:rsidRDefault="00C9123C" w:rsidP="003950CB">
            <w:pPr>
              <w:jc w:val="center"/>
              <w:rPr>
                <w:sz w:val="20"/>
                <w:lang w:val="pt-BR"/>
              </w:rPr>
            </w:pPr>
            <w:r w:rsidRPr="00ED115A">
              <w:rPr>
                <w:sz w:val="20"/>
                <w:lang w:val="pt-BR"/>
              </w:rPr>
              <w:t>G.703 (11/01), Cor. 1 (03/08)</w:t>
            </w:r>
            <w:r w:rsidRPr="00ED115A">
              <w:rPr>
                <w:sz w:val="20"/>
                <w:lang w:val="pt-BR"/>
              </w:rPr>
              <w:br/>
              <w:t xml:space="preserve">G.957 (3/06), </w:t>
            </w:r>
            <w:r w:rsidRPr="00ED115A">
              <w:rPr>
                <w:sz w:val="20"/>
                <w:lang w:val="pt-BR"/>
              </w:rPr>
              <w:br/>
              <w:t xml:space="preserve">G.692 (10/98), </w:t>
            </w:r>
            <w:r w:rsidRPr="00ED115A">
              <w:rPr>
                <w:rFonts w:hint="eastAsia"/>
                <w:sz w:val="20"/>
                <w:lang w:val="pt-BR" w:eastAsia="ja-JP"/>
              </w:rPr>
              <w:t>Cor.1(01/00),</w:t>
            </w:r>
            <w:r w:rsidRPr="00ED115A">
              <w:rPr>
                <w:sz w:val="20"/>
                <w:lang w:val="pt-BR"/>
              </w:rPr>
              <w:t>Cor.2(06/02), Amd1(01/05)</w:t>
            </w:r>
            <w:r w:rsidRPr="00ED115A">
              <w:rPr>
                <w:sz w:val="20"/>
                <w:lang w:val="pt-BR"/>
              </w:rPr>
              <w:br/>
            </w:r>
            <w:r w:rsidRPr="00ED115A">
              <w:rPr>
                <w:sz w:val="20"/>
                <w:lang w:val="pt-BR"/>
              </w:rPr>
              <w:br/>
              <w:t xml:space="preserve">G.691 (03/06) </w:t>
            </w:r>
          </w:p>
        </w:tc>
        <w:tc>
          <w:tcPr>
            <w:tcW w:w="1402" w:type="pct"/>
            <w:gridSpan w:val="2"/>
            <w:vAlign w:val="center"/>
          </w:tcPr>
          <w:p w:rsidR="00C9123C" w:rsidRPr="00ED115A" w:rsidRDefault="00C9123C" w:rsidP="003950CB">
            <w:pPr>
              <w:jc w:val="center"/>
              <w:rPr>
                <w:sz w:val="20"/>
                <w:lang w:val="fr-FR"/>
              </w:rPr>
            </w:pPr>
            <w:r w:rsidRPr="00ED115A">
              <w:rPr>
                <w:sz w:val="20"/>
                <w:lang w:val="fr-FR"/>
              </w:rPr>
              <w:t>ETS 300 166</w:t>
            </w:r>
            <w:r w:rsidRPr="00ED115A">
              <w:rPr>
                <w:sz w:val="20"/>
                <w:lang w:val="fr-FR"/>
              </w:rPr>
              <w:br/>
              <w:t>ETS 300 232, ETS 300 232(A1)</w:t>
            </w:r>
            <w:r w:rsidRPr="00ED115A">
              <w:rPr>
                <w:sz w:val="20"/>
                <w:lang w:val="fr-FR"/>
              </w:rPr>
              <w:br/>
              <w:t>ETS 300 166 (09/99)</w:t>
            </w:r>
          </w:p>
        </w:tc>
        <w:tc>
          <w:tcPr>
            <w:tcW w:w="1399" w:type="pct"/>
            <w:gridSpan w:val="2"/>
            <w:vAlign w:val="center"/>
          </w:tcPr>
          <w:p w:rsidR="00C9123C" w:rsidRPr="00ED115A" w:rsidRDefault="00C9123C" w:rsidP="003950CB">
            <w:pPr>
              <w:jc w:val="center"/>
              <w:rPr>
                <w:sz w:val="20"/>
                <w:lang w:val="pt-BR"/>
              </w:rPr>
            </w:pPr>
            <w:r w:rsidRPr="00ED115A">
              <w:rPr>
                <w:sz w:val="20"/>
                <w:lang w:val="pt-BR"/>
              </w:rPr>
              <w:t>ATIS-0900102.1993(R2005)</w:t>
            </w:r>
          </w:p>
          <w:p w:rsidR="00C9123C" w:rsidRPr="00ED115A" w:rsidRDefault="00C9123C" w:rsidP="003950CB">
            <w:pPr>
              <w:spacing w:before="0"/>
              <w:jc w:val="center"/>
              <w:rPr>
                <w:sz w:val="20"/>
                <w:lang w:val="pt-BR"/>
              </w:rPr>
            </w:pPr>
            <w:r w:rsidRPr="00ED115A">
              <w:rPr>
                <w:sz w:val="20"/>
                <w:lang w:val="pt-BR"/>
              </w:rPr>
              <w:t>ATIS-0900105.06.2002</w:t>
            </w:r>
            <w:r w:rsidRPr="00ED115A" w:rsidDel="00455F9C">
              <w:rPr>
                <w:sz w:val="20"/>
                <w:lang w:val="pt-BR"/>
              </w:rPr>
              <w:t xml:space="preserve"> </w:t>
            </w:r>
            <w:r w:rsidRPr="00ED115A">
              <w:rPr>
                <w:sz w:val="20"/>
                <w:lang w:val="pt-BR"/>
              </w:rPr>
              <w:t>(R2007)</w:t>
            </w:r>
            <w:r w:rsidRPr="00ED115A">
              <w:rPr>
                <w:sz w:val="20"/>
                <w:lang w:val="pt-BR"/>
              </w:rPr>
              <w:br/>
              <w:t>ATIS-0600416.1999(R2005)</w:t>
            </w:r>
            <w:r w:rsidRPr="00ED115A">
              <w:rPr>
                <w:sz w:val="20"/>
                <w:lang w:val="pt-BR"/>
              </w:rPr>
              <w:br/>
              <w:t>ATIS-0600416.01.1999</w:t>
            </w:r>
            <w:r w:rsidRPr="00ED115A" w:rsidDel="00455F9C">
              <w:rPr>
                <w:sz w:val="20"/>
                <w:lang w:val="pt-BR"/>
              </w:rPr>
              <w:t xml:space="preserve"> </w:t>
            </w:r>
            <w:r w:rsidRPr="00ED115A">
              <w:rPr>
                <w:sz w:val="20"/>
                <w:lang w:val="pt-BR"/>
              </w:rPr>
              <w:t>(R2005)</w:t>
            </w:r>
            <w:r w:rsidRPr="00ED115A">
              <w:rPr>
                <w:sz w:val="20"/>
                <w:lang w:val="pt-BR"/>
              </w:rPr>
              <w:br/>
              <w:t>ATIS-0600416.02.1999</w:t>
            </w:r>
            <w:r w:rsidRPr="00ED115A" w:rsidDel="00455F9C">
              <w:rPr>
                <w:sz w:val="20"/>
                <w:lang w:val="pt-BR"/>
              </w:rPr>
              <w:t xml:space="preserve"> </w:t>
            </w:r>
            <w:r w:rsidRPr="00ED115A">
              <w:rPr>
                <w:sz w:val="20"/>
                <w:lang w:val="pt-BR"/>
              </w:rPr>
              <w:t>(R2005)</w:t>
            </w:r>
            <w:r w:rsidRPr="00ED115A">
              <w:rPr>
                <w:sz w:val="20"/>
                <w:lang w:val="pt-BR"/>
              </w:rPr>
              <w:br/>
              <w:t>ATIS-0600416.03.1999</w:t>
            </w:r>
            <w:r w:rsidRPr="00ED115A" w:rsidDel="00455F9C">
              <w:rPr>
                <w:sz w:val="20"/>
                <w:lang w:val="pt-BR"/>
              </w:rPr>
              <w:t xml:space="preserve"> </w:t>
            </w:r>
            <w:r w:rsidRPr="00ED115A">
              <w:rPr>
                <w:sz w:val="20"/>
                <w:lang w:val="pt-BR"/>
              </w:rPr>
              <w:t>(R2005)</w:t>
            </w:r>
          </w:p>
        </w:tc>
      </w:tr>
      <w:tr w:rsidR="00C9123C" w:rsidRPr="00ED115A" w:rsidTr="00D55AC7">
        <w:trPr>
          <w:jc w:val="center"/>
        </w:trPr>
        <w:tc>
          <w:tcPr>
            <w:tcW w:w="844" w:type="pct"/>
            <w:gridSpan w:val="2"/>
            <w:vAlign w:val="center"/>
          </w:tcPr>
          <w:p w:rsidR="00C9123C" w:rsidRPr="00ED115A" w:rsidRDefault="00C9123C" w:rsidP="003950CB">
            <w:pPr>
              <w:jc w:val="center"/>
              <w:rPr>
                <w:sz w:val="20"/>
              </w:rPr>
            </w:pPr>
            <w:r w:rsidRPr="00ED115A">
              <w:rPr>
                <w:sz w:val="20"/>
              </w:rPr>
              <w:t>Network Architecture</w:t>
            </w:r>
          </w:p>
        </w:tc>
        <w:tc>
          <w:tcPr>
            <w:tcW w:w="1350" w:type="pct"/>
            <w:gridSpan w:val="2"/>
            <w:vAlign w:val="center"/>
          </w:tcPr>
          <w:p w:rsidR="00C9123C" w:rsidRPr="00ED115A" w:rsidRDefault="00C9123C" w:rsidP="003950CB">
            <w:pPr>
              <w:jc w:val="center"/>
              <w:rPr>
                <w:sz w:val="20"/>
              </w:rPr>
            </w:pPr>
            <w:r w:rsidRPr="00ED115A">
              <w:rPr>
                <w:sz w:val="20"/>
              </w:rPr>
              <w:t>G.805 (03/00)</w:t>
            </w:r>
            <w:r w:rsidRPr="00ED115A">
              <w:rPr>
                <w:sz w:val="20"/>
              </w:rPr>
              <w:br/>
              <w:t>G.803 (03/00),   Amd1 (06/05)</w:t>
            </w:r>
            <w:r w:rsidRPr="00ED115A">
              <w:rPr>
                <w:sz w:val="20"/>
              </w:rPr>
              <w:br/>
            </w:r>
          </w:p>
        </w:tc>
        <w:tc>
          <w:tcPr>
            <w:tcW w:w="1402" w:type="pct"/>
            <w:gridSpan w:val="2"/>
            <w:vAlign w:val="center"/>
          </w:tcPr>
          <w:p w:rsidR="00C9123C" w:rsidRPr="00ED115A" w:rsidRDefault="00C9123C" w:rsidP="003950CB">
            <w:pPr>
              <w:jc w:val="center"/>
              <w:rPr>
                <w:sz w:val="20"/>
              </w:rPr>
            </w:pPr>
            <w:r w:rsidRPr="00ED115A">
              <w:rPr>
                <w:sz w:val="20"/>
              </w:rPr>
              <w:t>ETR 114</w:t>
            </w:r>
          </w:p>
        </w:tc>
        <w:tc>
          <w:tcPr>
            <w:tcW w:w="1399" w:type="pct"/>
            <w:gridSpan w:val="2"/>
            <w:vAlign w:val="center"/>
          </w:tcPr>
          <w:p w:rsidR="00C9123C" w:rsidRPr="00ED115A" w:rsidRDefault="00C9123C" w:rsidP="003950CB">
            <w:pPr>
              <w:jc w:val="center"/>
              <w:rPr>
                <w:sz w:val="20"/>
              </w:rPr>
            </w:pPr>
            <w:r w:rsidRPr="00ED115A">
              <w:rPr>
                <w:sz w:val="20"/>
              </w:rPr>
              <w:t>ATIS-0900105.04.1995 (R2005)</w:t>
            </w:r>
            <w:r w:rsidRPr="00ED115A">
              <w:rPr>
                <w:sz w:val="20"/>
              </w:rPr>
              <w:br/>
            </w:r>
          </w:p>
        </w:tc>
      </w:tr>
      <w:tr w:rsidR="00C9123C" w:rsidRPr="00ED115A" w:rsidTr="00D55AC7">
        <w:trPr>
          <w:jc w:val="center"/>
        </w:trPr>
        <w:tc>
          <w:tcPr>
            <w:tcW w:w="844" w:type="pct"/>
            <w:gridSpan w:val="2"/>
            <w:vAlign w:val="center"/>
          </w:tcPr>
          <w:p w:rsidR="00C9123C" w:rsidRPr="00ED115A" w:rsidRDefault="00C9123C" w:rsidP="003950CB">
            <w:pPr>
              <w:jc w:val="center"/>
              <w:rPr>
                <w:sz w:val="20"/>
              </w:rPr>
            </w:pPr>
            <w:r w:rsidRPr="00ED115A">
              <w:rPr>
                <w:sz w:val="20"/>
              </w:rPr>
              <w:t xml:space="preserve">Structures &amp; Mappings </w:t>
            </w:r>
          </w:p>
        </w:tc>
        <w:tc>
          <w:tcPr>
            <w:tcW w:w="1350" w:type="pct"/>
            <w:gridSpan w:val="2"/>
            <w:vAlign w:val="center"/>
          </w:tcPr>
          <w:p w:rsidR="00C9123C" w:rsidRPr="00ED115A" w:rsidRDefault="00C9123C" w:rsidP="003950CB">
            <w:pPr>
              <w:spacing w:before="0"/>
              <w:jc w:val="center"/>
              <w:rPr>
                <w:sz w:val="20"/>
                <w:lang w:val="nl-BE"/>
              </w:rPr>
            </w:pPr>
            <w:r w:rsidRPr="00ED115A">
              <w:rPr>
                <w:sz w:val="20"/>
                <w:lang w:val="nl-BE"/>
              </w:rPr>
              <w:t xml:space="preserve">G.704 (10/98) </w:t>
            </w:r>
          </w:p>
          <w:p w:rsidR="00C9123C" w:rsidRPr="00ED115A" w:rsidRDefault="00C9123C" w:rsidP="003950CB">
            <w:pPr>
              <w:spacing w:before="0"/>
              <w:jc w:val="center"/>
              <w:rPr>
                <w:sz w:val="20"/>
                <w:lang w:val="nl-BE" w:eastAsia="ja-JP"/>
              </w:rPr>
            </w:pPr>
            <w:r w:rsidRPr="00ED115A">
              <w:rPr>
                <w:sz w:val="20"/>
                <w:lang w:val="nl-BE"/>
              </w:rPr>
              <w:t xml:space="preserve">G.707 (01/07) </w:t>
            </w:r>
            <w:r w:rsidRPr="00ED115A">
              <w:rPr>
                <w:rFonts w:hint="eastAsia"/>
                <w:sz w:val="20"/>
                <w:lang w:val="nl-BE" w:eastAsia="ja-JP"/>
              </w:rPr>
              <w:t>, Amd1(07/07), Amd2(11/09)</w:t>
            </w:r>
          </w:p>
          <w:p w:rsidR="00C9123C" w:rsidRPr="00ED115A" w:rsidRDefault="00C9123C" w:rsidP="003950CB">
            <w:pPr>
              <w:spacing w:before="0"/>
              <w:jc w:val="center"/>
              <w:rPr>
                <w:sz w:val="20"/>
                <w:lang w:val="nl-BE"/>
              </w:rPr>
            </w:pPr>
            <w:r w:rsidRPr="00ED115A">
              <w:rPr>
                <w:sz w:val="20"/>
                <w:lang w:val="nl-BE"/>
              </w:rPr>
              <w:t>G.7041 (10/08), Amd1 (01/09)</w:t>
            </w:r>
          </w:p>
          <w:p w:rsidR="00C9123C" w:rsidRPr="00ED115A" w:rsidRDefault="00C9123C" w:rsidP="003950CB">
            <w:pPr>
              <w:spacing w:before="0"/>
              <w:jc w:val="center"/>
              <w:rPr>
                <w:sz w:val="20"/>
                <w:lang w:val="nl-BE"/>
              </w:rPr>
            </w:pPr>
            <w:r w:rsidRPr="00ED115A">
              <w:rPr>
                <w:sz w:val="20"/>
                <w:lang w:val="nl-BE"/>
              </w:rPr>
              <w:t>G.7042 (03/06)</w:t>
            </w:r>
          </w:p>
          <w:p w:rsidR="00C9123C" w:rsidRPr="00ED115A" w:rsidRDefault="00C9123C" w:rsidP="003950CB">
            <w:pPr>
              <w:spacing w:before="0"/>
              <w:jc w:val="center"/>
              <w:rPr>
                <w:sz w:val="20"/>
                <w:lang w:val="nl-BE"/>
              </w:rPr>
            </w:pPr>
            <w:r w:rsidRPr="00ED115A">
              <w:rPr>
                <w:sz w:val="20"/>
                <w:lang w:val="nl-BE"/>
              </w:rPr>
              <w:t xml:space="preserve">G.708 (07/99) </w:t>
            </w:r>
          </w:p>
          <w:p w:rsidR="00C9123C" w:rsidRPr="00ED115A" w:rsidRDefault="00C9123C" w:rsidP="003950CB">
            <w:pPr>
              <w:spacing w:before="0"/>
              <w:jc w:val="center"/>
              <w:rPr>
                <w:sz w:val="20"/>
                <w:lang w:val="nl-BE"/>
              </w:rPr>
            </w:pPr>
            <w:r w:rsidRPr="00ED115A">
              <w:rPr>
                <w:sz w:val="20"/>
                <w:lang w:val="nl-BE"/>
              </w:rPr>
              <w:t>G.832 (10/98), Amd1 (06/04)</w:t>
            </w:r>
          </w:p>
        </w:tc>
        <w:tc>
          <w:tcPr>
            <w:tcW w:w="1402" w:type="pct"/>
            <w:gridSpan w:val="2"/>
            <w:vAlign w:val="center"/>
          </w:tcPr>
          <w:p w:rsidR="00C9123C" w:rsidRPr="00ED115A" w:rsidRDefault="00C9123C" w:rsidP="003950CB">
            <w:pPr>
              <w:jc w:val="center"/>
              <w:rPr>
                <w:sz w:val="20"/>
              </w:rPr>
            </w:pPr>
            <w:r w:rsidRPr="00ED115A">
              <w:rPr>
                <w:sz w:val="20"/>
              </w:rPr>
              <w:t>ETS 300 167 (08/93), (09/99)</w:t>
            </w:r>
            <w:r w:rsidRPr="00ED115A">
              <w:rPr>
                <w:sz w:val="20"/>
              </w:rPr>
              <w:br/>
              <w:t>ETS 300 147 Ed.3</w:t>
            </w:r>
            <w:r w:rsidRPr="00ED115A">
              <w:rPr>
                <w:sz w:val="20"/>
              </w:rPr>
              <w:br/>
              <w:t>ETS 300 337 Ed.2</w:t>
            </w:r>
          </w:p>
        </w:tc>
        <w:tc>
          <w:tcPr>
            <w:tcW w:w="1399" w:type="pct"/>
            <w:gridSpan w:val="2"/>
            <w:vAlign w:val="center"/>
          </w:tcPr>
          <w:p w:rsidR="00C9123C" w:rsidRPr="00ED115A" w:rsidRDefault="00C9123C" w:rsidP="003950CB">
            <w:pPr>
              <w:jc w:val="center"/>
              <w:rPr>
                <w:sz w:val="20"/>
              </w:rPr>
            </w:pPr>
            <w:r w:rsidRPr="00ED115A">
              <w:rPr>
                <w:sz w:val="20"/>
              </w:rPr>
              <w:t xml:space="preserve">ATIS-0900105.2008 (01/08) </w:t>
            </w:r>
            <w:r w:rsidRPr="00ED115A">
              <w:rPr>
                <w:sz w:val="20"/>
              </w:rPr>
              <w:br/>
              <w:t xml:space="preserve">ATIS-0900105.02.2007 (09/07) </w:t>
            </w:r>
          </w:p>
        </w:tc>
      </w:tr>
      <w:tr w:rsidR="00C9123C" w:rsidRPr="00ED115A" w:rsidTr="00D55AC7">
        <w:trPr>
          <w:jc w:val="center"/>
        </w:trPr>
        <w:tc>
          <w:tcPr>
            <w:tcW w:w="844" w:type="pct"/>
            <w:gridSpan w:val="2"/>
            <w:vAlign w:val="center"/>
          </w:tcPr>
          <w:p w:rsidR="00C9123C" w:rsidRPr="00ED115A" w:rsidRDefault="00C9123C" w:rsidP="003950CB">
            <w:pPr>
              <w:jc w:val="center"/>
              <w:rPr>
                <w:sz w:val="20"/>
              </w:rPr>
            </w:pPr>
            <w:r w:rsidRPr="00ED115A">
              <w:rPr>
                <w:sz w:val="20"/>
              </w:rPr>
              <w:t xml:space="preserve">Equipment Functional Characteristics </w:t>
            </w:r>
          </w:p>
        </w:tc>
        <w:tc>
          <w:tcPr>
            <w:tcW w:w="1350" w:type="pct"/>
            <w:gridSpan w:val="2"/>
            <w:vAlign w:val="center"/>
          </w:tcPr>
          <w:p w:rsidR="00C9123C" w:rsidRPr="00ED115A" w:rsidRDefault="00C9123C" w:rsidP="003950CB">
            <w:pPr>
              <w:jc w:val="center"/>
              <w:rPr>
                <w:sz w:val="20"/>
                <w:lang w:val="de-DE"/>
              </w:rPr>
            </w:pPr>
            <w:r w:rsidRPr="00ED115A">
              <w:rPr>
                <w:sz w:val="20"/>
                <w:lang w:val="de-DE"/>
              </w:rPr>
              <w:t>G.781 (09/08)</w:t>
            </w:r>
            <w:r w:rsidRPr="00ED115A">
              <w:rPr>
                <w:rFonts w:hint="eastAsia"/>
                <w:sz w:val="20"/>
                <w:lang w:val="de-DE" w:eastAsia="ja-JP"/>
              </w:rPr>
              <w:t>, Corr1(11/09)</w:t>
            </w:r>
            <w:r w:rsidRPr="00ED115A">
              <w:rPr>
                <w:sz w:val="20"/>
                <w:lang w:val="de-DE"/>
              </w:rPr>
              <w:br/>
              <w:t>G.783 (03/06), Err1(11/06), Amd1(05/08)</w:t>
            </w:r>
            <w:r w:rsidRPr="00ED115A">
              <w:rPr>
                <w:rFonts w:hint="eastAsia"/>
                <w:sz w:val="20"/>
                <w:lang w:val="de-DE" w:eastAsia="ja-JP"/>
              </w:rPr>
              <w:t>, Amd2(03/10)</w:t>
            </w:r>
            <w:r w:rsidRPr="00ED115A">
              <w:rPr>
                <w:sz w:val="20"/>
                <w:lang w:val="de-DE"/>
              </w:rPr>
              <w:br/>
              <w:t xml:space="preserve">G.806 (01/09) </w:t>
            </w:r>
          </w:p>
        </w:tc>
        <w:tc>
          <w:tcPr>
            <w:tcW w:w="1402" w:type="pct"/>
            <w:gridSpan w:val="2"/>
            <w:vAlign w:val="center"/>
          </w:tcPr>
          <w:p w:rsidR="00C9123C" w:rsidRPr="00ED115A" w:rsidRDefault="00C9123C" w:rsidP="003950CB">
            <w:pPr>
              <w:jc w:val="center"/>
              <w:rPr>
                <w:sz w:val="20"/>
                <w:lang w:val="es-CO"/>
              </w:rPr>
            </w:pPr>
            <w:r w:rsidRPr="00ED115A">
              <w:rPr>
                <w:sz w:val="20"/>
                <w:lang w:val="es-CO"/>
              </w:rPr>
              <w:t>EN 300 417-x-y (x=1-7,9 y=1-2)</w:t>
            </w:r>
            <w:r w:rsidRPr="00ED115A">
              <w:rPr>
                <w:sz w:val="20"/>
                <w:lang w:val="es-CO"/>
              </w:rPr>
              <w:br/>
              <w:t>ETS 300 635</w:t>
            </w:r>
            <w:r w:rsidRPr="00ED115A">
              <w:rPr>
                <w:sz w:val="20"/>
                <w:lang w:val="es-CO"/>
              </w:rPr>
              <w:br/>
              <w:t>ETS 300 785</w:t>
            </w:r>
            <w:r w:rsidRPr="00ED115A">
              <w:rPr>
                <w:sz w:val="20"/>
                <w:lang w:val="es-CO"/>
              </w:rPr>
              <w:br/>
              <w:t>RE/TM-1042-x-1 (x=1-5)</w:t>
            </w:r>
            <w:r w:rsidRPr="00ED115A">
              <w:rPr>
                <w:sz w:val="20"/>
                <w:lang w:val="es-CO"/>
              </w:rPr>
              <w:br/>
              <w:t xml:space="preserve">MI/TM-4048 (9712) </w:t>
            </w:r>
          </w:p>
        </w:tc>
        <w:tc>
          <w:tcPr>
            <w:tcW w:w="1399" w:type="pct"/>
            <w:gridSpan w:val="2"/>
            <w:vAlign w:val="center"/>
          </w:tcPr>
          <w:p w:rsidR="00C9123C" w:rsidRPr="00ED115A" w:rsidRDefault="00C9123C" w:rsidP="003950CB">
            <w:pPr>
              <w:jc w:val="center"/>
              <w:rPr>
                <w:sz w:val="20"/>
              </w:rPr>
            </w:pPr>
            <w:r w:rsidRPr="00ED115A">
              <w:rPr>
                <w:sz w:val="20"/>
              </w:rPr>
              <w:t xml:space="preserve">- </w:t>
            </w:r>
          </w:p>
        </w:tc>
      </w:tr>
      <w:tr w:rsidR="00C9123C" w:rsidRPr="00ED115A" w:rsidTr="00D55AC7">
        <w:trPr>
          <w:jc w:val="center"/>
        </w:trPr>
        <w:tc>
          <w:tcPr>
            <w:tcW w:w="844" w:type="pct"/>
            <w:gridSpan w:val="2"/>
            <w:vAlign w:val="center"/>
          </w:tcPr>
          <w:p w:rsidR="00C9123C" w:rsidRPr="00ED115A" w:rsidRDefault="00C9123C" w:rsidP="003950CB">
            <w:pPr>
              <w:jc w:val="center"/>
              <w:rPr>
                <w:sz w:val="20"/>
              </w:rPr>
            </w:pPr>
            <w:r w:rsidRPr="00ED115A">
              <w:rPr>
                <w:sz w:val="20"/>
              </w:rPr>
              <w:t xml:space="preserve">Laser Safety </w:t>
            </w:r>
          </w:p>
        </w:tc>
        <w:tc>
          <w:tcPr>
            <w:tcW w:w="1350" w:type="pct"/>
            <w:gridSpan w:val="2"/>
            <w:vAlign w:val="center"/>
          </w:tcPr>
          <w:p w:rsidR="00C9123C" w:rsidRPr="00ED115A" w:rsidRDefault="00C9123C" w:rsidP="003950CB">
            <w:pPr>
              <w:jc w:val="center"/>
              <w:rPr>
                <w:sz w:val="20"/>
              </w:rPr>
            </w:pPr>
            <w:r w:rsidRPr="00ED115A">
              <w:rPr>
                <w:sz w:val="20"/>
              </w:rPr>
              <w:t xml:space="preserve">G.664 (03/06) </w:t>
            </w:r>
          </w:p>
        </w:tc>
        <w:tc>
          <w:tcPr>
            <w:tcW w:w="1402" w:type="pct"/>
            <w:gridSpan w:val="2"/>
            <w:vAlign w:val="center"/>
          </w:tcPr>
          <w:p w:rsidR="00C9123C" w:rsidRPr="00ED115A" w:rsidRDefault="00C9123C" w:rsidP="003950CB">
            <w:pPr>
              <w:jc w:val="center"/>
              <w:rPr>
                <w:sz w:val="20"/>
              </w:rPr>
            </w:pPr>
            <w:r w:rsidRPr="00ED115A">
              <w:rPr>
                <w:sz w:val="20"/>
              </w:rPr>
              <w:t xml:space="preserve">- </w:t>
            </w:r>
          </w:p>
        </w:tc>
        <w:tc>
          <w:tcPr>
            <w:tcW w:w="1399" w:type="pct"/>
            <w:gridSpan w:val="2"/>
            <w:vAlign w:val="center"/>
          </w:tcPr>
          <w:p w:rsidR="00C9123C" w:rsidRPr="00ED115A" w:rsidRDefault="00C9123C" w:rsidP="003950CB">
            <w:pPr>
              <w:jc w:val="center"/>
              <w:rPr>
                <w:sz w:val="20"/>
              </w:rPr>
            </w:pPr>
            <w:r w:rsidRPr="00ED115A">
              <w:rPr>
                <w:sz w:val="20"/>
              </w:rPr>
              <w:t xml:space="preserve">- </w:t>
            </w:r>
          </w:p>
        </w:tc>
      </w:tr>
      <w:tr w:rsidR="00C9123C" w:rsidRPr="00ED115A" w:rsidTr="00D55AC7">
        <w:trPr>
          <w:jc w:val="center"/>
        </w:trPr>
        <w:tc>
          <w:tcPr>
            <w:tcW w:w="844" w:type="pct"/>
            <w:gridSpan w:val="2"/>
            <w:vAlign w:val="center"/>
          </w:tcPr>
          <w:p w:rsidR="00C9123C" w:rsidRPr="00ED115A" w:rsidRDefault="00C9123C" w:rsidP="003950CB">
            <w:pPr>
              <w:jc w:val="center"/>
              <w:rPr>
                <w:sz w:val="20"/>
              </w:rPr>
            </w:pPr>
            <w:r w:rsidRPr="00ED115A">
              <w:rPr>
                <w:sz w:val="20"/>
              </w:rPr>
              <w:t xml:space="preserve">Transmission Protection </w:t>
            </w:r>
          </w:p>
        </w:tc>
        <w:tc>
          <w:tcPr>
            <w:tcW w:w="1350" w:type="pct"/>
            <w:gridSpan w:val="2"/>
            <w:vAlign w:val="center"/>
          </w:tcPr>
          <w:p w:rsidR="00C9123C" w:rsidRPr="00ED115A" w:rsidRDefault="00C9123C" w:rsidP="003950CB">
            <w:pPr>
              <w:jc w:val="center"/>
              <w:rPr>
                <w:sz w:val="20"/>
                <w:lang w:val="de-DE"/>
              </w:rPr>
            </w:pPr>
            <w:r w:rsidRPr="00ED115A">
              <w:rPr>
                <w:sz w:val="20"/>
                <w:lang w:val="de-DE"/>
              </w:rPr>
              <w:t>G.841 (10/98), Corr1 (08/02)</w:t>
            </w:r>
            <w:r w:rsidRPr="00ED115A">
              <w:rPr>
                <w:sz w:val="20"/>
                <w:lang w:val="de-DE"/>
              </w:rPr>
              <w:br/>
              <w:t>G.842 (04/97)</w:t>
            </w:r>
          </w:p>
          <w:p w:rsidR="00C9123C" w:rsidRPr="00ED115A" w:rsidRDefault="00C9123C" w:rsidP="003950CB">
            <w:pPr>
              <w:spacing w:before="0"/>
              <w:jc w:val="center"/>
              <w:rPr>
                <w:sz w:val="20"/>
                <w:lang w:val="de-DE"/>
              </w:rPr>
            </w:pPr>
            <w:r w:rsidRPr="00ED115A">
              <w:rPr>
                <w:sz w:val="20"/>
                <w:lang w:val="de-DE"/>
              </w:rPr>
              <w:t>G.808.1 (</w:t>
            </w:r>
            <w:r w:rsidRPr="00ED115A">
              <w:rPr>
                <w:rFonts w:hint="eastAsia"/>
                <w:sz w:val="20"/>
                <w:lang w:val="de-DE" w:eastAsia="ja-JP"/>
              </w:rPr>
              <w:t>02/10</w:t>
            </w:r>
            <w:r w:rsidRPr="00ED115A">
              <w:rPr>
                <w:sz w:val="20"/>
                <w:lang w:val="de-DE"/>
              </w:rPr>
              <w:t>)</w:t>
            </w:r>
            <w:r w:rsidRPr="00ED115A">
              <w:rPr>
                <w:sz w:val="20"/>
                <w:lang w:val="de-DE"/>
              </w:rPr>
              <w:br/>
              <w:t xml:space="preserve">M.2102 (02/00) </w:t>
            </w:r>
          </w:p>
        </w:tc>
        <w:tc>
          <w:tcPr>
            <w:tcW w:w="1402" w:type="pct"/>
            <w:gridSpan w:val="2"/>
            <w:vAlign w:val="center"/>
          </w:tcPr>
          <w:p w:rsidR="00C9123C" w:rsidRPr="00ED115A" w:rsidRDefault="00C9123C" w:rsidP="003950CB">
            <w:pPr>
              <w:jc w:val="center"/>
              <w:rPr>
                <w:sz w:val="20"/>
                <w:lang w:val="fr-FR"/>
              </w:rPr>
            </w:pPr>
            <w:r w:rsidRPr="00ED115A">
              <w:rPr>
                <w:sz w:val="20"/>
                <w:lang w:val="fr-FR"/>
              </w:rPr>
              <w:t>ETS 300 746</w:t>
            </w:r>
            <w:r w:rsidRPr="00ED115A">
              <w:rPr>
                <w:sz w:val="20"/>
                <w:lang w:val="fr-FR"/>
              </w:rPr>
              <w:br/>
              <w:t>ETS 300 417-1-1</w:t>
            </w:r>
            <w:r w:rsidRPr="00ED115A">
              <w:rPr>
                <w:sz w:val="20"/>
                <w:lang w:val="fr-FR"/>
              </w:rPr>
              <w:br/>
              <w:t>ETS 300 417-3-1</w:t>
            </w:r>
            <w:r w:rsidRPr="00ED115A">
              <w:rPr>
                <w:sz w:val="20"/>
                <w:lang w:val="fr-FR"/>
              </w:rPr>
              <w:br/>
              <w:t>ETS 300 417-4-1</w:t>
            </w:r>
            <w:r w:rsidRPr="00ED115A">
              <w:rPr>
                <w:sz w:val="20"/>
                <w:lang w:val="fr-FR"/>
              </w:rPr>
              <w:br/>
              <w:t>TS 101 009</w:t>
            </w:r>
            <w:r w:rsidRPr="00ED115A">
              <w:rPr>
                <w:sz w:val="20"/>
                <w:lang w:val="fr-FR"/>
              </w:rPr>
              <w:br/>
              <w:t>TS 101 010</w:t>
            </w:r>
            <w:r w:rsidRPr="00ED115A">
              <w:rPr>
                <w:sz w:val="20"/>
                <w:lang w:val="fr-FR"/>
              </w:rPr>
              <w:br/>
              <w:t>RE/TM-1042</w:t>
            </w:r>
            <w:r w:rsidRPr="00ED115A">
              <w:rPr>
                <w:sz w:val="20"/>
                <w:lang w:val="fr-FR"/>
              </w:rPr>
              <w:br/>
              <w:t>TR/TM-03070</w:t>
            </w:r>
          </w:p>
        </w:tc>
        <w:tc>
          <w:tcPr>
            <w:tcW w:w="1399" w:type="pct"/>
            <w:gridSpan w:val="2"/>
            <w:vAlign w:val="center"/>
          </w:tcPr>
          <w:p w:rsidR="00C9123C" w:rsidRPr="00ED115A" w:rsidRDefault="00C9123C" w:rsidP="003950CB">
            <w:pPr>
              <w:jc w:val="center"/>
              <w:rPr>
                <w:sz w:val="20"/>
              </w:rPr>
            </w:pPr>
            <w:r w:rsidRPr="00ED115A">
              <w:rPr>
                <w:sz w:val="20"/>
              </w:rPr>
              <w:t>ATIS-0900105.01.2000</w:t>
            </w:r>
            <w:r w:rsidRPr="00ED115A" w:rsidDel="00094EF5">
              <w:rPr>
                <w:sz w:val="20"/>
              </w:rPr>
              <w:t xml:space="preserve"> </w:t>
            </w:r>
            <w:r w:rsidRPr="00ED115A">
              <w:rPr>
                <w:sz w:val="20"/>
              </w:rPr>
              <w:t>(R2005)</w:t>
            </w:r>
            <w:r w:rsidRPr="00ED115A">
              <w:rPr>
                <w:sz w:val="20"/>
              </w:rPr>
              <w:br/>
            </w:r>
          </w:p>
        </w:tc>
      </w:tr>
      <w:tr w:rsidR="00C9123C" w:rsidRPr="00ED115A" w:rsidTr="00D55AC7">
        <w:trPr>
          <w:jc w:val="center"/>
        </w:trPr>
        <w:tc>
          <w:tcPr>
            <w:tcW w:w="844" w:type="pct"/>
            <w:gridSpan w:val="2"/>
            <w:vAlign w:val="center"/>
          </w:tcPr>
          <w:p w:rsidR="00C9123C" w:rsidRPr="00ED115A" w:rsidRDefault="00C9123C" w:rsidP="003950CB">
            <w:pPr>
              <w:jc w:val="center"/>
              <w:rPr>
                <w:sz w:val="20"/>
              </w:rPr>
            </w:pPr>
            <w:r w:rsidRPr="00ED115A">
              <w:rPr>
                <w:sz w:val="20"/>
              </w:rPr>
              <w:t xml:space="preserve">Equipment Protection </w:t>
            </w:r>
          </w:p>
        </w:tc>
        <w:tc>
          <w:tcPr>
            <w:tcW w:w="1350" w:type="pct"/>
            <w:gridSpan w:val="2"/>
            <w:vAlign w:val="center"/>
          </w:tcPr>
          <w:p w:rsidR="00C9123C" w:rsidRPr="00ED115A" w:rsidRDefault="00C9123C" w:rsidP="003950CB">
            <w:pPr>
              <w:jc w:val="center"/>
              <w:rPr>
                <w:sz w:val="20"/>
              </w:rPr>
            </w:pPr>
            <w:r w:rsidRPr="00ED115A">
              <w:rPr>
                <w:sz w:val="20"/>
              </w:rPr>
              <w:t xml:space="preserve">M.3100 (04/05) </w:t>
            </w:r>
          </w:p>
        </w:tc>
        <w:tc>
          <w:tcPr>
            <w:tcW w:w="1402" w:type="pct"/>
            <w:gridSpan w:val="2"/>
            <w:vAlign w:val="center"/>
          </w:tcPr>
          <w:p w:rsidR="00C9123C" w:rsidRPr="00ED115A" w:rsidRDefault="00C9123C" w:rsidP="003950CB">
            <w:pPr>
              <w:jc w:val="center"/>
              <w:rPr>
                <w:sz w:val="20"/>
              </w:rPr>
            </w:pPr>
            <w:r w:rsidRPr="00ED115A">
              <w:rPr>
                <w:sz w:val="20"/>
              </w:rPr>
              <w:t xml:space="preserve">- </w:t>
            </w:r>
          </w:p>
        </w:tc>
        <w:tc>
          <w:tcPr>
            <w:tcW w:w="1399" w:type="pct"/>
            <w:gridSpan w:val="2"/>
            <w:vAlign w:val="center"/>
          </w:tcPr>
          <w:p w:rsidR="00C9123C" w:rsidRPr="00ED115A" w:rsidRDefault="00C9123C" w:rsidP="003950CB">
            <w:pPr>
              <w:jc w:val="center"/>
              <w:rPr>
                <w:sz w:val="20"/>
              </w:rPr>
            </w:pPr>
            <w:r w:rsidRPr="00ED115A">
              <w:rPr>
                <w:sz w:val="20"/>
              </w:rPr>
              <w:t xml:space="preserve">- </w:t>
            </w:r>
          </w:p>
        </w:tc>
      </w:tr>
      <w:tr w:rsidR="00C9123C" w:rsidRPr="00ED115A" w:rsidTr="00D55AC7">
        <w:trPr>
          <w:jc w:val="center"/>
        </w:trPr>
        <w:tc>
          <w:tcPr>
            <w:tcW w:w="844" w:type="pct"/>
            <w:gridSpan w:val="2"/>
            <w:vAlign w:val="center"/>
          </w:tcPr>
          <w:p w:rsidR="00C9123C" w:rsidRPr="00ED115A" w:rsidRDefault="00C9123C" w:rsidP="003950CB">
            <w:pPr>
              <w:jc w:val="center"/>
              <w:rPr>
                <w:sz w:val="20"/>
              </w:rPr>
            </w:pPr>
            <w:r w:rsidRPr="00ED115A">
              <w:rPr>
                <w:sz w:val="20"/>
              </w:rPr>
              <w:t xml:space="preserve">Restoration </w:t>
            </w:r>
          </w:p>
        </w:tc>
        <w:tc>
          <w:tcPr>
            <w:tcW w:w="1350" w:type="pct"/>
            <w:gridSpan w:val="2"/>
            <w:vAlign w:val="center"/>
          </w:tcPr>
          <w:p w:rsidR="00C9123C" w:rsidRPr="00ED115A" w:rsidRDefault="00C9123C" w:rsidP="003950CB">
            <w:pPr>
              <w:jc w:val="center"/>
              <w:rPr>
                <w:sz w:val="20"/>
              </w:rPr>
            </w:pPr>
            <w:r w:rsidRPr="00ED115A">
              <w:rPr>
                <w:sz w:val="20"/>
              </w:rPr>
              <w:t xml:space="preserve">- </w:t>
            </w:r>
          </w:p>
        </w:tc>
        <w:tc>
          <w:tcPr>
            <w:tcW w:w="1402" w:type="pct"/>
            <w:gridSpan w:val="2"/>
            <w:vAlign w:val="center"/>
          </w:tcPr>
          <w:p w:rsidR="00C9123C" w:rsidRPr="00ED115A" w:rsidRDefault="00C9123C" w:rsidP="003950CB">
            <w:pPr>
              <w:jc w:val="center"/>
              <w:rPr>
                <w:sz w:val="20"/>
              </w:rPr>
            </w:pPr>
            <w:r w:rsidRPr="00ED115A">
              <w:rPr>
                <w:sz w:val="20"/>
              </w:rPr>
              <w:t>DTR/TM-3076</w:t>
            </w:r>
          </w:p>
        </w:tc>
        <w:tc>
          <w:tcPr>
            <w:tcW w:w="1399" w:type="pct"/>
            <w:gridSpan w:val="2"/>
            <w:vAlign w:val="center"/>
          </w:tcPr>
          <w:p w:rsidR="00C9123C" w:rsidRPr="00ED115A" w:rsidRDefault="00C9123C" w:rsidP="003950CB">
            <w:pPr>
              <w:jc w:val="center"/>
              <w:rPr>
                <w:sz w:val="20"/>
              </w:rPr>
            </w:pPr>
            <w:r w:rsidRPr="00ED115A">
              <w:rPr>
                <w:sz w:val="20"/>
              </w:rPr>
              <w:t xml:space="preserve">- </w:t>
            </w:r>
          </w:p>
        </w:tc>
      </w:tr>
      <w:tr w:rsidR="00C9123C" w:rsidRPr="00ED115A" w:rsidTr="00D55AC7">
        <w:trPr>
          <w:jc w:val="center"/>
        </w:trPr>
        <w:tc>
          <w:tcPr>
            <w:tcW w:w="844" w:type="pct"/>
            <w:gridSpan w:val="2"/>
            <w:vAlign w:val="center"/>
          </w:tcPr>
          <w:p w:rsidR="00C9123C" w:rsidRPr="00ED115A" w:rsidRDefault="00C9123C" w:rsidP="003950CB">
            <w:pPr>
              <w:jc w:val="center"/>
              <w:rPr>
                <w:sz w:val="20"/>
              </w:rPr>
            </w:pPr>
            <w:r w:rsidRPr="00ED115A">
              <w:rPr>
                <w:sz w:val="20"/>
              </w:rPr>
              <w:t xml:space="preserve">Equipment Management </w:t>
            </w:r>
          </w:p>
        </w:tc>
        <w:tc>
          <w:tcPr>
            <w:tcW w:w="1350" w:type="pct"/>
            <w:gridSpan w:val="2"/>
            <w:vAlign w:val="center"/>
          </w:tcPr>
          <w:p w:rsidR="00C9123C" w:rsidRPr="00ED115A" w:rsidRDefault="00C9123C" w:rsidP="003950CB">
            <w:pPr>
              <w:jc w:val="center"/>
              <w:rPr>
                <w:sz w:val="20"/>
              </w:rPr>
            </w:pPr>
            <w:r w:rsidRPr="00ED115A">
              <w:rPr>
                <w:sz w:val="20"/>
              </w:rPr>
              <w:t xml:space="preserve">G.784 (03/08) </w:t>
            </w:r>
          </w:p>
        </w:tc>
        <w:tc>
          <w:tcPr>
            <w:tcW w:w="1402" w:type="pct"/>
            <w:gridSpan w:val="2"/>
            <w:vAlign w:val="center"/>
          </w:tcPr>
          <w:p w:rsidR="00C9123C" w:rsidRPr="00ED115A" w:rsidRDefault="00C9123C" w:rsidP="003950CB">
            <w:pPr>
              <w:jc w:val="center"/>
              <w:rPr>
                <w:sz w:val="20"/>
              </w:rPr>
            </w:pPr>
            <w:r w:rsidRPr="00ED115A">
              <w:rPr>
                <w:sz w:val="20"/>
              </w:rPr>
              <w:t>EN 301 167</w:t>
            </w:r>
            <w:r w:rsidRPr="00ED115A">
              <w:rPr>
                <w:sz w:val="20"/>
              </w:rPr>
              <w:br/>
              <w:t>EN 300 417-7-1</w:t>
            </w:r>
            <w:r w:rsidRPr="00ED115A">
              <w:rPr>
                <w:sz w:val="20"/>
              </w:rPr>
              <w:br/>
              <w:t xml:space="preserve">DE/TM-2210-3 </w:t>
            </w:r>
          </w:p>
        </w:tc>
        <w:tc>
          <w:tcPr>
            <w:tcW w:w="1399" w:type="pct"/>
            <w:gridSpan w:val="2"/>
            <w:vAlign w:val="center"/>
          </w:tcPr>
          <w:p w:rsidR="00C9123C" w:rsidRPr="00ED115A" w:rsidRDefault="00C9123C" w:rsidP="003950CB">
            <w:pPr>
              <w:jc w:val="center"/>
              <w:rPr>
                <w:sz w:val="20"/>
              </w:rPr>
            </w:pPr>
            <w:r w:rsidRPr="00ED115A">
              <w:rPr>
                <w:sz w:val="20"/>
              </w:rPr>
              <w:t xml:space="preserve">- </w:t>
            </w:r>
          </w:p>
        </w:tc>
      </w:tr>
      <w:tr w:rsidR="00C9123C" w:rsidRPr="00ED115A" w:rsidTr="00D55AC7">
        <w:trPr>
          <w:jc w:val="center"/>
        </w:trPr>
        <w:tc>
          <w:tcPr>
            <w:tcW w:w="844" w:type="pct"/>
            <w:gridSpan w:val="2"/>
            <w:vAlign w:val="center"/>
          </w:tcPr>
          <w:p w:rsidR="00C9123C" w:rsidRPr="00ED115A" w:rsidRDefault="00C9123C" w:rsidP="003950CB">
            <w:pPr>
              <w:jc w:val="center"/>
              <w:rPr>
                <w:sz w:val="20"/>
              </w:rPr>
            </w:pPr>
            <w:r w:rsidRPr="00ED115A">
              <w:rPr>
                <w:sz w:val="20"/>
              </w:rPr>
              <w:t>Management Communications Interfaces</w:t>
            </w:r>
          </w:p>
        </w:tc>
        <w:tc>
          <w:tcPr>
            <w:tcW w:w="1350" w:type="pct"/>
            <w:gridSpan w:val="2"/>
            <w:vAlign w:val="center"/>
          </w:tcPr>
          <w:p w:rsidR="00C9123C" w:rsidRPr="00ED115A" w:rsidRDefault="00C9123C" w:rsidP="003950CB">
            <w:pPr>
              <w:jc w:val="center"/>
              <w:rPr>
                <w:sz w:val="20"/>
              </w:rPr>
            </w:pPr>
          </w:p>
        </w:tc>
        <w:tc>
          <w:tcPr>
            <w:tcW w:w="1402" w:type="pct"/>
            <w:gridSpan w:val="2"/>
            <w:vAlign w:val="center"/>
          </w:tcPr>
          <w:p w:rsidR="00C9123C" w:rsidRPr="00ED115A" w:rsidRDefault="00C9123C" w:rsidP="003950CB">
            <w:pPr>
              <w:jc w:val="center"/>
              <w:rPr>
                <w:sz w:val="20"/>
              </w:rPr>
            </w:pPr>
          </w:p>
        </w:tc>
        <w:tc>
          <w:tcPr>
            <w:tcW w:w="1399" w:type="pct"/>
            <w:gridSpan w:val="2"/>
            <w:vAlign w:val="center"/>
          </w:tcPr>
          <w:p w:rsidR="00C9123C" w:rsidRPr="00ED115A" w:rsidRDefault="00C9123C" w:rsidP="003950CB">
            <w:pPr>
              <w:jc w:val="center"/>
              <w:rPr>
                <w:sz w:val="20"/>
              </w:rPr>
            </w:pPr>
            <w:r w:rsidRPr="00ED115A">
              <w:rPr>
                <w:sz w:val="20"/>
              </w:rPr>
              <w:t>ATIS-0900105.04.1995 (R2005)</w:t>
            </w:r>
          </w:p>
        </w:tc>
      </w:tr>
      <w:tr w:rsidR="00C9123C" w:rsidRPr="00A2397E" w:rsidTr="00D55AC7">
        <w:trPr>
          <w:gridBefore w:val="1"/>
          <w:wBefore w:w="4" w:type="pct"/>
          <w:jc w:val="center"/>
        </w:trPr>
        <w:tc>
          <w:tcPr>
            <w:tcW w:w="845" w:type="pct"/>
            <w:gridSpan w:val="2"/>
            <w:vAlign w:val="center"/>
          </w:tcPr>
          <w:p w:rsidR="00C9123C" w:rsidRPr="00ED115A" w:rsidRDefault="00C9123C" w:rsidP="003950CB">
            <w:pPr>
              <w:jc w:val="center"/>
              <w:rPr>
                <w:sz w:val="20"/>
              </w:rPr>
            </w:pPr>
            <w:r w:rsidRPr="00ED115A">
              <w:rPr>
                <w:sz w:val="20"/>
              </w:rPr>
              <w:t xml:space="preserve">Information Model </w:t>
            </w:r>
          </w:p>
        </w:tc>
        <w:tc>
          <w:tcPr>
            <w:tcW w:w="1352" w:type="pct"/>
            <w:gridSpan w:val="2"/>
            <w:vAlign w:val="center"/>
          </w:tcPr>
          <w:p w:rsidR="00C9123C" w:rsidRPr="00ED115A" w:rsidRDefault="00C9123C" w:rsidP="003950CB">
            <w:pPr>
              <w:jc w:val="center"/>
              <w:rPr>
                <w:sz w:val="20"/>
              </w:rPr>
            </w:pPr>
            <w:r w:rsidRPr="00ED115A">
              <w:rPr>
                <w:sz w:val="20"/>
              </w:rPr>
              <w:t>G.773 (03/93)</w:t>
            </w:r>
            <w:r w:rsidRPr="00ED115A">
              <w:rPr>
                <w:sz w:val="20"/>
              </w:rPr>
              <w:br/>
            </w:r>
            <w:r w:rsidRPr="00ED115A">
              <w:rPr>
                <w:sz w:val="20"/>
              </w:rPr>
              <w:lastRenderedPageBreak/>
              <w:t>G.774 (02/01)</w:t>
            </w:r>
            <w:r w:rsidRPr="00ED115A">
              <w:rPr>
                <w:sz w:val="20"/>
              </w:rPr>
              <w:br/>
              <w:t>G.774.1 (02/01)</w:t>
            </w:r>
            <w:r w:rsidRPr="00ED115A">
              <w:rPr>
                <w:sz w:val="20"/>
              </w:rPr>
              <w:br/>
              <w:t>G.774.2 (02/01)</w:t>
            </w:r>
            <w:r w:rsidRPr="00ED115A">
              <w:rPr>
                <w:sz w:val="20"/>
              </w:rPr>
              <w:br/>
              <w:t>G.774.3 (02/01)</w:t>
            </w:r>
            <w:r w:rsidRPr="00ED115A">
              <w:rPr>
                <w:sz w:val="20"/>
              </w:rPr>
              <w:br/>
              <w:t>G.774.4 (02/01)</w:t>
            </w:r>
            <w:r w:rsidRPr="00ED115A">
              <w:rPr>
                <w:sz w:val="20"/>
              </w:rPr>
              <w:br/>
              <w:t>G.774.5 (02/01)</w:t>
            </w:r>
            <w:r w:rsidRPr="00ED115A">
              <w:rPr>
                <w:sz w:val="20"/>
              </w:rPr>
              <w:br/>
              <w:t>G.774.6 (02/01)</w:t>
            </w:r>
            <w:r w:rsidRPr="00ED115A">
              <w:rPr>
                <w:sz w:val="20"/>
              </w:rPr>
              <w:br/>
              <w:t>G.774.7 (02/01)</w:t>
            </w:r>
            <w:r w:rsidRPr="00ED115A">
              <w:rPr>
                <w:sz w:val="20"/>
              </w:rPr>
              <w:br/>
              <w:t>G.774.8 (02/01)</w:t>
            </w:r>
            <w:r w:rsidRPr="00ED115A">
              <w:rPr>
                <w:sz w:val="20"/>
              </w:rPr>
              <w:br/>
              <w:t>G.774.9 (02/01)</w:t>
            </w:r>
            <w:r w:rsidRPr="00ED115A">
              <w:rPr>
                <w:sz w:val="20"/>
              </w:rPr>
              <w:br/>
              <w:t xml:space="preserve">G.774.10 (02/01) </w:t>
            </w:r>
          </w:p>
        </w:tc>
        <w:tc>
          <w:tcPr>
            <w:tcW w:w="1402" w:type="pct"/>
            <w:gridSpan w:val="2"/>
            <w:vAlign w:val="center"/>
          </w:tcPr>
          <w:p w:rsidR="00C9123C" w:rsidRPr="00ED115A" w:rsidRDefault="00C9123C" w:rsidP="003950CB">
            <w:pPr>
              <w:jc w:val="center"/>
              <w:rPr>
                <w:sz w:val="20"/>
                <w:lang w:val="fr-FR"/>
              </w:rPr>
            </w:pPr>
            <w:r w:rsidRPr="00ED115A">
              <w:rPr>
                <w:sz w:val="20"/>
                <w:lang w:val="fr-FR"/>
              </w:rPr>
              <w:lastRenderedPageBreak/>
              <w:t>ETS 300 304 Ed.2</w:t>
            </w:r>
            <w:r w:rsidRPr="00ED115A">
              <w:rPr>
                <w:sz w:val="20"/>
                <w:lang w:val="fr-FR"/>
              </w:rPr>
              <w:br/>
            </w:r>
            <w:r w:rsidRPr="00ED115A">
              <w:rPr>
                <w:sz w:val="20"/>
                <w:lang w:val="fr-FR"/>
              </w:rPr>
              <w:lastRenderedPageBreak/>
              <w:t>ETS 300 484</w:t>
            </w:r>
            <w:r w:rsidRPr="00ED115A">
              <w:rPr>
                <w:sz w:val="20"/>
                <w:lang w:val="fr-FR"/>
              </w:rPr>
              <w:br/>
              <w:t>ETS 300 413</w:t>
            </w:r>
            <w:r w:rsidRPr="00ED115A">
              <w:rPr>
                <w:sz w:val="20"/>
                <w:lang w:val="fr-FR"/>
              </w:rPr>
              <w:br/>
              <w:t>ETS 300 411</w:t>
            </w:r>
            <w:r w:rsidRPr="00ED115A">
              <w:rPr>
                <w:sz w:val="20"/>
                <w:lang w:val="fr-FR"/>
              </w:rPr>
              <w:br/>
              <w:t xml:space="preserve">ETS 300 493 prEN 301 155 </w:t>
            </w:r>
          </w:p>
        </w:tc>
        <w:tc>
          <w:tcPr>
            <w:tcW w:w="1397" w:type="pct"/>
            <w:vAlign w:val="center"/>
          </w:tcPr>
          <w:p w:rsidR="00C9123C" w:rsidRPr="00ED115A" w:rsidRDefault="00C9123C" w:rsidP="003950CB">
            <w:pPr>
              <w:jc w:val="center"/>
              <w:rPr>
                <w:sz w:val="20"/>
                <w:lang w:val="pt-BR"/>
              </w:rPr>
            </w:pPr>
            <w:r w:rsidRPr="00ED115A">
              <w:rPr>
                <w:sz w:val="20"/>
                <w:lang w:val="pt-BR"/>
              </w:rPr>
              <w:lastRenderedPageBreak/>
              <w:t xml:space="preserve">ATIS-0900119.2006 (07/06) </w:t>
            </w:r>
            <w:r w:rsidRPr="00ED115A">
              <w:rPr>
                <w:sz w:val="20"/>
                <w:lang w:val="pt-BR"/>
              </w:rPr>
              <w:lastRenderedPageBreak/>
              <w:t>ATIS-0900119.01.2006 (06/06) ATIS-0900119.02.2006 (06/06) ATIS-0300245.1997</w:t>
            </w:r>
            <w:r w:rsidRPr="00ED115A" w:rsidDel="00094EF5">
              <w:rPr>
                <w:sz w:val="20"/>
                <w:lang w:val="pt-BR"/>
              </w:rPr>
              <w:t xml:space="preserve"> </w:t>
            </w:r>
            <w:r w:rsidRPr="00ED115A">
              <w:rPr>
                <w:sz w:val="20"/>
                <w:lang w:val="pt-BR"/>
              </w:rPr>
              <w:t>(R2008)</w:t>
            </w:r>
            <w:r w:rsidRPr="00ED115A">
              <w:rPr>
                <w:sz w:val="20"/>
                <w:lang w:val="pt-BR"/>
              </w:rPr>
              <w:br/>
            </w:r>
          </w:p>
        </w:tc>
      </w:tr>
      <w:tr w:rsidR="00C9123C" w:rsidRPr="00ED115A" w:rsidTr="00D55AC7">
        <w:trPr>
          <w:gridBefore w:val="1"/>
          <w:wBefore w:w="4" w:type="pct"/>
          <w:jc w:val="center"/>
        </w:trPr>
        <w:tc>
          <w:tcPr>
            <w:tcW w:w="845" w:type="pct"/>
            <w:gridSpan w:val="2"/>
            <w:vAlign w:val="center"/>
          </w:tcPr>
          <w:p w:rsidR="00C9123C" w:rsidRPr="00ED115A" w:rsidRDefault="00C9123C" w:rsidP="003950CB">
            <w:pPr>
              <w:jc w:val="center"/>
              <w:rPr>
                <w:sz w:val="20"/>
              </w:rPr>
            </w:pPr>
            <w:r w:rsidRPr="00ED115A">
              <w:rPr>
                <w:sz w:val="20"/>
              </w:rPr>
              <w:lastRenderedPageBreak/>
              <w:t xml:space="preserve">Network Management </w:t>
            </w:r>
          </w:p>
        </w:tc>
        <w:tc>
          <w:tcPr>
            <w:tcW w:w="1352" w:type="pct"/>
            <w:gridSpan w:val="2"/>
            <w:vAlign w:val="center"/>
          </w:tcPr>
          <w:p w:rsidR="00C9123C" w:rsidRPr="00ED115A" w:rsidRDefault="00C9123C" w:rsidP="003950CB">
            <w:pPr>
              <w:jc w:val="center"/>
              <w:rPr>
                <w:sz w:val="20"/>
              </w:rPr>
            </w:pPr>
            <w:r w:rsidRPr="00ED115A">
              <w:rPr>
                <w:sz w:val="20"/>
              </w:rPr>
              <w:t>G.831 (03/00)</w:t>
            </w:r>
            <w:r w:rsidRPr="00ED115A">
              <w:rPr>
                <w:sz w:val="20"/>
              </w:rPr>
              <w:br/>
              <w:t xml:space="preserve">G.85x.y (11/96) </w:t>
            </w:r>
          </w:p>
        </w:tc>
        <w:tc>
          <w:tcPr>
            <w:tcW w:w="1402" w:type="pct"/>
            <w:gridSpan w:val="2"/>
            <w:vAlign w:val="center"/>
          </w:tcPr>
          <w:p w:rsidR="00C9123C" w:rsidRPr="00ED115A" w:rsidRDefault="00C9123C" w:rsidP="003950CB">
            <w:pPr>
              <w:jc w:val="center"/>
              <w:rPr>
                <w:sz w:val="20"/>
              </w:rPr>
            </w:pPr>
            <w:r w:rsidRPr="00ED115A">
              <w:rPr>
                <w:sz w:val="20"/>
              </w:rPr>
              <w:t xml:space="preserve">ETS 300 810 </w:t>
            </w:r>
          </w:p>
        </w:tc>
        <w:tc>
          <w:tcPr>
            <w:tcW w:w="1397" w:type="pct"/>
            <w:vAlign w:val="center"/>
          </w:tcPr>
          <w:p w:rsidR="00C9123C" w:rsidRPr="00ED115A" w:rsidRDefault="00C9123C" w:rsidP="003950CB">
            <w:pPr>
              <w:jc w:val="center"/>
              <w:rPr>
                <w:sz w:val="20"/>
              </w:rPr>
            </w:pPr>
            <w:r w:rsidRPr="00ED115A">
              <w:rPr>
                <w:sz w:val="20"/>
              </w:rPr>
              <w:t xml:space="preserve">ATIS-0300204.2008 (06/08) </w:t>
            </w:r>
          </w:p>
        </w:tc>
      </w:tr>
      <w:tr w:rsidR="00C9123C" w:rsidRPr="00ED115A" w:rsidTr="00D55AC7">
        <w:trPr>
          <w:gridBefore w:val="1"/>
          <w:wBefore w:w="4" w:type="pct"/>
          <w:jc w:val="center"/>
        </w:trPr>
        <w:tc>
          <w:tcPr>
            <w:tcW w:w="845" w:type="pct"/>
            <w:gridSpan w:val="2"/>
            <w:vAlign w:val="center"/>
          </w:tcPr>
          <w:p w:rsidR="00C9123C" w:rsidRPr="00ED115A" w:rsidRDefault="00C9123C" w:rsidP="003950CB">
            <w:pPr>
              <w:jc w:val="center"/>
              <w:rPr>
                <w:sz w:val="20"/>
              </w:rPr>
            </w:pPr>
            <w:r w:rsidRPr="00ED115A">
              <w:rPr>
                <w:sz w:val="20"/>
              </w:rPr>
              <w:t xml:space="preserve">Error Performance [network level view] </w:t>
            </w:r>
          </w:p>
        </w:tc>
        <w:tc>
          <w:tcPr>
            <w:tcW w:w="1352" w:type="pct"/>
            <w:gridSpan w:val="2"/>
            <w:vAlign w:val="center"/>
          </w:tcPr>
          <w:p w:rsidR="00C9123C" w:rsidRPr="00ED115A" w:rsidRDefault="00C9123C" w:rsidP="003950CB">
            <w:pPr>
              <w:jc w:val="center"/>
              <w:rPr>
                <w:sz w:val="20"/>
                <w:lang w:val="pt-BR"/>
              </w:rPr>
            </w:pPr>
            <w:r w:rsidRPr="00ED115A">
              <w:rPr>
                <w:sz w:val="20"/>
                <w:lang w:val="pt-BR"/>
              </w:rPr>
              <w:t>G.826 (12/02)</w:t>
            </w:r>
            <w:r w:rsidRPr="00ED115A">
              <w:rPr>
                <w:sz w:val="20"/>
                <w:lang w:val="pt-BR"/>
              </w:rPr>
              <w:br/>
              <w:t>G.827 (09/03)</w:t>
            </w:r>
            <w:r w:rsidRPr="00ED115A">
              <w:rPr>
                <w:sz w:val="20"/>
                <w:lang w:val="pt-BR"/>
              </w:rPr>
              <w:br/>
              <w:t>G.828 (03/00), Corr1 (07/01)</w:t>
            </w:r>
            <w:r w:rsidRPr="00ED115A">
              <w:rPr>
                <w:sz w:val="20"/>
                <w:lang w:val="pt-BR"/>
              </w:rPr>
              <w:br/>
              <w:t>G.829 (12/02), Corr1 (07/07)</w:t>
            </w:r>
            <w:r w:rsidRPr="00ED115A">
              <w:rPr>
                <w:sz w:val="20"/>
                <w:lang w:val="pt-BR"/>
              </w:rPr>
              <w:br/>
              <w:t>M.2101 (06/03)</w:t>
            </w:r>
            <w:r w:rsidRPr="00ED115A">
              <w:rPr>
                <w:sz w:val="20"/>
                <w:lang w:val="pt-BR"/>
              </w:rPr>
              <w:br/>
              <w:t>M.2102 (02/00)</w:t>
            </w:r>
            <w:r w:rsidRPr="00ED115A">
              <w:rPr>
                <w:sz w:val="20"/>
                <w:lang w:val="pt-BR"/>
              </w:rPr>
              <w:br/>
              <w:t>M.2110 (07/02)</w:t>
            </w:r>
            <w:r w:rsidRPr="00ED115A">
              <w:rPr>
                <w:sz w:val="20"/>
                <w:lang w:val="pt-BR"/>
              </w:rPr>
              <w:br/>
              <w:t>M.2120 (07/02)</w:t>
            </w:r>
            <w:r w:rsidRPr="00ED115A">
              <w:rPr>
                <w:sz w:val="20"/>
                <w:lang w:val="pt-BR"/>
              </w:rPr>
              <w:br/>
              <w:t>M.2130 (02/00)</w:t>
            </w:r>
            <w:r w:rsidRPr="00ED115A">
              <w:rPr>
                <w:sz w:val="20"/>
                <w:lang w:val="pt-BR"/>
              </w:rPr>
              <w:br/>
              <w:t xml:space="preserve">M.2140 (02/00) </w:t>
            </w:r>
          </w:p>
        </w:tc>
        <w:tc>
          <w:tcPr>
            <w:tcW w:w="1402" w:type="pct"/>
            <w:gridSpan w:val="2"/>
            <w:vAlign w:val="center"/>
          </w:tcPr>
          <w:p w:rsidR="00C9123C" w:rsidRPr="00ED115A" w:rsidRDefault="00C9123C" w:rsidP="003950CB">
            <w:pPr>
              <w:jc w:val="center"/>
              <w:rPr>
                <w:sz w:val="20"/>
              </w:rPr>
            </w:pPr>
            <w:r w:rsidRPr="00ED115A">
              <w:rPr>
                <w:sz w:val="20"/>
              </w:rPr>
              <w:t xml:space="preserve">EN 301 167 </w:t>
            </w:r>
          </w:p>
        </w:tc>
        <w:tc>
          <w:tcPr>
            <w:tcW w:w="1397" w:type="pct"/>
            <w:vAlign w:val="center"/>
          </w:tcPr>
          <w:p w:rsidR="00C9123C" w:rsidRPr="00ED115A" w:rsidRDefault="00C9123C" w:rsidP="003950CB">
            <w:pPr>
              <w:jc w:val="center"/>
              <w:rPr>
                <w:sz w:val="20"/>
              </w:rPr>
            </w:pPr>
            <w:r w:rsidRPr="00ED115A">
              <w:rPr>
                <w:sz w:val="20"/>
              </w:rPr>
              <w:t>ATIS-0900105.05.2002</w:t>
            </w:r>
            <w:r w:rsidRPr="00ED115A" w:rsidDel="00094EF5">
              <w:rPr>
                <w:sz w:val="20"/>
              </w:rPr>
              <w:t xml:space="preserve"> </w:t>
            </w:r>
            <w:r w:rsidRPr="00ED115A">
              <w:rPr>
                <w:sz w:val="20"/>
              </w:rPr>
              <w:t>(R2008)</w:t>
            </w:r>
            <w:r w:rsidRPr="00ED115A">
              <w:rPr>
                <w:sz w:val="20"/>
              </w:rPr>
              <w:br/>
              <w:t xml:space="preserve">ATIS-0100514.2009 (03/09) </w:t>
            </w:r>
          </w:p>
        </w:tc>
      </w:tr>
      <w:tr w:rsidR="00C9123C" w:rsidRPr="00ED115A" w:rsidTr="00D55AC7">
        <w:trPr>
          <w:gridBefore w:val="1"/>
          <w:wBefore w:w="4" w:type="pct"/>
          <w:jc w:val="center"/>
        </w:trPr>
        <w:tc>
          <w:tcPr>
            <w:tcW w:w="845" w:type="pct"/>
            <w:gridSpan w:val="2"/>
            <w:vAlign w:val="center"/>
          </w:tcPr>
          <w:p w:rsidR="00C9123C" w:rsidRPr="00ED115A" w:rsidRDefault="00C9123C" w:rsidP="003950CB">
            <w:pPr>
              <w:jc w:val="center"/>
              <w:rPr>
                <w:sz w:val="20"/>
              </w:rPr>
            </w:pPr>
            <w:r w:rsidRPr="00ED115A">
              <w:rPr>
                <w:sz w:val="20"/>
              </w:rPr>
              <w:t xml:space="preserve">Error Performance [equipment level view] </w:t>
            </w:r>
          </w:p>
        </w:tc>
        <w:tc>
          <w:tcPr>
            <w:tcW w:w="1352" w:type="pct"/>
            <w:gridSpan w:val="2"/>
            <w:vAlign w:val="center"/>
          </w:tcPr>
          <w:p w:rsidR="00C9123C" w:rsidRPr="00ED115A" w:rsidRDefault="00C9123C" w:rsidP="003950CB">
            <w:pPr>
              <w:jc w:val="center"/>
              <w:rPr>
                <w:sz w:val="20"/>
                <w:lang w:val="de-DE"/>
              </w:rPr>
            </w:pPr>
            <w:r w:rsidRPr="00ED115A">
              <w:rPr>
                <w:sz w:val="20"/>
                <w:lang w:val="de-DE"/>
              </w:rPr>
              <w:t>G.783 (03/06), Err1 (11/06), Amd1(05/08)</w:t>
            </w:r>
            <w:r w:rsidRPr="00ED115A">
              <w:rPr>
                <w:rFonts w:hint="eastAsia"/>
                <w:sz w:val="20"/>
                <w:lang w:val="de-DE" w:eastAsia="ja-JP"/>
              </w:rPr>
              <w:t>, Amd2(03/10)</w:t>
            </w:r>
            <w:r w:rsidRPr="00ED115A">
              <w:rPr>
                <w:sz w:val="20"/>
                <w:lang w:val="de-DE"/>
              </w:rPr>
              <w:br/>
              <w:t>G.784 (03/08)</w:t>
            </w:r>
          </w:p>
        </w:tc>
        <w:tc>
          <w:tcPr>
            <w:tcW w:w="1402" w:type="pct"/>
            <w:gridSpan w:val="2"/>
            <w:vAlign w:val="center"/>
          </w:tcPr>
          <w:p w:rsidR="00C9123C" w:rsidRPr="00ED115A" w:rsidRDefault="00C9123C" w:rsidP="003950CB">
            <w:pPr>
              <w:jc w:val="center"/>
              <w:rPr>
                <w:sz w:val="20"/>
              </w:rPr>
            </w:pPr>
            <w:r w:rsidRPr="00ED115A">
              <w:rPr>
                <w:sz w:val="20"/>
              </w:rPr>
              <w:t>EN 300 417-x-1</w:t>
            </w:r>
            <w:r w:rsidRPr="00ED115A">
              <w:rPr>
                <w:sz w:val="20"/>
              </w:rPr>
              <w:br/>
              <w:t xml:space="preserve">RE/TM-1042 </w:t>
            </w:r>
          </w:p>
        </w:tc>
        <w:tc>
          <w:tcPr>
            <w:tcW w:w="1397" w:type="pct"/>
            <w:vAlign w:val="center"/>
          </w:tcPr>
          <w:p w:rsidR="00C9123C" w:rsidRPr="00ED115A" w:rsidRDefault="00C9123C" w:rsidP="003950CB">
            <w:pPr>
              <w:jc w:val="center"/>
              <w:rPr>
                <w:sz w:val="20"/>
              </w:rPr>
            </w:pPr>
            <w:r w:rsidRPr="00ED115A">
              <w:rPr>
                <w:sz w:val="20"/>
              </w:rPr>
              <w:t xml:space="preserve">- </w:t>
            </w:r>
          </w:p>
        </w:tc>
      </w:tr>
      <w:tr w:rsidR="00C9123C" w:rsidRPr="00ED115A" w:rsidTr="00D55AC7">
        <w:trPr>
          <w:gridBefore w:val="1"/>
          <w:wBefore w:w="4" w:type="pct"/>
          <w:jc w:val="center"/>
        </w:trPr>
        <w:tc>
          <w:tcPr>
            <w:tcW w:w="845" w:type="pct"/>
            <w:gridSpan w:val="2"/>
            <w:vAlign w:val="center"/>
          </w:tcPr>
          <w:p w:rsidR="00C9123C" w:rsidRPr="00ED115A" w:rsidRDefault="00C9123C" w:rsidP="003950CB">
            <w:pPr>
              <w:jc w:val="center"/>
              <w:rPr>
                <w:sz w:val="20"/>
              </w:rPr>
            </w:pPr>
            <w:r w:rsidRPr="00ED115A">
              <w:rPr>
                <w:sz w:val="20"/>
              </w:rPr>
              <w:t xml:space="preserve">Jitter &amp; Wander Performance </w:t>
            </w:r>
          </w:p>
        </w:tc>
        <w:tc>
          <w:tcPr>
            <w:tcW w:w="1352" w:type="pct"/>
            <w:gridSpan w:val="2"/>
            <w:vAlign w:val="center"/>
          </w:tcPr>
          <w:p w:rsidR="00C9123C" w:rsidRPr="00ED115A" w:rsidRDefault="00C9123C" w:rsidP="003950CB">
            <w:pPr>
              <w:jc w:val="center"/>
              <w:rPr>
                <w:sz w:val="20"/>
                <w:lang w:val="de-DE"/>
              </w:rPr>
            </w:pPr>
            <w:r w:rsidRPr="00ED115A">
              <w:rPr>
                <w:sz w:val="20"/>
                <w:lang w:val="de-DE"/>
              </w:rPr>
              <w:t>G.813 (03/03), Corr1 (06/05)</w:t>
            </w:r>
            <w:r w:rsidRPr="00ED115A">
              <w:rPr>
                <w:sz w:val="20"/>
                <w:lang w:val="de-DE"/>
              </w:rPr>
              <w:br/>
              <w:t>G.822 (11/88)</w:t>
            </w:r>
            <w:r w:rsidRPr="00ED115A">
              <w:rPr>
                <w:sz w:val="20"/>
                <w:lang w:val="de-DE"/>
              </w:rPr>
              <w:br/>
              <w:t>G.823 (03/00)</w:t>
            </w:r>
          </w:p>
          <w:p w:rsidR="00C9123C" w:rsidRPr="00ED115A" w:rsidRDefault="00C9123C" w:rsidP="003950CB">
            <w:pPr>
              <w:spacing w:before="0"/>
              <w:jc w:val="center"/>
              <w:rPr>
                <w:sz w:val="20"/>
                <w:lang w:val="de-DE"/>
              </w:rPr>
            </w:pPr>
            <w:r w:rsidRPr="00ED115A">
              <w:rPr>
                <w:sz w:val="20"/>
                <w:lang w:val="de-DE"/>
              </w:rPr>
              <w:t>G.824 (03/00)</w:t>
            </w:r>
            <w:r w:rsidRPr="00ED115A">
              <w:rPr>
                <w:sz w:val="20"/>
                <w:lang w:val="de-DE"/>
              </w:rPr>
              <w:br/>
              <w:t>G.825 (03/00), Err1 (08/01), Amd1 (05/08)</w:t>
            </w:r>
            <w:r w:rsidRPr="00ED115A">
              <w:rPr>
                <w:sz w:val="20"/>
                <w:lang w:val="de-DE"/>
              </w:rPr>
              <w:br/>
              <w:t>G.783 (03/06), Err1 (11/06), Amd1(05/08)</w:t>
            </w:r>
            <w:r w:rsidRPr="00ED115A">
              <w:rPr>
                <w:rFonts w:hint="eastAsia"/>
                <w:sz w:val="20"/>
                <w:lang w:val="de-DE" w:eastAsia="ja-JP"/>
              </w:rPr>
              <w:t xml:space="preserve"> , Amd2(03/10)</w:t>
            </w:r>
          </w:p>
          <w:p w:rsidR="00C9123C" w:rsidRPr="00ED115A" w:rsidRDefault="00C9123C" w:rsidP="003950CB">
            <w:pPr>
              <w:spacing w:before="0"/>
              <w:jc w:val="center"/>
              <w:rPr>
                <w:sz w:val="20"/>
                <w:lang w:val="en-US"/>
              </w:rPr>
            </w:pPr>
            <w:r w:rsidRPr="00ED115A">
              <w:rPr>
                <w:sz w:val="20"/>
                <w:lang w:val="en-US"/>
              </w:rPr>
              <w:t>O.171 (04/97)</w:t>
            </w:r>
            <w:r w:rsidRPr="00ED115A">
              <w:rPr>
                <w:sz w:val="20"/>
                <w:lang w:val="en-US"/>
              </w:rPr>
              <w:br/>
              <w:t xml:space="preserve"> O.172 (04/05), Err1 (10/05), Amd1 (06/08)</w:t>
            </w:r>
          </w:p>
        </w:tc>
        <w:tc>
          <w:tcPr>
            <w:tcW w:w="1402" w:type="pct"/>
            <w:gridSpan w:val="2"/>
            <w:vAlign w:val="center"/>
          </w:tcPr>
          <w:p w:rsidR="00C9123C" w:rsidRPr="00ED115A" w:rsidRDefault="00C9123C" w:rsidP="003950CB">
            <w:pPr>
              <w:jc w:val="center"/>
              <w:rPr>
                <w:sz w:val="20"/>
              </w:rPr>
            </w:pPr>
            <w:r w:rsidRPr="00ED115A">
              <w:rPr>
                <w:sz w:val="20"/>
              </w:rPr>
              <w:t>EN 300 462-5-1 EN 302 084 (01/99)</w:t>
            </w:r>
            <w:r w:rsidRPr="00ED115A">
              <w:rPr>
                <w:sz w:val="20"/>
              </w:rPr>
              <w:br/>
              <w:t xml:space="preserve">DEN/TM-1079 (05/98) </w:t>
            </w:r>
          </w:p>
        </w:tc>
        <w:tc>
          <w:tcPr>
            <w:tcW w:w="1397" w:type="pct"/>
            <w:vAlign w:val="center"/>
          </w:tcPr>
          <w:p w:rsidR="00C9123C" w:rsidRPr="00ED115A" w:rsidRDefault="00C9123C" w:rsidP="003950CB">
            <w:pPr>
              <w:jc w:val="center"/>
              <w:rPr>
                <w:sz w:val="20"/>
              </w:rPr>
            </w:pPr>
            <w:r w:rsidRPr="00ED115A">
              <w:rPr>
                <w:sz w:val="20"/>
              </w:rPr>
              <w:t>ATIS-0900105.03.2003</w:t>
            </w:r>
            <w:r w:rsidRPr="00ED115A" w:rsidDel="00094EF5">
              <w:rPr>
                <w:sz w:val="20"/>
              </w:rPr>
              <w:t xml:space="preserve"> </w:t>
            </w:r>
            <w:r w:rsidRPr="00ED115A">
              <w:rPr>
                <w:sz w:val="20"/>
              </w:rPr>
              <w:t>(R2008)</w:t>
            </w:r>
            <w:r w:rsidRPr="00ED115A">
              <w:rPr>
                <w:sz w:val="20"/>
              </w:rPr>
              <w:br/>
            </w:r>
            <w:r w:rsidRPr="00ED115A">
              <w:rPr>
                <w:sz w:val="20"/>
              </w:rPr>
              <w:br/>
            </w:r>
          </w:p>
        </w:tc>
      </w:tr>
      <w:tr w:rsidR="00C9123C" w:rsidRPr="00ED115A" w:rsidTr="00D55AC7">
        <w:trPr>
          <w:gridBefore w:val="1"/>
          <w:wBefore w:w="4" w:type="pct"/>
          <w:jc w:val="center"/>
        </w:trPr>
        <w:tc>
          <w:tcPr>
            <w:tcW w:w="845" w:type="pct"/>
            <w:gridSpan w:val="2"/>
            <w:vAlign w:val="center"/>
          </w:tcPr>
          <w:p w:rsidR="00C9123C" w:rsidRPr="00ED115A" w:rsidRDefault="00C9123C" w:rsidP="003950CB">
            <w:pPr>
              <w:jc w:val="center"/>
              <w:rPr>
                <w:sz w:val="20"/>
              </w:rPr>
            </w:pPr>
            <w:r w:rsidRPr="00ED115A">
              <w:rPr>
                <w:sz w:val="20"/>
              </w:rPr>
              <w:t xml:space="preserve">Leased Lines </w:t>
            </w:r>
          </w:p>
        </w:tc>
        <w:tc>
          <w:tcPr>
            <w:tcW w:w="1352" w:type="pct"/>
            <w:gridSpan w:val="2"/>
            <w:vAlign w:val="center"/>
          </w:tcPr>
          <w:p w:rsidR="00C9123C" w:rsidRPr="00ED115A" w:rsidRDefault="00C9123C" w:rsidP="003950CB">
            <w:pPr>
              <w:jc w:val="center"/>
              <w:rPr>
                <w:sz w:val="20"/>
              </w:rPr>
            </w:pPr>
            <w:r w:rsidRPr="00ED115A">
              <w:rPr>
                <w:sz w:val="20"/>
              </w:rPr>
              <w:t xml:space="preserve">M.1301 (01/01) </w:t>
            </w:r>
          </w:p>
        </w:tc>
        <w:tc>
          <w:tcPr>
            <w:tcW w:w="1402" w:type="pct"/>
            <w:gridSpan w:val="2"/>
            <w:vAlign w:val="center"/>
          </w:tcPr>
          <w:p w:rsidR="00C9123C" w:rsidRPr="00ED115A" w:rsidRDefault="00C9123C" w:rsidP="003950CB">
            <w:pPr>
              <w:jc w:val="center"/>
              <w:rPr>
                <w:sz w:val="20"/>
              </w:rPr>
            </w:pPr>
            <w:r w:rsidRPr="00ED115A">
              <w:rPr>
                <w:sz w:val="20"/>
              </w:rPr>
              <w:t>EN 301 164</w:t>
            </w:r>
            <w:r w:rsidRPr="00ED115A">
              <w:rPr>
                <w:sz w:val="20"/>
              </w:rPr>
              <w:br/>
              <w:t xml:space="preserve">EN 301 165 </w:t>
            </w:r>
          </w:p>
        </w:tc>
        <w:tc>
          <w:tcPr>
            <w:tcW w:w="1397" w:type="pct"/>
            <w:vAlign w:val="center"/>
          </w:tcPr>
          <w:p w:rsidR="00C9123C" w:rsidRPr="00ED115A" w:rsidRDefault="00C9123C" w:rsidP="003950CB">
            <w:pPr>
              <w:jc w:val="center"/>
              <w:rPr>
                <w:sz w:val="20"/>
              </w:rPr>
            </w:pPr>
            <w:r w:rsidRPr="00ED115A">
              <w:rPr>
                <w:sz w:val="20"/>
              </w:rPr>
              <w:t xml:space="preserve">- </w:t>
            </w:r>
          </w:p>
        </w:tc>
      </w:tr>
      <w:tr w:rsidR="00C9123C" w:rsidRPr="00ED115A" w:rsidTr="00D55AC7">
        <w:trPr>
          <w:gridBefore w:val="1"/>
          <w:wBefore w:w="4" w:type="pct"/>
          <w:jc w:val="center"/>
        </w:trPr>
        <w:tc>
          <w:tcPr>
            <w:tcW w:w="845" w:type="pct"/>
            <w:gridSpan w:val="2"/>
            <w:vAlign w:val="center"/>
          </w:tcPr>
          <w:p w:rsidR="00C9123C" w:rsidRPr="00ED115A" w:rsidRDefault="00C9123C" w:rsidP="003950CB">
            <w:pPr>
              <w:jc w:val="center"/>
              <w:rPr>
                <w:sz w:val="20"/>
              </w:rPr>
            </w:pPr>
            <w:r w:rsidRPr="00ED115A">
              <w:rPr>
                <w:sz w:val="20"/>
              </w:rPr>
              <w:t>Synchronisation</w:t>
            </w:r>
            <w:r w:rsidRPr="00ED115A">
              <w:rPr>
                <w:sz w:val="20"/>
              </w:rPr>
              <w:br/>
              <w:t xml:space="preserve">[Clocks &amp; Network Architecture] </w:t>
            </w:r>
          </w:p>
        </w:tc>
        <w:tc>
          <w:tcPr>
            <w:tcW w:w="1352" w:type="pct"/>
            <w:gridSpan w:val="2"/>
            <w:vAlign w:val="center"/>
          </w:tcPr>
          <w:p w:rsidR="00C9123C" w:rsidRPr="00ED115A" w:rsidRDefault="00C9123C" w:rsidP="003950CB">
            <w:pPr>
              <w:jc w:val="center"/>
              <w:rPr>
                <w:sz w:val="20"/>
                <w:lang w:val="pt-BR"/>
              </w:rPr>
            </w:pPr>
            <w:r w:rsidRPr="00ED115A">
              <w:rPr>
                <w:sz w:val="20"/>
                <w:lang w:val="pt-BR"/>
              </w:rPr>
              <w:t xml:space="preserve">G.803 (03/00), </w:t>
            </w:r>
            <w:r w:rsidRPr="00ED115A">
              <w:rPr>
                <w:sz w:val="20"/>
                <w:lang w:val="es-ES_tradnl"/>
              </w:rPr>
              <w:t>Amd1 (06/05)</w:t>
            </w:r>
            <w:r w:rsidRPr="00ED115A">
              <w:rPr>
                <w:sz w:val="20"/>
                <w:lang w:val="pt-BR"/>
              </w:rPr>
              <w:br/>
              <w:t>G.810 (08/96), Corr1 (11/01)</w:t>
            </w:r>
            <w:r w:rsidRPr="00ED115A">
              <w:rPr>
                <w:sz w:val="20"/>
                <w:lang w:val="pt-BR"/>
              </w:rPr>
              <w:br/>
              <w:t>G.811 (09/97)</w:t>
            </w:r>
            <w:r w:rsidRPr="00ED115A">
              <w:rPr>
                <w:sz w:val="20"/>
                <w:lang w:val="pt-BR"/>
              </w:rPr>
              <w:br/>
              <w:t>G.812 (06/04), Err1 (03/05)</w:t>
            </w:r>
            <w:r w:rsidRPr="00ED115A">
              <w:rPr>
                <w:sz w:val="20"/>
                <w:lang w:val="pt-BR"/>
              </w:rPr>
              <w:br/>
              <w:t xml:space="preserve">G.813 (03/03), Corr1 (06/05) </w:t>
            </w:r>
          </w:p>
        </w:tc>
        <w:tc>
          <w:tcPr>
            <w:tcW w:w="1402" w:type="pct"/>
            <w:gridSpan w:val="2"/>
            <w:vAlign w:val="center"/>
          </w:tcPr>
          <w:p w:rsidR="00C9123C" w:rsidRPr="00ED115A" w:rsidRDefault="00C9123C" w:rsidP="003950CB">
            <w:pPr>
              <w:jc w:val="center"/>
              <w:rPr>
                <w:sz w:val="20"/>
              </w:rPr>
            </w:pPr>
            <w:r w:rsidRPr="00ED115A">
              <w:rPr>
                <w:sz w:val="20"/>
              </w:rPr>
              <w:t>EN 300 462-1</w:t>
            </w:r>
            <w:r w:rsidRPr="00ED115A">
              <w:rPr>
                <w:sz w:val="20"/>
              </w:rPr>
              <w:br/>
              <w:t>EN 300 462-2</w:t>
            </w:r>
            <w:r w:rsidRPr="00ED115A">
              <w:rPr>
                <w:sz w:val="20"/>
              </w:rPr>
              <w:br/>
              <w:t>EN 300 462-3</w:t>
            </w:r>
            <w:r w:rsidRPr="00ED115A">
              <w:rPr>
                <w:sz w:val="20"/>
              </w:rPr>
              <w:br/>
              <w:t>EN 300 462-4</w:t>
            </w:r>
            <w:r w:rsidRPr="00ED115A">
              <w:rPr>
                <w:sz w:val="20"/>
              </w:rPr>
              <w:br/>
              <w:t>EN 300 462-5</w:t>
            </w:r>
            <w:r w:rsidRPr="00ED115A">
              <w:rPr>
                <w:sz w:val="20"/>
              </w:rPr>
              <w:br/>
              <w:t>EN 300 462-6</w:t>
            </w:r>
            <w:r w:rsidRPr="00ED115A">
              <w:rPr>
                <w:sz w:val="20"/>
              </w:rPr>
              <w:br/>
              <w:t>EN 300 417-6-1</w:t>
            </w:r>
            <w:r w:rsidRPr="00ED115A">
              <w:rPr>
                <w:sz w:val="20"/>
              </w:rPr>
              <w:br/>
              <w:t xml:space="preserve">DEG/TM-01080 (03/99) </w:t>
            </w:r>
          </w:p>
        </w:tc>
        <w:tc>
          <w:tcPr>
            <w:tcW w:w="1397" w:type="pct"/>
            <w:vAlign w:val="center"/>
          </w:tcPr>
          <w:p w:rsidR="00C9123C" w:rsidRPr="00ED115A" w:rsidRDefault="00C9123C" w:rsidP="003950CB">
            <w:pPr>
              <w:jc w:val="center"/>
              <w:rPr>
                <w:sz w:val="20"/>
              </w:rPr>
            </w:pPr>
            <w:r w:rsidRPr="00ED115A">
              <w:rPr>
                <w:sz w:val="20"/>
              </w:rPr>
              <w:t>ATIS-0900101.2006 (11/06) ATIS-0900105.09.1996</w:t>
            </w:r>
            <w:r w:rsidRPr="00ED115A" w:rsidDel="00094EF5">
              <w:rPr>
                <w:sz w:val="20"/>
              </w:rPr>
              <w:t xml:space="preserve"> </w:t>
            </w:r>
            <w:r w:rsidRPr="00ED115A">
              <w:rPr>
                <w:sz w:val="20"/>
              </w:rPr>
              <w:t>(R2008)</w:t>
            </w:r>
            <w:r w:rsidRPr="00ED115A">
              <w:rPr>
                <w:sz w:val="20"/>
              </w:rPr>
              <w:br/>
            </w:r>
          </w:p>
        </w:tc>
      </w:tr>
      <w:tr w:rsidR="00C9123C" w:rsidRPr="00ED115A" w:rsidTr="00D55AC7">
        <w:trPr>
          <w:gridBefore w:val="1"/>
          <w:wBefore w:w="4" w:type="pct"/>
          <w:jc w:val="center"/>
        </w:trPr>
        <w:tc>
          <w:tcPr>
            <w:tcW w:w="845" w:type="pct"/>
            <w:gridSpan w:val="2"/>
            <w:vAlign w:val="center"/>
          </w:tcPr>
          <w:p w:rsidR="00C9123C" w:rsidRPr="00ED115A" w:rsidRDefault="00C9123C" w:rsidP="003950CB">
            <w:pPr>
              <w:jc w:val="center"/>
              <w:rPr>
                <w:sz w:val="20"/>
              </w:rPr>
            </w:pPr>
            <w:r w:rsidRPr="00ED115A">
              <w:rPr>
                <w:sz w:val="20"/>
              </w:rPr>
              <w:t xml:space="preserve">Test signals </w:t>
            </w:r>
          </w:p>
        </w:tc>
        <w:tc>
          <w:tcPr>
            <w:tcW w:w="1352" w:type="pct"/>
            <w:gridSpan w:val="2"/>
            <w:vAlign w:val="center"/>
          </w:tcPr>
          <w:p w:rsidR="00C9123C" w:rsidRPr="00ED115A" w:rsidRDefault="00C9123C" w:rsidP="003950CB">
            <w:pPr>
              <w:jc w:val="center"/>
              <w:rPr>
                <w:sz w:val="20"/>
              </w:rPr>
            </w:pPr>
            <w:r w:rsidRPr="00ED115A">
              <w:rPr>
                <w:sz w:val="20"/>
              </w:rPr>
              <w:t>O.150 (05/96), Corr1 (05/02)</w:t>
            </w:r>
            <w:r w:rsidRPr="00ED115A">
              <w:rPr>
                <w:sz w:val="20"/>
              </w:rPr>
              <w:br/>
              <w:t>O.181 (05/02)</w:t>
            </w:r>
          </w:p>
        </w:tc>
        <w:tc>
          <w:tcPr>
            <w:tcW w:w="1402" w:type="pct"/>
            <w:gridSpan w:val="2"/>
            <w:vAlign w:val="center"/>
          </w:tcPr>
          <w:p w:rsidR="00C9123C" w:rsidRPr="00ED115A" w:rsidRDefault="00C9123C" w:rsidP="003950CB">
            <w:pPr>
              <w:jc w:val="center"/>
              <w:rPr>
                <w:sz w:val="20"/>
              </w:rPr>
            </w:pPr>
            <w:r w:rsidRPr="00ED115A">
              <w:rPr>
                <w:sz w:val="20"/>
              </w:rPr>
              <w:t xml:space="preserve">- </w:t>
            </w:r>
          </w:p>
        </w:tc>
        <w:tc>
          <w:tcPr>
            <w:tcW w:w="1397" w:type="pct"/>
            <w:vAlign w:val="center"/>
          </w:tcPr>
          <w:p w:rsidR="00C9123C" w:rsidRPr="00ED115A" w:rsidRDefault="00C9123C" w:rsidP="003950CB">
            <w:pPr>
              <w:jc w:val="center"/>
              <w:rPr>
                <w:sz w:val="20"/>
              </w:rPr>
            </w:pPr>
            <w:r w:rsidRPr="00ED115A">
              <w:rPr>
                <w:sz w:val="20"/>
              </w:rPr>
              <w:t xml:space="preserve">- </w:t>
            </w:r>
          </w:p>
        </w:tc>
      </w:tr>
    </w:tbl>
    <w:p w:rsidR="00C9123C" w:rsidRPr="00ED115A" w:rsidRDefault="00C9123C" w:rsidP="00C9123C"/>
    <w:p w:rsidR="00C9123C" w:rsidRPr="00ED115A" w:rsidRDefault="00C9123C" w:rsidP="00D55AC7">
      <w:pPr>
        <w:pStyle w:val="Heading2"/>
      </w:pPr>
      <w:bookmarkStart w:id="203" w:name="_Toc10880898"/>
      <w:bookmarkStart w:id="204" w:name="_Toc404879750"/>
      <w:bookmarkStart w:id="205" w:name="_Toc404880725"/>
      <w:bookmarkStart w:id="206" w:name="_Toc405246249"/>
      <w:bookmarkStart w:id="207" w:name="_Toc405248145"/>
      <w:bookmarkStart w:id="208" w:name="_Toc405332718"/>
      <w:r w:rsidRPr="00ED115A">
        <w:lastRenderedPageBreak/>
        <w:t>ITU-T Recommendations on the OTN Transport Plane</w:t>
      </w:r>
      <w:bookmarkEnd w:id="203"/>
      <w:bookmarkEnd w:id="204"/>
      <w:bookmarkEnd w:id="205"/>
      <w:bookmarkEnd w:id="206"/>
      <w:bookmarkEnd w:id="207"/>
      <w:bookmarkEnd w:id="208"/>
    </w:p>
    <w:p w:rsidR="00C9123C" w:rsidRPr="00ED115A" w:rsidRDefault="00C9123C" w:rsidP="00C9123C">
      <w:r w:rsidRPr="00ED115A">
        <w:t>The following table lists all of the known ITU-T Recommendations specifically related to the OTN Transport Plane.  Many also apply to other types of optical networks.</w:t>
      </w:r>
    </w:p>
    <w:p w:rsidR="00C9123C" w:rsidRPr="00ED115A" w:rsidRDefault="00C9123C" w:rsidP="00C9123C"/>
    <w:p w:rsidR="00C9123C" w:rsidRPr="00ED115A" w:rsidRDefault="00C9123C" w:rsidP="00D55AC7">
      <w:pPr>
        <w:keepNext/>
        <w:tabs>
          <w:tab w:val="clear" w:pos="794"/>
          <w:tab w:val="clear" w:pos="1191"/>
          <w:tab w:val="clear" w:pos="1588"/>
          <w:tab w:val="clear" w:pos="1985"/>
        </w:tabs>
        <w:overflowPunct/>
        <w:autoSpaceDE/>
        <w:autoSpaceDN/>
        <w:adjustRightInd/>
        <w:spacing w:after="120"/>
        <w:jc w:val="center"/>
        <w:textAlignment w:val="auto"/>
        <w:rPr>
          <w:b/>
          <w:sz w:val="20"/>
        </w:rPr>
      </w:pPr>
      <w:r w:rsidRPr="00ED115A">
        <w:rPr>
          <w:b/>
          <w:sz w:val="20"/>
        </w:rPr>
        <w:t>TABLE 7-3/OTNT:  ITU-T Recommendations on the OTN Transport Plane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79"/>
        <w:gridCol w:w="7572"/>
      </w:tblGrid>
      <w:tr w:rsidR="00C9123C" w:rsidRPr="00ED115A" w:rsidTr="00D55AC7">
        <w:trPr>
          <w:cantSplit/>
          <w:tblHeader/>
          <w:jc w:val="center"/>
        </w:trPr>
        <w:tc>
          <w:tcPr>
            <w:tcW w:w="1077" w:type="pct"/>
            <w:vAlign w:val="center"/>
          </w:tcPr>
          <w:p w:rsidR="00C9123C" w:rsidRPr="00ED115A" w:rsidRDefault="00C9123C" w:rsidP="003950CB">
            <w:pPr>
              <w:jc w:val="center"/>
              <w:rPr>
                <w:b/>
                <w:sz w:val="20"/>
                <w:lang w:eastAsia="ja-JP"/>
              </w:rPr>
            </w:pPr>
            <w:r w:rsidRPr="00ED115A">
              <w:rPr>
                <w:b/>
                <w:sz w:val="20"/>
              </w:rPr>
              <w:fldChar w:fldCharType="begin"/>
            </w:r>
            <w:r w:rsidRPr="00ED115A">
              <w:rPr>
                <w:b/>
                <w:sz w:val="20"/>
              </w:rPr>
              <w:instrText>PRIVATE</w:instrText>
            </w:r>
            <w:r w:rsidRPr="00ED115A">
              <w:rPr>
                <w:b/>
                <w:sz w:val="20"/>
              </w:rPr>
              <w:fldChar w:fldCharType="end"/>
            </w:r>
          </w:p>
        </w:tc>
        <w:tc>
          <w:tcPr>
            <w:tcW w:w="3923" w:type="pct"/>
            <w:vAlign w:val="center"/>
          </w:tcPr>
          <w:p w:rsidR="00C9123C" w:rsidRPr="00ED115A" w:rsidRDefault="00C9123C" w:rsidP="003950CB">
            <w:pPr>
              <w:jc w:val="center"/>
              <w:rPr>
                <w:b/>
                <w:sz w:val="20"/>
              </w:rPr>
            </w:pPr>
            <w:r w:rsidRPr="00ED115A">
              <w:rPr>
                <w:b/>
                <w:sz w:val="20"/>
              </w:rPr>
              <w:t>ITU-T Published Recommendation</w:t>
            </w:r>
            <w:r w:rsidRPr="00ED115A">
              <w:rPr>
                <w:rFonts w:hint="eastAsia"/>
                <w:b/>
                <w:sz w:val="20"/>
                <w:lang w:eastAsia="ja-JP"/>
              </w:rPr>
              <w:t>s</w:t>
            </w:r>
            <w:r w:rsidRPr="00ED115A">
              <w:rPr>
                <w:b/>
                <w:sz w:val="20"/>
              </w:rPr>
              <w:t xml:space="preserve"> </w:t>
            </w:r>
          </w:p>
        </w:tc>
      </w:tr>
      <w:tr w:rsidR="00C9123C" w:rsidRPr="00ED115A" w:rsidTr="00D55AC7">
        <w:trPr>
          <w:cantSplit/>
          <w:jc w:val="center"/>
        </w:trPr>
        <w:tc>
          <w:tcPr>
            <w:tcW w:w="1077" w:type="pct"/>
            <w:vAlign w:val="center"/>
          </w:tcPr>
          <w:p w:rsidR="00C9123C" w:rsidRPr="00ED115A" w:rsidRDefault="00C9123C" w:rsidP="003950CB">
            <w:pPr>
              <w:rPr>
                <w:sz w:val="20"/>
              </w:rPr>
            </w:pPr>
            <w:r w:rsidRPr="00ED115A">
              <w:rPr>
                <w:sz w:val="20"/>
              </w:rPr>
              <w:t>Definitions</w:t>
            </w:r>
          </w:p>
        </w:tc>
        <w:tc>
          <w:tcPr>
            <w:tcW w:w="3923" w:type="pct"/>
            <w:vAlign w:val="center"/>
          </w:tcPr>
          <w:p w:rsidR="00C9123C" w:rsidRPr="00ED115A" w:rsidRDefault="00C9123C" w:rsidP="003950CB">
            <w:pPr>
              <w:rPr>
                <w:b/>
                <w:sz w:val="20"/>
              </w:rPr>
            </w:pPr>
            <w:r w:rsidRPr="00ED115A">
              <w:rPr>
                <w:b/>
                <w:sz w:val="20"/>
              </w:rPr>
              <w:t>G.870</w:t>
            </w:r>
            <w:r w:rsidRPr="00ED115A">
              <w:rPr>
                <w:sz w:val="20"/>
              </w:rPr>
              <w:t xml:space="preserve"> Definitions and Terminology for Optical Transport Networks (OTN)</w:t>
            </w:r>
          </w:p>
        </w:tc>
      </w:tr>
      <w:tr w:rsidR="00C9123C" w:rsidRPr="00ED115A" w:rsidTr="00D55AC7">
        <w:trPr>
          <w:cantSplit/>
          <w:jc w:val="center"/>
        </w:trPr>
        <w:tc>
          <w:tcPr>
            <w:tcW w:w="1077" w:type="pct"/>
            <w:vAlign w:val="center"/>
          </w:tcPr>
          <w:p w:rsidR="00C9123C" w:rsidRPr="00ED115A" w:rsidRDefault="00C9123C" w:rsidP="003950CB">
            <w:pPr>
              <w:rPr>
                <w:sz w:val="20"/>
              </w:rPr>
            </w:pPr>
            <w:r w:rsidRPr="00ED115A">
              <w:rPr>
                <w:sz w:val="20"/>
              </w:rPr>
              <w:t xml:space="preserve">Framework for Recommendations </w:t>
            </w:r>
          </w:p>
        </w:tc>
        <w:tc>
          <w:tcPr>
            <w:tcW w:w="3923" w:type="pct"/>
            <w:vAlign w:val="center"/>
          </w:tcPr>
          <w:p w:rsidR="00C9123C" w:rsidRPr="00ED115A" w:rsidRDefault="00C9123C" w:rsidP="003950CB">
            <w:pPr>
              <w:rPr>
                <w:sz w:val="20"/>
              </w:rPr>
            </w:pPr>
            <w:r w:rsidRPr="00ED115A">
              <w:rPr>
                <w:b/>
                <w:sz w:val="20"/>
              </w:rPr>
              <w:t>G.871/Y.1301</w:t>
            </w:r>
            <w:r w:rsidRPr="00ED115A">
              <w:rPr>
                <w:sz w:val="20"/>
              </w:rPr>
              <w:t xml:space="preserve"> Framework for Optical Transport Network Recommendations</w:t>
            </w:r>
          </w:p>
        </w:tc>
      </w:tr>
      <w:tr w:rsidR="00C9123C" w:rsidRPr="00ED115A" w:rsidTr="00D55AC7">
        <w:trPr>
          <w:cantSplit/>
          <w:jc w:val="center"/>
        </w:trPr>
        <w:tc>
          <w:tcPr>
            <w:tcW w:w="1077" w:type="pct"/>
            <w:vMerge w:val="restart"/>
            <w:vAlign w:val="center"/>
          </w:tcPr>
          <w:p w:rsidR="00C9123C" w:rsidRPr="00ED115A" w:rsidRDefault="00C9123C" w:rsidP="003950CB">
            <w:pPr>
              <w:rPr>
                <w:sz w:val="20"/>
              </w:rPr>
            </w:pPr>
            <w:r w:rsidRPr="00ED115A">
              <w:rPr>
                <w:sz w:val="20"/>
              </w:rPr>
              <w:t xml:space="preserve">Architectural Aspects </w:t>
            </w:r>
          </w:p>
        </w:tc>
        <w:tc>
          <w:tcPr>
            <w:tcW w:w="3923" w:type="pct"/>
            <w:vAlign w:val="center"/>
          </w:tcPr>
          <w:p w:rsidR="00C9123C" w:rsidRPr="00ED115A" w:rsidRDefault="00C9123C" w:rsidP="003950CB">
            <w:pPr>
              <w:rPr>
                <w:sz w:val="20"/>
              </w:rPr>
            </w:pPr>
            <w:r w:rsidRPr="00ED115A">
              <w:rPr>
                <w:b/>
                <w:sz w:val="20"/>
              </w:rPr>
              <w:t>G.872</w:t>
            </w:r>
            <w:r w:rsidRPr="00ED115A">
              <w:rPr>
                <w:sz w:val="20"/>
              </w:rPr>
              <w:t xml:space="preserve"> Architecture of Optical Transport Networks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G.872 Amendment 1</w:t>
            </w:r>
            <w:r w:rsidRPr="00ED115A">
              <w:rPr>
                <w:sz w:val="20"/>
              </w:rPr>
              <w:t xml:space="preserve"> Architecture of Optical Transport Networks</w:t>
            </w:r>
          </w:p>
        </w:tc>
      </w:tr>
      <w:tr w:rsidR="00C9123C" w:rsidRPr="00ED115A" w:rsidTr="00D55AC7">
        <w:trPr>
          <w:cantSplit/>
          <w:jc w:val="center"/>
        </w:trPr>
        <w:tc>
          <w:tcPr>
            <w:tcW w:w="1077" w:type="pct"/>
            <w:tcBorders>
              <w:bottom w:val="single" w:sz="4" w:space="0" w:color="auto"/>
            </w:tcBorders>
            <w:vAlign w:val="center"/>
          </w:tcPr>
          <w:p w:rsidR="00C9123C" w:rsidRPr="00ED115A" w:rsidRDefault="00C9123C" w:rsidP="003950CB">
            <w:pPr>
              <w:rPr>
                <w:sz w:val="20"/>
              </w:rPr>
            </w:pPr>
            <w:r w:rsidRPr="00ED115A">
              <w:rPr>
                <w:sz w:val="20"/>
              </w:rPr>
              <w:t xml:space="preserve">Control Plane </w:t>
            </w:r>
          </w:p>
        </w:tc>
        <w:tc>
          <w:tcPr>
            <w:tcW w:w="3923" w:type="pct"/>
            <w:vAlign w:val="center"/>
          </w:tcPr>
          <w:p w:rsidR="00C9123C" w:rsidRPr="00ED115A" w:rsidRDefault="00C9123C" w:rsidP="003950CB">
            <w:pPr>
              <w:rPr>
                <w:sz w:val="20"/>
              </w:rPr>
            </w:pPr>
            <w:r w:rsidRPr="00ED115A">
              <w:rPr>
                <w:sz w:val="20"/>
              </w:rPr>
              <w:t xml:space="preserve">ASTN/ASON recommendations are moved to specific ASTN/ASON standards page. </w:t>
            </w:r>
          </w:p>
        </w:tc>
      </w:tr>
      <w:tr w:rsidR="00C9123C" w:rsidRPr="00ED115A" w:rsidTr="00D55AC7">
        <w:trPr>
          <w:cantSplit/>
          <w:jc w:val="center"/>
        </w:trPr>
        <w:tc>
          <w:tcPr>
            <w:tcW w:w="1077" w:type="pct"/>
            <w:tcBorders>
              <w:bottom w:val="nil"/>
            </w:tcBorders>
            <w:vAlign w:val="center"/>
          </w:tcPr>
          <w:p w:rsidR="00C9123C" w:rsidRPr="00ED115A" w:rsidRDefault="00C9123C" w:rsidP="003950CB">
            <w:pPr>
              <w:rPr>
                <w:sz w:val="20"/>
              </w:rPr>
            </w:pPr>
            <w:r w:rsidRPr="00ED115A">
              <w:rPr>
                <w:sz w:val="20"/>
              </w:rPr>
              <w:t>Structures &amp; Mapping</w:t>
            </w:r>
          </w:p>
        </w:tc>
        <w:tc>
          <w:tcPr>
            <w:tcW w:w="3923" w:type="pct"/>
            <w:vAlign w:val="center"/>
          </w:tcPr>
          <w:p w:rsidR="00C9123C" w:rsidRPr="00ED115A" w:rsidRDefault="00C9123C" w:rsidP="003950CB">
            <w:pPr>
              <w:rPr>
                <w:b/>
                <w:sz w:val="20"/>
                <w:lang w:eastAsia="ja-JP"/>
              </w:rPr>
            </w:pPr>
            <w:r w:rsidRPr="00ED115A">
              <w:rPr>
                <w:b/>
                <w:sz w:val="20"/>
              </w:rPr>
              <w:t>G.709/Y.1331</w:t>
            </w:r>
            <w:r w:rsidRPr="00ED115A">
              <w:rPr>
                <w:sz w:val="20"/>
              </w:rPr>
              <w:t xml:space="preserve"> Network node interface for the optical transport network (OTN) </w:t>
            </w:r>
          </w:p>
        </w:tc>
      </w:tr>
      <w:tr w:rsidR="00C9123C" w:rsidRPr="00ED115A" w:rsidTr="00D55AC7">
        <w:trPr>
          <w:cantSplit/>
          <w:jc w:val="center"/>
        </w:trPr>
        <w:tc>
          <w:tcPr>
            <w:tcW w:w="1077" w:type="pct"/>
            <w:tcBorders>
              <w:top w:val="nil"/>
              <w:bottom w:val="nil"/>
            </w:tcBorders>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eastAsia="ja-JP"/>
              </w:rPr>
            </w:pPr>
            <w:r w:rsidRPr="00ED115A">
              <w:rPr>
                <w:rFonts w:hint="eastAsia"/>
                <w:b/>
                <w:sz w:val="20"/>
                <w:lang w:eastAsia="ja-JP"/>
              </w:rPr>
              <w:t xml:space="preserve">G.709/Y.1331 </w:t>
            </w:r>
            <w:r w:rsidRPr="00ED115A">
              <w:rPr>
                <w:rFonts w:hint="eastAsia"/>
                <w:sz w:val="20"/>
                <w:lang w:eastAsia="ja-JP"/>
              </w:rPr>
              <w:t>Erratum 1</w:t>
            </w:r>
          </w:p>
        </w:tc>
      </w:tr>
      <w:tr w:rsidR="00C9123C" w:rsidRPr="00ED115A" w:rsidTr="00D55AC7">
        <w:trPr>
          <w:cantSplit/>
          <w:jc w:val="center"/>
        </w:trPr>
        <w:tc>
          <w:tcPr>
            <w:tcW w:w="1077" w:type="pct"/>
            <w:tcBorders>
              <w:top w:val="nil"/>
              <w:bottom w:val="nil"/>
            </w:tcBorders>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eastAsia="ja-JP"/>
              </w:rPr>
            </w:pPr>
            <w:r w:rsidRPr="00ED115A">
              <w:rPr>
                <w:b/>
                <w:sz w:val="20"/>
              </w:rPr>
              <w:t>G.975</w:t>
            </w:r>
            <w:r w:rsidRPr="00ED115A">
              <w:rPr>
                <w:sz w:val="20"/>
              </w:rPr>
              <w:t xml:space="preserve"> Forward Error Correction</w:t>
            </w:r>
          </w:p>
        </w:tc>
      </w:tr>
      <w:tr w:rsidR="00C9123C" w:rsidRPr="00ED115A" w:rsidTr="00D55AC7">
        <w:trPr>
          <w:cantSplit/>
          <w:jc w:val="center"/>
        </w:trPr>
        <w:tc>
          <w:tcPr>
            <w:tcW w:w="1077" w:type="pct"/>
            <w:tcBorders>
              <w:top w:val="nil"/>
              <w:bottom w:val="nil"/>
            </w:tcBorders>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eastAsia="ja-JP"/>
              </w:rPr>
            </w:pPr>
            <w:r w:rsidRPr="00ED115A">
              <w:rPr>
                <w:b/>
                <w:sz w:val="20"/>
              </w:rPr>
              <w:t>G.798</w:t>
            </w:r>
            <w:r w:rsidRPr="00ED115A">
              <w:rPr>
                <w:sz w:val="20"/>
              </w:rPr>
              <w:t xml:space="preserve"> Characteristics of optical transport network (OTN) equipment functional blocks</w:t>
            </w:r>
          </w:p>
        </w:tc>
      </w:tr>
      <w:tr w:rsidR="00C9123C" w:rsidRPr="00ED115A" w:rsidTr="00D55AC7">
        <w:trPr>
          <w:cantSplit/>
          <w:jc w:val="center"/>
        </w:trPr>
        <w:tc>
          <w:tcPr>
            <w:tcW w:w="1077" w:type="pct"/>
            <w:tcBorders>
              <w:top w:val="nil"/>
              <w:bottom w:val="nil"/>
            </w:tcBorders>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eastAsia="ja-JP"/>
              </w:rPr>
            </w:pPr>
            <w:r w:rsidRPr="00ED115A">
              <w:rPr>
                <w:b/>
                <w:sz w:val="20"/>
              </w:rPr>
              <w:t>G.798 Amendment 1</w:t>
            </w:r>
          </w:p>
        </w:tc>
      </w:tr>
      <w:tr w:rsidR="00C9123C" w:rsidRPr="00ED115A" w:rsidTr="00D55AC7">
        <w:trPr>
          <w:cantSplit/>
          <w:jc w:val="center"/>
        </w:trPr>
        <w:tc>
          <w:tcPr>
            <w:tcW w:w="1077" w:type="pct"/>
            <w:tcBorders>
              <w:top w:val="nil"/>
              <w:bottom w:val="nil"/>
            </w:tcBorders>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eastAsia="ja-JP"/>
              </w:rPr>
            </w:pPr>
            <w:r w:rsidRPr="00ED115A">
              <w:rPr>
                <w:b/>
                <w:sz w:val="20"/>
              </w:rPr>
              <w:t>G.798 Corrigendum 1</w:t>
            </w:r>
          </w:p>
        </w:tc>
      </w:tr>
      <w:tr w:rsidR="00C9123C" w:rsidRPr="00ED115A" w:rsidTr="00D55AC7">
        <w:trPr>
          <w:cantSplit/>
          <w:jc w:val="center"/>
        </w:trPr>
        <w:tc>
          <w:tcPr>
            <w:tcW w:w="1077" w:type="pct"/>
            <w:tcBorders>
              <w:top w:val="nil"/>
              <w:bottom w:val="nil"/>
            </w:tcBorders>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eastAsia="ja-JP"/>
              </w:rPr>
            </w:pPr>
            <w:r w:rsidRPr="00ED115A">
              <w:rPr>
                <w:b/>
                <w:sz w:val="20"/>
              </w:rPr>
              <w:t>G.806</w:t>
            </w:r>
            <w:r w:rsidRPr="00ED115A">
              <w:rPr>
                <w:sz w:val="20"/>
              </w:rPr>
              <w:t xml:space="preserve"> Characteristics of transport equipment - Description Methodology and Generic Functionality</w:t>
            </w:r>
          </w:p>
        </w:tc>
      </w:tr>
      <w:tr w:rsidR="00C9123C" w:rsidRPr="00ED115A" w:rsidTr="00D55AC7">
        <w:trPr>
          <w:cantSplit/>
          <w:jc w:val="center"/>
        </w:trPr>
        <w:tc>
          <w:tcPr>
            <w:tcW w:w="1077" w:type="pct"/>
            <w:tcBorders>
              <w:top w:val="nil"/>
              <w:bottom w:val="nil"/>
            </w:tcBorders>
            <w:vAlign w:val="center"/>
          </w:tcPr>
          <w:p w:rsidR="00C9123C" w:rsidRPr="00ED115A" w:rsidRDefault="00C9123C" w:rsidP="003950CB">
            <w:pPr>
              <w:rPr>
                <w:sz w:val="20"/>
              </w:rPr>
            </w:pPr>
          </w:p>
        </w:tc>
        <w:tc>
          <w:tcPr>
            <w:tcW w:w="3923" w:type="pct"/>
            <w:vAlign w:val="center"/>
          </w:tcPr>
          <w:p w:rsidR="00C9123C" w:rsidRPr="00ED115A" w:rsidRDefault="00BD47E8" w:rsidP="003950CB">
            <w:pPr>
              <w:rPr>
                <w:b/>
                <w:sz w:val="20"/>
                <w:lang w:eastAsia="ja-JP"/>
              </w:rPr>
            </w:pPr>
            <w:r w:rsidRPr="00ED115A">
              <w:rPr>
                <w:b/>
                <w:sz w:val="20"/>
              </w:rPr>
              <w:t>G.7041</w:t>
            </w:r>
            <w:r>
              <w:rPr>
                <w:rFonts w:hint="eastAsia"/>
                <w:b/>
                <w:sz w:val="20"/>
                <w:lang w:eastAsia="ja-JP"/>
              </w:rPr>
              <w:t xml:space="preserve"> </w:t>
            </w:r>
            <w:r w:rsidRPr="00ED115A">
              <w:rPr>
                <w:sz w:val="20"/>
              </w:rPr>
              <w:t>Generic</w:t>
            </w:r>
            <w:r w:rsidR="00C9123C" w:rsidRPr="00ED115A">
              <w:rPr>
                <w:sz w:val="20"/>
              </w:rPr>
              <w:t xml:space="preserve"> Framing Procedure</w:t>
            </w:r>
          </w:p>
        </w:tc>
      </w:tr>
      <w:tr w:rsidR="00C9123C" w:rsidRPr="00ED115A" w:rsidTr="00D55AC7">
        <w:trPr>
          <w:cantSplit/>
          <w:jc w:val="center"/>
        </w:trPr>
        <w:tc>
          <w:tcPr>
            <w:tcW w:w="1077" w:type="pct"/>
            <w:tcBorders>
              <w:top w:val="nil"/>
              <w:bottom w:val="nil"/>
            </w:tcBorders>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eastAsia="ja-JP"/>
              </w:rPr>
            </w:pPr>
            <w:r w:rsidRPr="00ED115A">
              <w:rPr>
                <w:b/>
                <w:sz w:val="20"/>
              </w:rPr>
              <w:t>G.7041 Amendment 1</w:t>
            </w:r>
          </w:p>
        </w:tc>
      </w:tr>
      <w:tr w:rsidR="00C9123C" w:rsidRPr="00ED115A" w:rsidTr="00D55AC7">
        <w:trPr>
          <w:cantSplit/>
          <w:jc w:val="center"/>
        </w:trPr>
        <w:tc>
          <w:tcPr>
            <w:tcW w:w="1077" w:type="pct"/>
            <w:tcBorders>
              <w:top w:val="nil"/>
              <w:bottom w:val="nil"/>
            </w:tcBorders>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eastAsia="ja-JP"/>
              </w:rPr>
            </w:pPr>
            <w:r w:rsidRPr="00ED115A">
              <w:rPr>
                <w:b/>
                <w:sz w:val="20"/>
              </w:rPr>
              <w:t xml:space="preserve">G.7042 </w:t>
            </w:r>
            <w:r w:rsidRPr="00ED115A">
              <w:rPr>
                <w:sz w:val="20"/>
              </w:rPr>
              <w:t>Link capacity adjustment scheme (LCAS) for virtual concatenated signals</w:t>
            </w:r>
          </w:p>
        </w:tc>
      </w:tr>
      <w:tr w:rsidR="00C9123C" w:rsidRPr="00ED115A" w:rsidTr="00D55AC7">
        <w:trPr>
          <w:cantSplit/>
          <w:jc w:val="center"/>
        </w:trPr>
        <w:tc>
          <w:tcPr>
            <w:tcW w:w="1077" w:type="pct"/>
            <w:tcBorders>
              <w:top w:val="nil"/>
            </w:tcBorders>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eastAsia="ja-JP"/>
              </w:rPr>
            </w:pPr>
            <w:r w:rsidRPr="00ED115A">
              <w:rPr>
                <w:b/>
                <w:sz w:val="20"/>
              </w:rPr>
              <w:t xml:space="preserve"> G.Sup43 </w:t>
            </w:r>
            <w:r w:rsidRPr="00ED115A">
              <w:rPr>
                <w:sz w:val="20"/>
              </w:rPr>
              <w:t>Transport of IEEE 10GBASE-R in optical transport networks (OTN)</w:t>
            </w:r>
          </w:p>
        </w:tc>
      </w:tr>
      <w:tr w:rsidR="00C9123C" w:rsidRPr="00ED115A" w:rsidTr="00D55AC7">
        <w:trPr>
          <w:cantSplit/>
          <w:trHeight w:val="246"/>
          <w:jc w:val="center"/>
        </w:trPr>
        <w:tc>
          <w:tcPr>
            <w:tcW w:w="1077" w:type="pct"/>
            <w:vMerge w:val="restart"/>
            <w:vAlign w:val="center"/>
          </w:tcPr>
          <w:p w:rsidR="00C9123C" w:rsidRPr="00ED115A" w:rsidRDefault="00C9123C" w:rsidP="003950CB">
            <w:pPr>
              <w:rPr>
                <w:sz w:val="20"/>
              </w:rPr>
            </w:pPr>
            <w:r w:rsidRPr="00ED115A">
              <w:rPr>
                <w:sz w:val="20"/>
              </w:rPr>
              <w:t xml:space="preserve">Protection Switching </w:t>
            </w:r>
          </w:p>
        </w:tc>
        <w:tc>
          <w:tcPr>
            <w:tcW w:w="3923" w:type="pct"/>
            <w:vAlign w:val="center"/>
          </w:tcPr>
          <w:p w:rsidR="00C9123C" w:rsidRPr="00ED115A" w:rsidRDefault="00C9123C" w:rsidP="003950CB">
            <w:pPr>
              <w:rPr>
                <w:sz w:val="20"/>
              </w:rPr>
            </w:pPr>
            <w:r w:rsidRPr="00ED115A">
              <w:rPr>
                <w:b/>
                <w:sz w:val="20"/>
              </w:rPr>
              <w:t>G.808.1</w:t>
            </w:r>
            <w:r w:rsidRPr="00ED115A">
              <w:rPr>
                <w:sz w:val="20"/>
              </w:rPr>
              <w:t xml:space="preserve"> Generic protection switching - Linear trail and subnetwork protection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G.808.1 Amendment 1</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G.873.1</w:t>
            </w:r>
            <w:r w:rsidRPr="00ED115A">
              <w:rPr>
                <w:sz w:val="20"/>
              </w:rPr>
              <w:t xml:space="preserve"> Optical Transport network (OTN) - Linear Protection</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 xml:space="preserve">G.Imp873.1 </w:t>
            </w:r>
            <w:r w:rsidRPr="00ED115A">
              <w:rPr>
                <w:sz w:val="20"/>
              </w:rPr>
              <w:t>Implementer's Guide</w:t>
            </w:r>
          </w:p>
        </w:tc>
      </w:tr>
      <w:tr w:rsidR="00C9123C" w:rsidRPr="00ED115A" w:rsidTr="00D55AC7">
        <w:trPr>
          <w:cantSplit/>
          <w:jc w:val="center"/>
        </w:trPr>
        <w:tc>
          <w:tcPr>
            <w:tcW w:w="1077" w:type="pct"/>
            <w:vMerge w:val="restart"/>
            <w:vAlign w:val="center"/>
          </w:tcPr>
          <w:p w:rsidR="00C9123C" w:rsidRPr="00ED115A" w:rsidRDefault="00C9123C" w:rsidP="003950CB">
            <w:pPr>
              <w:rPr>
                <w:sz w:val="20"/>
              </w:rPr>
            </w:pPr>
            <w:r w:rsidRPr="00ED115A">
              <w:rPr>
                <w:sz w:val="20"/>
              </w:rPr>
              <w:t xml:space="preserve">Management Aspects </w:t>
            </w:r>
          </w:p>
        </w:tc>
        <w:tc>
          <w:tcPr>
            <w:tcW w:w="3923" w:type="pct"/>
            <w:vAlign w:val="center"/>
          </w:tcPr>
          <w:p w:rsidR="00C9123C" w:rsidRPr="00ED115A" w:rsidRDefault="00C9123C" w:rsidP="003950CB">
            <w:pPr>
              <w:rPr>
                <w:sz w:val="20"/>
              </w:rPr>
            </w:pPr>
            <w:r w:rsidRPr="00ED115A">
              <w:rPr>
                <w:b/>
                <w:sz w:val="20"/>
              </w:rPr>
              <w:t>G.874</w:t>
            </w:r>
            <w:r w:rsidRPr="00ED115A">
              <w:rPr>
                <w:sz w:val="20"/>
              </w:rPr>
              <w:t xml:space="preserve"> Management aspects of the optical transport network element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Cs/>
                <w:sz w:val="20"/>
              </w:rPr>
            </w:pPr>
            <w:r w:rsidRPr="00ED115A">
              <w:rPr>
                <w:b/>
                <w:sz w:val="20"/>
              </w:rPr>
              <w:t xml:space="preserve">G.Imp874 </w:t>
            </w:r>
            <w:r w:rsidRPr="00ED115A">
              <w:rPr>
                <w:bCs/>
                <w:sz w:val="20"/>
              </w:rPr>
              <w:t>Implementer's Guide</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G.874.1</w:t>
            </w:r>
            <w:r w:rsidRPr="00ED115A">
              <w:rPr>
                <w:sz w:val="20"/>
              </w:rPr>
              <w:t xml:space="preserve"> Optical Transport Network (OTN) Protocol-Neutral Management Information Model For The Network Element View</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Cs/>
                <w:sz w:val="20"/>
              </w:rPr>
            </w:pPr>
            <w:r w:rsidRPr="00ED115A">
              <w:rPr>
                <w:b/>
                <w:sz w:val="20"/>
              </w:rPr>
              <w:t>G.Imp874.1</w:t>
            </w:r>
            <w:r w:rsidRPr="00ED115A">
              <w:rPr>
                <w:bCs/>
                <w:sz w:val="20"/>
              </w:rPr>
              <w:t xml:space="preserve"> Implementer's Guide</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 xml:space="preserve"> G.7710/Y.1701</w:t>
            </w:r>
            <w:r w:rsidRPr="00ED115A">
              <w:rPr>
                <w:sz w:val="20"/>
              </w:rPr>
              <w:t xml:space="preserve"> Common Equipment Management Requirements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Del="005801DC" w:rsidRDefault="00C9123C" w:rsidP="003950CB">
            <w:pPr>
              <w:rPr>
                <w:b/>
                <w:sz w:val="20"/>
              </w:rPr>
            </w:pPr>
            <w:r w:rsidRPr="00ED115A">
              <w:rPr>
                <w:b/>
                <w:sz w:val="20"/>
              </w:rPr>
              <w:t xml:space="preserve">G.7714/Y.1705  </w:t>
            </w:r>
            <w:r w:rsidRPr="00ED115A">
              <w:rPr>
                <w:sz w:val="20"/>
              </w:rPr>
              <w:t>Generalized automatic discovery for transport entities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Del="005801DC" w:rsidRDefault="00C9123C" w:rsidP="003950CB">
            <w:pPr>
              <w:rPr>
                <w:b/>
                <w:sz w:val="20"/>
              </w:rPr>
            </w:pPr>
            <w:r w:rsidRPr="00ED115A">
              <w:rPr>
                <w:b/>
                <w:sz w:val="20"/>
              </w:rPr>
              <w:t xml:space="preserve">G.7714.1/Y.1705.1  </w:t>
            </w:r>
            <w:r w:rsidRPr="00ED115A">
              <w:rPr>
                <w:sz w:val="20"/>
              </w:rPr>
              <w:t>Protocol for automatic discovery in SDH and OTN networks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 xml:space="preserve">G.7714.1/Y.1705.1 Amendment 1  </w:t>
            </w:r>
          </w:p>
        </w:tc>
      </w:tr>
      <w:tr w:rsidR="00C9123C" w:rsidRPr="00ED115A" w:rsidTr="00D55AC7">
        <w:trPr>
          <w:cantSplit/>
          <w:jc w:val="center"/>
        </w:trPr>
        <w:tc>
          <w:tcPr>
            <w:tcW w:w="1077" w:type="pct"/>
            <w:vAlign w:val="center"/>
          </w:tcPr>
          <w:p w:rsidR="00C9123C" w:rsidRPr="00ED115A" w:rsidRDefault="00C9123C" w:rsidP="003950CB">
            <w:pPr>
              <w:rPr>
                <w:sz w:val="20"/>
              </w:rPr>
            </w:pPr>
            <w:r w:rsidRPr="00ED115A">
              <w:rPr>
                <w:sz w:val="20"/>
              </w:rPr>
              <w:t xml:space="preserve">Data Communication Network (DCN) </w:t>
            </w:r>
          </w:p>
        </w:tc>
        <w:tc>
          <w:tcPr>
            <w:tcW w:w="3923" w:type="pct"/>
            <w:vAlign w:val="center"/>
          </w:tcPr>
          <w:p w:rsidR="00C9123C" w:rsidRPr="00ED115A" w:rsidRDefault="00C9123C" w:rsidP="003950CB">
            <w:pPr>
              <w:rPr>
                <w:sz w:val="20"/>
              </w:rPr>
            </w:pPr>
            <w:r w:rsidRPr="00ED115A">
              <w:rPr>
                <w:b/>
                <w:sz w:val="20"/>
              </w:rPr>
              <w:t>G.7712/Y.1703</w:t>
            </w:r>
            <w:r w:rsidRPr="00ED115A">
              <w:rPr>
                <w:sz w:val="20"/>
              </w:rPr>
              <w:t xml:space="preserve"> Architecture and specification of data communication network</w:t>
            </w:r>
          </w:p>
        </w:tc>
      </w:tr>
      <w:tr w:rsidR="00C9123C" w:rsidRPr="00ED115A" w:rsidTr="00D55AC7">
        <w:trPr>
          <w:cantSplit/>
          <w:jc w:val="center"/>
        </w:trPr>
        <w:tc>
          <w:tcPr>
            <w:tcW w:w="1077" w:type="pct"/>
            <w:vMerge w:val="restart"/>
            <w:vAlign w:val="center"/>
          </w:tcPr>
          <w:p w:rsidR="00C9123C" w:rsidRPr="00ED115A" w:rsidRDefault="00C9123C" w:rsidP="003950CB">
            <w:pPr>
              <w:rPr>
                <w:sz w:val="20"/>
              </w:rPr>
            </w:pPr>
            <w:r w:rsidRPr="00ED115A">
              <w:rPr>
                <w:sz w:val="20"/>
              </w:rPr>
              <w:lastRenderedPageBreak/>
              <w:t xml:space="preserve">Error Performance </w:t>
            </w:r>
          </w:p>
        </w:tc>
        <w:tc>
          <w:tcPr>
            <w:tcW w:w="3923" w:type="pct"/>
            <w:vAlign w:val="center"/>
          </w:tcPr>
          <w:p w:rsidR="00C9123C" w:rsidRPr="00ED115A" w:rsidRDefault="00C9123C" w:rsidP="003950CB">
            <w:pPr>
              <w:rPr>
                <w:sz w:val="20"/>
              </w:rPr>
            </w:pPr>
            <w:r w:rsidRPr="00ED115A">
              <w:rPr>
                <w:b/>
                <w:sz w:val="20"/>
              </w:rPr>
              <w:t xml:space="preserve">G.8201 </w:t>
            </w:r>
            <w:r w:rsidRPr="00ED115A">
              <w:rPr>
                <w:sz w:val="20"/>
              </w:rPr>
              <w:t xml:space="preserve">Error performance parameters and objectives for multi-operator international paths within the Optical Transport Network (OTN)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 xml:space="preserve">M.2401 </w:t>
            </w:r>
            <w:r w:rsidRPr="00ED115A">
              <w:rPr>
                <w:sz w:val="20"/>
              </w:rPr>
              <w:t xml:space="preserve">Error Performance Limits and Procedures for Bringing-Into-Service and Maintenance of multi-operator international paths and sections within Optical Transport Networks </w:t>
            </w:r>
          </w:p>
        </w:tc>
      </w:tr>
      <w:tr w:rsidR="00C9123C" w:rsidRPr="00ED115A" w:rsidTr="00D55AC7">
        <w:trPr>
          <w:cantSplit/>
          <w:jc w:val="center"/>
        </w:trPr>
        <w:tc>
          <w:tcPr>
            <w:tcW w:w="1077" w:type="pct"/>
            <w:vMerge w:val="restart"/>
            <w:vAlign w:val="center"/>
          </w:tcPr>
          <w:p w:rsidR="00C9123C" w:rsidRPr="00ED115A" w:rsidRDefault="00C9123C" w:rsidP="003950CB">
            <w:pPr>
              <w:tabs>
                <w:tab w:val="clear" w:pos="794"/>
                <w:tab w:val="clear" w:pos="1191"/>
                <w:tab w:val="clear" w:pos="1588"/>
                <w:tab w:val="clear" w:pos="1985"/>
              </w:tabs>
              <w:rPr>
                <w:sz w:val="20"/>
              </w:rPr>
            </w:pPr>
            <w:r w:rsidRPr="00ED115A">
              <w:rPr>
                <w:sz w:val="20"/>
              </w:rPr>
              <w:t xml:space="preserve">Jitter &amp; Wander Performance </w:t>
            </w:r>
          </w:p>
        </w:tc>
        <w:tc>
          <w:tcPr>
            <w:tcW w:w="3923" w:type="pct"/>
            <w:vAlign w:val="center"/>
          </w:tcPr>
          <w:p w:rsidR="00C9123C" w:rsidRPr="00ED115A" w:rsidRDefault="00C9123C" w:rsidP="003950CB">
            <w:pPr>
              <w:rPr>
                <w:sz w:val="20"/>
              </w:rPr>
            </w:pPr>
            <w:r w:rsidRPr="00ED115A">
              <w:rPr>
                <w:b/>
                <w:sz w:val="20"/>
              </w:rPr>
              <w:t>G.8251</w:t>
            </w:r>
            <w:r w:rsidRPr="00ED115A">
              <w:rPr>
                <w:sz w:val="20"/>
              </w:rPr>
              <w:t xml:space="preserve"> The control of jitter and wander within the optical transport network (OTN)</w:t>
            </w:r>
          </w:p>
        </w:tc>
      </w:tr>
      <w:tr w:rsidR="00C9123C" w:rsidRPr="00ED115A" w:rsidTr="00D55AC7">
        <w:trPr>
          <w:cantSplit/>
          <w:jc w:val="center"/>
        </w:trPr>
        <w:tc>
          <w:tcPr>
            <w:tcW w:w="1077" w:type="pct"/>
            <w:vMerge/>
            <w:vAlign w:val="center"/>
          </w:tcPr>
          <w:p w:rsidR="00C9123C" w:rsidRPr="00ED115A" w:rsidRDefault="00C9123C" w:rsidP="003950CB">
            <w:pPr>
              <w:tabs>
                <w:tab w:val="clear" w:pos="794"/>
                <w:tab w:val="clear" w:pos="1191"/>
                <w:tab w:val="clear" w:pos="1588"/>
                <w:tab w:val="clear" w:pos="1985"/>
              </w:tabs>
              <w:rPr>
                <w:sz w:val="20"/>
              </w:rPr>
            </w:pPr>
          </w:p>
        </w:tc>
        <w:tc>
          <w:tcPr>
            <w:tcW w:w="3923" w:type="pct"/>
            <w:vAlign w:val="center"/>
          </w:tcPr>
          <w:p w:rsidR="00C9123C" w:rsidRPr="00ED115A" w:rsidRDefault="00C9123C" w:rsidP="003950CB">
            <w:pPr>
              <w:rPr>
                <w:b/>
                <w:sz w:val="20"/>
              </w:rPr>
            </w:pPr>
            <w:r w:rsidRPr="00ED115A">
              <w:rPr>
                <w:b/>
                <w:sz w:val="20"/>
              </w:rPr>
              <w:t>G.8251 Corrigendum 1</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G.8251 Amendment 1</w:t>
            </w:r>
            <w:r w:rsidRPr="00ED115A">
              <w:rPr>
                <w:sz w:val="20"/>
              </w:rPr>
              <w:t xml:space="preserve"> The control of jitter and wander within the optical transport network (OTN)</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G.8251 Corrigendum 2</w:t>
            </w:r>
            <w:r w:rsidRPr="00ED115A">
              <w:rPr>
                <w:sz w:val="20"/>
              </w:rPr>
              <w:t xml:space="preserve"> The control of jitter and wander within the optical transport network (OTN)</w:t>
            </w:r>
          </w:p>
        </w:tc>
      </w:tr>
      <w:tr w:rsidR="00C9123C" w:rsidRPr="00ED115A" w:rsidTr="00D55AC7">
        <w:trPr>
          <w:cantSplit/>
          <w:jc w:val="center"/>
        </w:trPr>
        <w:tc>
          <w:tcPr>
            <w:tcW w:w="1077" w:type="pct"/>
            <w:vMerge w:val="restart"/>
            <w:vAlign w:val="center"/>
          </w:tcPr>
          <w:p w:rsidR="00C9123C" w:rsidRPr="00ED115A" w:rsidRDefault="00C9123C" w:rsidP="003950CB">
            <w:pPr>
              <w:rPr>
                <w:sz w:val="20"/>
              </w:rPr>
            </w:pPr>
            <w:r w:rsidRPr="00ED115A">
              <w:rPr>
                <w:sz w:val="20"/>
              </w:rPr>
              <w:t xml:space="preserve">Physical-Layer Aspects </w:t>
            </w:r>
          </w:p>
        </w:tc>
        <w:tc>
          <w:tcPr>
            <w:tcW w:w="3923" w:type="pct"/>
            <w:vAlign w:val="center"/>
          </w:tcPr>
          <w:p w:rsidR="00C9123C" w:rsidRPr="00ED115A" w:rsidRDefault="00C9123C" w:rsidP="003950CB">
            <w:pPr>
              <w:rPr>
                <w:b/>
                <w:sz w:val="20"/>
              </w:rPr>
            </w:pPr>
            <w:r w:rsidRPr="00ED115A">
              <w:rPr>
                <w:b/>
                <w:sz w:val="20"/>
              </w:rPr>
              <w:t>G.664</w:t>
            </w:r>
            <w:r w:rsidRPr="00ED115A">
              <w:rPr>
                <w:sz w:val="20"/>
              </w:rPr>
              <w:t xml:space="preserve"> General Automatic Power Shut-Down Procedures for Optical Transport Systems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G.691</w:t>
            </w:r>
            <w:r w:rsidRPr="00ED115A">
              <w:rPr>
                <w:sz w:val="20"/>
              </w:rPr>
              <w:t xml:space="preserve"> Optical Interfaces for single-channel STM-64 and other SDH systems with Optical Amplifiers,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G.692</w:t>
            </w:r>
            <w:r w:rsidRPr="00ED115A">
              <w:rPr>
                <w:sz w:val="20"/>
              </w:rPr>
              <w:t xml:space="preserve"> Optical Interfaces for Multichannel Systems with Optical Amplifiers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G.692 Corrigendum 1</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G.692 Corrigendum 2</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G.692 Amendment 1</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G.693</w:t>
            </w:r>
            <w:r w:rsidRPr="00ED115A">
              <w:rPr>
                <w:sz w:val="20"/>
              </w:rPr>
              <w:t xml:space="preserve"> Optical interfaces for intra-office systems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tcPr>
          <w:p w:rsidR="00C9123C" w:rsidRPr="00ED115A" w:rsidRDefault="00C9123C" w:rsidP="003950CB">
            <w:pPr>
              <w:rPr>
                <w:sz w:val="20"/>
              </w:rPr>
            </w:pPr>
            <w:r w:rsidRPr="00ED115A">
              <w:rPr>
                <w:b/>
                <w:sz w:val="20"/>
              </w:rPr>
              <w:t>G.694.1</w:t>
            </w:r>
            <w:r w:rsidRPr="00ED115A">
              <w:rPr>
                <w:sz w:val="20"/>
              </w:rPr>
              <w:t xml:space="preserve"> Spectral grids for WDM applications: DWDM frequency grid</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tcPr>
          <w:p w:rsidR="00C9123C" w:rsidRPr="00ED115A" w:rsidRDefault="00C9123C" w:rsidP="003950CB">
            <w:pPr>
              <w:rPr>
                <w:sz w:val="20"/>
              </w:rPr>
            </w:pPr>
            <w:r w:rsidRPr="00ED115A">
              <w:rPr>
                <w:b/>
                <w:sz w:val="20"/>
              </w:rPr>
              <w:t>G.694.2</w:t>
            </w:r>
            <w:r w:rsidRPr="00ED115A">
              <w:rPr>
                <w:sz w:val="20"/>
              </w:rPr>
              <w:t xml:space="preserve"> Spectral grids for WDM applications: CWDM wavelength grid</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 xml:space="preserve">G.695 </w:t>
            </w:r>
            <w:r w:rsidRPr="00ED115A">
              <w:rPr>
                <w:sz w:val="20"/>
              </w:rPr>
              <w:t>Optical interfaces for Coarse Wavelength Division Multiplexing applications</w:t>
            </w:r>
          </w:p>
        </w:tc>
      </w:tr>
      <w:tr w:rsidR="00C9123C" w:rsidRPr="00A2397E"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val="fr-FR"/>
              </w:rPr>
            </w:pPr>
            <w:r w:rsidRPr="00ED115A">
              <w:rPr>
                <w:b/>
                <w:sz w:val="20"/>
                <w:lang w:val="fr-FR"/>
              </w:rPr>
              <w:t>G.696.1</w:t>
            </w:r>
            <w:r w:rsidRPr="00ED115A">
              <w:rPr>
                <w:sz w:val="20"/>
                <w:lang w:val="fr-FR"/>
              </w:rPr>
              <w:t xml:space="preserve"> Intra-Domain DWDM applications</w:t>
            </w:r>
          </w:p>
        </w:tc>
      </w:tr>
      <w:tr w:rsidR="00C9123C" w:rsidRPr="00ED115A" w:rsidTr="00D55AC7">
        <w:trPr>
          <w:cantSplit/>
          <w:jc w:val="center"/>
        </w:trPr>
        <w:tc>
          <w:tcPr>
            <w:tcW w:w="1077" w:type="pct"/>
            <w:vMerge/>
            <w:vAlign w:val="center"/>
          </w:tcPr>
          <w:p w:rsidR="00C9123C" w:rsidRPr="00246AE9" w:rsidRDefault="00C9123C" w:rsidP="003950CB">
            <w:pPr>
              <w:rPr>
                <w:sz w:val="20"/>
                <w:lang w:val="fr-CH"/>
              </w:rPr>
            </w:pPr>
          </w:p>
        </w:tc>
        <w:tc>
          <w:tcPr>
            <w:tcW w:w="3923" w:type="pct"/>
            <w:vAlign w:val="center"/>
          </w:tcPr>
          <w:p w:rsidR="00C9123C" w:rsidRPr="00ED115A" w:rsidRDefault="00C9123C" w:rsidP="003950CB">
            <w:pPr>
              <w:rPr>
                <w:sz w:val="20"/>
                <w:lang w:val="fr-FR"/>
              </w:rPr>
            </w:pPr>
            <w:r w:rsidRPr="00ED115A">
              <w:rPr>
                <w:b/>
                <w:sz w:val="20"/>
                <w:lang w:val="fr-FR"/>
              </w:rPr>
              <w:t>G.696. 1 Erratum 1</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 xml:space="preserve">G.697 </w:t>
            </w:r>
            <w:r w:rsidRPr="00ED115A">
              <w:rPr>
                <w:sz w:val="20"/>
              </w:rPr>
              <w:t>Optical monitoring for DWDM system</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 xml:space="preserve">G.698.1 </w:t>
            </w:r>
            <w:r w:rsidRPr="00ED115A">
              <w:rPr>
                <w:sz w:val="20"/>
              </w:rPr>
              <w:t>Multichannel DWDM applications with single-channel optical interfaces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 xml:space="preserve">G.698.2 </w:t>
            </w:r>
            <w:r w:rsidRPr="00ED115A">
              <w:rPr>
                <w:sz w:val="20"/>
              </w:rPr>
              <w:t xml:space="preserve">Amplified multichannel DWDM applications with single channel optical interfaces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G.959.1</w:t>
            </w:r>
            <w:r w:rsidRPr="00ED115A">
              <w:rPr>
                <w:sz w:val="20"/>
              </w:rPr>
              <w:t xml:space="preserve"> Optical Transport Networking Physical Layer Interfaces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 xml:space="preserve">G.Sup.39 </w:t>
            </w:r>
            <w:r w:rsidRPr="00ED115A">
              <w:rPr>
                <w:sz w:val="20"/>
              </w:rPr>
              <w:t>Optical System Design and Engineering Considerations</w:t>
            </w:r>
          </w:p>
        </w:tc>
      </w:tr>
      <w:tr w:rsidR="00C9123C" w:rsidRPr="00ED115A" w:rsidTr="00D55AC7">
        <w:trPr>
          <w:cantSplit/>
          <w:jc w:val="center"/>
        </w:trPr>
        <w:tc>
          <w:tcPr>
            <w:tcW w:w="1077" w:type="pct"/>
            <w:vMerge w:val="restart"/>
            <w:vAlign w:val="center"/>
          </w:tcPr>
          <w:p w:rsidR="00C9123C" w:rsidRPr="00ED115A" w:rsidRDefault="00C9123C" w:rsidP="003950CB">
            <w:pPr>
              <w:rPr>
                <w:sz w:val="20"/>
              </w:rPr>
            </w:pPr>
            <w:r w:rsidRPr="00ED115A">
              <w:rPr>
                <w:sz w:val="20"/>
              </w:rPr>
              <w:t xml:space="preserve">Fibres </w:t>
            </w:r>
          </w:p>
        </w:tc>
        <w:tc>
          <w:tcPr>
            <w:tcW w:w="3923" w:type="pct"/>
            <w:vAlign w:val="center"/>
          </w:tcPr>
          <w:p w:rsidR="00C9123C" w:rsidRPr="00ED115A" w:rsidRDefault="00C9123C" w:rsidP="003950CB">
            <w:pPr>
              <w:rPr>
                <w:sz w:val="20"/>
              </w:rPr>
            </w:pPr>
            <w:r w:rsidRPr="00ED115A">
              <w:rPr>
                <w:b/>
                <w:sz w:val="20"/>
              </w:rPr>
              <w:t>G.651.1</w:t>
            </w:r>
            <w:r w:rsidRPr="00ED115A">
              <w:rPr>
                <w:sz w:val="20"/>
              </w:rPr>
              <w:t xml:space="preserve"> Characteristics of a 50/125 µm multimode graded index optical fibre cable for the optical access network</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G.652</w:t>
            </w:r>
            <w:r w:rsidRPr="00ED115A">
              <w:rPr>
                <w:sz w:val="20"/>
              </w:rPr>
              <w:t xml:space="preserve"> Characteristics of a single-mode optical fibre and cable</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G.653</w:t>
            </w:r>
            <w:r w:rsidRPr="00ED115A">
              <w:rPr>
                <w:sz w:val="20"/>
              </w:rPr>
              <w:t xml:space="preserve"> Characteristics of a dispersion-shifted single mode optical fibre and cable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G.654</w:t>
            </w:r>
            <w:r w:rsidRPr="00ED115A">
              <w:rPr>
                <w:sz w:val="20"/>
              </w:rPr>
              <w:t xml:space="preserve"> Characteristics of a cut-off shifted single-mode fibre and cable</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G.655</w:t>
            </w:r>
            <w:r w:rsidRPr="00ED115A">
              <w:rPr>
                <w:sz w:val="20"/>
              </w:rPr>
              <w:t xml:space="preserve"> Characteristics of a non-zero dispersion shifted single-mode optical fibre and cable</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G.656</w:t>
            </w:r>
            <w:r w:rsidRPr="00ED115A">
              <w:rPr>
                <w:sz w:val="20"/>
              </w:rPr>
              <w:t xml:space="preserve"> Characteristics of a fibre and cable with non-zero dispersion for wideband optical transport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G.657</w:t>
            </w:r>
            <w:r w:rsidRPr="00ED115A">
              <w:rPr>
                <w:sz w:val="20"/>
              </w:rPr>
              <w:t xml:space="preserve"> Characteristics of a bending loss insensitive single mode optical fibre and cable for the access network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G.Sup40</w:t>
            </w:r>
            <w:r w:rsidRPr="00ED115A">
              <w:rPr>
                <w:sz w:val="20"/>
              </w:rPr>
              <w:t xml:space="preserve"> Optical fibre and cable Recommendations and standards guideline   </w:t>
            </w:r>
          </w:p>
        </w:tc>
      </w:tr>
      <w:tr w:rsidR="00C9123C" w:rsidRPr="00ED115A" w:rsidTr="00D55AC7">
        <w:trPr>
          <w:cantSplit/>
          <w:jc w:val="center"/>
        </w:trPr>
        <w:tc>
          <w:tcPr>
            <w:tcW w:w="1077" w:type="pct"/>
            <w:vMerge w:val="restart"/>
            <w:vAlign w:val="center"/>
          </w:tcPr>
          <w:p w:rsidR="00C9123C" w:rsidRPr="00ED115A" w:rsidRDefault="00C9123C" w:rsidP="003950CB">
            <w:pPr>
              <w:rPr>
                <w:sz w:val="20"/>
              </w:rPr>
            </w:pPr>
            <w:r w:rsidRPr="00ED115A">
              <w:rPr>
                <w:sz w:val="20"/>
              </w:rPr>
              <w:lastRenderedPageBreak/>
              <w:t xml:space="preserve">Components &amp; Sub-systems </w:t>
            </w:r>
          </w:p>
        </w:tc>
        <w:tc>
          <w:tcPr>
            <w:tcW w:w="3923" w:type="pct"/>
            <w:vAlign w:val="center"/>
          </w:tcPr>
          <w:p w:rsidR="00C9123C" w:rsidRPr="00ED115A" w:rsidRDefault="00C9123C" w:rsidP="003950CB">
            <w:pPr>
              <w:rPr>
                <w:sz w:val="20"/>
              </w:rPr>
            </w:pPr>
            <w:r w:rsidRPr="00ED115A">
              <w:rPr>
                <w:b/>
                <w:sz w:val="20"/>
              </w:rPr>
              <w:t>G.661</w:t>
            </w:r>
            <w:r w:rsidRPr="00ED115A">
              <w:rPr>
                <w:sz w:val="20"/>
              </w:rPr>
              <w:t xml:space="preserve"> Definition and test methods for the relevant generic parameters of optical amplifier devices and subsystems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G.662</w:t>
            </w:r>
            <w:r w:rsidRPr="00ED115A">
              <w:rPr>
                <w:sz w:val="20"/>
              </w:rPr>
              <w:t xml:space="preserve"> Generic characteristics of optical amplifier devices and subsystems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G.663</w:t>
            </w:r>
            <w:r w:rsidRPr="00ED115A">
              <w:rPr>
                <w:sz w:val="20"/>
              </w:rPr>
              <w:t xml:space="preserve"> Application related aspects of optical amplifier devices and subsystems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G.663 Amendment 1</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G.665</w:t>
            </w:r>
            <w:r w:rsidRPr="00ED115A">
              <w:rPr>
                <w:sz w:val="20"/>
              </w:rPr>
              <w:t xml:space="preserve"> Generic characteristics of Raman amplifiers and Raman amplified subsystems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G.671</w:t>
            </w:r>
            <w:r w:rsidRPr="00ED115A">
              <w:rPr>
                <w:sz w:val="20"/>
              </w:rPr>
              <w:t xml:space="preserve"> Transmission characteristics of optical components and subsystems</w:t>
            </w:r>
          </w:p>
        </w:tc>
      </w:tr>
    </w:tbl>
    <w:p w:rsidR="00C9123C" w:rsidRPr="00ED115A" w:rsidRDefault="00C9123C" w:rsidP="00C9123C"/>
    <w:p w:rsidR="00C9123C" w:rsidRPr="00ED115A" w:rsidRDefault="00C9123C" w:rsidP="00D55AC7">
      <w:pPr>
        <w:pStyle w:val="Heading2"/>
      </w:pPr>
      <w:bookmarkStart w:id="209" w:name="_Toc10880899"/>
      <w:bookmarkStart w:id="210" w:name="_Toc404879751"/>
      <w:bookmarkStart w:id="211" w:name="_Toc404880726"/>
      <w:bookmarkStart w:id="212" w:name="_Toc405246250"/>
      <w:bookmarkStart w:id="213" w:name="_Toc405248146"/>
      <w:bookmarkStart w:id="214" w:name="_Toc405332719"/>
      <w:r w:rsidRPr="00ED115A">
        <w:t>Standards on the ASTN/ASON Control Plane</w:t>
      </w:r>
      <w:bookmarkEnd w:id="209"/>
      <w:bookmarkEnd w:id="210"/>
      <w:bookmarkEnd w:id="211"/>
      <w:bookmarkEnd w:id="212"/>
      <w:bookmarkEnd w:id="213"/>
      <w:bookmarkEnd w:id="214"/>
    </w:p>
    <w:p w:rsidR="00C9123C" w:rsidRPr="00ED115A" w:rsidRDefault="00C9123C" w:rsidP="00C9123C">
      <w:r w:rsidRPr="00ED115A">
        <w:t>The following table lists ITU-T Recommendations specifically related to the ASTN/ASON Control Plane.</w:t>
      </w:r>
    </w:p>
    <w:p w:rsidR="00C9123C" w:rsidRPr="00ED115A" w:rsidRDefault="00C9123C" w:rsidP="00D55AC7">
      <w:pPr>
        <w:keepNext/>
        <w:tabs>
          <w:tab w:val="clear" w:pos="794"/>
          <w:tab w:val="clear" w:pos="1191"/>
          <w:tab w:val="clear" w:pos="1588"/>
          <w:tab w:val="clear" w:pos="1985"/>
        </w:tabs>
        <w:overflowPunct/>
        <w:autoSpaceDE/>
        <w:autoSpaceDN/>
        <w:adjustRightInd/>
        <w:spacing w:after="120"/>
        <w:jc w:val="center"/>
        <w:textAlignment w:val="auto"/>
        <w:rPr>
          <w:b/>
          <w:sz w:val="20"/>
        </w:rPr>
      </w:pPr>
      <w:r w:rsidRPr="00ED115A">
        <w:rPr>
          <w:b/>
          <w:sz w:val="20"/>
        </w:rPr>
        <w:t>TABLE 7-4</w:t>
      </w:r>
      <w:r w:rsidRPr="00ED115A">
        <w:rPr>
          <w:rFonts w:hint="eastAsia"/>
          <w:b/>
          <w:sz w:val="20"/>
          <w:lang w:eastAsia="ja-JP"/>
        </w:rPr>
        <w:t>-1</w:t>
      </w:r>
      <w:r w:rsidRPr="00ED115A">
        <w:rPr>
          <w:b/>
          <w:sz w:val="20"/>
        </w:rPr>
        <w:t>/OTNT:  Standards on the ASTN/ASON Control Plane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820"/>
        <w:gridCol w:w="5831"/>
      </w:tblGrid>
      <w:tr w:rsidR="00C9123C" w:rsidRPr="00ED115A" w:rsidTr="00D55AC7">
        <w:trPr>
          <w:cantSplit/>
          <w:tblHeader/>
          <w:jc w:val="center"/>
        </w:trPr>
        <w:tc>
          <w:tcPr>
            <w:tcW w:w="1979" w:type="pct"/>
            <w:vAlign w:val="center"/>
          </w:tcPr>
          <w:p w:rsidR="00C9123C" w:rsidRPr="00ED115A" w:rsidRDefault="00C9123C" w:rsidP="003950CB">
            <w:pPr>
              <w:keepNext/>
              <w:jc w:val="center"/>
              <w:rPr>
                <w:b/>
                <w:sz w:val="20"/>
              </w:rPr>
            </w:pPr>
            <w:r w:rsidRPr="00ED115A">
              <w:rPr>
                <w:b/>
                <w:sz w:val="20"/>
              </w:rPr>
              <w:t xml:space="preserve">Topic </w:t>
            </w:r>
          </w:p>
        </w:tc>
        <w:tc>
          <w:tcPr>
            <w:tcW w:w="3021" w:type="pct"/>
            <w:vAlign w:val="center"/>
          </w:tcPr>
          <w:p w:rsidR="00C9123C" w:rsidRPr="00ED115A" w:rsidRDefault="00C9123C" w:rsidP="003950CB">
            <w:pPr>
              <w:keepNext/>
              <w:jc w:val="center"/>
              <w:rPr>
                <w:b/>
                <w:sz w:val="20"/>
              </w:rPr>
            </w:pPr>
            <w:r w:rsidRPr="00ED115A">
              <w:rPr>
                <w:b/>
                <w:sz w:val="20"/>
              </w:rPr>
              <w:t xml:space="preserve">Title </w:t>
            </w:r>
          </w:p>
        </w:tc>
      </w:tr>
      <w:tr w:rsidR="00C9123C" w:rsidRPr="00ED115A" w:rsidTr="00D55AC7">
        <w:trPr>
          <w:cantSplit/>
          <w:jc w:val="center"/>
        </w:trPr>
        <w:tc>
          <w:tcPr>
            <w:tcW w:w="1979" w:type="pct"/>
            <w:vAlign w:val="center"/>
          </w:tcPr>
          <w:p w:rsidR="00C9123C" w:rsidRPr="00ED115A" w:rsidRDefault="00C9123C" w:rsidP="003950CB">
            <w:pPr>
              <w:rPr>
                <w:sz w:val="20"/>
              </w:rPr>
            </w:pPr>
            <w:r w:rsidRPr="00ED115A">
              <w:rPr>
                <w:sz w:val="20"/>
              </w:rPr>
              <w:t>Definitions</w:t>
            </w:r>
          </w:p>
        </w:tc>
        <w:tc>
          <w:tcPr>
            <w:tcW w:w="3021" w:type="pct"/>
            <w:vAlign w:val="center"/>
          </w:tcPr>
          <w:p w:rsidR="00C9123C" w:rsidRPr="00ED115A" w:rsidRDefault="00C9123C" w:rsidP="003950CB">
            <w:pPr>
              <w:rPr>
                <w:b/>
                <w:sz w:val="20"/>
              </w:rPr>
            </w:pPr>
            <w:r w:rsidRPr="00ED115A">
              <w:rPr>
                <w:b/>
                <w:sz w:val="20"/>
              </w:rPr>
              <w:t>G.8081/Y.1353</w:t>
            </w:r>
            <w:r w:rsidRPr="00ED115A">
              <w:rPr>
                <w:sz w:val="20"/>
              </w:rPr>
              <w:t xml:space="preserve"> Definitions and Terminology for Automatically Switched Optical Networks (ASON)</w:t>
            </w:r>
          </w:p>
        </w:tc>
      </w:tr>
      <w:tr w:rsidR="00C9123C" w:rsidRPr="00ED115A" w:rsidTr="00D55AC7">
        <w:trPr>
          <w:cantSplit/>
          <w:jc w:val="center"/>
        </w:trPr>
        <w:tc>
          <w:tcPr>
            <w:tcW w:w="1979" w:type="pct"/>
            <w:vMerge w:val="restart"/>
            <w:vAlign w:val="center"/>
          </w:tcPr>
          <w:p w:rsidR="00C9123C" w:rsidRPr="00ED115A" w:rsidRDefault="00C9123C" w:rsidP="003950CB">
            <w:pPr>
              <w:rPr>
                <w:sz w:val="20"/>
              </w:rPr>
            </w:pPr>
            <w:r w:rsidRPr="00ED115A">
              <w:rPr>
                <w:sz w:val="20"/>
              </w:rPr>
              <w:t xml:space="preserve">Architecture </w:t>
            </w:r>
          </w:p>
        </w:tc>
        <w:tc>
          <w:tcPr>
            <w:tcW w:w="3021" w:type="pct"/>
            <w:vAlign w:val="center"/>
          </w:tcPr>
          <w:p w:rsidR="00C9123C" w:rsidRPr="00ED115A" w:rsidRDefault="00C9123C" w:rsidP="003950CB">
            <w:pPr>
              <w:rPr>
                <w:sz w:val="20"/>
                <w:lang w:eastAsia="ja-JP"/>
              </w:rPr>
            </w:pPr>
            <w:r w:rsidRPr="00ED115A">
              <w:rPr>
                <w:b/>
                <w:sz w:val="20"/>
              </w:rPr>
              <w:t>G.8080/Y.1304</w:t>
            </w:r>
            <w:r w:rsidRPr="00ED115A">
              <w:rPr>
                <w:sz w:val="20"/>
              </w:rPr>
              <w:t xml:space="preserve"> Architecture for the Automatic Switched Optical Network (ASON)</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
                <w:sz w:val="20"/>
              </w:rPr>
            </w:pPr>
            <w:r w:rsidRPr="00ED115A">
              <w:rPr>
                <w:b/>
                <w:sz w:val="20"/>
              </w:rPr>
              <w:t>G.8080/Y.1304 Erratum 1</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
                <w:sz w:val="20"/>
              </w:rPr>
            </w:pPr>
            <w:r w:rsidRPr="00ED115A">
              <w:rPr>
                <w:b/>
                <w:sz w:val="20"/>
              </w:rPr>
              <w:t>G.8080/Y.1304 Corrigendum 1</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
                <w:sz w:val="20"/>
              </w:rPr>
            </w:pPr>
            <w:r w:rsidRPr="00ED115A">
              <w:rPr>
                <w:b/>
                <w:sz w:val="20"/>
              </w:rPr>
              <w:t>G.8080/Y.1304 (2001) Amendment 1</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Cs/>
                <w:sz w:val="20"/>
              </w:rPr>
            </w:pPr>
            <w:r w:rsidRPr="00ED115A">
              <w:rPr>
                <w:b/>
                <w:sz w:val="20"/>
              </w:rPr>
              <w:t xml:space="preserve">G.Imp8080 </w:t>
            </w:r>
            <w:r w:rsidRPr="00ED115A">
              <w:rPr>
                <w:bCs/>
                <w:sz w:val="20"/>
              </w:rPr>
              <w:t>Implementer's Guide</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sz w:val="20"/>
              </w:rPr>
            </w:pPr>
          </w:p>
        </w:tc>
      </w:tr>
      <w:tr w:rsidR="00C9123C" w:rsidRPr="00ED115A" w:rsidTr="00D55AC7">
        <w:trPr>
          <w:cantSplit/>
          <w:jc w:val="center"/>
        </w:trPr>
        <w:tc>
          <w:tcPr>
            <w:tcW w:w="1979" w:type="pct"/>
            <w:vMerge w:val="restart"/>
            <w:vAlign w:val="center"/>
          </w:tcPr>
          <w:p w:rsidR="00C9123C" w:rsidRPr="00ED115A" w:rsidRDefault="00C9123C" w:rsidP="003950CB">
            <w:pPr>
              <w:rPr>
                <w:sz w:val="20"/>
              </w:rPr>
            </w:pPr>
            <w:r w:rsidRPr="00ED115A">
              <w:rPr>
                <w:sz w:val="20"/>
              </w:rPr>
              <w:t xml:space="preserve">Protocol Neutral Specifications for key signalling elements </w:t>
            </w:r>
          </w:p>
        </w:tc>
        <w:tc>
          <w:tcPr>
            <w:tcW w:w="3021" w:type="pct"/>
            <w:vAlign w:val="center"/>
          </w:tcPr>
          <w:p w:rsidR="00C9123C" w:rsidRPr="00ED115A" w:rsidRDefault="00C9123C" w:rsidP="003950CB">
            <w:pPr>
              <w:rPr>
                <w:b/>
                <w:sz w:val="20"/>
              </w:rPr>
            </w:pPr>
            <w:r w:rsidRPr="00ED115A">
              <w:rPr>
                <w:b/>
                <w:sz w:val="20"/>
              </w:rPr>
              <w:t>G.7713/Y.1704</w:t>
            </w:r>
            <w:r w:rsidRPr="00ED115A">
              <w:rPr>
                <w:sz w:val="20"/>
              </w:rPr>
              <w:t xml:space="preserve"> Distributed Call and Connection Management (DCM)</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tcPr>
          <w:p w:rsidR="00C9123C" w:rsidRPr="00ED115A" w:rsidRDefault="00C9123C" w:rsidP="003950CB">
            <w:pPr>
              <w:rPr>
                <w:sz w:val="20"/>
              </w:rPr>
            </w:pPr>
            <w:r w:rsidRPr="00ED115A">
              <w:rPr>
                <w:b/>
                <w:sz w:val="20"/>
              </w:rPr>
              <w:t>G.7713/Y.1704</w:t>
            </w:r>
            <w:r w:rsidRPr="00ED115A">
              <w:rPr>
                <w:sz w:val="20"/>
              </w:rPr>
              <w:t xml:space="preserve"> Distributed Call and Connection Management (DCM)</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tcPr>
          <w:p w:rsidR="00C9123C" w:rsidRPr="00ED115A" w:rsidRDefault="00C9123C" w:rsidP="003950CB">
            <w:pPr>
              <w:rPr>
                <w:b/>
                <w:sz w:val="20"/>
              </w:rPr>
            </w:pPr>
            <w:r w:rsidRPr="00ED115A">
              <w:rPr>
                <w:b/>
                <w:sz w:val="20"/>
              </w:rPr>
              <w:t>G.Imp7713/Y.1704 Implementer's Guide</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tcPr>
          <w:p w:rsidR="00C9123C" w:rsidRPr="00ED115A" w:rsidRDefault="00C9123C" w:rsidP="003950CB">
            <w:pPr>
              <w:rPr>
                <w:sz w:val="20"/>
              </w:rPr>
            </w:pPr>
            <w:r w:rsidRPr="00ED115A">
              <w:rPr>
                <w:b/>
                <w:sz w:val="20"/>
              </w:rPr>
              <w:t>G.7713.1/Y.1704</w:t>
            </w:r>
            <w:r w:rsidRPr="00ED115A">
              <w:rPr>
                <w:sz w:val="20"/>
              </w:rPr>
              <w:t xml:space="preserve"> Distributed Call and Connection Management based on PNNI</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tcPr>
          <w:p w:rsidR="00C9123C" w:rsidRPr="00ED115A" w:rsidRDefault="00C9123C" w:rsidP="003950CB">
            <w:pPr>
              <w:rPr>
                <w:b/>
                <w:sz w:val="20"/>
              </w:rPr>
            </w:pPr>
            <w:r w:rsidRPr="00ED115A">
              <w:rPr>
                <w:b/>
                <w:sz w:val="20"/>
              </w:rPr>
              <w:t>G.Imp7713.1/Y.1704</w:t>
            </w:r>
            <w:r w:rsidRPr="00ED115A">
              <w:rPr>
                <w:sz w:val="20"/>
              </w:rPr>
              <w:t xml:space="preserve"> Implementer's Guide</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tcPr>
          <w:p w:rsidR="00C9123C" w:rsidRPr="00ED115A" w:rsidRDefault="00C9123C" w:rsidP="003950CB">
            <w:pPr>
              <w:rPr>
                <w:sz w:val="20"/>
              </w:rPr>
            </w:pPr>
            <w:r w:rsidRPr="00ED115A">
              <w:rPr>
                <w:b/>
                <w:sz w:val="20"/>
              </w:rPr>
              <w:t>G.7713.2/Y.1704</w:t>
            </w:r>
            <w:r w:rsidRPr="00ED115A">
              <w:rPr>
                <w:sz w:val="20"/>
              </w:rPr>
              <w:t xml:space="preserve"> Distributed Call and Connection Management: Signalling mechanism using GMPLS RSVP-TE  </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tcPr>
          <w:p w:rsidR="00C9123C" w:rsidRPr="00ED115A" w:rsidRDefault="00C9123C" w:rsidP="003950CB">
            <w:pPr>
              <w:rPr>
                <w:b/>
                <w:sz w:val="20"/>
              </w:rPr>
            </w:pPr>
            <w:r w:rsidRPr="00ED115A">
              <w:rPr>
                <w:b/>
                <w:sz w:val="20"/>
              </w:rPr>
              <w:t>G.Imp7713.2/Y.1704</w:t>
            </w:r>
            <w:r w:rsidRPr="00ED115A">
              <w:rPr>
                <w:sz w:val="20"/>
              </w:rPr>
              <w:t xml:space="preserve"> Implementer's Guide</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tcPr>
          <w:p w:rsidR="00C9123C" w:rsidRPr="00ED115A" w:rsidRDefault="00C9123C" w:rsidP="003950CB">
            <w:pPr>
              <w:rPr>
                <w:sz w:val="20"/>
              </w:rPr>
            </w:pPr>
            <w:r w:rsidRPr="00ED115A">
              <w:rPr>
                <w:b/>
                <w:sz w:val="20"/>
              </w:rPr>
              <w:t>G.7713.3/Y.1704</w:t>
            </w:r>
            <w:r w:rsidRPr="00ED115A">
              <w:rPr>
                <w:sz w:val="20"/>
              </w:rPr>
              <w:t xml:space="preserve"> Distributed Call and Connection Management</w:t>
            </w:r>
            <w:r w:rsidRPr="00ED115A">
              <w:t xml:space="preserve"> </w:t>
            </w:r>
            <w:r w:rsidRPr="00ED115A">
              <w:rPr>
                <w:sz w:val="20"/>
              </w:rPr>
              <w:t xml:space="preserve">: Signalling mechanism using GMPLS CR-LDP  </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
                <w:sz w:val="20"/>
              </w:rPr>
            </w:pPr>
            <w:r w:rsidRPr="00ED115A">
              <w:rPr>
                <w:b/>
                <w:sz w:val="20"/>
              </w:rPr>
              <w:t>G.Imp7713.3/Y.1704</w:t>
            </w:r>
            <w:r w:rsidRPr="00ED115A">
              <w:rPr>
                <w:sz w:val="20"/>
              </w:rPr>
              <w:t xml:space="preserve"> Implementer's Guide</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sz w:val="20"/>
              </w:rPr>
            </w:pPr>
            <w:r w:rsidRPr="00ED115A">
              <w:rPr>
                <w:b/>
                <w:sz w:val="20"/>
              </w:rPr>
              <w:t>G.7714/Y.1705</w:t>
            </w:r>
            <w:r w:rsidRPr="00ED115A">
              <w:rPr>
                <w:sz w:val="20"/>
              </w:rPr>
              <w:t xml:space="preserve"> Generalised automatic discovery for transport entities  </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
                <w:sz w:val="20"/>
              </w:rPr>
            </w:pPr>
            <w:r w:rsidRPr="00ED115A">
              <w:rPr>
                <w:b/>
                <w:sz w:val="20"/>
              </w:rPr>
              <w:t>G.7714.1/Y.1705.1</w:t>
            </w:r>
            <w:r w:rsidRPr="00ED115A">
              <w:rPr>
                <w:sz w:val="20"/>
              </w:rPr>
              <w:t xml:space="preserve"> Protocol for automatic discovery in SDH and OTN networks</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sz w:val="20"/>
              </w:rPr>
            </w:pPr>
            <w:r w:rsidRPr="00ED115A">
              <w:rPr>
                <w:b/>
                <w:sz w:val="20"/>
              </w:rPr>
              <w:t>G.7714.1/Y.1705.1 Amendment 1</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Cs/>
                <w:sz w:val="20"/>
              </w:rPr>
            </w:pPr>
            <w:r w:rsidRPr="00ED115A">
              <w:rPr>
                <w:b/>
                <w:sz w:val="20"/>
              </w:rPr>
              <w:t xml:space="preserve">G.Imp7714.1 </w:t>
            </w:r>
            <w:r w:rsidRPr="00ED115A">
              <w:rPr>
                <w:bCs/>
                <w:sz w:val="20"/>
              </w:rPr>
              <w:t>Implementer's Guide</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sz w:val="20"/>
              </w:rPr>
            </w:pPr>
            <w:r w:rsidRPr="00ED115A">
              <w:rPr>
                <w:b/>
                <w:sz w:val="20"/>
              </w:rPr>
              <w:t>G.7715/Y.1706</w:t>
            </w:r>
            <w:r w:rsidRPr="00ED115A">
              <w:rPr>
                <w:sz w:val="20"/>
              </w:rPr>
              <w:t xml:space="preserve"> Architecture and requirements for routing in automatically switched optical networks</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
                <w:sz w:val="20"/>
              </w:rPr>
            </w:pPr>
            <w:r w:rsidRPr="00ED115A">
              <w:rPr>
                <w:b/>
                <w:sz w:val="20"/>
              </w:rPr>
              <w:t>G.7715/Y.1706 Amendment 1</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
                <w:sz w:val="20"/>
              </w:rPr>
            </w:pPr>
            <w:r w:rsidRPr="00ED115A">
              <w:rPr>
                <w:b/>
                <w:sz w:val="20"/>
              </w:rPr>
              <w:t>G.Imp7715</w:t>
            </w:r>
            <w:r w:rsidRPr="00ED115A">
              <w:rPr>
                <w:bCs/>
                <w:sz w:val="20"/>
              </w:rPr>
              <w:t xml:space="preserve"> Implementer's Guide</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sz w:val="20"/>
              </w:rPr>
            </w:pPr>
            <w:r w:rsidRPr="00ED115A">
              <w:rPr>
                <w:b/>
                <w:sz w:val="20"/>
              </w:rPr>
              <w:t>G.7715.1/Y.1706.1</w:t>
            </w:r>
            <w:r w:rsidRPr="00ED115A">
              <w:rPr>
                <w:sz w:val="20"/>
              </w:rPr>
              <w:t xml:space="preserve"> ASON routing architecture and requirements for link state protocols   </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Cs/>
                <w:sz w:val="20"/>
              </w:rPr>
            </w:pPr>
            <w:r w:rsidRPr="00ED115A">
              <w:rPr>
                <w:b/>
                <w:sz w:val="20"/>
              </w:rPr>
              <w:t>G.Imp7715.1</w:t>
            </w:r>
            <w:r w:rsidRPr="00ED115A">
              <w:rPr>
                <w:bCs/>
                <w:sz w:val="20"/>
              </w:rPr>
              <w:t xml:space="preserve"> Implementer's Guide</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sz w:val="20"/>
              </w:rPr>
            </w:pPr>
            <w:r w:rsidRPr="00ED115A">
              <w:rPr>
                <w:b/>
                <w:sz w:val="20"/>
              </w:rPr>
              <w:t>G.7715.2/Y.1706.2</w:t>
            </w:r>
            <w:r w:rsidRPr="00ED115A">
              <w:rPr>
                <w:sz w:val="20"/>
              </w:rPr>
              <w:t xml:space="preserve"> ASON routing architecture and requirements for remote route query  </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
                <w:sz w:val="20"/>
              </w:rPr>
            </w:pPr>
            <w:r w:rsidRPr="00ED115A">
              <w:rPr>
                <w:b/>
                <w:bCs/>
                <w:sz w:val="20"/>
              </w:rPr>
              <w:t xml:space="preserve"> G.7718/Y.1709</w:t>
            </w:r>
            <w:r w:rsidRPr="00ED115A">
              <w:rPr>
                <w:sz w:val="20"/>
              </w:rPr>
              <w:t xml:space="preserve"> Framework for ASON Management</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sz w:val="20"/>
              </w:rPr>
            </w:pPr>
            <w:r w:rsidRPr="00ED115A">
              <w:rPr>
                <w:b/>
                <w:bCs/>
                <w:sz w:val="20"/>
              </w:rPr>
              <w:t xml:space="preserve"> G.7718.1/Y.1709.1 </w:t>
            </w:r>
            <w:r w:rsidRPr="00ED115A">
              <w:rPr>
                <w:sz w:val="20"/>
              </w:rPr>
              <w:t>Protocol-neutral management information model for the control plane view</w:t>
            </w:r>
          </w:p>
        </w:tc>
      </w:tr>
      <w:tr w:rsidR="00C9123C" w:rsidRPr="00ED115A" w:rsidTr="00D55AC7">
        <w:trPr>
          <w:cantSplit/>
          <w:jc w:val="center"/>
        </w:trPr>
        <w:tc>
          <w:tcPr>
            <w:tcW w:w="1979" w:type="pct"/>
            <w:vAlign w:val="center"/>
          </w:tcPr>
          <w:p w:rsidR="00C9123C" w:rsidRPr="00ED115A" w:rsidRDefault="00C9123C" w:rsidP="003950CB">
            <w:pPr>
              <w:rPr>
                <w:sz w:val="20"/>
              </w:rPr>
            </w:pPr>
            <w:r w:rsidRPr="00ED115A">
              <w:rPr>
                <w:sz w:val="20"/>
              </w:rPr>
              <w:t xml:space="preserve">Data Communication Network (DCN) </w:t>
            </w:r>
          </w:p>
        </w:tc>
        <w:tc>
          <w:tcPr>
            <w:tcW w:w="3021" w:type="pct"/>
            <w:vAlign w:val="center"/>
          </w:tcPr>
          <w:p w:rsidR="00C9123C" w:rsidRPr="00ED115A" w:rsidRDefault="00C9123C" w:rsidP="003950CB">
            <w:pPr>
              <w:rPr>
                <w:sz w:val="20"/>
              </w:rPr>
            </w:pPr>
            <w:r w:rsidRPr="00ED115A">
              <w:rPr>
                <w:b/>
                <w:sz w:val="20"/>
              </w:rPr>
              <w:t>G. 7712/Y.1703</w:t>
            </w:r>
            <w:r w:rsidRPr="00ED115A">
              <w:rPr>
                <w:sz w:val="20"/>
              </w:rPr>
              <w:t xml:space="preserve"> Architecture and specification of data communication network  </w:t>
            </w:r>
          </w:p>
        </w:tc>
      </w:tr>
    </w:tbl>
    <w:p w:rsidR="00C9123C" w:rsidRPr="00ED115A" w:rsidRDefault="00C9123C" w:rsidP="00C9123C"/>
    <w:p w:rsidR="00C9123C" w:rsidRPr="00ED115A" w:rsidRDefault="00C9123C" w:rsidP="00D55AC7">
      <w:pPr>
        <w:jc w:val="both"/>
        <w:rPr>
          <w:lang w:eastAsia="ja-JP"/>
        </w:rPr>
      </w:pPr>
      <w:bookmarkStart w:id="215" w:name="_Toc10880900"/>
      <w:r w:rsidRPr="00ED115A">
        <w:rPr>
          <w:rFonts w:hint="eastAsia"/>
          <w:lang w:eastAsia="ja-JP"/>
        </w:rPr>
        <w:t xml:space="preserve">Table </w:t>
      </w:r>
      <w:smartTag w:uri="urn:schemas-microsoft-com:office:smarttags" w:element="date">
        <w:smartTagPr>
          <w:attr w:name="Year" w:val="2007"/>
          <w:attr w:name="Day" w:val="2"/>
          <w:attr w:name="Month" w:val="4"/>
        </w:smartTagPr>
        <w:r w:rsidRPr="00ED115A">
          <w:rPr>
            <w:rFonts w:hint="eastAsia"/>
            <w:lang w:eastAsia="ja-JP"/>
          </w:rPr>
          <w:t>7-4-2</w:t>
        </w:r>
      </w:smartTag>
      <w:r w:rsidRPr="00ED115A">
        <w:rPr>
          <w:rFonts w:hint="eastAsia"/>
          <w:lang w:eastAsia="ja-JP"/>
        </w:rPr>
        <w:t xml:space="preserve"> shows </w:t>
      </w:r>
      <w:r w:rsidRPr="00ED115A">
        <w:rPr>
          <w:lang w:eastAsia="ja-JP"/>
        </w:rPr>
        <w:t xml:space="preserve">the </w:t>
      </w:r>
      <w:r w:rsidRPr="00ED115A">
        <w:rPr>
          <w:rFonts w:hint="eastAsia"/>
          <w:lang w:eastAsia="ja-JP"/>
        </w:rPr>
        <w:t xml:space="preserve">mapping of existing </w:t>
      </w:r>
      <w:r w:rsidRPr="00ED115A">
        <w:rPr>
          <w:lang w:eastAsia="ja-JP"/>
        </w:rPr>
        <w:t>protocol-</w:t>
      </w:r>
      <w:r w:rsidRPr="00ED115A">
        <w:rPr>
          <w:rFonts w:hint="eastAsia"/>
          <w:lang w:eastAsia="ja-JP"/>
        </w:rPr>
        <w:t xml:space="preserve">specific documents between ITU-T Recommendations and ones </w:t>
      </w:r>
      <w:r w:rsidRPr="00ED115A">
        <w:rPr>
          <w:lang w:eastAsia="ja-JP"/>
        </w:rPr>
        <w:t xml:space="preserve">that </w:t>
      </w:r>
      <w:r w:rsidRPr="00ED115A">
        <w:rPr>
          <w:color w:val="000000"/>
          <w:lang w:eastAsia="ja-JP"/>
        </w:rPr>
        <w:t xml:space="preserve">were received </w:t>
      </w:r>
      <w:r w:rsidRPr="00ED115A">
        <w:rPr>
          <w:rFonts w:hint="eastAsia"/>
          <w:lang w:eastAsia="ja-JP"/>
        </w:rPr>
        <w:t>from other organizations.</w:t>
      </w:r>
    </w:p>
    <w:p w:rsidR="00320C3E" w:rsidRPr="00ED115A" w:rsidRDefault="00320C3E" w:rsidP="00C9123C">
      <w:pPr>
        <w:keepLines/>
        <w:spacing w:before="240" w:after="120"/>
        <w:jc w:val="center"/>
        <w:rPr>
          <w:b/>
          <w:lang w:eastAsia="ja-JP"/>
        </w:rPr>
      </w:pPr>
      <w:r w:rsidRPr="00ED115A">
        <w:rPr>
          <w:rFonts w:hint="eastAsia"/>
          <w:b/>
          <w:lang w:eastAsia="ja-JP"/>
        </w:rPr>
        <w:t>Table</w:t>
      </w:r>
      <w:r w:rsidRPr="00ED115A">
        <w:rPr>
          <w:b/>
        </w:rPr>
        <w:t xml:space="preserve"> </w:t>
      </w:r>
      <w:smartTag w:uri="urn:schemas-microsoft-com:office:smarttags" w:element="date">
        <w:smartTagPr>
          <w:attr w:name="Year" w:val="2007"/>
          <w:attr w:name="Day" w:val="2"/>
          <w:attr w:name="Month" w:val="4"/>
        </w:smartTagPr>
        <w:r w:rsidRPr="00ED115A">
          <w:rPr>
            <w:rFonts w:hint="eastAsia"/>
            <w:b/>
            <w:lang w:eastAsia="ja-JP"/>
          </w:rPr>
          <w:t>7-4-2</w:t>
        </w:r>
      </w:smartTag>
      <w:r w:rsidRPr="00ED115A">
        <w:rPr>
          <w:rFonts w:hint="eastAsia"/>
          <w:b/>
          <w:lang w:eastAsia="ja-JP"/>
        </w:rPr>
        <w:t>: Estimated mapping of protocol</w:t>
      </w:r>
      <w:r w:rsidRPr="00ED115A">
        <w:rPr>
          <w:b/>
          <w:lang w:eastAsia="ja-JP"/>
        </w:rPr>
        <w:t>-</w:t>
      </w:r>
      <w:r w:rsidRPr="00ED115A">
        <w:rPr>
          <w:rFonts w:hint="eastAsia"/>
          <w:b/>
          <w:lang w:eastAsia="ja-JP"/>
        </w:rPr>
        <w:t>specific</w:t>
      </w:r>
      <w:r w:rsidRPr="00ED115A">
        <w:rPr>
          <w:b/>
          <w:lang w:eastAsia="ja-JP"/>
        </w:rPr>
        <w:t xml:space="preserve"> </w:t>
      </w:r>
      <w:r w:rsidRPr="00ED115A">
        <w:rPr>
          <w:rFonts w:hint="eastAsia"/>
          <w:b/>
          <w:lang w:eastAsia="ja-JP"/>
        </w:rPr>
        <w:t xml:space="preserve">documents in </w:t>
      </w:r>
      <w:r w:rsidRPr="00ED115A">
        <w:rPr>
          <w:b/>
          <w:lang w:eastAsia="ja-JP"/>
        </w:rPr>
        <w:t>ITU-T</w:t>
      </w:r>
      <w:r w:rsidRPr="00ED115A">
        <w:rPr>
          <w:rFonts w:hint="eastAsia"/>
          <w:b/>
          <w:lang w:eastAsia="ja-JP"/>
        </w:rPr>
        <w:t xml:space="preserve"> ASON Recommendations</w:t>
      </w:r>
    </w:p>
    <w:p w:rsidR="00C9123C" w:rsidRPr="00ED115A" w:rsidRDefault="008362BA" w:rsidP="00C9123C">
      <w:pPr>
        <w:rPr>
          <w:lang w:eastAsia="ja-JP"/>
        </w:rPr>
      </w:pPr>
      <w:r>
        <w:rPr>
          <w:noProof/>
          <w:lang w:val="en-US" w:eastAsia="zh-CN"/>
        </w:rPr>
        <w:lastRenderedPageBreak/>
        <w:drawing>
          <wp:inline distT="0" distB="0" distL="0" distR="0" wp14:anchorId="5E7CDB78" wp14:editId="76FC79A2">
            <wp:extent cx="6093460" cy="5060315"/>
            <wp:effectExtent l="0" t="0" r="254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093460" cy="5060315"/>
                    </a:xfrm>
                    <a:prstGeom prst="rect">
                      <a:avLst/>
                    </a:prstGeom>
                    <a:noFill/>
                    <a:ln>
                      <a:noFill/>
                    </a:ln>
                  </pic:spPr>
                </pic:pic>
              </a:graphicData>
            </a:graphic>
          </wp:inline>
        </w:drawing>
      </w:r>
    </w:p>
    <w:p w:rsidR="00C9123C" w:rsidRPr="00ED115A" w:rsidRDefault="00C9123C" w:rsidP="00D55AC7">
      <w:pPr>
        <w:pStyle w:val="Heading2"/>
      </w:pPr>
      <w:bookmarkStart w:id="216" w:name="_Toc404879752"/>
      <w:bookmarkStart w:id="217" w:name="_Toc404880727"/>
      <w:bookmarkStart w:id="218" w:name="_Toc405246251"/>
      <w:bookmarkStart w:id="219" w:name="_Toc405248147"/>
      <w:bookmarkStart w:id="220" w:name="_Toc405332720"/>
      <w:r w:rsidRPr="00ED115A">
        <w:t>Standards on the Ethernet Frames</w:t>
      </w:r>
      <w:r w:rsidRPr="00ED115A">
        <w:rPr>
          <w:rFonts w:hint="eastAsia"/>
          <w:lang w:eastAsia="ja-JP"/>
        </w:rPr>
        <w:t>, MPLS</w:t>
      </w:r>
      <w:r w:rsidRPr="00ED115A">
        <w:rPr>
          <w:lang w:eastAsia="ja-JP"/>
        </w:rPr>
        <w:t>,</w:t>
      </w:r>
      <w:r w:rsidRPr="00ED115A">
        <w:t xml:space="preserve"> Transport MPLS and MPLS-TP</w:t>
      </w:r>
      <w:bookmarkEnd w:id="216"/>
      <w:bookmarkEnd w:id="217"/>
      <w:bookmarkEnd w:id="218"/>
      <w:bookmarkEnd w:id="219"/>
      <w:bookmarkEnd w:id="220"/>
    </w:p>
    <w:p w:rsidR="00C9123C" w:rsidRPr="00ED115A" w:rsidRDefault="00660E88" w:rsidP="00C9123C">
      <w:pPr>
        <w:rPr>
          <w:i/>
          <w:iCs/>
          <w:lang w:eastAsia="ja-JP"/>
        </w:rPr>
      </w:pPr>
      <w:r>
        <w:rPr>
          <w:rFonts w:hint="eastAsia"/>
          <w:lang w:eastAsia="ja-JP"/>
        </w:rPr>
        <w:t>T</w:t>
      </w:r>
      <w:r w:rsidR="00C9123C" w:rsidRPr="00ED115A">
        <w:t>able</w:t>
      </w:r>
      <w:r w:rsidR="00C9123C" w:rsidRPr="00ED115A">
        <w:rPr>
          <w:rFonts w:hint="eastAsia"/>
          <w:lang w:eastAsia="ja-JP"/>
        </w:rPr>
        <w:t>s</w:t>
      </w:r>
      <w:r w:rsidR="00C9123C" w:rsidRPr="00ED115A">
        <w:t xml:space="preserve"> 7-5, 7-6</w:t>
      </w:r>
      <w:r>
        <w:rPr>
          <w:rFonts w:hint="eastAsia"/>
          <w:lang w:eastAsia="ja-JP"/>
        </w:rPr>
        <w:t>,</w:t>
      </w:r>
      <w:r w:rsidR="00C9123C" w:rsidRPr="00ED115A">
        <w:t xml:space="preserve"> and 7-7 list ITU-T Recommendations specifically related to </w:t>
      </w:r>
      <w:r w:rsidR="00C9123C" w:rsidRPr="00ED115A">
        <w:rPr>
          <w:rFonts w:hint="eastAsia"/>
          <w:lang w:eastAsia="ja-JP"/>
        </w:rPr>
        <w:t>Ethernet</w:t>
      </w:r>
      <w:r w:rsidR="00C9123C" w:rsidRPr="00ED115A">
        <w:rPr>
          <w:lang w:eastAsia="ja-JP"/>
        </w:rPr>
        <w:t>,</w:t>
      </w:r>
      <w:r w:rsidR="00C9123C" w:rsidRPr="00ED115A">
        <w:rPr>
          <w:rFonts w:hint="eastAsia"/>
          <w:lang w:eastAsia="ja-JP"/>
        </w:rPr>
        <w:t xml:space="preserve"> MPLS</w:t>
      </w:r>
      <w:r w:rsidR="00C9123C">
        <w:rPr>
          <w:rFonts w:hint="eastAsia"/>
          <w:lang w:eastAsia="ja-JP"/>
        </w:rPr>
        <w:t>,</w:t>
      </w:r>
      <w:r w:rsidR="00C9123C" w:rsidRPr="00ED115A">
        <w:rPr>
          <w:lang w:eastAsia="ja-JP"/>
        </w:rPr>
        <w:t xml:space="preserve"> </w:t>
      </w:r>
      <w:r w:rsidR="00C9123C" w:rsidRPr="00ED115A">
        <w:rPr>
          <w:rFonts w:hint="eastAsia"/>
          <w:lang w:eastAsia="ja-JP"/>
        </w:rPr>
        <w:t>T-MPLS</w:t>
      </w:r>
      <w:r w:rsidR="00C9123C">
        <w:rPr>
          <w:rFonts w:hint="eastAsia"/>
          <w:lang w:eastAsia="ja-JP"/>
        </w:rPr>
        <w:t xml:space="preserve"> and MPLS-TP</w:t>
      </w:r>
      <w:r w:rsidR="00C9123C" w:rsidRPr="00ED115A">
        <w:t>.</w:t>
      </w:r>
    </w:p>
    <w:p w:rsidR="00C9123C" w:rsidRPr="00ED115A" w:rsidRDefault="00C9123C" w:rsidP="00C9123C">
      <w:pPr>
        <w:keepNext/>
        <w:keepLines/>
        <w:spacing w:before="360" w:after="120"/>
        <w:jc w:val="center"/>
        <w:rPr>
          <w:b/>
          <w:lang w:eastAsia="ja-JP"/>
        </w:rPr>
      </w:pPr>
      <w:r w:rsidRPr="00ED115A">
        <w:rPr>
          <w:rFonts w:hint="eastAsia"/>
          <w:b/>
          <w:lang w:eastAsia="ja-JP"/>
        </w:rPr>
        <w:t>Table 7-</w:t>
      </w:r>
      <w:r w:rsidR="00BD47E8" w:rsidRPr="00ED115A">
        <w:rPr>
          <w:b/>
          <w:lang w:eastAsia="ja-JP"/>
        </w:rPr>
        <w:t>5 Ethernet</w:t>
      </w:r>
      <w:r w:rsidRPr="00ED115A">
        <w:rPr>
          <w:rFonts w:hint="eastAsia"/>
          <w:b/>
          <w:lang w:eastAsia="ja-JP"/>
        </w:rPr>
        <w:t xml:space="preserve"> related Recommendations</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238"/>
        <w:gridCol w:w="2129"/>
        <w:gridCol w:w="5490"/>
      </w:tblGrid>
      <w:tr w:rsidR="00C9123C" w:rsidRPr="00ED115A" w:rsidTr="00D55AC7">
        <w:trPr>
          <w:cantSplit/>
          <w:tblHeader/>
          <w:jc w:val="center"/>
        </w:trPr>
        <w:tc>
          <w:tcPr>
            <w:tcW w:w="1135" w:type="pct"/>
          </w:tcPr>
          <w:p w:rsidR="00C9123C" w:rsidRPr="00ED115A" w:rsidRDefault="00C9123C" w:rsidP="003950CB">
            <w:pPr>
              <w:rPr>
                <w:b/>
                <w:sz w:val="20"/>
              </w:rPr>
            </w:pPr>
            <w:r w:rsidRPr="00ED115A">
              <w:rPr>
                <w:b/>
                <w:sz w:val="20"/>
              </w:rPr>
              <w:t>Organisation (Subgroup responsible)</w:t>
            </w:r>
          </w:p>
        </w:tc>
        <w:tc>
          <w:tcPr>
            <w:tcW w:w="1080" w:type="pct"/>
          </w:tcPr>
          <w:p w:rsidR="00C9123C" w:rsidRPr="00ED115A" w:rsidRDefault="00C9123C" w:rsidP="003950CB">
            <w:pPr>
              <w:rPr>
                <w:b/>
                <w:sz w:val="20"/>
              </w:rPr>
            </w:pPr>
            <w:r w:rsidRPr="00ED115A">
              <w:rPr>
                <w:b/>
                <w:sz w:val="20"/>
              </w:rPr>
              <w:t>Number</w:t>
            </w:r>
          </w:p>
        </w:tc>
        <w:tc>
          <w:tcPr>
            <w:tcW w:w="2785" w:type="pct"/>
          </w:tcPr>
          <w:p w:rsidR="00C9123C" w:rsidRPr="00ED115A" w:rsidRDefault="00C9123C" w:rsidP="003950CB">
            <w:pPr>
              <w:rPr>
                <w:b/>
                <w:sz w:val="20"/>
              </w:rPr>
            </w:pPr>
            <w:r w:rsidRPr="00ED115A">
              <w:rPr>
                <w:b/>
                <w:sz w:val="20"/>
              </w:rPr>
              <w:t>Title</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sz w:val="20"/>
              </w:rPr>
              <w:t>SG12 (Q.17/12)</w:t>
            </w:r>
          </w:p>
        </w:tc>
        <w:tc>
          <w:tcPr>
            <w:tcW w:w="1080" w:type="pct"/>
          </w:tcPr>
          <w:p w:rsidR="00C9123C" w:rsidRPr="00ED115A" w:rsidRDefault="00C9123C" w:rsidP="003950CB">
            <w:pPr>
              <w:rPr>
                <w:sz w:val="20"/>
                <w:lang w:eastAsia="ja-JP"/>
              </w:rPr>
            </w:pPr>
            <w:r w:rsidRPr="00ED115A">
              <w:rPr>
                <w:snapToGrid w:val="0"/>
                <w:sz w:val="20"/>
              </w:rPr>
              <w:t>G.1563</w:t>
            </w:r>
          </w:p>
        </w:tc>
        <w:tc>
          <w:tcPr>
            <w:tcW w:w="2785" w:type="pct"/>
          </w:tcPr>
          <w:p w:rsidR="00C9123C" w:rsidRPr="00ED115A" w:rsidRDefault="00C9123C" w:rsidP="003950CB">
            <w:pPr>
              <w:rPr>
                <w:sz w:val="20"/>
              </w:rPr>
            </w:pPr>
            <w:r w:rsidRPr="00ED115A">
              <w:rPr>
                <w:snapToGrid w:val="0"/>
                <w:sz w:val="20"/>
              </w:rPr>
              <w:t xml:space="preserve">Ethernet frame transfer and availability performance  </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sz w:val="20"/>
                <w:lang w:eastAsia="ja-JP"/>
              </w:rPr>
              <w:t>SG13(</w:t>
            </w:r>
            <w:r w:rsidR="00BD47E8" w:rsidRPr="00ED115A">
              <w:rPr>
                <w:sz w:val="20"/>
                <w:lang w:eastAsia="ja-JP"/>
              </w:rPr>
              <w:t>Q7</w:t>
            </w:r>
            <w:r w:rsidRPr="00ED115A">
              <w:rPr>
                <w:sz w:val="20"/>
                <w:lang w:eastAsia="ja-JP"/>
              </w:rPr>
              <w:t>/13)</w:t>
            </w:r>
          </w:p>
        </w:tc>
        <w:tc>
          <w:tcPr>
            <w:tcW w:w="1080" w:type="pct"/>
          </w:tcPr>
          <w:p w:rsidR="00C9123C" w:rsidRPr="00ED115A" w:rsidRDefault="00C9123C" w:rsidP="003950CB">
            <w:pPr>
              <w:rPr>
                <w:sz w:val="20"/>
                <w:lang w:eastAsia="ja-JP"/>
              </w:rPr>
            </w:pPr>
            <w:r w:rsidRPr="00ED115A">
              <w:rPr>
                <w:sz w:val="20"/>
                <w:lang w:eastAsia="ja-JP"/>
              </w:rPr>
              <w:t>Y.1415</w:t>
            </w:r>
          </w:p>
        </w:tc>
        <w:tc>
          <w:tcPr>
            <w:tcW w:w="2785" w:type="pct"/>
          </w:tcPr>
          <w:p w:rsidR="00C9123C" w:rsidRPr="00ED115A" w:rsidRDefault="00C9123C" w:rsidP="003950CB">
            <w:pPr>
              <w:rPr>
                <w:sz w:val="20"/>
              </w:rPr>
            </w:pPr>
            <w:r w:rsidRPr="00ED115A">
              <w:rPr>
                <w:sz w:val="20"/>
              </w:rPr>
              <w:t>Ethernet-MPLS network interworking - User plane interworking</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sz w:val="20"/>
                <w:lang w:eastAsia="ja-JP"/>
              </w:rPr>
              <w:t>SG15(Q.10/15)</w:t>
            </w:r>
          </w:p>
        </w:tc>
        <w:tc>
          <w:tcPr>
            <w:tcW w:w="1080" w:type="pct"/>
          </w:tcPr>
          <w:p w:rsidR="00C9123C" w:rsidRPr="00ED115A" w:rsidRDefault="00C9123C" w:rsidP="003950CB">
            <w:pPr>
              <w:rPr>
                <w:sz w:val="20"/>
                <w:lang w:eastAsia="ja-JP"/>
              </w:rPr>
            </w:pPr>
            <w:r w:rsidRPr="00ED115A">
              <w:rPr>
                <w:sz w:val="20"/>
                <w:lang w:eastAsia="ja-JP"/>
              </w:rPr>
              <w:t>Y.1730</w:t>
            </w:r>
          </w:p>
        </w:tc>
        <w:tc>
          <w:tcPr>
            <w:tcW w:w="2785" w:type="pct"/>
          </w:tcPr>
          <w:p w:rsidR="00C9123C" w:rsidRPr="00ED115A" w:rsidRDefault="00C9123C" w:rsidP="003950CB">
            <w:pPr>
              <w:rPr>
                <w:sz w:val="20"/>
              </w:rPr>
            </w:pPr>
            <w:r w:rsidRPr="00ED115A">
              <w:rPr>
                <w:sz w:val="20"/>
              </w:rPr>
              <w:t>Requirements for OAM functions in Ethernet-based networks and Ethernet services</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sz w:val="20"/>
                <w:lang w:eastAsia="ja-JP"/>
              </w:rPr>
              <w:t>SG15(Q.10/15)</w:t>
            </w:r>
          </w:p>
        </w:tc>
        <w:tc>
          <w:tcPr>
            <w:tcW w:w="1080" w:type="pct"/>
          </w:tcPr>
          <w:p w:rsidR="00C9123C" w:rsidRPr="00ED115A" w:rsidRDefault="00C9123C" w:rsidP="003950CB">
            <w:pPr>
              <w:rPr>
                <w:sz w:val="20"/>
                <w:lang w:eastAsia="ja-JP"/>
              </w:rPr>
            </w:pPr>
            <w:r w:rsidRPr="00ED115A">
              <w:rPr>
                <w:sz w:val="20"/>
                <w:lang w:eastAsia="ja-JP"/>
              </w:rPr>
              <w:t xml:space="preserve">Y.1731 </w:t>
            </w:r>
          </w:p>
        </w:tc>
        <w:tc>
          <w:tcPr>
            <w:tcW w:w="2785" w:type="pct"/>
          </w:tcPr>
          <w:p w:rsidR="00C9123C" w:rsidRPr="00ED115A" w:rsidRDefault="00C9123C" w:rsidP="003950CB">
            <w:pPr>
              <w:rPr>
                <w:sz w:val="20"/>
              </w:rPr>
            </w:pPr>
            <w:r w:rsidRPr="00ED115A">
              <w:rPr>
                <w:sz w:val="20"/>
              </w:rPr>
              <w:t>OAM functions and mechanisms for Ethernet based networks</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sz w:val="20"/>
                <w:lang w:eastAsia="ja-JP"/>
              </w:rPr>
              <w:t>SG15(Q.3/15)</w:t>
            </w:r>
          </w:p>
        </w:tc>
        <w:tc>
          <w:tcPr>
            <w:tcW w:w="1080" w:type="pct"/>
          </w:tcPr>
          <w:p w:rsidR="00C9123C" w:rsidRPr="00ED115A" w:rsidRDefault="00C9123C" w:rsidP="003950CB">
            <w:pPr>
              <w:rPr>
                <w:sz w:val="20"/>
                <w:lang w:eastAsia="ja-JP"/>
              </w:rPr>
            </w:pPr>
            <w:r w:rsidRPr="00ED115A">
              <w:rPr>
                <w:sz w:val="20"/>
                <w:lang w:eastAsia="ja-JP"/>
              </w:rPr>
              <w:t>G.8001</w:t>
            </w:r>
          </w:p>
        </w:tc>
        <w:tc>
          <w:tcPr>
            <w:tcW w:w="2785" w:type="pct"/>
          </w:tcPr>
          <w:p w:rsidR="00C9123C" w:rsidRPr="00ED115A" w:rsidRDefault="00C9123C" w:rsidP="003950CB">
            <w:pPr>
              <w:rPr>
                <w:sz w:val="20"/>
              </w:rPr>
            </w:pPr>
            <w:r w:rsidRPr="00ED115A">
              <w:rPr>
                <w:sz w:val="20"/>
              </w:rPr>
              <w:t xml:space="preserve">Terms and definitions for Ethernet frames over </w:t>
            </w:r>
            <w:r w:rsidRPr="00ED115A">
              <w:rPr>
                <w:sz w:val="20"/>
                <w:lang w:eastAsia="ja-JP"/>
              </w:rPr>
              <w:t>t</w:t>
            </w:r>
            <w:r w:rsidRPr="00ED115A">
              <w:rPr>
                <w:sz w:val="20"/>
              </w:rPr>
              <w:t>ransport</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sz w:val="20"/>
                <w:lang w:eastAsia="ja-JP"/>
              </w:rPr>
              <w:t>SG15(Q.12/15)</w:t>
            </w:r>
          </w:p>
        </w:tc>
        <w:tc>
          <w:tcPr>
            <w:tcW w:w="1080" w:type="pct"/>
          </w:tcPr>
          <w:p w:rsidR="00C9123C" w:rsidRPr="00ED115A" w:rsidRDefault="00C9123C" w:rsidP="003950CB">
            <w:pPr>
              <w:rPr>
                <w:sz w:val="20"/>
                <w:lang w:eastAsia="ja-JP"/>
              </w:rPr>
            </w:pPr>
            <w:r w:rsidRPr="00ED115A">
              <w:rPr>
                <w:sz w:val="20"/>
                <w:lang w:eastAsia="ja-JP"/>
              </w:rPr>
              <w:t>G.8010/Y.1306</w:t>
            </w:r>
          </w:p>
        </w:tc>
        <w:tc>
          <w:tcPr>
            <w:tcW w:w="2785" w:type="pct"/>
          </w:tcPr>
          <w:p w:rsidR="00C9123C" w:rsidRPr="00ED115A" w:rsidRDefault="00C9123C" w:rsidP="003950CB">
            <w:pPr>
              <w:rPr>
                <w:sz w:val="20"/>
              </w:rPr>
            </w:pPr>
            <w:r w:rsidRPr="00ED115A">
              <w:rPr>
                <w:sz w:val="20"/>
              </w:rPr>
              <w:t>Architecture of Ethernet Layer Networks</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sz w:val="20"/>
                <w:lang w:eastAsia="ja-JP"/>
              </w:rPr>
              <w:t>SG15(Q.12/15)</w:t>
            </w:r>
          </w:p>
        </w:tc>
        <w:tc>
          <w:tcPr>
            <w:tcW w:w="1080" w:type="pct"/>
          </w:tcPr>
          <w:p w:rsidR="00C9123C" w:rsidRPr="00ED115A" w:rsidRDefault="00C9123C" w:rsidP="003950CB">
            <w:pPr>
              <w:rPr>
                <w:sz w:val="20"/>
                <w:lang w:eastAsia="ja-JP"/>
              </w:rPr>
            </w:pPr>
            <w:r w:rsidRPr="00ED115A">
              <w:rPr>
                <w:sz w:val="20"/>
                <w:lang w:eastAsia="ja-JP"/>
              </w:rPr>
              <w:t>G.8010/Y.1306</w:t>
            </w:r>
          </w:p>
        </w:tc>
        <w:tc>
          <w:tcPr>
            <w:tcW w:w="2785" w:type="pct"/>
          </w:tcPr>
          <w:p w:rsidR="00C9123C" w:rsidRPr="00ED115A" w:rsidRDefault="00C9123C" w:rsidP="003950CB">
            <w:pPr>
              <w:rPr>
                <w:sz w:val="20"/>
              </w:rPr>
            </w:pPr>
            <w:r w:rsidRPr="00ED115A">
              <w:rPr>
                <w:sz w:val="20"/>
              </w:rPr>
              <w:t xml:space="preserve">Amendment 1 to Recommendation </w:t>
            </w:r>
            <w:r w:rsidRPr="00ED115A">
              <w:rPr>
                <w:sz w:val="20"/>
                <w:lang w:eastAsia="ja-JP"/>
              </w:rPr>
              <w:t>G.8010/Y.1306</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sz w:val="20"/>
                <w:lang w:eastAsia="ja-JP"/>
              </w:rPr>
              <w:t>SG15(Q.12/15)</w:t>
            </w:r>
          </w:p>
        </w:tc>
        <w:tc>
          <w:tcPr>
            <w:tcW w:w="1080" w:type="pct"/>
          </w:tcPr>
          <w:p w:rsidR="00C9123C" w:rsidRPr="00ED115A" w:rsidRDefault="00C9123C" w:rsidP="003950CB">
            <w:pPr>
              <w:rPr>
                <w:sz w:val="20"/>
                <w:lang w:eastAsia="ja-JP"/>
              </w:rPr>
            </w:pPr>
            <w:r w:rsidRPr="00ED115A">
              <w:rPr>
                <w:sz w:val="20"/>
                <w:lang w:eastAsia="ja-JP"/>
              </w:rPr>
              <w:t>G.8010/Y.1306</w:t>
            </w:r>
          </w:p>
        </w:tc>
        <w:tc>
          <w:tcPr>
            <w:tcW w:w="2785" w:type="pct"/>
          </w:tcPr>
          <w:p w:rsidR="00C9123C" w:rsidRPr="00ED115A" w:rsidRDefault="00C9123C" w:rsidP="003950CB">
            <w:pPr>
              <w:rPr>
                <w:sz w:val="20"/>
              </w:rPr>
            </w:pPr>
            <w:r w:rsidRPr="00ED115A">
              <w:rPr>
                <w:sz w:val="20"/>
              </w:rPr>
              <w:t xml:space="preserve">Erratum 1 to Recommendation </w:t>
            </w:r>
            <w:r w:rsidRPr="00ED115A">
              <w:rPr>
                <w:sz w:val="20"/>
                <w:lang w:eastAsia="ja-JP"/>
              </w:rPr>
              <w:t>G.8010/Y.1306</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sz w:val="20"/>
                <w:lang w:eastAsia="ja-JP"/>
              </w:rPr>
              <w:lastRenderedPageBreak/>
              <w:t>SG15(Q.12/15)</w:t>
            </w:r>
          </w:p>
        </w:tc>
        <w:tc>
          <w:tcPr>
            <w:tcW w:w="1080" w:type="pct"/>
          </w:tcPr>
          <w:p w:rsidR="00C9123C" w:rsidRPr="00ED115A" w:rsidRDefault="00C9123C" w:rsidP="003950CB">
            <w:pPr>
              <w:rPr>
                <w:sz w:val="20"/>
                <w:lang w:eastAsia="ja-JP"/>
              </w:rPr>
            </w:pPr>
            <w:r w:rsidRPr="00ED115A">
              <w:rPr>
                <w:sz w:val="20"/>
                <w:lang w:eastAsia="ja-JP"/>
              </w:rPr>
              <w:t>G.8010/Y.1306</w:t>
            </w:r>
          </w:p>
        </w:tc>
        <w:tc>
          <w:tcPr>
            <w:tcW w:w="2785" w:type="pct"/>
          </w:tcPr>
          <w:p w:rsidR="00C9123C" w:rsidRPr="00ED115A" w:rsidRDefault="00C9123C" w:rsidP="003950CB">
            <w:pPr>
              <w:rPr>
                <w:sz w:val="20"/>
              </w:rPr>
            </w:pPr>
            <w:r w:rsidRPr="00ED115A">
              <w:rPr>
                <w:sz w:val="20"/>
              </w:rPr>
              <w:t xml:space="preserve">Erratum 2 to Recommendation </w:t>
            </w:r>
            <w:r w:rsidRPr="00ED115A">
              <w:rPr>
                <w:sz w:val="20"/>
                <w:lang w:eastAsia="ja-JP"/>
              </w:rPr>
              <w:t>G.8010/Y.1306</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sz w:val="20"/>
                <w:lang w:eastAsia="ja-JP"/>
              </w:rPr>
              <w:t>SG15(Q.10/15)</w:t>
            </w:r>
          </w:p>
        </w:tc>
        <w:tc>
          <w:tcPr>
            <w:tcW w:w="1080" w:type="pct"/>
          </w:tcPr>
          <w:p w:rsidR="00C9123C" w:rsidRPr="00ED115A" w:rsidRDefault="00C9123C" w:rsidP="003950CB">
            <w:pPr>
              <w:rPr>
                <w:sz w:val="20"/>
                <w:lang w:eastAsia="ja-JP"/>
              </w:rPr>
            </w:pPr>
            <w:r w:rsidRPr="00ED115A">
              <w:rPr>
                <w:sz w:val="20"/>
                <w:lang w:eastAsia="ja-JP"/>
              </w:rPr>
              <w:t>G.8011/Y.1307</w:t>
            </w:r>
          </w:p>
        </w:tc>
        <w:tc>
          <w:tcPr>
            <w:tcW w:w="2785" w:type="pct"/>
          </w:tcPr>
          <w:p w:rsidR="00C9123C" w:rsidRPr="00ED115A" w:rsidRDefault="00C9123C" w:rsidP="003950CB">
            <w:pPr>
              <w:rPr>
                <w:sz w:val="20"/>
              </w:rPr>
            </w:pPr>
            <w:r w:rsidRPr="00ED115A">
              <w:rPr>
                <w:sz w:val="20"/>
              </w:rPr>
              <w:t>Ethernet service characteristics</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sz w:val="20"/>
                <w:lang w:eastAsia="ja-JP"/>
              </w:rPr>
              <w:t>SG15(Q.10/15)</w:t>
            </w:r>
          </w:p>
        </w:tc>
        <w:tc>
          <w:tcPr>
            <w:tcW w:w="1080" w:type="pct"/>
          </w:tcPr>
          <w:p w:rsidR="00C9123C" w:rsidRPr="00ED115A" w:rsidRDefault="00C9123C" w:rsidP="003950CB">
            <w:pPr>
              <w:rPr>
                <w:sz w:val="20"/>
                <w:lang w:eastAsia="ja-JP"/>
              </w:rPr>
            </w:pPr>
            <w:r w:rsidRPr="00ED115A">
              <w:rPr>
                <w:sz w:val="20"/>
                <w:lang w:eastAsia="ja-JP"/>
              </w:rPr>
              <w:t>G.8011.1/Y.1307.1</w:t>
            </w:r>
          </w:p>
        </w:tc>
        <w:tc>
          <w:tcPr>
            <w:tcW w:w="2785" w:type="pct"/>
          </w:tcPr>
          <w:p w:rsidR="00C9123C" w:rsidRPr="00ED115A" w:rsidRDefault="00C9123C" w:rsidP="003950CB">
            <w:pPr>
              <w:rPr>
                <w:sz w:val="20"/>
              </w:rPr>
            </w:pPr>
            <w:r w:rsidRPr="00ED115A">
              <w:rPr>
                <w:sz w:val="20"/>
              </w:rPr>
              <w:t>Ethernet private line service</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sz w:val="20"/>
                <w:lang w:eastAsia="ja-JP"/>
              </w:rPr>
              <w:t>SG15(Q.10/15)</w:t>
            </w:r>
          </w:p>
        </w:tc>
        <w:tc>
          <w:tcPr>
            <w:tcW w:w="1080" w:type="pct"/>
          </w:tcPr>
          <w:p w:rsidR="00C9123C" w:rsidRPr="00ED115A" w:rsidRDefault="00C9123C" w:rsidP="003950CB">
            <w:pPr>
              <w:rPr>
                <w:sz w:val="20"/>
                <w:lang w:eastAsia="ja-JP"/>
              </w:rPr>
            </w:pPr>
            <w:r w:rsidRPr="00ED115A">
              <w:rPr>
                <w:sz w:val="20"/>
                <w:lang w:eastAsia="ja-JP"/>
              </w:rPr>
              <w:t>G.8011.2/Y.1307.2</w:t>
            </w:r>
          </w:p>
        </w:tc>
        <w:tc>
          <w:tcPr>
            <w:tcW w:w="2785" w:type="pct"/>
          </w:tcPr>
          <w:p w:rsidR="00C9123C" w:rsidRPr="00ED115A" w:rsidRDefault="00C9123C" w:rsidP="003950CB">
            <w:pPr>
              <w:rPr>
                <w:sz w:val="20"/>
              </w:rPr>
            </w:pPr>
            <w:r w:rsidRPr="00ED115A">
              <w:rPr>
                <w:sz w:val="20"/>
              </w:rPr>
              <w:t>Ethernet Virtual Private Line Service</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sz w:val="20"/>
                <w:lang w:eastAsia="ja-JP"/>
              </w:rPr>
              <w:t>SG15(Q.10/15)</w:t>
            </w:r>
          </w:p>
        </w:tc>
        <w:tc>
          <w:tcPr>
            <w:tcW w:w="1080" w:type="pct"/>
          </w:tcPr>
          <w:p w:rsidR="00C9123C" w:rsidRPr="00ED115A" w:rsidRDefault="00C9123C" w:rsidP="003950CB">
            <w:pPr>
              <w:rPr>
                <w:sz w:val="20"/>
                <w:lang w:eastAsia="ja-JP"/>
              </w:rPr>
            </w:pPr>
            <w:r w:rsidRPr="00ED115A">
              <w:rPr>
                <w:sz w:val="20"/>
                <w:lang w:eastAsia="ja-JP"/>
              </w:rPr>
              <w:t>G.8011.</w:t>
            </w:r>
            <w:r w:rsidRPr="00ED115A">
              <w:rPr>
                <w:rFonts w:hint="eastAsia"/>
                <w:sz w:val="20"/>
                <w:lang w:eastAsia="ja-JP"/>
              </w:rPr>
              <w:t>3</w:t>
            </w:r>
            <w:r w:rsidRPr="00ED115A">
              <w:rPr>
                <w:sz w:val="20"/>
                <w:lang w:eastAsia="ja-JP"/>
              </w:rPr>
              <w:t>/Y.1307.</w:t>
            </w:r>
            <w:r w:rsidRPr="00ED115A">
              <w:rPr>
                <w:rFonts w:hint="eastAsia"/>
                <w:sz w:val="20"/>
                <w:lang w:eastAsia="ja-JP"/>
              </w:rPr>
              <w:t>3</w:t>
            </w:r>
          </w:p>
        </w:tc>
        <w:tc>
          <w:tcPr>
            <w:tcW w:w="2785" w:type="pct"/>
          </w:tcPr>
          <w:p w:rsidR="00C9123C" w:rsidRPr="00ED115A" w:rsidRDefault="00C9123C" w:rsidP="003950CB">
            <w:pPr>
              <w:rPr>
                <w:sz w:val="20"/>
              </w:rPr>
            </w:pPr>
            <w:r w:rsidRPr="00ED115A">
              <w:rPr>
                <w:sz w:val="20"/>
              </w:rPr>
              <w:t>Ethernet Virtual Private LAN Service</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sz w:val="20"/>
                <w:lang w:eastAsia="ja-JP"/>
              </w:rPr>
              <w:t>SG15(Q.10/15)</w:t>
            </w:r>
          </w:p>
        </w:tc>
        <w:tc>
          <w:tcPr>
            <w:tcW w:w="1080" w:type="pct"/>
          </w:tcPr>
          <w:p w:rsidR="00C9123C" w:rsidRPr="00ED115A" w:rsidRDefault="00C9123C" w:rsidP="003950CB">
            <w:pPr>
              <w:rPr>
                <w:sz w:val="20"/>
                <w:lang w:eastAsia="ja-JP"/>
              </w:rPr>
            </w:pPr>
            <w:r w:rsidRPr="00ED115A">
              <w:rPr>
                <w:sz w:val="20"/>
                <w:lang w:eastAsia="ja-JP"/>
              </w:rPr>
              <w:t>G.8011.</w:t>
            </w:r>
            <w:r w:rsidRPr="00ED115A">
              <w:rPr>
                <w:rFonts w:hint="eastAsia"/>
                <w:sz w:val="20"/>
                <w:lang w:eastAsia="ja-JP"/>
              </w:rPr>
              <w:t>4</w:t>
            </w:r>
            <w:r w:rsidRPr="00ED115A">
              <w:rPr>
                <w:sz w:val="20"/>
                <w:lang w:eastAsia="ja-JP"/>
              </w:rPr>
              <w:t>/Y.1307.</w:t>
            </w:r>
            <w:r w:rsidRPr="00ED115A">
              <w:rPr>
                <w:rFonts w:hint="eastAsia"/>
                <w:sz w:val="20"/>
                <w:lang w:eastAsia="ja-JP"/>
              </w:rPr>
              <w:t>4</w:t>
            </w:r>
          </w:p>
        </w:tc>
        <w:tc>
          <w:tcPr>
            <w:tcW w:w="2785" w:type="pct"/>
          </w:tcPr>
          <w:p w:rsidR="00C9123C" w:rsidRPr="00ED115A" w:rsidRDefault="00C9123C" w:rsidP="003950CB">
            <w:pPr>
              <w:rPr>
                <w:sz w:val="20"/>
              </w:rPr>
            </w:pPr>
            <w:r w:rsidRPr="00ED115A">
              <w:rPr>
                <w:sz w:val="20"/>
              </w:rPr>
              <w:t xml:space="preserve">Ethernet Virtual Private Routed </w:t>
            </w:r>
            <w:smartTag w:uri="urn:schemas-microsoft-com:office:smarttags" w:element="place">
              <w:smartTag w:uri="urn:schemas-microsoft-com:office:smarttags" w:element="PlaceType">
                <w:r w:rsidRPr="00ED115A">
                  <w:rPr>
                    <w:sz w:val="20"/>
                  </w:rPr>
                  <w:t>Multipoint</w:t>
                </w:r>
              </w:smartTag>
              <w:r w:rsidRPr="00ED115A">
                <w:rPr>
                  <w:sz w:val="20"/>
                </w:rPr>
                <w:t xml:space="preserve"> </w:t>
              </w:r>
              <w:smartTag w:uri="urn:schemas-microsoft-com:office:smarttags" w:element="PlaceName">
                <w:r w:rsidRPr="00ED115A">
                  <w:rPr>
                    <w:sz w:val="20"/>
                  </w:rPr>
                  <w:t>Service</w:t>
                </w:r>
              </w:smartTag>
            </w:smartTag>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sz w:val="20"/>
                <w:lang w:eastAsia="ja-JP"/>
              </w:rPr>
              <w:t>SG15(Q.10/15)</w:t>
            </w:r>
          </w:p>
        </w:tc>
        <w:tc>
          <w:tcPr>
            <w:tcW w:w="1080" w:type="pct"/>
          </w:tcPr>
          <w:p w:rsidR="00C9123C" w:rsidRPr="00ED115A" w:rsidRDefault="00C9123C" w:rsidP="003950CB">
            <w:pPr>
              <w:rPr>
                <w:sz w:val="20"/>
                <w:lang w:eastAsia="ja-JP"/>
              </w:rPr>
            </w:pPr>
            <w:r w:rsidRPr="00ED115A">
              <w:rPr>
                <w:sz w:val="20"/>
                <w:lang w:eastAsia="ja-JP"/>
              </w:rPr>
              <w:t>G.8011.</w:t>
            </w:r>
            <w:r w:rsidRPr="00ED115A">
              <w:rPr>
                <w:rFonts w:hint="eastAsia"/>
                <w:sz w:val="20"/>
                <w:lang w:eastAsia="ja-JP"/>
              </w:rPr>
              <w:t>5</w:t>
            </w:r>
            <w:r w:rsidRPr="00ED115A">
              <w:rPr>
                <w:sz w:val="20"/>
                <w:lang w:eastAsia="ja-JP"/>
              </w:rPr>
              <w:t>/Y.1307.</w:t>
            </w:r>
            <w:r w:rsidRPr="00ED115A">
              <w:rPr>
                <w:rFonts w:hint="eastAsia"/>
                <w:sz w:val="20"/>
                <w:lang w:eastAsia="ja-JP"/>
              </w:rPr>
              <w:t>5</w:t>
            </w:r>
          </w:p>
        </w:tc>
        <w:tc>
          <w:tcPr>
            <w:tcW w:w="2785" w:type="pct"/>
          </w:tcPr>
          <w:p w:rsidR="00C9123C" w:rsidRPr="00ED115A" w:rsidRDefault="00C9123C" w:rsidP="003950CB">
            <w:pPr>
              <w:rPr>
                <w:sz w:val="20"/>
              </w:rPr>
            </w:pPr>
            <w:r w:rsidRPr="00ED115A">
              <w:rPr>
                <w:sz w:val="20"/>
              </w:rPr>
              <w:t>Ethernet Private LAN service</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sz w:val="20"/>
                <w:lang w:eastAsia="ja-JP"/>
              </w:rPr>
              <w:t>SG15(Q.10/15)</w:t>
            </w:r>
          </w:p>
        </w:tc>
        <w:tc>
          <w:tcPr>
            <w:tcW w:w="1080" w:type="pct"/>
          </w:tcPr>
          <w:p w:rsidR="00C9123C" w:rsidRPr="00ED115A" w:rsidRDefault="00C9123C" w:rsidP="003950CB">
            <w:pPr>
              <w:rPr>
                <w:sz w:val="20"/>
                <w:lang w:eastAsia="ja-JP"/>
              </w:rPr>
            </w:pPr>
            <w:r w:rsidRPr="00ED115A">
              <w:rPr>
                <w:sz w:val="20"/>
                <w:lang w:eastAsia="ja-JP"/>
              </w:rPr>
              <w:t>G.8012/Y.1308</w:t>
            </w:r>
          </w:p>
        </w:tc>
        <w:tc>
          <w:tcPr>
            <w:tcW w:w="2785" w:type="pct"/>
          </w:tcPr>
          <w:p w:rsidR="00C9123C" w:rsidRPr="00ED115A" w:rsidRDefault="00C9123C" w:rsidP="003950CB">
            <w:pPr>
              <w:rPr>
                <w:sz w:val="20"/>
              </w:rPr>
            </w:pPr>
            <w:r w:rsidRPr="00ED115A">
              <w:rPr>
                <w:sz w:val="20"/>
              </w:rPr>
              <w:t>Ethernet UNI and Ethernet NNI</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sz w:val="20"/>
                <w:lang w:eastAsia="ja-JP"/>
              </w:rPr>
              <w:t>SG15(Q.10/15)</w:t>
            </w:r>
          </w:p>
        </w:tc>
        <w:tc>
          <w:tcPr>
            <w:tcW w:w="1080" w:type="pct"/>
          </w:tcPr>
          <w:p w:rsidR="00C9123C" w:rsidRPr="00ED115A" w:rsidRDefault="00C9123C" w:rsidP="003950CB">
            <w:pPr>
              <w:rPr>
                <w:sz w:val="20"/>
                <w:lang w:eastAsia="ja-JP"/>
              </w:rPr>
            </w:pPr>
            <w:r w:rsidRPr="00ED115A">
              <w:rPr>
                <w:sz w:val="20"/>
                <w:lang w:eastAsia="ja-JP"/>
              </w:rPr>
              <w:t>G.8012/Y.1308</w:t>
            </w:r>
          </w:p>
        </w:tc>
        <w:tc>
          <w:tcPr>
            <w:tcW w:w="2785" w:type="pct"/>
          </w:tcPr>
          <w:p w:rsidR="00C9123C" w:rsidRPr="00ED115A" w:rsidRDefault="00C9123C" w:rsidP="003950CB">
            <w:pPr>
              <w:rPr>
                <w:sz w:val="20"/>
              </w:rPr>
            </w:pPr>
            <w:r w:rsidRPr="00ED115A">
              <w:rPr>
                <w:sz w:val="20"/>
              </w:rPr>
              <w:t xml:space="preserve">Amendment 1 to Recommendation </w:t>
            </w:r>
            <w:r w:rsidRPr="00ED115A">
              <w:rPr>
                <w:sz w:val="20"/>
                <w:lang w:eastAsia="ja-JP"/>
              </w:rPr>
              <w:t>G.8012/Y.1308</w:t>
            </w:r>
          </w:p>
        </w:tc>
      </w:tr>
      <w:tr w:rsidR="00C9123C" w:rsidRPr="00ED115A" w:rsidTr="00D55AC7">
        <w:trPr>
          <w:cantSplit/>
          <w:jc w:val="center"/>
        </w:trPr>
        <w:tc>
          <w:tcPr>
            <w:tcW w:w="1135" w:type="pct"/>
          </w:tcPr>
          <w:p w:rsidR="00C9123C" w:rsidRPr="00ED115A" w:rsidRDefault="00C9123C" w:rsidP="003950CB">
            <w:pPr>
              <w:rPr>
                <w:sz w:val="20"/>
                <w:lang w:eastAsia="ja-JP"/>
              </w:rPr>
            </w:pPr>
            <w:bookmarkStart w:id="221" w:name="OLE_LINK1"/>
            <w:r w:rsidRPr="00ED115A">
              <w:rPr>
                <w:sz w:val="20"/>
                <w:lang w:eastAsia="ja-JP"/>
              </w:rPr>
              <w:t>SG15(Q.9/15)</w:t>
            </w:r>
            <w:bookmarkEnd w:id="221"/>
          </w:p>
        </w:tc>
        <w:tc>
          <w:tcPr>
            <w:tcW w:w="1080" w:type="pct"/>
          </w:tcPr>
          <w:p w:rsidR="00C9123C" w:rsidRPr="00ED115A" w:rsidRDefault="00C9123C" w:rsidP="003950CB">
            <w:pPr>
              <w:rPr>
                <w:sz w:val="20"/>
                <w:lang w:eastAsia="ja-JP"/>
              </w:rPr>
            </w:pPr>
            <w:r w:rsidRPr="00ED115A">
              <w:rPr>
                <w:sz w:val="20"/>
                <w:lang w:eastAsia="ja-JP"/>
              </w:rPr>
              <w:t>G.8021/Y.1341</w:t>
            </w:r>
          </w:p>
        </w:tc>
        <w:tc>
          <w:tcPr>
            <w:tcW w:w="2785" w:type="pct"/>
          </w:tcPr>
          <w:p w:rsidR="00C9123C" w:rsidRPr="00ED115A" w:rsidRDefault="00C9123C" w:rsidP="003950CB">
            <w:pPr>
              <w:rPr>
                <w:sz w:val="20"/>
              </w:rPr>
            </w:pPr>
            <w:r w:rsidRPr="00ED115A">
              <w:rPr>
                <w:sz w:val="20"/>
              </w:rPr>
              <w:t>Characteristics of Ethernet transport network equipment functional blocks</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sz w:val="20"/>
                <w:lang w:eastAsia="ja-JP"/>
              </w:rPr>
              <w:t>SG15(Q.9/15)</w:t>
            </w:r>
          </w:p>
        </w:tc>
        <w:tc>
          <w:tcPr>
            <w:tcW w:w="1080" w:type="pct"/>
          </w:tcPr>
          <w:p w:rsidR="00C9123C" w:rsidRPr="00ED115A" w:rsidRDefault="00C9123C" w:rsidP="003950CB">
            <w:pPr>
              <w:rPr>
                <w:sz w:val="20"/>
                <w:lang w:eastAsia="ja-JP"/>
              </w:rPr>
            </w:pPr>
            <w:r w:rsidRPr="00ED115A">
              <w:rPr>
                <w:sz w:val="20"/>
                <w:lang w:eastAsia="ja-JP"/>
              </w:rPr>
              <w:t>G.8021/Y.1341 (Amend. 1)</w:t>
            </w:r>
          </w:p>
        </w:tc>
        <w:tc>
          <w:tcPr>
            <w:tcW w:w="2785" w:type="pct"/>
          </w:tcPr>
          <w:p w:rsidR="00C9123C" w:rsidRPr="00ED115A" w:rsidRDefault="00C9123C" w:rsidP="003950CB">
            <w:pPr>
              <w:rPr>
                <w:sz w:val="20"/>
                <w:lang w:eastAsia="ja-JP"/>
              </w:rPr>
            </w:pPr>
            <w:r w:rsidRPr="00ED115A">
              <w:rPr>
                <w:sz w:val="20"/>
                <w:lang w:eastAsia="ja-JP"/>
              </w:rPr>
              <w:t>Amendment 1 to Recommendation G.8021/Y.1341</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sz w:val="20"/>
                <w:lang w:eastAsia="ja-JP"/>
              </w:rPr>
              <w:t>SG15(Q.9/15)</w:t>
            </w:r>
          </w:p>
        </w:tc>
        <w:tc>
          <w:tcPr>
            <w:tcW w:w="1080" w:type="pct"/>
          </w:tcPr>
          <w:p w:rsidR="00C9123C" w:rsidRPr="00ED115A" w:rsidRDefault="00C9123C" w:rsidP="003950CB">
            <w:pPr>
              <w:rPr>
                <w:sz w:val="20"/>
                <w:lang w:eastAsia="ja-JP"/>
              </w:rPr>
            </w:pPr>
            <w:r w:rsidRPr="00ED115A">
              <w:rPr>
                <w:sz w:val="20"/>
                <w:lang w:eastAsia="ja-JP"/>
              </w:rPr>
              <w:t xml:space="preserve">G.8021/Y.1341 (Amend. </w:t>
            </w:r>
            <w:r w:rsidRPr="00ED115A">
              <w:rPr>
                <w:rFonts w:hint="eastAsia"/>
                <w:sz w:val="20"/>
                <w:lang w:eastAsia="ja-JP"/>
              </w:rPr>
              <w:t>2</w:t>
            </w:r>
            <w:r w:rsidRPr="00ED115A">
              <w:rPr>
                <w:sz w:val="20"/>
                <w:lang w:eastAsia="ja-JP"/>
              </w:rPr>
              <w:t>)</w:t>
            </w:r>
          </w:p>
        </w:tc>
        <w:tc>
          <w:tcPr>
            <w:tcW w:w="2785" w:type="pct"/>
          </w:tcPr>
          <w:p w:rsidR="00C9123C" w:rsidRPr="00ED115A" w:rsidRDefault="00C9123C" w:rsidP="003950CB">
            <w:pPr>
              <w:rPr>
                <w:sz w:val="20"/>
              </w:rPr>
            </w:pPr>
            <w:r w:rsidRPr="00ED115A">
              <w:rPr>
                <w:sz w:val="20"/>
                <w:lang w:eastAsia="ja-JP"/>
              </w:rPr>
              <w:t xml:space="preserve">Amendment </w:t>
            </w:r>
            <w:r w:rsidRPr="00ED115A">
              <w:rPr>
                <w:rFonts w:hint="eastAsia"/>
                <w:sz w:val="20"/>
                <w:lang w:eastAsia="ja-JP"/>
              </w:rPr>
              <w:t>2</w:t>
            </w:r>
            <w:r w:rsidRPr="00ED115A">
              <w:rPr>
                <w:sz w:val="20"/>
                <w:lang w:eastAsia="ja-JP"/>
              </w:rPr>
              <w:t xml:space="preserve"> to Recommendation G.8021/Y.1341</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sz w:val="20"/>
                <w:lang w:eastAsia="ja-JP"/>
              </w:rPr>
              <w:t>SG15(Q.9/15)</w:t>
            </w:r>
          </w:p>
        </w:tc>
        <w:tc>
          <w:tcPr>
            <w:tcW w:w="1080" w:type="pct"/>
          </w:tcPr>
          <w:p w:rsidR="00C9123C" w:rsidRPr="00ED115A" w:rsidRDefault="00C9123C" w:rsidP="003950CB">
            <w:pPr>
              <w:rPr>
                <w:sz w:val="20"/>
                <w:lang w:eastAsia="ja-JP"/>
              </w:rPr>
            </w:pPr>
            <w:r w:rsidRPr="00ED115A">
              <w:rPr>
                <w:sz w:val="20"/>
                <w:lang w:eastAsia="ja-JP"/>
              </w:rPr>
              <w:t>G.8031/Y.1342</w:t>
            </w:r>
          </w:p>
        </w:tc>
        <w:tc>
          <w:tcPr>
            <w:tcW w:w="2785" w:type="pct"/>
          </w:tcPr>
          <w:p w:rsidR="00C9123C" w:rsidRPr="00ED115A" w:rsidRDefault="00C9123C" w:rsidP="003950CB">
            <w:pPr>
              <w:rPr>
                <w:sz w:val="20"/>
              </w:rPr>
            </w:pPr>
            <w:r w:rsidRPr="00ED115A">
              <w:rPr>
                <w:sz w:val="20"/>
              </w:rPr>
              <w:t>Ethernet linear protection switching</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sz w:val="20"/>
                <w:lang w:eastAsia="ja-JP"/>
              </w:rPr>
              <w:t>SG15(Q.9/15)</w:t>
            </w:r>
          </w:p>
        </w:tc>
        <w:tc>
          <w:tcPr>
            <w:tcW w:w="1080" w:type="pct"/>
          </w:tcPr>
          <w:p w:rsidR="00C9123C" w:rsidRPr="00ED115A" w:rsidRDefault="00C9123C" w:rsidP="003950CB">
            <w:pPr>
              <w:rPr>
                <w:sz w:val="20"/>
                <w:lang w:eastAsia="ja-JP"/>
              </w:rPr>
            </w:pPr>
            <w:r w:rsidRPr="00ED115A">
              <w:rPr>
                <w:sz w:val="20"/>
                <w:lang w:eastAsia="ja-JP"/>
              </w:rPr>
              <w:t>G.803</w:t>
            </w:r>
            <w:r w:rsidRPr="00ED115A">
              <w:rPr>
                <w:rFonts w:hint="eastAsia"/>
                <w:sz w:val="20"/>
                <w:lang w:eastAsia="ja-JP"/>
              </w:rPr>
              <w:t>2</w:t>
            </w:r>
            <w:r w:rsidRPr="00ED115A">
              <w:rPr>
                <w:sz w:val="20"/>
                <w:lang w:eastAsia="ja-JP"/>
              </w:rPr>
              <w:t>/Y.1344</w:t>
            </w:r>
          </w:p>
        </w:tc>
        <w:tc>
          <w:tcPr>
            <w:tcW w:w="2785" w:type="pct"/>
          </w:tcPr>
          <w:p w:rsidR="00C9123C" w:rsidRPr="00ED115A" w:rsidRDefault="00C9123C" w:rsidP="003950CB">
            <w:pPr>
              <w:rPr>
                <w:sz w:val="20"/>
              </w:rPr>
            </w:pPr>
            <w:r w:rsidRPr="00ED115A">
              <w:rPr>
                <w:rFonts w:hint="eastAsia"/>
                <w:sz w:val="20"/>
                <w:lang w:eastAsia="ja-JP"/>
              </w:rPr>
              <w:t>Ethernet ring protection switching</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sz w:val="20"/>
                <w:lang w:eastAsia="ja-JP"/>
              </w:rPr>
              <w:t>SG15(</w:t>
            </w:r>
            <w:r w:rsidR="00BD47E8" w:rsidRPr="00ED115A">
              <w:rPr>
                <w:sz w:val="20"/>
                <w:lang w:eastAsia="ja-JP"/>
              </w:rPr>
              <w:t>Q14</w:t>
            </w:r>
            <w:r w:rsidRPr="00ED115A">
              <w:rPr>
                <w:sz w:val="20"/>
                <w:lang w:eastAsia="ja-JP"/>
              </w:rPr>
              <w:t>/15)</w:t>
            </w:r>
          </w:p>
        </w:tc>
        <w:tc>
          <w:tcPr>
            <w:tcW w:w="1080" w:type="pct"/>
          </w:tcPr>
          <w:p w:rsidR="00C9123C" w:rsidRPr="00ED115A" w:rsidRDefault="00C9123C" w:rsidP="003950CB">
            <w:pPr>
              <w:rPr>
                <w:sz w:val="20"/>
                <w:lang w:eastAsia="ja-JP"/>
              </w:rPr>
            </w:pPr>
            <w:r w:rsidRPr="00ED115A">
              <w:rPr>
                <w:sz w:val="20"/>
                <w:lang w:eastAsia="ja-JP"/>
              </w:rPr>
              <w:t>G.8051/Y.1345</w:t>
            </w:r>
          </w:p>
        </w:tc>
        <w:tc>
          <w:tcPr>
            <w:tcW w:w="2785" w:type="pct"/>
          </w:tcPr>
          <w:p w:rsidR="00C9123C" w:rsidRPr="00ED115A" w:rsidRDefault="00C9123C" w:rsidP="003950CB">
            <w:pPr>
              <w:rPr>
                <w:sz w:val="20"/>
              </w:rPr>
            </w:pPr>
            <w:r w:rsidRPr="00ED115A">
              <w:rPr>
                <w:sz w:val="20"/>
              </w:rPr>
              <w:t xml:space="preserve">Management aspects of the Ethernet-over-Transport (EoT) capable network element  </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sz w:val="20"/>
                <w:lang w:eastAsia="ja-JP"/>
              </w:rPr>
              <w:t>SG15(Q.13/15)</w:t>
            </w:r>
          </w:p>
        </w:tc>
        <w:tc>
          <w:tcPr>
            <w:tcW w:w="1080" w:type="pct"/>
          </w:tcPr>
          <w:p w:rsidR="00C9123C" w:rsidRPr="00ED115A" w:rsidRDefault="00C9123C" w:rsidP="003950CB">
            <w:pPr>
              <w:rPr>
                <w:sz w:val="20"/>
                <w:lang w:eastAsia="ja-JP"/>
              </w:rPr>
            </w:pPr>
            <w:r w:rsidRPr="00ED115A">
              <w:rPr>
                <w:sz w:val="20"/>
                <w:lang w:eastAsia="ja-JP"/>
              </w:rPr>
              <w:t>G.8262/Y.1362</w:t>
            </w:r>
          </w:p>
        </w:tc>
        <w:tc>
          <w:tcPr>
            <w:tcW w:w="2785" w:type="pct"/>
          </w:tcPr>
          <w:p w:rsidR="00C9123C" w:rsidRPr="00ED115A" w:rsidRDefault="00C9123C" w:rsidP="003950CB">
            <w:pPr>
              <w:rPr>
                <w:sz w:val="20"/>
              </w:rPr>
            </w:pPr>
            <w:r w:rsidRPr="00ED115A">
              <w:rPr>
                <w:sz w:val="20"/>
              </w:rPr>
              <w:t>Timing characteristics of synchronous Ethernet equipment slave clock (EEC)</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sz w:val="20"/>
                <w:lang w:eastAsia="ja-JP"/>
              </w:rPr>
              <w:t>SG15(Q.13/15)</w:t>
            </w:r>
          </w:p>
        </w:tc>
        <w:tc>
          <w:tcPr>
            <w:tcW w:w="1080" w:type="pct"/>
          </w:tcPr>
          <w:p w:rsidR="00C9123C" w:rsidRPr="00ED115A" w:rsidRDefault="00C9123C" w:rsidP="003950CB">
            <w:pPr>
              <w:rPr>
                <w:sz w:val="20"/>
                <w:lang w:eastAsia="ja-JP"/>
              </w:rPr>
            </w:pPr>
            <w:r w:rsidRPr="00ED115A">
              <w:rPr>
                <w:sz w:val="20"/>
                <w:lang w:eastAsia="ja-JP"/>
              </w:rPr>
              <w:t>G.8262/Y.1362</w:t>
            </w:r>
            <w:r w:rsidRPr="00ED115A">
              <w:rPr>
                <w:rFonts w:hint="eastAsia"/>
                <w:sz w:val="20"/>
                <w:lang w:eastAsia="ja-JP"/>
              </w:rPr>
              <w:t xml:space="preserve"> (Amend 1)</w:t>
            </w:r>
          </w:p>
        </w:tc>
        <w:tc>
          <w:tcPr>
            <w:tcW w:w="2785" w:type="pct"/>
          </w:tcPr>
          <w:p w:rsidR="00C9123C" w:rsidRPr="00ED115A" w:rsidRDefault="00C9123C" w:rsidP="003950CB">
            <w:pPr>
              <w:rPr>
                <w:sz w:val="20"/>
              </w:rPr>
            </w:pPr>
            <w:r w:rsidRPr="00ED115A">
              <w:rPr>
                <w:sz w:val="20"/>
              </w:rPr>
              <w:t>Timing characteristics of synchronous Ethernet equipment slave clock (EEC)</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sz w:val="20"/>
              </w:rPr>
              <w:t>ITU-T (Q.13/15)</w:t>
            </w:r>
          </w:p>
        </w:tc>
        <w:tc>
          <w:tcPr>
            <w:tcW w:w="1080" w:type="pct"/>
          </w:tcPr>
          <w:p w:rsidR="00C9123C" w:rsidRPr="00ED115A" w:rsidRDefault="00C9123C" w:rsidP="003950CB">
            <w:pPr>
              <w:rPr>
                <w:sz w:val="20"/>
                <w:lang w:eastAsia="ja-JP"/>
              </w:rPr>
            </w:pPr>
            <w:r w:rsidRPr="00ED115A">
              <w:rPr>
                <w:sz w:val="20"/>
              </w:rPr>
              <w:t xml:space="preserve">G.8262/Y.1362 (Amend. </w:t>
            </w:r>
            <w:r w:rsidRPr="00ED115A">
              <w:rPr>
                <w:rFonts w:hint="eastAsia"/>
                <w:sz w:val="20"/>
                <w:lang w:eastAsia="ja-JP"/>
              </w:rPr>
              <w:t>2</w:t>
            </w:r>
            <w:r w:rsidRPr="00ED115A">
              <w:rPr>
                <w:sz w:val="20"/>
              </w:rPr>
              <w:t>)</w:t>
            </w:r>
          </w:p>
        </w:tc>
        <w:tc>
          <w:tcPr>
            <w:tcW w:w="2785" w:type="pct"/>
          </w:tcPr>
          <w:p w:rsidR="00C9123C" w:rsidRPr="00ED115A" w:rsidRDefault="00C9123C" w:rsidP="003950CB">
            <w:pPr>
              <w:rPr>
                <w:sz w:val="20"/>
              </w:rPr>
            </w:pPr>
            <w:r w:rsidRPr="00ED115A">
              <w:rPr>
                <w:sz w:val="20"/>
              </w:rPr>
              <w:t>Timing characteristics of synchronous Ethernet equipment slave clock (EEC)</w:t>
            </w:r>
          </w:p>
        </w:tc>
      </w:tr>
    </w:tbl>
    <w:p w:rsidR="00C9123C" w:rsidRPr="00ED115A" w:rsidRDefault="00C9123C" w:rsidP="00C9123C">
      <w:pPr>
        <w:keepNext/>
        <w:keepLines/>
        <w:spacing w:before="360" w:after="120"/>
        <w:jc w:val="center"/>
        <w:rPr>
          <w:b/>
          <w:lang w:eastAsia="ja-JP"/>
        </w:rPr>
      </w:pPr>
      <w:r w:rsidRPr="00ED115A">
        <w:rPr>
          <w:rFonts w:hint="eastAsia"/>
          <w:b/>
          <w:lang w:eastAsia="ja-JP"/>
        </w:rPr>
        <w:t>Table 7-</w:t>
      </w:r>
      <w:r w:rsidR="00BD47E8" w:rsidRPr="00ED115A">
        <w:rPr>
          <w:b/>
          <w:lang w:eastAsia="ja-JP"/>
        </w:rPr>
        <w:t>6 MPLS</w:t>
      </w:r>
      <w:r w:rsidRPr="00ED115A">
        <w:rPr>
          <w:rFonts w:hint="eastAsia"/>
          <w:b/>
          <w:lang w:eastAsia="ja-JP"/>
        </w:rPr>
        <w:t xml:space="preserve"> related Recommendations</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053"/>
        <w:gridCol w:w="2314"/>
        <w:gridCol w:w="5490"/>
      </w:tblGrid>
      <w:tr w:rsidR="00C9123C" w:rsidRPr="00ED115A" w:rsidTr="00D55AC7">
        <w:trPr>
          <w:cantSplit/>
          <w:tblHeader/>
          <w:jc w:val="center"/>
        </w:trPr>
        <w:tc>
          <w:tcPr>
            <w:tcW w:w="1041" w:type="pct"/>
          </w:tcPr>
          <w:p w:rsidR="00C9123C" w:rsidRPr="00ED115A" w:rsidRDefault="00C9123C" w:rsidP="003950CB">
            <w:pPr>
              <w:rPr>
                <w:b/>
                <w:sz w:val="20"/>
              </w:rPr>
            </w:pPr>
            <w:r w:rsidRPr="00ED115A">
              <w:rPr>
                <w:b/>
                <w:sz w:val="20"/>
              </w:rPr>
              <w:t>Organisation (Subgroup responsible)</w:t>
            </w:r>
          </w:p>
        </w:tc>
        <w:tc>
          <w:tcPr>
            <w:tcW w:w="1174" w:type="pct"/>
          </w:tcPr>
          <w:p w:rsidR="00C9123C" w:rsidRPr="00ED115A" w:rsidRDefault="00C9123C" w:rsidP="003950CB">
            <w:pPr>
              <w:rPr>
                <w:b/>
                <w:sz w:val="20"/>
              </w:rPr>
            </w:pPr>
            <w:r w:rsidRPr="00ED115A">
              <w:rPr>
                <w:b/>
                <w:sz w:val="20"/>
              </w:rPr>
              <w:t>Number</w:t>
            </w:r>
          </w:p>
        </w:tc>
        <w:tc>
          <w:tcPr>
            <w:tcW w:w="2785" w:type="pct"/>
          </w:tcPr>
          <w:p w:rsidR="00C9123C" w:rsidRPr="00ED115A" w:rsidRDefault="00C9123C" w:rsidP="003950CB">
            <w:pPr>
              <w:rPr>
                <w:b/>
                <w:sz w:val="20"/>
              </w:rPr>
            </w:pPr>
            <w:r w:rsidRPr="00ED115A">
              <w:rPr>
                <w:b/>
                <w:sz w:val="20"/>
              </w:rPr>
              <w:t>Title</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SG13(Q.3/13)</w:t>
            </w:r>
          </w:p>
        </w:tc>
        <w:tc>
          <w:tcPr>
            <w:tcW w:w="1174" w:type="pct"/>
          </w:tcPr>
          <w:p w:rsidR="00C9123C" w:rsidRPr="00ED115A" w:rsidRDefault="00C9123C" w:rsidP="003950CB">
            <w:pPr>
              <w:rPr>
                <w:sz w:val="20"/>
                <w:lang w:eastAsia="ja-JP"/>
              </w:rPr>
            </w:pPr>
            <w:r w:rsidRPr="00ED115A">
              <w:rPr>
                <w:sz w:val="20"/>
                <w:lang w:eastAsia="ja-JP"/>
              </w:rPr>
              <w:t>Y.1311.1</w:t>
            </w:r>
          </w:p>
        </w:tc>
        <w:tc>
          <w:tcPr>
            <w:tcW w:w="2785" w:type="pct"/>
          </w:tcPr>
          <w:p w:rsidR="00C9123C" w:rsidRPr="00ED115A" w:rsidRDefault="00C9123C" w:rsidP="003950CB">
            <w:pPr>
              <w:rPr>
                <w:sz w:val="20"/>
                <w:lang w:eastAsia="ja-JP"/>
              </w:rPr>
            </w:pPr>
            <w:r w:rsidRPr="00ED115A">
              <w:rPr>
                <w:sz w:val="20"/>
              </w:rPr>
              <w:t>Network-based IP VPN over MPLS architecture</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SG12 (Q.17/12)</w:t>
            </w:r>
          </w:p>
        </w:tc>
        <w:tc>
          <w:tcPr>
            <w:tcW w:w="1174" w:type="pct"/>
          </w:tcPr>
          <w:p w:rsidR="00C9123C" w:rsidRPr="00ED115A" w:rsidRDefault="00C9123C" w:rsidP="003950CB">
            <w:pPr>
              <w:rPr>
                <w:sz w:val="20"/>
                <w:lang w:eastAsia="ja-JP"/>
              </w:rPr>
            </w:pPr>
            <w:r w:rsidRPr="00ED115A">
              <w:rPr>
                <w:sz w:val="20"/>
                <w:lang w:eastAsia="ja-JP"/>
              </w:rPr>
              <w:t>Y.1561</w:t>
            </w:r>
          </w:p>
        </w:tc>
        <w:tc>
          <w:tcPr>
            <w:tcW w:w="2785" w:type="pct"/>
          </w:tcPr>
          <w:p w:rsidR="00C9123C" w:rsidRPr="00ED115A" w:rsidRDefault="00C9123C" w:rsidP="003950CB">
            <w:pPr>
              <w:rPr>
                <w:sz w:val="20"/>
                <w:lang w:eastAsia="ja-JP"/>
              </w:rPr>
            </w:pPr>
            <w:r w:rsidRPr="00ED115A">
              <w:rPr>
                <w:sz w:val="20"/>
              </w:rPr>
              <w:t>Performance and availability parameters for MPLS networks</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w:t>
            </w:r>
            <w:r w:rsidR="00BD47E8">
              <w:rPr>
                <w:sz w:val="20"/>
                <w:lang w:eastAsia="ja-JP"/>
              </w:rPr>
              <w:t>Q</w:t>
            </w:r>
            <w:r w:rsidR="00BD47E8" w:rsidRPr="00ED115A">
              <w:rPr>
                <w:sz w:val="20"/>
                <w:lang w:eastAsia="ja-JP"/>
              </w:rPr>
              <w:t>4</w:t>
            </w:r>
            <w:r w:rsidRPr="00ED115A">
              <w:rPr>
                <w:sz w:val="20"/>
                <w:lang w:eastAsia="ja-JP"/>
              </w:rPr>
              <w:t>/13)</w:t>
            </w:r>
          </w:p>
        </w:tc>
        <w:tc>
          <w:tcPr>
            <w:tcW w:w="1174" w:type="pct"/>
          </w:tcPr>
          <w:p w:rsidR="00C9123C" w:rsidRPr="00ED115A" w:rsidRDefault="00C9123C" w:rsidP="003950CB">
            <w:pPr>
              <w:rPr>
                <w:sz w:val="20"/>
                <w:lang w:eastAsia="ja-JP"/>
              </w:rPr>
            </w:pPr>
            <w:r w:rsidRPr="00ED115A">
              <w:rPr>
                <w:sz w:val="20"/>
                <w:lang w:eastAsia="ja-JP"/>
              </w:rPr>
              <w:t>Y.2174</w:t>
            </w:r>
          </w:p>
        </w:tc>
        <w:tc>
          <w:tcPr>
            <w:tcW w:w="2785" w:type="pct"/>
          </w:tcPr>
          <w:p w:rsidR="00C9123C" w:rsidRPr="00ED115A" w:rsidRDefault="00C9123C" w:rsidP="003950CB">
            <w:pPr>
              <w:rPr>
                <w:sz w:val="20"/>
              </w:rPr>
            </w:pPr>
            <w:r w:rsidRPr="00ED115A">
              <w:rPr>
                <w:sz w:val="20"/>
              </w:rPr>
              <w:t xml:space="preserve">Distributed RACF architecture for MPLS networks  </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w:t>
            </w:r>
            <w:r w:rsidR="00BD47E8" w:rsidRPr="00ED115A">
              <w:rPr>
                <w:sz w:val="20"/>
                <w:lang w:eastAsia="ja-JP"/>
              </w:rPr>
              <w:t>Q4</w:t>
            </w:r>
            <w:r w:rsidRPr="00ED115A">
              <w:rPr>
                <w:sz w:val="20"/>
                <w:lang w:eastAsia="ja-JP"/>
              </w:rPr>
              <w:t>/13)</w:t>
            </w:r>
          </w:p>
        </w:tc>
        <w:tc>
          <w:tcPr>
            <w:tcW w:w="1174" w:type="pct"/>
          </w:tcPr>
          <w:p w:rsidR="00C9123C" w:rsidRPr="00ED115A" w:rsidRDefault="00C9123C" w:rsidP="003950CB">
            <w:pPr>
              <w:rPr>
                <w:sz w:val="20"/>
                <w:lang w:eastAsia="ja-JP"/>
              </w:rPr>
            </w:pPr>
            <w:r w:rsidRPr="00ED115A">
              <w:rPr>
                <w:sz w:val="20"/>
                <w:lang w:eastAsia="ja-JP"/>
              </w:rPr>
              <w:t>Y.2175</w:t>
            </w:r>
          </w:p>
        </w:tc>
        <w:tc>
          <w:tcPr>
            <w:tcW w:w="2785" w:type="pct"/>
          </w:tcPr>
          <w:p w:rsidR="00C9123C" w:rsidRPr="00ED115A" w:rsidRDefault="00C9123C" w:rsidP="003950CB">
            <w:pPr>
              <w:rPr>
                <w:sz w:val="20"/>
              </w:rPr>
            </w:pPr>
            <w:r w:rsidRPr="00ED115A">
              <w:rPr>
                <w:sz w:val="20"/>
              </w:rPr>
              <w:t xml:space="preserve">Centralized RACF architecture for MPLS core networks  </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SG13(Q.12/13)</w:t>
            </w:r>
          </w:p>
        </w:tc>
        <w:tc>
          <w:tcPr>
            <w:tcW w:w="1174" w:type="pct"/>
          </w:tcPr>
          <w:p w:rsidR="00C9123C" w:rsidRPr="00ED115A" w:rsidRDefault="00C9123C" w:rsidP="003950CB">
            <w:pPr>
              <w:rPr>
                <w:sz w:val="20"/>
                <w:lang w:eastAsia="ja-JP"/>
              </w:rPr>
            </w:pPr>
            <w:r w:rsidRPr="00ED115A">
              <w:rPr>
                <w:sz w:val="20"/>
                <w:lang w:eastAsia="ja-JP"/>
              </w:rPr>
              <w:t>Y.1411</w:t>
            </w:r>
          </w:p>
        </w:tc>
        <w:tc>
          <w:tcPr>
            <w:tcW w:w="2785" w:type="pct"/>
          </w:tcPr>
          <w:p w:rsidR="00C9123C" w:rsidRPr="00ED115A" w:rsidRDefault="00C9123C" w:rsidP="003950CB">
            <w:pPr>
              <w:rPr>
                <w:sz w:val="20"/>
                <w:lang w:eastAsia="ja-JP"/>
              </w:rPr>
            </w:pPr>
            <w:r w:rsidRPr="00ED115A">
              <w:rPr>
                <w:sz w:val="20"/>
              </w:rPr>
              <w:t>ATM-MPLS network interworking - Cell mode user plane interworking</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SG13(Q.12/13)</w:t>
            </w:r>
          </w:p>
        </w:tc>
        <w:tc>
          <w:tcPr>
            <w:tcW w:w="1174" w:type="pct"/>
          </w:tcPr>
          <w:p w:rsidR="00C9123C" w:rsidRPr="00ED115A" w:rsidRDefault="00C9123C" w:rsidP="003950CB">
            <w:pPr>
              <w:rPr>
                <w:sz w:val="20"/>
                <w:lang w:eastAsia="ja-JP"/>
              </w:rPr>
            </w:pPr>
            <w:r w:rsidRPr="00ED115A">
              <w:rPr>
                <w:sz w:val="20"/>
                <w:lang w:eastAsia="ja-JP"/>
              </w:rPr>
              <w:t>Y.1412</w:t>
            </w:r>
          </w:p>
        </w:tc>
        <w:tc>
          <w:tcPr>
            <w:tcW w:w="2785" w:type="pct"/>
          </w:tcPr>
          <w:p w:rsidR="00C9123C" w:rsidRPr="00ED115A" w:rsidRDefault="00C9123C" w:rsidP="003950CB">
            <w:pPr>
              <w:rPr>
                <w:sz w:val="20"/>
              </w:rPr>
            </w:pPr>
            <w:r w:rsidRPr="00ED115A">
              <w:rPr>
                <w:sz w:val="20"/>
              </w:rPr>
              <w:t>ATM-MPLS network interworking - Frame mode user plane interworking</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SG13(Q.12/13)</w:t>
            </w:r>
          </w:p>
        </w:tc>
        <w:tc>
          <w:tcPr>
            <w:tcW w:w="1174" w:type="pct"/>
          </w:tcPr>
          <w:p w:rsidR="00C9123C" w:rsidRPr="00ED115A" w:rsidRDefault="00C9123C" w:rsidP="003950CB">
            <w:pPr>
              <w:rPr>
                <w:sz w:val="20"/>
                <w:lang w:eastAsia="ja-JP"/>
              </w:rPr>
            </w:pPr>
            <w:r w:rsidRPr="00ED115A">
              <w:rPr>
                <w:sz w:val="20"/>
                <w:lang w:eastAsia="ja-JP"/>
              </w:rPr>
              <w:t>Y.1413</w:t>
            </w:r>
          </w:p>
        </w:tc>
        <w:tc>
          <w:tcPr>
            <w:tcW w:w="2785" w:type="pct"/>
          </w:tcPr>
          <w:p w:rsidR="00C9123C" w:rsidRPr="00ED115A" w:rsidRDefault="00C9123C" w:rsidP="003950CB">
            <w:pPr>
              <w:rPr>
                <w:sz w:val="20"/>
              </w:rPr>
            </w:pPr>
            <w:r w:rsidRPr="00ED115A">
              <w:rPr>
                <w:sz w:val="20"/>
              </w:rPr>
              <w:t>TDM-MPLS network interworking - User plane interworking</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SG13(Q.12/13)</w:t>
            </w:r>
          </w:p>
        </w:tc>
        <w:tc>
          <w:tcPr>
            <w:tcW w:w="1174" w:type="pct"/>
          </w:tcPr>
          <w:p w:rsidR="00C9123C" w:rsidRPr="00ED115A" w:rsidRDefault="00C9123C" w:rsidP="003950CB">
            <w:pPr>
              <w:rPr>
                <w:sz w:val="20"/>
                <w:lang w:eastAsia="ja-JP"/>
              </w:rPr>
            </w:pPr>
            <w:r w:rsidRPr="00ED115A">
              <w:rPr>
                <w:sz w:val="20"/>
                <w:lang w:eastAsia="ja-JP"/>
              </w:rPr>
              <w:t>Y.1413 (Corr. 1)</w:t>
            </w:r>
          </w:p>
        </w:tc>
        <w:tc>
          <w:tcPr>
            <w:tcW w:w="2785" w:type="pct"/>
          </w:tcPr>
          <w:p w:rsidR="00C9123C" w:rsidRPr="00ED115A" w:rsidRDefault="00C9123C" w:rsidP="003950CB">
            <w:pPr>
              <w:rPr>
                <w:sz w:val="20"/>
              </w:rPr>
            </w:pPr>
            <w:r w:rsidRPr="00ED115A">
              <w:rPr>
                <w:sz w:val="20"/>
              </w:rPr>
              <w:t>TDM-MPLS network interworking - User plane interworking</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lastRenderedPageBreak/>
              <w:t>SG13(Q.12/13)</w:t>
            </w:r>
          </w:p>
        </w:tc>
        <w:tc>
          <w:tcPr>
            <w:tcW w:w="1174" w:type="pct"/>
          </w:tcPr>
          <w:p w:rsidR="00C9123C" w:rsidRPr="00ED115A" w:rsidRDefault="00C9123C" w:rsidP="003950CB">
            <w:pPr>
              <w:rPr>
                <w:sz w:val="20"/>
                <w:lang w:eastAsia="ja-JP"/>
              </w:rPr>
            </w:pPr>
            <w:r w:rsidRPr="00ED115A">
              <w:rPr>
                <w:sz w:val="20"/>
                <w:lang w:eastAsia="ja-JP"/>
              </w:rPr>
              <w:t>Y.1414</w:t>
            </w:r>
          </w:p>
        </w:tc>
        <w:tc>
          <w:tcPr>
            <w:tcW w:w="2785" w:type="pct"/>
          </w:tcPr>
          <w:p w:rsidR="00C9123C" w:rsidRPr="00ED115A" w:rsidRDefault="00C9123C" w:rsidP="003950CB">
            <w:pPr>
              <w:rPr>
                <w:sz w:val="20"/>
              </w:rPr>
            </w:pPr>
            <w:r w:rsidRPr="00ED115A">
              <w:rPr>
                <w:sz w:val="20"/>
              </w:rPr>
              <w:t>Voice services - MPLS network interworking</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SG13(Q.12/13)</w:t>
            </w:r>
          </w:p>
        </w:tc>
        <w:tc>
          <w:tcPr>
            <w:tcW w:w="1174" w:type="pct"/>
          </w:tcPr>
          <w:p w:rsidR="00C9123C" w:rsidRPr="00ED115A" w:rsidRDefault="00C9123C" w:rsidP="003950CB">
            <w:pPr>
              <w:rPr>
                <w:sz w:val="20"/>
                <w:lang w:eastAsia="ja-JP"/>
              </w:rPr>
            </w:pPr>
            <w:r w:rsidRPr="00ED115A">
              <w:rPr>
                <w:sz w:val="20"/>
                <w:lang w:eastAsia="ja-JP"/>
              </w:rPr>
              <w:t>Y.1415</w:t>
            </w:r>
          </w:p>
        </w:tc>
        <w:tc>
          <w:tcPr>
            <w:tcW w:w="2785" w:type="pct"/>
          </w:tcPr>
          <w:p w:rsidR="00C9123C" w:rsidRPr="00ED115A" w:rsidRDefault="00C9123C" w:rsidP="003950CB">
            <w:pPr>
              <w:rPr>
                <w:sz w:val="20"/>
              </w:rPr>
            </w:pPr>
            <w:r w:rsidRPr="00ED115A">
              <w:rPr>
                <w:sz w:val="20"/>
              </w:rPr>
              <w:t>Ethernet-MPLS network interworking - User plane interworking</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SG13(Q.12/13)</w:t>
            </w:r>
          </w:p>
        </w:tc>
        <w:tc>
          <w:tcPr>
            <w:tcW w:w="1174" w:type="pct"/>
          </w:tcPr>
          <w:p w:rsidR="00C9123C" w:rsidRPr="00ED115A" w:rsidRDefault="00C9123C" w:rsidP="003950CB">
            <w:pPr>
              <w:rPr>
                <w:sz w:val="20"/>
                <w:lang w:eastAsia="ja-JP"/>
              </w:rPr>
            </w:pPr>
            <w:r w:rsidRPr="00ED115A">
              <w:rPr>
                <w:sz w:val="20"/>
                <w:lang w:eastAsia="ja-JP"/>
              </w:rPr>
              <w:t>Y.1415 (Amend. 1)</w:t>
            </w:r>
          </w:p>
        </w:tc>
        <w:tc>
          <w:tcPr>
            <w:tcW w:w="2785" w:type="pct"/>
          </w:tcPr>
          <w:p w:rsidR="00C9123C" w:rsidRPr="00ED115A" w:rsidRDefault="00C9123C" w:rsidP="003950CB">
            <w:pPr>
              <w:rPr>
                <w:sz w:val="20"/>
              </w:rPr>
            </w:pPr>
            <w:r w:rsidRPr="00ED115A">
              <w:rPr>
                <w:sz w:val="20"/>
              </w:rPr>
              <w:t>Ethernet-MPLS network interworking – User plane interworking</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SG13(Q.12/13)</w:t>
            </w:r>
          </w:p>
        </w:tc>
        <w:tc>
          <w:tcPr>
            <w:tcW w:w="1174" w:type="pct"/>
          </w:tcPr>
          <w:p w:rsidR="00C9123C" w:rsidRPr="00ED115A" w:rsidRDefault="00C9123C" w:rsidP="003950CB">
            <w:pPr>
              <w:rPr>
                <w:sz w:val="20"/>
                <w:lang w:eastAsia="ja-JP"/>
              </w:rPr>
            </w:pPr>
            <w:r w:rsidRPr="00ED115A">
              <w:rPr>
                <w:sz w:val="20"/>
                <w:lang w:eastAsia="ja-JP"/>
              </w:rPr>
              <w:t>Y.1416</w:t>
            </w:r>
          </w:p>
        </w:tc>
        <w:tc>
          <w:tcPr>
            <w:tcW w:w="2785" w:type="pct"/>
          </w:tcPr>
          <w:p w:rsidR="00C9123C" w:rsidRPr="00ED115A" w:rsidRDefault="00C9123C" w:rsidP="003950CB">
            <w:pPr>
              <w:rPr>
                <w:sz w:val="20"/>
              </w:rPr>
            </w:pPr>
            <w:r w:rsidRPr="00ED115A">
              <w:rPr>
                <w:sz w:val="20"/>
              </w:rPr>
              <w:t>Use of virtual trunks for ATM/MPLS client/server control plane interworking</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SG13(Q.12/13)</w:t>
            </w:r>
          </w:p>
        </w:tc>
        <w:tc>
          <w:tcPr>
            <w:tcW w:w="1174" w:type="pct"/>
          </w:tcPr>
          <w:p w:rsidR="00C9123C" w:rsidRPr="00ED115A" w:rsidRDefault="00C9123C" w:rsidP="003950CB">
            <w:pPr>
              <w:rPr>
                <w:sz w:val="20"/>
                <w:lang w:eastAsia="ja-JP"/>
              </w:rPr>
            </w:pPr>
            <w:r w:rsidRPr="00ED115A">
              <w:rPr>
                <w:sz w:val="20"/>
                <w:lang w:eastAsia="ja-JP"/>
              </w:rPr>
              <w:t>Y.1417</w:t>
            </w:r>
          </w:p>
        </w:tc>
        <w:tc>
          <w:tcPr>
            <w:tcW w:w="2785" w:type="pct"/>
          </w:tcPr>
          <w:p w:rsidR="00C9123C" w:rsidRPr="00ED115A" w:rsidRDefault="00C9123C" w:rsidP="003950CB">
            <w:pPr>
              <w:rPr>
                <w:sz w:val="20"/>
              </w:rPr>
            </w:pPr>
            <w:r w:rsidRPr="00ED115A">
              <w:rPr>
                <w:sz w:val="20"/>
              </w:rPr>
              <w:t xml:space="preserve">ATM and frame relay/MPLS control plane interworking: Client-server  </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SG15(Q.10/15)</w:t>
            </w:r>
          </w:p>
        </w:tc>
        <w:tc>
          <w:tcPr>
            <w:tcW w:w="1174" w:type="pct"/>
          </w:tcPr>
          <w:p w:rsidR="00C9123C" w:rsidRPr="00ED115A" w:rsidRDefault="00C9123C" w:rsidP="003950CB">
            <w:pPr>
              <w:rPr>
                <w:sz w:val="20"/>
                <w:lang w:eastAsia="ja-JP"/>
              </w:rPr>
            </w:pPr>
            <w:r w:rsidRPr="00ED115A">
              <w:rPr>
                <w:sz w:val="20"/>
                <w:lang w:eastAsia="ja-JP"/>
              </w:rPr>
              <w:t>Y.1710</w:t>
            </w:r>
          </w:p>
        </w:tc>
        <w:tc>
          <w:tcPr>
            <w:tcW w:w="2785" w:type="pct"/>
          </w:tcPr>
          <w:p w:rsidR="00C9123C" w:rsidRPr="00ED115A" w:rsidRDefault="00C9123C" w:rsidP="003950CB">
            <w:pPr>
              <w:rPr>
                <w:sz w:val="20"/>
              </w:rPr>
            </w:pPr>
            <w:r w:rsidRPr="00ED115A">
              <w:rPr>
                <w:sz w:val="20"/>
              </w:rPr>
              <w:t>Requirements for OAM functionality for MPLS networks</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SG15(Q.10/15)</w:t>
            </w:r>
          </w:p>
        </w:tc>
        <w:tc>
          <w:tcPr>
            <w:tcW w:w="1174" w:type="pct"/>
          </w:tcPr>
          <w:p w:rsidR="00C9123C" w:rsidRPr="00ED115A" w:rsidRDefault="00C9123C" w:rsidP="003950CB">
            <w:pPr>
              <w:rPr>
                <w:sz w:val="20"/>
                <w:lang w:eastAsia="ja-JP"/>
              </w:rPr>
            </w:pPr>
            <w:r w:rsidRPr="00ED115A">
              <w:rPr>
                <w:sz w:val="20"/>
                <w:lang w:eastAsia="ja-JP"/>
              </w:rPr>
              <w:t>Y.1711</w:t>
            </w:r>
          </w:p>
        </w:tc>
        <w:tc>
          <w:tcPr>
            <w:tcW w:w="2785" w:type="pct"/>
          </w:tcPr>
          <w:p w:rsidR="00C9123C" w:rsidRPr="00ED115A" w:rsidRDefault="00C9123C" w:rsidP="003950CB">
            <w:pPr>
              <w:rPr>
                <w:sz w:val="20"/>
              </w:rPr>
            </w:pPr>
            <w:r w:rsidRPr="00ED115A">
              <w:rPr>
                <w:sz w:val="20"/>
              </w:rPr>
              <w:t>Operation &amp; Maintenance mechanism for MPLS networks</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SG15(Q.10/15)</w:t>
            </w:r>
          </w:p>
        </w:tc>
        <w:tc>
          <w:tcPr>
            <w:tcW w:w="1174" w:type="pct"/>
          </w:tcPr>
          <w:p w:rsidR="00C9123C" w:rsidRPr="00ED115A" w:rsidRDefault="00C9123C" w:rsidP="003950CB">
            <w:pPr>
              <w:rPr>
                <w:sz w:val="20"/>
                <w:lang w:eastAsia="ja-JP"/>
              </w:rPr>
            </w:pPr>
            <w:r w:rsidRPr="00ED115A">
              <w:rPr>
                <w:sz w:val="20"/>
                <w:lang w:eastAsia="ja-JP"/>
              </w:rPr>
              <w:t>Y.1711 (Corr. 1)</w:t>
            </w:r>
          </w:p>
        </w:tc>
        <w:tc>
          <w:tcPr>
            <w:tcW w:w="2785" w:type="pct"/>
          </w:tcPr>
          <w:p w:rsidR="00C9123C" w:rsidRPr="00ED115A" w:rsidRDefault="00C9123C" w:rsidP="003950CB">
            <w:pPr>
              <w:rPr>
                <w:sz w:val="20"/>
              </w:rPr>
            </w:pPr>
            <w:r w:rsidRPr="00ED115A">
              <w:rPr>
                <w:sz w:val="20"/>
              </w:rPr>
              <w:t>Operation &amp; Maintenance mechanism for MPLS networks</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SG15(Q.10/15)</w:t>
            </w:r>
          </w:p>
        </w:tc>
        <w:tc>
          <w:tcPr>
            <w:tcW w:w="1174" w:type="pct"/>
          </w:tcPr>
          <w:p w:rsidR="00C9123C" w:rsidRPr="00ED115A" w:rsidRDefault="00C9123C" w:rsidP="003950CB">
            <w:pPr>
              <w:rPr>
                <w:sz w:val="20"/>
                <w:lang w:eastAsia="ja-JP"/>
              </w:rPr>
            </w:pPr>
            <w:r w:rsidRPr="00ED115A">
              <w:rPr>
                <w:sz w:val="20"/>
                <w:lang w:eastAsia="ja-JP"/>
              </w:rPr>
              <w:t>Y.1711 (Amend. 1)</w:t>
            </w:r>
          </w:p>
        </w:tc>
        <w:tc>
          <w:tcPr>
            <w:tcW w:w="2785" w:type="pct"/>
          </w:tcPr>
          <w:p w:rsidR="00C9123C" w:rsidRPr="00ED115A" w:rsidRDefault="00C9123C" w:rsidP="003950CB">
            <w:pPr>
              <w:rPr>
                <w:sz w:val="20"/>
              </w:rPr>
            </w:pPr>
            <w:r w:rsidRPr="00ED115A">
              <w:rPr>
                <w:sz w:val="20"/>
              </w:rPr>
              <w:t>Operation &amp; Maintenance mechanism for MPLS networks</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SG15(Q.10/15)</w:t>
            </w:r>
          </w:p>
        </w:tc>
        <w:tc>
          <w:tcPr>
            <w:tcW w:w="1174" w:type="pct"/>
          </w:tcPr>
          <w:p w:rsidR="00C9123C" w:rsidRPr="00ED115A" w:rsidRDefault="00C9123C" w:rsidP="003950CB">
            <w:pPr>
              <w:rPr>
                <w:sz w:val="20"/>
                <w:lang w:eastAsia="ja-JP"/>
              </w:rPr>
            </w:pPr>
            <w:r w:rsidRPr="00ED115A">
              <w:rPr>
                <w:sz w:val="20"/>
                <w:lang w:eastAsia="ja-JP"/>
              </w:rPr>
              <w:t>Y.1712</w:t>
            </w:r>
          </w:p>
        </w:tc>
        <w:tc>
          <w:tcPr>
            <w:tcW w:w="2785" w:type="pct"/>
          </w:tcPr>
          <w:p w:rsidR="00C9123C" w:rsidRPr="00ED115A" w:rsidRDefault="00C9123C" w:rsidP="003950CB">
            <w:pPr>
              <w:rPr>
                <w:sz w:val="20"/>
              </w:rPr>
            </w:pPr>
            <w:r w:rsidRPr="00ED115A">
              <w:rPr>
                <w:sz w:val="20"/>
              </w:rPr>
              <w:t>OAM functionality for ATM-MPLS interworking</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SG15(Q.10/15)</w:t>
            </w:r>
          </w:p>
        </w:tc>
        <w:tc>
          <w:tcPr>
            <w:tcW w:w="1174" w:type="pct"/>
          </w:tcPr>
          <w:p w:rsidR="00C9123C" w:rsidRPr="00ED115A" w:rsidRDefault="00C9123C" w:rsidP="003950CB">
            <w:pPr>
              <w:rPr>
                <w:sz w:val="20"/>
                <w:lang w:eastAsia="ja-JP"/>
              </w:rPr>
            </w:pPr>
            <w:r w:rsidRPr="00ED115A">
              <w:rPr>
                <w:sz w:val="20"/>
                <w:lang w:eastAsia="ja-JP"/>
              </w:rPr>
              <w:t>Y.1713</w:t>
            </w:r>
          </w:p>
        </w:tc>
        <w:tc>
          <w:tcPr>
            <w:tcW w:w="2785" w:type="pct"/>
          </w:tcPr>
          <w:p w:rsidR="00C9123C" w:rsidRPr="00ED115A" w:rsidRDefault="00C9123C" w:rsidP="003950CB">
            <w:pPr>
              <w:rPr>
                <w:sz w:val="20"/>
              </w:rPr>
            </w:pPr>
            <w:r w:rsidRPr="00ED115A">
              <w:rPr>
                <w:sz w:val="20"/>
              </w:rPr>
              <w:t>Misbranching detection for MPLS networks</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SG15(Q.10/15)</w:t>
            </w:r>
          </w:p>
        </w:tc>
        <w:tc>
          <w:tcPr>
            <w:tcW w:w="1174" w:type="pct"/>
          </w:tcPr>
          <w:p w:rsidR="00C9123C" w:rsidRPr="00ED115A" w:rsidRDefault="00C9123C" w:rsidP="003950CB">
            <w:pPr>
              <w:rPr>
                <w:sz w:val="20"/>
                <w:lang w:eastAsia="ja-JP"/>
              </w:rPr>
            </w:pPr>
            <w:r w:rsidRPr="00ED115A">
              <w:rPr>
                <w:sz w:val="20"/>
                <w:lang w:eastAsia="ja-JP"/>
              </w:rPr>
              <w:t>Y.1714</w:t>
            </w:r>
          </w:p>
        </w:tc>
        <w:tc>
          <w:tcPr>
            <w:tcW w:w="2785" w:type="pct"/>
          </w:tcPr>
          <w:p w:rsidR="00C9123C" w:rsidRPr="00ED115A" w:rsidRDefault="00C9123C" w:rsidP="003950CB">
            <w:pPr>
              <w:rPr>
                <w:sz w:val="20"/>
              </w:rPr>
            </w:pPr>
            <w:r w:rsidRPr="00ED115A">
              <w:rPr>
                <w:sz w:val="20"/>
              </w:rPr>
              <w:t>MPLS management and OAM framework</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SG15(Q.9/15)</w:t>
            </w:r>
          </w:p>
        </w:tc>
        <w:tc>
          <w:tcPr>
            <w:tcW w:w="1174" w:type="pct"/>
          </w:tcPr>
          <w:p w:rsidR="00C9123C" w:rsidRPr="00ED115A" w:rsidRDefault="00C9123C" w:rsidP="003950CB">
            <w:pPr>
              <w:rPr>
                <w:sz w:val="20"/>
                <w:lang w:eastAsia="ja-JP"/>
              </w:rPr>
            </w:pPr>
            <w:r w:rsidRPr="00ED115A">
              <w:rPr>
                <w:sz w:val="20"/>
                <w:lang w:eastAsia="ja-JP"/>
              </w:rPr>
              <w:t>Y.1720</w:t>
            </w:r>
          </w:p>
        </w:tc>
        <w:tc>
          <w:tcPr>
            <w:tcW w:w="2785" w:type="pct"/>
          </w:tcPr>
          <w:p w:rsidR="00C9123C" w:rsidRPr="00ED115A" w:rsidRDefault="00C9123C" w:rsidP="003950CB">
            <w:pPr>
              <w:rPr>
                <w:sz w:val="20"/>
              </w:rPr>
            </w:pPr>
            <w:r w:rsidRPr="00ED115A">
              <w:rPr>
                <w:sz w:val="20"/>
              </w:rPr>
              <w:t>Protection switching for MPLS networks</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SG15(Q.9/15)</w:t>
            </w:r>
          </w:p>
        </w:tc>
        <w:tc>
          <w:tcPr>
            <w:tcW w:w="1174" w:type="pct"/>
          </w:tcPr>
          <w:p w:rsidR="00C9123C" w:rsidRPr="00ED115A" w:rsidRDefault="00C9123C" w:rsidP="003950CB">
            <w:pPr>
              <w:rPr>
                <w:sz w:val="20"/>
                <w:lang w:eastAsia="ja-JP"/>
              </w:rPr>
            </w:pPr>
            <w:r w:rsidRPr="00ED115A">
              <w:rPr>
                <w:sz w:val="20"/>
                <w:lang w:eastAsia="ja-JP"/>
              </w:rPr>
              <w:t>Y.1720 (Amend. 1)</w:t>
            </w:r>
          </w:p>
        </w:tc>
        <w:tc>
          <w:tcPr>
            <w:tcW w:w="2785" w:type="pct"/>
          </w:tcPr>
          <w:p w:rsidR="00C9123C" w:rsidRPr="00ED115A" w:rsidRDefault="00C9123C" w:rsidP="003950CB">
            <w:pPr>
              <w:rPr>
                <w:sz w:val="20"/>
              </w:rPr>
            </w:pPr>
            <w:r w:rsidRPr="00ED115A">
              <w:rPr>
                <w:sz w:val="20"/>
              </w:rPr>
              <w:t>Protection switching for MPLS networks</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SG15(Q.12/15)</w:t>
            </w:r>
          </w:p>
        </w:tc>
        <w:tc>
          <w:tcPr>
            <w:tcW w:w="1174" w:type="pct"/>
          </w:tcPr>
          <w:p w:rsidR="00C9123C" w:rsidRPr="00ED115A" w:rsidRDefault="00C9123C" w:rsidP="003950CB">
            <w:pPr>
              <w:rPr>
                <w:sz w:val="20"/>
                <w:lang w:eastAsia="ja-JP"/>
              </w:rPr>
            </w:pPr>
            <w:r w:rsidRPr="00ED115A">
              <w:rPr>
                <w:sz w:val="20"/>
                <w:lang w:eastAsia="ja-JP"/>
              </w:rPr>
              <w:t>G.8110/Y.1370</w:t>
            </w:r>
          </w:p>
        </w:tc>
        <w:tc>
          <w:tcPr>
            <w:tcW w:w="2785" w:type="pct"/>
          </w:tcPr>
          <w:p w:rsidR="00C9123C" w:rsidRPr="00ED115A" w:rsidRDefault="00C9123C" w:rsidP="003950CB">
            <w:pPr>
              <w:rPr>
                <w:sz w:val="20"/>
              </w:rPr>
            </w:pPr>
            <w:r w:rsidRPr="00ED115A">
              <w:rPr>
                <w:sz w:val="20"/>
              </w:rPr>
              <w:t>MPLS Layer Network Architecture</w:t>
            </w:r>
          </w:p>
        </w:tc>
      </w:tr>
    </w:tbl>
    <w:p w:rsidR="00C9123C" w:rsidRPr="00ED115A" w:rsidRDefault="00C9123C" w:rsidP="00C9123C">
      <w:pPr>
        <w:keepNext/>
        <w:keepLines/>
        <w:spacing w:before="360" w:after="120"/>
        <w:jc w:val="center"/>
        <w:rPr>
          <w:b/>
          <w:lang w:eastAsia="ja-JP"/>
        </w:rPr>
      </w:pPr>
      <w:r w:rsidRPr="00ED115A">
        <w:rPr>
          <w:rFonts w:hint="eastAsia"/>
          <w:b/>
          <w:lang w:eastAsia="ja-JP"/>
        </w:rPr>
        <w:t>Table 7-</w:t>
      </w:r>
      <w:r w:rsidR="00BD47E8" w:rsidRPr="00ED115A">
        <w:rPr>
          <w:b/>
          <w:lang w:eastAsia="ja-JP"/>
        </w:rPr>
        <w:t>7 T</w:t>
      </w:r>
      <w:r w:rsidRPr="00ED115A">
        <w:rPr>
          <w:rFonts w:hint="eastAsia"/>
          <w:b/>
          <w:lang w:eastAsia="ja-JP"/>
        </w:rPr>
        <w:t>-MPLS related Recommendations</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237"/>
        <w:gridCol w:w="2427"/>
        <w:gridCol w:w="5193"/>
      </w:tblGrid>
      <w:tr w:rsidR="00C9123C" w:rsidRPr="00ED115A" w:rsidTr="00D55AC7">
        <w:trPr>
          <w:cantSplit/>
          <w:tblHeader/>
          <w:jc w:val="center"/>
        </w:trPr>
        <w:tc>
          <w:tcPr>
            <w:tcW w:w="1135" w:type="pct"/>
          </w:tcPr>
          <w:p w:rsidR="00C9123C" w:rsidRPr="00ED115A" w:rsidRDefault="00C9123C" w:rsidP="003950CB">
            <w:pPr>
              <w:rPr>
                <w:b/>
                <w:sz w:val="20"/>
              </w:rPr>
            </w:pPr>
            <w:r w:rsidRPr="00ED115A">
              <w:rPr>
                <w:b/>
                <w:sz w:val="20"/>
              </w:rPr>
              <w:t>Organisation (Subgroup responsible)</w:t>
            </w:r>
          </w:p>
        </w:tc>
        <w:tc>
          <w:tcPr>
            <w:tcW w:w="1231" w:type="pct"/>
          </w:tcPr>
          <w:p w:rsidR="00C9123C" w:rsidRPr="00ED115A" w:rsidRDefault="00C9123C" w:rsidP="003950CB">
            <w:pPr>
              <w:rPr>
                <w:b/>
                <w:sz w:val="20"/>
              </w:rPr>
            </w:pPr>
            <w:r w:rsidRPr="00ED115A">
              <w:rPr>
                <w:b/>
                <w:sz w:val="20"/>
              </w:rPr>
              <w:t>Number</w:t>
            </w:r>
          </w:p>
        </w:tc>
        <w:tc>
          <w:tcPr>
            <w:tcW w:w="2634" w:type="pct"/>
          </w:tcPr>
          <w:p w:rsidR="00C9123C" w:rsidRPr="00ED115A" w:rsidRDefault="00C9123C" w:rsidP="003950CB">
            <w:pPr>
              <w:rPr>
                <w:b/>
                <w:sz w:val="20"/>
              </w:rPr>
            </w:pPr>
            <w:r w:rsidRPr="00ED115A">
              <w:rPr>
                <w:b/>
                <w:sz w:val="20"/>
              </w:rPr>
              <w:t>Title</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rFonts w:hint="eastAsia"/>
                <w:sz w:val="20"/>
                <w:lang w:eastAsia="ja-JP"/>
              </w:rPr>
              <w:t>SG13(</w:t>
            </w:r>
            <w:r w:rsidR="00BD47E8" w:rsidRPr="00ED115A">
              <w:rPr>
                <w:sz w:val="20"/>
                <w:lang w:eastAsia="ja-JP"/>
              </w:rPr>
              <w:t>Q5</w:t>
            </w:r>
            <w:r w:rsidRPr="00ED115A">
              <w:rPr>
                <w:rFonts w:hint="eastAsia"/>
                <w:sz w:val="20"/>
                <w:lang w:eastAsia="ja-JP"/>
              </w:rPr>
              <w:t>/13)</w:t>
            </w:r>
          </w:p>
        </w:tc>
        <w:tc>
          <w:tcPr>
            <w:tcW w:w="1231" w:type="pct"/>
          </w:tcPr>
          <w:p w:rsidR="00C9123C" w:rsidRPr="00ED115A" w:rsidRDefault="00C9123C" w:rsidP="003950CB">
            <w:pPr>
              <w:rPr>
                <w:sz w:val="20"/>
                <w:lang w:eastAsia="ja-JP"/>
              </w:rPr>
            </w:pPr>
            <w:r w:rsidRPr="00ED115A">
              <w:rPr>
                <w:sz w:val="20"/>
                <w:lang w:eastAsia="ja-JP"/>
              </w:rPr>
              <w:t>Y.Sup4</w:t>
            </w:r>
          </w:p>
        </w:tc>
        <w:tc>
          <w:tcPr>
            <w:tcW w:w="2634" w:type="pct"/>
          </w:tcPr>
          <w:p w:rsidR="00C9123C" w:rsidRPr="00ED115A" w:rsidRDefault="00C9123C" w:rsidP="003950CB">
            <w:pPr>
              <w:rPr>
                <w:sz w:val="20"/>
                <w:lang w:eastAsia="ja-JP"/>
              </w:rPr>
            </w:pPr>
            <w:r w:rsidRPr="00ED115A">
              <w:rPr>
                <w:sz w:val="20"/>
              </w:rPr>
              <w:t xml:space="preserve">Supplement on </w:t>
            </w:r>
            <w:r w:rsidRPr="00ED115A">
              <w:rPr>
                <w:sz w:val="20"/>
                <w:lang w:eastAsia="ja-JP"/>
              </w:rPr>
              <w:t>transport requirements for T-MPLS OAM and considerations for the application of IETF MPLS technology</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rFonts w:hint="eastAsia"/>
                <w:sz w:val="20"/>
                <w:lang w:eastAsia="ja-JP"/>
              </w:rPr>
              <w:t>SG15(Q.9/15)</w:t>
            </w:r>
          </w:p>
        </w:tc>
        <w:tc>
          <w:tcPr>
            <w:tcW w:w="1231" w:type="pct"/>
          </w:tcPr>
          <w:p w:rsidR="00C9123C" w:rsidRPr="00ED115A" w:rsidRDefault="00C9123C" w:rsidP="003950CB">
            <w:pPr>
              <w:rPr>
                <w:sz w:val="20"/>
                <w:lang w:eastAsia="ja-JP"/>
              </w:rPr>
            </w:pPr>
            <w:r w:rsidRPr="00ED115A">
              <w:rPr>
                <w:rFonts w:hint="eastAsia"/>
                <w:sz w:val="20"/>
                <w:lang w:eastAsia="ja-JP"/>
              </w:rPr>
              <w:t>G.8131</w:t>
            </w:r>
            <w:r w:rsidRPr="00ED115A">
              <w:rPr>
                <w:sz w:val="20"/>
                <w:lang w:eastAsia="ja-JP"/>
              </w:rPr>
              <w:t>/Y.1382</w:t>
            </w:r>
          </w:p>
        </w:tc>
        <w:tc>
          <w:tcPr>
            <w:tcW w:w="2634" w:type="pct"/>
          </w:tcPr>
          <w:p w:rsidR="00C9123C" w:rsidRPr="00ED115A" w:rsidRDefault="00C9123C" w:rsidP="003950CB">
            <w:pPr>
              <w:rPr>
                <w:sz w:val="20"/>
                <w:lang w:eastAsia="ja-JP"/>
              </w:rPr>
            </w:pPr>
            <w:r w:rsidRPr="00ED115A">
              <w:rPr>
                <w:sz w:val="20"/>
                <w:lang w:eastAsia="ja-JP"/>
              </w:rPr>
              <w:t xml:space="preserve">Linear protection switching for transport MPLS (T-MPLS) networks  </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rFonts w:hint="eastAsia"/>
                <w:sz w:val="20"/>
                <w:lang w:eastAsia="ja-JP"/>
              </w:rPr>
              <w:t>SG15(Q.9/15)</w:t>
            </w:r>
          </w:p>
        </w:tc>
        <w:tc>
          <w:tcPr>
            <w:tcW w:w="1231" w:type="pct"/>
          </w:tcPr>
          <w:p w:rsidR="00C9123C" w:rsidRPr="00ED115A" w:rsidRDefault="00C9123C" w:rsidP="003950CB">
            <w:pPr>
              <w:rPr>
                <w:sz w:val="20"/>
                <w:lang w:eastAsia="ja-JP"/>
              </w:rPr>
            </w:pPr>
            <w:r w:rsidRPr="00ED115A">
              <w:rPr>
                <w:rFonts w:hint="eastAsia"/>
                <w:sz w:val="20"/>
                <w:lang w:eastAsia="ja-JP"/>
              </w:rPr>
              <w:t>G.8131</w:t>
            </w:r>
            <w:r w:rsidRPr="00ED115A">
              <w:rPr>
                <w:sz w:val="20"/>
                <w:lang w:eastAsia="ja-JP"/>
              </w:rPr>
              <w:t>/Y.1382 (Amend. 1)</w:t>
            </w:r>
          </w:p>
        </w:tc>
        <w:tc>
          <w:tcPr>
            <w:tcW w:w="2634" w:type="pct"/>
          </w:tcPr>
          <w:p w:rsidR="00C9123C" w:rsidRPr="00ED115A" w:rsidRDefault="00C9123C" w:rsidP="003950CB">
            <w:pPr>
              <w:rPr>
                <w:sz w:val="20"/>
                <w:lang w:eastAsia="ja-JP"/>
              </w:rPr>
            </w:pPr>
            <w:r w:rsidRPr="00ED115A">
              <w:rPr>
                <w:sz w:val="20"/>
                <w:lang w:eastAsia="ja-JP"/>
              </w:rPr>
              <w:t xml:space="preserve">Linear protection switching for transport MPLS (T-MPLS) networks  </w:t>
            </w:r>
          </w:p>
        </w:tc>
      </w:tr>
    </w:tbl>
    <w:p w:rsidR="00C9123C" w:rsidRPr="00ED115A" w:rsidRDefault="00C9123C" w:rsidP="00C9123C">
      <w:pPr>
        <w:rPr>
          <w:lang w:eastAsia="ja-JP"/>
        </w:rPr>
      </w:pPr>
    </w:p>
    <w:p w:rsidR="00C9123C" w:rsidRPr="00ED115A" w:rsidRDefault="00C9123C" w:rsidP="00C9123C">
      <w:pPr>
        <w:keepNext/>
        <w:keepLines/>
        <w:spacing w:before="360" w:after="120"/>
        <w:jc w:val="center"/>
        <w:rPr>
          <w:b/>
          <w:lang w:eastAsia="ja-JP"/>
        </w:rPr>
      </w:pPr>
      <w:r w:rsidRPr="00ED115A">
        <w:rPr>
          <w:rFonts w:hint="eastAsia"/>
          <w:b/>
          <w:lang w:eastAsia="ja-JP"/>
        </w:rPr>
        <w:t>Table 7-</w:t>
      </w:r>
      <w:r w:rsidR="00BD47E8" w:rsidRPr="00ED115A">
        <w:rPr>
          <w:b/>
          <w:lang w:eastAsia="ja-JP"/>
        </w:rPr>
        <w:t>8 MPLS</w:t>
      </w:r>
      <w:r w:rsidRPr="00ED115A">
        <w:rPr>
          <w:rFonts w:hint="eastAsia"/>
          <w:b/>
          <w:lang w:eastAsia="ja-JP"/>
        </w:rPr>
        <w:t xml:space="preserve">-TP-related </w:t>
      </w:r>
      <w:r>
        <w:rPr>
          <w:rFonts w:hint="eastAsia"/>
          <w:b/>
          <w:lang w:eastAsia="ja-JP"/>
        </w:rPr>
        <w:t>Recommendations</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34"/>
        <w:gridCol w:w="2391"/>
        <w:gridCol w:w="5532"/>
      </w:tblGrid>
      <w:tr w:rsidR="00C9123C" w:rsidRPr="00ED115A" w:rsidTr="00D55AC7">
        <w:trPr>
          <w:cantSplit/>
          <w:tblHeader/>
          <w:jc w:val="center"/>
        </w:trPr>
        <w:tc>
          <w:tcPr>
            <w:tcW w:w="981" w:type="pct"/>
          </w:tcPr>
          <w:p w:rsidR="00C9123C" w:rsidRPr="00ED115A" w:rsidRDefault="00C9123C" w:rsidP="003950CB">
            <w:pPr>
              <w:rPr>
                <w:b/>
                <w:sz w:val="20"/>
              </w:rPr>
            </w:pPr>
            <w:r w:rsidRPr="00ED115A">
              <w:rPr>
                <w:b/>
                <w:sz w:val="20"/>
              </w:rPr>
              <w:t>Organisation (Subgroup responsible)</w:t>
            </w:r>
          </w:p>
        </w:tc>
        <w:tc>
          <w:tcPr>
            <w:tcW w:w="1213" w:type="pct"/>
          </w:tcPr>
          <w:p w:rsidR="00C9123C" w:rsidRPr="00ED115A" w:rsidRDefault="00C9123C" w:rsidP="003950CB">
            <w:pPr>
              <w:rPr>
                <w:b/>
                <w:sz w:val="20"/>
              </w:rPr>
            </w:pPr>
            <w:r w:rsidRPr="00ED115A">
              <w:rPr>
                <w:b/>
                <w:sz w:val="20"/>
              </w:rPr>
              <w:t>Number</w:t>
            </w:r>
          </w:p>
        </w:tc>
        <w:tc>
          <w:tcPr>
            <w:tcW w:w="2806" w:type="pct"/>
          </w:tcPr>
          <w:p w:rsidR="00C9123C" w:rsidRPr="00ED115A" w:rsidRDefault="00C9123C" w:rsidP="003950CB">
            <w:pPr>
              <w:rPr>
                <w:b/>
                <w:sz w:val="20"/>
              </w:rPr>
            </w:pPr>
            <w:r w:rsidRPr="00ED115A">
              <w:rPr>
                <w:b/>
                <w:sz w:val="20"/>
              </w:rPr>
              <w:t>Title</w:t>
            </w:r>
          </w:p>
        </w:tc>
      </w:tr>
      <w:tr w:rsidR="00C9123C" w:rsidRPr="00ED115A" w:rsidTr="00D55AC7">
        <w:trPr>
          <w:cantSplit/>
          <w:tblHeader/>
          <w:jc w:val="center"/>
        </w:trPr>
        <w:tc>
          <w:tcPr>
            <w:tcW w:w="981" w:type="pct"/>
          </w:tcPr>
          <w:p w:rsidR="00C9123C" w:rsidRPr="00D04C96" w:rsidRDefault="00C9123C" w:rsidP="003950CB">
            <w:pPr>
              <w:rPr>
                <w:sz w:val="20"/>
                <w:lang w:eastAsia="ja-JP"/>
              </w:rPr>
            </w:pPr>
            <w:r>
              <w:rPr>
                <w:rFonts w:hint="eastAsia"/>
                <w:sz w:val="20"/>
                <w:lang w:eastAsia="ja-JP"/>
              </w:rPr>
              <w:t>SG15(Q3/15)</w:t>
            </w:r>
          </w:p>
        </w:tc>
        <w:tc>
          <w:tcPr>
            <w:tcW w:w="1213" w:type="pct"/>
          </w:tcPr>
          <w:p w:rsidR="00C9123C" w:rsidRPr="00D04C96" w:rsidRDefault="00C9123C" w:rsidP="003950CB">
            <w:pPr>
              <w:rPr>
                <w:sz w:val="20"/>
                <w:lang w:eastAsia="ja-JP"/>
              </w:rPr>
            </w:pPr>
            <w:r>
              <w:rPr>
                <w:rFonts w:hint="eastAsia"/>
                <w:sz w:val="20"/>
                <w:lang w:eastAsia="ja-JP"/>
              </w:rPr>
              <w:t>G.8101/Y.1355</w:t>
            </w:r>
          </w:p>
        </w:tc>
        <w:tc>
          <w:tcPr>
            <w:tcW w:w="2806" w:type="pct"/>
          </w:tcPr>
          <w:p w:rsidR="00C9123C" w:rsidRPr="00D04C96" w:rsidRDefault="00C9123C" w:rsidP="003950CB">
            <w:pPr>
              <w:rPr>
                <w:sz w:val="20"/>
                <w:lang w:eastAsia="ja-JP"/>
              </w:rPr>
            </w:pPr>
            <w:r w:rsidRPr="00D04C96">
              <w:rPr>
                <w:sz w:val="20"/>
                <w:lang w:eastAsia="ja-JP"/>
              </w:rPr>
              <w:t>Terms and definitions for MPLS transport profile</w:t>
            </w:r>
          </w:p>
        </w:tc>
      </w:tr>
      <w:tr w:rsidR="00C9123C" w:rsidRPr="00ED115A" w:rsidTr="00D55AC7">
        <w:trPr>
          <w:cantSplit/>
          <w:tblHeader/>
          <w:jc w:val="center"/>
        </w:trPr>
        <w:tc>
          <w:tcPr>
            <w:tcW w:w="981" w:type="pct"/>
          </w:tcPr>
          <w:p w:rsidR="00C9123C" w:rsidRPr="005A7EF4" w:rsidRDefault="00C9123C" w:rsidP="003950CB">
            <w:pPr>
              <w:rPr>
                <w:sz w:val="20"/>
                <w:lang w:eastAsia="ja-JP"/>
              </w:rPr>
            </w:pPr>
            <w:r w:rsidRPr="005A7EF4">
              <w:rPr>
                <w:rFonts w:hint="eastAsia"/>
                <w:sz w:val="20"/>
                <w:lang w:eastAsia="ja-JP"/>
              </w:rPr>
              <w:t>SG15</w:t>
            </w:r>
            <w:r>
              <w:rPr>
                <w:rFonts w:hint="eastAsia"/>
                <w:sz w:val="20"/>
                <w:lang w:eastAsia="ja-JP"/>
              </w:rPr>
              <w:t>(Q12/15)</w:t>
            </w:r>
          </w:p>
        </w:tc>
        <w:tc>
          <w:tcPr>
            <w:tcW w:w="1213" w:type="pct"/>
          </w:tcPr>
          <w:p w:rsidR="00C9123C" w:rsidRPr="005A7EF4" w:rsidRDefault="00C9123C" w:rsidP="003950CB">
            <w:pPr>
              <w:rPr>
                <w:sz w:val="20"/>
                <w:lang w:eastAsia="ja-JP"/>
              </w:rPr>
            </w:pPr>
            <w:r>
              <w:rPr>
                <w:rFonts w:hint="eastAsia"/>
                <w:sz w:val="20"/>
                <w:lang w:eastAsia="ja-JP"/>
              </w:rPr>
              <w:t>G.8110.1/Y.1370.1</w:t>
            </w:r>
          </w:p>
        </w:tc>
        <w:tc>
          <w:tcPr>
            <w:tcW w:w="2806" w:type="pct"/>
          </w:tcPr>
          <w:p w:rsidR="00C9123C" w:rsidRPr="005A7EF4" w:rsidRDefault="00C9123C" w:rsidP="003950CB">
            <w:pPr>
              <w:rPr>
                <w:sz w:val="20"/>
                <w:lang w:eastAsia="ja-JP"/>
              </w:rPr>
            </w:pPr>
            <w:r w:rsidRPr="005A7EF4">
              <w:rPr>
                <w:sz w:val="20"/>
                <w:lang w:eastAsia="ja-JP"/>
              </w:rPr>
              <w:t>Architecture of the Multi-Protocol Label Switching transport profile layer network</w:t>
            </w:r>
          </w:p>
        </w:tc>
      </w:tr>
      <w:tr w:rsidR="00C9123C" w:rsidRPr="00ED115A" w:rsidTr="00D55AC7">
        <w:trPr>
          <w:cantSplit/>
          <w:tblHeader/>
          <w:jc w:val="center"/>
        </w:trPr>
        <w:tc>
          <w:tcPr>
            <w:tcW w:w="981" w:type="pct"/>
          </w:tcPr>
          <w:p w:rsidR="00C9123C" w:rsidRPr="00E51984" w:rsidRDefault="00C9123C" w:rsidP="003950CB">
            <w:pPr>
              <w:rPr>
                <w:sz w:val="20"/>
                <w:lang w:eastAsia="ja-JP"/>
              </w:rPr>
            </w:pPr>
            <w:r>
              <w:rPr>
                <w:rFonts w:hint="eastAsia"/>
                <w:sz w:val="20"/>
                <w:lang w:eastAsia="ja-JP"/>
              </w:rPr>
              <w:t>SG15(Q10/15)</w:t>
            </w:r>
          </w:p>
        </w:tc>
        <w:tc>
          <w:tcPr>
            <w:tcW w:w="1213" w:type="pct"/>
          </w:tcPr>
          <w:p w:rsidR="00C9123C" w:rsidRDefault="00C9123C" w:rsidP="003950CB">
            <w:pPr>
              <w:rPr>
                <w:sz w:val="20"/>
                <w:lang w:eastAsia="ja-JP"/>
              </w:rPr>
            </w:pPr>
            <w:r>
              <w:rPr>
                <w:rFonts w:hint="eastAsia"/>
                <w:sz w:val="20"/>
                <w:lang w:eastAsia="ja-JP"/>
              </w:rPr>
              <w:t>G.8112/Y.1371</w:t>
            </w:r>
          </w:p>
        </w:tc>
        <w:tc>
          <w:tcPr>
            <w:tcW w:w="2806" w:type="pct"/>
          </w:tcPr>
          <w:p w:rsidR="00C9123C" w:rsidRPr="005A7EF4" w:rsidRDefault="00C9123C" w:rsidP="003950CB">
            <w:pPr>
              <w:rPr>
                <w:sz w:val="20"/>
                <w:lang w:eastAsia="ja-JP"/>
              </w:rPr>
            </w:pPr>
            <w:r w:rsidRPr="00E51984">
              <w:rPr>
                <w:sz w:val="20"/>
                <w:lang w:eastAsia="ja-JP"/>
              </w:rPr>
              <w:t>Interfaces for the MPLS Transport Profile layer network</w:t>
            </w:r>
          </w:p>
        </w:tc>
      </w:tr>
      <w:tr w:rsidR="00C9123C" w:rsidRPr="00ED115A" w:rsidTr="00D55AC7">
        <w:trPr>
          <w:cantSplit/>
          <w:tblHeader/>
          <w:jc w:val="center"/>
        </w:trPr>
        <w:tc>
          <w:tcPr>
            <w:tcW w:w="981" w:type="pct"/>
          </w:tcPr>
          <w:p w:rsidR="00C9123C" w:rsidRDefault="00C9123C" w:rsidP="003950CB">
            <w:pPr>
              <w:rPr>
                <w:sz w:val="20"/>
                <w:lang w:eastAsia="ja-JP"/>
              </w:rPr>
            </w:pPr>
            <w:r>
              <w:rPr>
                <w:rFonts w:hint="eastAsia"/>
                <w:sz w:val="20"/>
                <w:lang w:eastAsia="ja-JP"/>
              </w:rPr>
              <w:lastRenderedPageBreak/>
              <w:t>SG15(Q10/15)</w:t>
            </w:r>
          </w:p>
        </w:tc>
        <w:tc>
          <w:tcPr>
            <w:tcW w:w="1213" w:type="pct"/>
          </w:tcPr>
          <w:p w:rsidR="00C9123C" w:rsidRDefault="00C9123C" w:rsidP="003950CB">
            <w:pPr>
              <w:rPr>
                <w:sz w:val="20"/>
                <w:lang w:eastAsia="ja-JP"/>
              </w:rPr>
            </w:pPr>
            <w:r>
              <w:rPr>
                <w:rFonts w:hint="eastAsia"/>
                <w:sz w:val="20"/>
                <w:lang w:eastAsia="ja-JP"/>
              </w:rPr>
              <w:t>G.8113.1/Y1372.1</w:t>
            </w:r>
          </w:p>
        </w:tc>
        <w:tc>
          <w:tcPr>
            <w:tcW w:w="2806" w:type="pct"/>
          </w:tcPr>
          <w:p w:rsidR="00C9123C" w:rsidRPr="00E51984" w:rsidRDefault="00C9123C" w:rsidP="003950CB">
            <w:pPr>
              <w:rPr>
                <w:sz w:val="20"/>
                <w:lang w:eastAsia="ja-JP"/>
              </w:rPr>
            </w:pPr>
            <w:r w:rsidRPr="00E51984">
              <w:rPr>
                <w:sz w:val="20"/>
                <w:lang w:eastAsia="ja-JP"/>
              </w:rPr>
              <w:t>Operations, administration and maintenance mechanism for MPLS-TP in packet transport networks</w:t>
            </w:r>
          </w:p>
        </w:tc>
      </w:tr>
      <w:tr w:rsidR="00C9123C" w:rsidRPr="00ED115A" w:rsidTr="00D55AC7">
        <w:trPr>
          <w:cantSplit/>
          <w:tblHeader/>
          <w:jc w:val="center"/>
        </w:trPr>
        <w:tc>
          <w:tcPr>
            <w:tcW w:w="981" w:type="pct"/>
          </w:tcPr>
          <w:p w:rsidR="00C9123C" w:rsidRDefault="00C9123C" w:rsidP="003950CB">
            <w:pPr>
              <w:rPr>
                <w:sz w:val="20"/>
                <w:lang w:eastAsia="ja-JP"/>
              </w:rPr>
            </w:pPr>
            <w:r>
              <w:rPr>
                <w:rFonts w:hint="eastAsia"/>
                <w:sz w:val="20"/>
                <w:lang w:eastAsia="ja-JP"/>
              </w:rPr>
              <w:t>SG15(Q10/15)</w:t>
            </w:r>
          </w:p>
        </w:tc>
        <w:tc>
          <w:tcPr>
            <w:tcW w:w="1213" w:type="pct"/>
          </w:tcPr>
          <w:p w:rsidR="00C9123C" w:rsidRDefault="00C9123C" w:rsidP="003950CB">
            <w:pPr>
              <w:rPr>
                <w:sz w:val="20"/>
                <w:lang w:eastAsia="ja-JP"/>
              </w:rPr>
            </w:pPr>
            <w:r>
              <w:rPr>
                <w:rFonts w:hint="eastAsia"/>
                <w:sz w:val="20"/>
                <w:lang w:eastAsia="ja-JP"/>
              </w:rPr>
              <w:t>G.8113.2/Y.1372.2</w:t>
            </w:r>
          </w:p>
        </w:tc>
        <w:tc>
          <w:tcPr>
            <w:tcW w:w="2806" w:type="pct"/>
          </w:tcPr>
          <w:p w:rsidR="00C9123C" w:rsidRPr="00E51984" w:rsidRDefault="00C9123C" w:rsidP="003950CB">
            <w:pPr>
              <w:rPr>
                <w:sz w:val="20"/>
                <w:lang w:eastAsia="ja-JP"/>
              </w:rPr>
            </w:pPr>
            <w:r w:rsidRPr="00E51984">
              <w:rPr>
                <w:sz w:val="20"/>
                <w:lang w:eastAsia="ja-JP"/>
              </w:rPr>
              <w:t>Operations, administration and maintenance mechanisms for MPLS-TP networks using the tools defined for MPLS</w:t>
            </w:r>
          </w:p>
        </w:tc>
      </w:tr>
      <w:tr w:rsidR="00C9123C" w:rsidRPr="00ED115A" w:rsidTr="00D55AC7">
        <w:trPr>
          <w:cantSplit/>
          <w:tblHeader/>
          <w:jc w:val="center"/>
        </w:trPr>
        <w:tc>
          <w:tcPr>
            <w:tcW w:w="981" w:type="pct"/>
          </w:tcPr>
          <w:p w:rsidR="00C9123C" w:rsidRDefault="00C9123C" w:rsidP="003950CB">
            <w:pPr>
              <w:rPr>
                <w:sz w:val="20"/>
                <w:lang w:eastAsia="ja-JP"/>
              </w:rPr>
            </w:pPr>
            <w:r>
              <w:rPr>
                <w:rFonts w:hint="eastAsia"/>
                <w:sz w:val="20"/>
                <w:lang w:eastAsia="ja-JP"/>
              </w:rPr>
              <w:t>SG15(Q10/15)</w:t>
            </w:r>
          </w:p>
        </w:tc>
        <w:tc>
          <w:tcPr>
            <w:tcW w:w="1213" w:type="pct"/>
          </w:tcPr>
          <w:p w:rsidR="00C9123C" w:rsidRDefault="00C9123C" w:rsidP="003950CB">
            <w:pPr>
              <w:rPr>
                <w:sz w:val="20"/>
                <w:lang w:eastAsia="ja-JP"/>
              </w:rPr>
            </w:pPr>
            <w:r>
              <w:rPr>
                <w:rFonts w:hint="eastAsia"/>
                <w:sz w:val="20"/>
                <w:lang w:eastAsia="ja-JP"/>
              </w:rPr>
              <w:t>G.8121/Y.1381</w:t>
            </w:r>
          </w:p>
        </w:tc>
        <w:tc>
          <w:tcPr>
            <w:tcW w:w="2806" w:type="pct"/>
          </w:tcPr>
          <w:p w:rsidR="00C9123C" w:rsidRPr="00E51984" w:rsidRDefault="00C9123C" w:rsidP="003950CB">
            <w:pPr>
              <w:rPr>
                <w:sz w:val="20"/>
                <w:lang w:eastAsia="ja-JP"/>
              </w:rPr>
            </w:pPr>
            <w:r w:rsidRPr="00E51984">
              <w:rPr>
                <w:sz w:val="20"/>
                <w:lang w:eastAsia="ja-JP"/>
              </w:rPr>
              <w:t>Characteristics of MPLS-TP equipment functional blocks</w:t>
            </w:r>
          </w:p>
        </w:tc>
      </w:tr>
      <w:tr w:rsidR="00C9123C" w:rsidRPr="00ED115A" w:rsidTr="00D55AC7">
        <w:trPr>
          <w:cantSplit/>
          <w:tblHeader/>
          <w:jc w:val="center"/>
        </w:trPr>
        <w:tc>
          <w:tcPr>
            <w:tcW w:w="981" w:type="pct"/>
          </w:tcPr>
          <w:p w:rsidR="00C9123C" w:rsidRPr="005A7EF4" w:rsidRDefault="00C9123C" w:rsidP="003950CB">
            <w:pPr>
              <w:rPr>
                <w:sz w:val="20"/>
                <w:lang w:eastAsia="ja-JP"/>
              </w:rPr>
            </w:pPr>
            <w:r w:rsidRPr="005A7EF4">
              <w:rPr>
                <w:rFonts w:hint="eastAsia"/>
                <w:sz w:val="20"/>
                <w:lang w:eastAsia="ja-JP"/>
              </w:rPr>
              <w:t>SG15</w:t>
            </w:r>
            <w:r>
              <w:rPr>
                <w:rFonts w:hint="eastAsia"/>
                <w:sz w:val="20"/>
                <w:lang w:eastAsia="ja-JP"/>
              </w:rPr>
              <w:t>(Q14/15)</w:t>
            </w:r>
          </w:p>
        </w:tc>
        <w:tc>
          <w:tcPr>
            <w:tcW w:w="1213" w:type="pct"/>
          </w:tcPr>
          <w:p w:rsidR="00C9123C" w:rsidRDefault="00C9123C" w:rsidP="003950CB">
            <w:pPr>
              <w:rPr>
                <w:sz w:val="20"/>
                <w:lang w:eastAsia="ja-JP"/>
              </w:rPr>
            </w:pPr>
            <w:r>
              <w:rPr>
                <w:rFonts w:hint="eastAsia"/>
                <w:sz w:val="20"/>
                <w:lang w:eastAsia="ja-JP"/>
              </w:rPr>
              <w:t>G.8151/Y.1374</w:t>
            </w:r>
          </w:p>
        </w:tc>
        <w:tc>
          <w:tcPr>
            <w:tcW w:w="2806" w:type="pct"/>
          </w:tcPr>
          <w:p w:rsidR="00C9123C" w:rsidRPr="005A7EF4" w:rsidRDefault="00C9123C" w:rsidP="003950CB">
            <w:pPr>
              <w:rPr>
                <w:sz w:val="20"/>
                <w:lang w:eastAsia="ja-JP"/>
              </w:rPr>
            </w:pPr>
            <w:r w:rsidRPr="00D04C96">
              <w:rPr>
                <w:sz w:val="20"/>
                <w:lang w:eastAsia="ja-JP"/>
              </w:rPr>
              <w:t>Management aspects of the MPLS-TP network element</w:t>
            </w:r>
          </w:p>
        </w:tc>
      </w:tr>
    </w:tbl>
    <w:p w:rsidR="00C9123C" w:rsidRDefault="00C9123C" w:rsidP="00D55AC7">
      <w:pPr>
        <w:rPr>
          <w:b/>
          <w:lang w:eastAsia="ja-JP"/>
        </w:rPr>
      </w:pPr>
    </w:p>
    <w:p w:rsidR="00C9123C" w:rsidRPr="00ED115A" w:rsidRDefault="00C9123C" w:rsidP="00D55AC7">
      <w:pPr>
        <w:pStyle w:val="Heading2"/>
        <w:rPr>
          <w:lang w:eastAsia="ja-JP"/>
        </w:rPr>
      </w:pPr>
      <w:bookmarkStart w:id="222" w:name="_Toc404879753"/>
      <w:bookmarkStart w:id="223" w:name="_Toc404880728"/>
      <w:bookmarkStart w:id="224" w:name="_Toc405246252"/>
      <w:bookmarkStart w:id="225" w:name="_Toc405248148"/>
      <w:bookmarkStart w:id="226" w:name="_Toc405332721"/>
      <w:r w:rsidRPr="00ED115A">
        <w:rPr>
          <w:rFonts w:hint="eastAsia"/>
          <w:lang w:eastAsia="ja-JP"/>
        </w:rPr>
        <w:t>Standards on the NGN</w:t>
      </w:r>
      <w:bookmarkEnd w:id="222"/>
      <w:bookmarkEnd w:id="223"/>
      <w:bookmarkEnd w:id="224"/>
      <w:bookmarkEnd w:id="225"/>
      <w:bookmarkEnd w:id="226"/>
    </w:p>
    <w:p w:rsidR="00C9123C" w:rsidRPr="00ED115A" w:rsidRDefault="00C9123C" w:rsidP="00C9123C">
      <w:pPr>
        <w:rPr>
          <w:lang w:eastAsia="ja-JP"/>
        </w:rPr>
      </w:pPr>
      <w:r w:rsidRPr="00ED115A">
        <w:t xml:space="preserve">The following table lists ITU-T Recommendations specifically related to the </w:t>
      </w:r>
      <w:r w:rsidRPr="00ED115A">
        <w:rPr>
          <w:rFonts w:hint="eastAsia"/>
          <w:lang w:eastAsia="ja-JP"/>
        </w:rPr>
        <w:t>NGN</w:t>
      </w:r>
      <w:r w:rsidRPr="00ED115A">
        <w:t xml:space="preserve">. ITU-T Study Group 13 also maintains an NGN project management tool at URL </w:t>
      </w:r>
      <w:hyperlink r:id="rId31" w:history="1">
        <w:r w:rsidRPr="00ED115A">
          <w:rPr>
            <w:color w:val="0000FF"/>
            <w:u w:val="single"/>
          </w:rPr>
          <w:t>http://www.itu.int/ngnproject/</w:t>
        </w:r>
      </w:hyperlink>
      <w:r w:rsidRPr="00ED115A">
        <w:t xml:space="preserve"> that contains the status of all items related to the NGN.</w:t>
      </w:r>
    </w:p>
    <w:p w:rsidR="00C9123C" w:rsidRPr="00ED115A" w:rsidRDefault="00C9123C" w:rsidP="00C9123C">
      <w:pPr>
        <w:keepNext/>
        <w:keepLines/>
        <w:spacing w:before="360" w:after="120"/>
        <w:jc w:val="center"/>
        <w:rPr>
          <w:b/>
          <w:lang w:eastAsia="ja-JP"/>
        </w:rPr>
      </w:pPr>
      <w:r w:rsidRPr="00ED115A">
        <w:rPr>
          <w:rFonts w:hint="eastAsia"/>
          <w:b/>
          <w:lang w:eastAsia="ja-JP"/>
        </w:rPr>
        <w:t>Table 7-</w:t>
      </w:r>
      <w:r w:rsidR="00BD47E8" w:rsidRPr="00ED115A">
        <w:rPr>
          <w:b/>
          <w:lang w:eastAsia="ja-JP"/>
        </w:rPr>
        <w:t>9 NGN</w:t>
      </w:r>
      <w:r w:rsidRPr="00ED115A">
        <w:rPr>
          <w:rFonts w:hint="eastAsia"/>
          <w:b/>
          <w:lang w:eastAsia="ja-JP"/>
        </w:rPr>
        <w:t xml:space="preserve"> related Recommendations</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528"/>
        <w:gridCol w:w="1185"/>
        <w:gridCol w:w="5707"/>
        <w:gridCol w:w="1437"/>
      </w:tblGrid>
      <w:tr w:rsidR="00C9123C" w:rsidRPr="00ED115A" w:rsidTr="00D55AC7">
        <w:trPr>
          <w:cantSplit/>
          <w:tblHeader/>
          <w:jc w:val="center"/>
        </w:trPr>
        <w:tc>
          <w:tcPr>
            <w:tcW w:w="775" w:type="pct"/>
          </w:tcPr>
          <w:p w:rsidR="00C9123C" w:rsidRPr="00ED115A" w:rsidRDefault="00C9123C" w:rsidP="003950CB">
            <w:pPr>
              <w:rPr>
                <w:b/>
                <w:sz w:val="20"/>
              </w:rPr>
            </w:pPr>
            <w:r w:rsidRPr="00ED115A">
              <w:rPr>
                <w:b/>
                <w:sz w:val="20"/>
              </w:rPr>
              <w:t>Organisation (Subgroup responsible)</w:t>
            </w:r>
          </w:p>
        </w:tc>
        <w:tc>
          <w:tcPr>
            <w:tcW w:w="601" w:type="pct"/>
          </w:tcPr>
          <w:p w:rsidR="00C9123C" w:rsidRPr="00ED115A" w:rsidRDefault="00C9123C" w:rsidP="003950CB">
            <w:pPr>
              <w:rPr>
                <w:b/>
                <w:sz w:val="20"/>
              </w:rPr>
            </w:pPr>
            <w:r w:rsidRPr="00ED115A">
              <w:rPr>
                <w:b/>
                <w:sz w:val="20"/>
              </w:rPr>
              <w:t>Number</w:t>
            </w:r>
          </w:p>
        </w:tc>
        <w:tc>
          <w:tcPr>
            <w:tcW w:w="2895" w:type="pct"/>
          </w:tcPr>
          <w:p w:rsidR="00C9123C" w:rsidRPr="00ED115A" w:rsidRDefault="00C9123C" w:rsidP="003950CB">
            <w:pPr>
              <w:rPr>
                <w:b/>
                <w:sz w:val="20"/>
              </w:rPr>
            </w:pPr>
            <w:r w:rsidRPr="00ED115A">
              <w:rPr>
                <w:b/>
                <w:sz w:val="20"/>
              </w:rPr>
              <w:t>Title</w:t>
            </w:r>
          </w:p>
        </w:tc>
        <w:tc>
          <w:tcPr>
            <w:tcW w:w="729" w:type="pct"/>
          </w:tcPr>
          <w:p w:rsidR="00C9123C" w:rsidRPr="00ED115A" w:rsidRDefault="00C9123C" w:rsidP="003950CB">
            <w:pPr>
              <w:rPr>
                <w:b/>
                <w:sz w:val="20"/>
              </w:rPr>
            </w:pPr>
            <w:r w:rsidRPr="00ED115A">
              <w:rPr>
                <w:b/>
                <w:sz w:val="20"/>
              </w:rPr>
              <w:t>Publication Date</w:t>
            </w:r>
          </w:p>
        </w:tc>
      </w:tr>
      <w:tr w:rsidR="00C9123C" w:rsidRPr="00ED115A" w:rsidTr="00D55AC7">
        <w:trPr>
          <w:cantSplit/>
          <w:jc w:val="center"/>
        </w:trPr>
        <w:tc>
          <w:tcPr>
            <w:tcW w:w="775" w:type="pct"/>
          </w:tcPr>
          <w:p w:rsidR="00C9123C" w:rsidRPr="00ED115A" w:rsidRDefault="00C9123C" w:rsidP="003950CB">
            <w:pPr>
              <w:rPr>
                <w:sz w:val="20"/>
                <w:lang w:eastAsia="ja-JP"/>
              </w:rPr>
            </w:pPr>
            <w:r w:rsidRPr="00ED115A">
              <w:rPr>
                <w:sz w:val="20"/>
                <w:lang w:eastAsia="ja-JP"/>
              </w:rPr>
              <w:t>SG3</w:t>
            </w:r>
          </w:p>
        </w:tc>
        <w:tc>
          <w:tcPr>
            <w:tcW w:w="601" w:type="pct"/>
          </w:tcPr>
          <w:p w:rsidR="00C9123C" w:rsidRPr="00ED115A" w:rsidRDefault="00C9123C" w:rsidP="003950CB">
            <w:pPr>
              <w:rPr>
                <w:sz w:val="20"/>
                <w:lang w:eastAsia="ja-JP"/>
              </w:rPr>
            </w:pPr>
            <w:r w:rsidRPr="00ED115A">
              <w:rPr>
                <w:sz w:val="20"/>
                <w:lang w:eastAsia="ja-JP"/>
              </w:rPr>
              <w:t>D.271</w:t>
            </w:r>
          </w:p>
        </w:tc>
        <w:tc>
          <w:tcPr>
            <w:tcW w:w="2895" w:type="pct"/>
          </w:tcPr>
          <w:p w:rsidR="00C9123C" w:rsidRPr="00ED115A" w:rsidRDefault="00C9123C" w:rsidP="003950CB">
            <w:pPr>
              <w:rPr>
                <w:sz w:val="20"/>
                <w:lang w:eastAsia="ja-JP"/>
              </w:rPr>
            </w:pPr>
            <w:r w:rsidRPr="00ED115A">
              <w:rPr>
                <w:sz w:val="20"/>
                <w:lang w:eastAsia="ja-JP"/>
              </w:rPr>
              <w:t xml:space="preserve">Charging and accounting principles for NGN  </w:t>
            </w:r>
          </w:p>
        </w:tc>
        <w:tc>
          <w:tcPr>
            <w:tcW w:w="729" w:type="pct"/>
          </w:tcPr>
          <w:p w:rsidR="00C9123C" w:rsidRPr="00ED115A" w:rsidRDefault="00C9123C" w:rsidP="003950CB">
            <w:pPr>
              <w:rPr>
                <w:sz w:val="20"/>
                <w:lang w:eastAsia="ja-JP"/>
              </w:rPr>
            </w:pPr>
            <w:r w:rsidRPr="00ED115A">
              <w:rPr>
                <w:sz w:val="20"/>
                <w:lang w:eastAsia="ja-JP"/>
              </w:rPr>
              <w:t>04/2008</w:t>
            </w:r>
          </w:p>
        </w:tc>
      </w:tr>
      <w:tr w:rsidR="00C9123C" w:rsidRPr="00ED115A" w:rsidTr="00D55AC7">
        <w:trPr>
          <w:cantSplit/>
          <w:jc w:val="center"/>
        </w:trPr>
        <w:tc>
          <w:tcPr>
            <w:tcW w:w="775" w:type="pct"/>
          </w:tcPr>
          <w:p w:rsidR="00C9123C" w:rsidRPr="00ED115A" w:rsidRDefault="00C9123C" w:rsidP="003950CB">
            <w:pPr>
              <w:rPr>
                <w:sz w:val="20"/>
                <w:lang w:eastAsia="ja-JP"/>
              </w:rPr>
            </w:pPr>
            <w:r w:rsidRPr="00ED115A">
              <w:rPr>
                <w:sz w:val="20"/>
                <w:lang w:eastAsia="ja-JP"/>
              </w:rPr>
              <w:t>SG13</w:t>
            </w:r>
          </w:p>
        </w:tc>
        <w:tc>
          <w:tcPr>
            <w:tcW w:w="601" w:type="pct"/>
          </w:tcPr>
          <w:p w:rsidR="00C9123C" w:rsidRPr="00ED115A" w:rsidRDefault="00C9123C" w:rsidP="003950CB">
            <w:pPr>
              <w:rPr>
                <w:sz w:val="20"/>
              </w:rPr>
            </w:pPr>
            <w:r w:rsidRPr="00ED115A">
              <w:rPr>
                <w:sz w:val="20"/>
                <w:lang w:eastAsia="ja-JP"/>
              </w:rPr>
              <w:t>Y.2001</w:t>
            </w:r>
          </w:p>
        </w:tc>
        <w:tc>
          <w:tcPr>
            <w:tcW w:w="2895" w:type="pct"/>
          </w:tcPr>
          <w:p w:rsidR="00C9123C" w:rsidRPr="00ED115A" w:rsidRDefault="00C9123C" w:rsidP="003950CB">
            <w:pPr>
              <w:rPr>
                <w:sz w:val="20"/>
              </w:rPr>
            </w:pPr>
            <w:r w:rsidRPr="00ED115A">
              <w:rPr>
                <w:sz w:val="20"/>
                <w:lang w:eastAsia="ja-JP"/>
              </w:rPr>
              <w:t>General overview of NGN</w:t>
            </w:r>
          </w:p>
        </w:tc>
        <w:tc>
          <w:tcPr>
            <w:tcW w:w="729" w:type="pct"/>
          </w:tcPr>
          <w:p w:rsidR="00C9123C" w:rsidRPr="00ED115A" w:rsidRDefault="00C9123C" w:rsidP="003950CB">
            <w:pPr>
              <w:rPr>
                <w:sz w:val="20"/>
                <w:lang w:eastAsia="ja-JP"/>
              </w:rPr>
            </w:pPr>
            <w:r w:rsidRPr="00ED115A">
              <w:rPr>
                <w:sz w:val="20"/>
                <w:lang w:eastAsia="ja-JP"/>
              </w:rPr>
              <w:t>12/2004</w:t>
            </w:r>
          </w:p>
        </w:tc>
      </w:tr>
      <w:tr w:rsidR="00C9123C" w:rsidRPr="00ED115A" w:rsidTr="00D55AC7">
        <w:trPr>
          <w:cantSplit/>
          <w:jc w:val="center"/>
        </w:trPr>
        <w:tc>
          <w:tcPr>
            <w:tcW w:w="775" w:type="pct"/>
          </w:tcPr>
          <w:p w:rsidR="00C9123C" w:rsidRPr="00ED115A" w:rsidRDefault="00C9123C" w:rsidP="003950CB">
            <w:pPr>
              <w:rPr>
                <w:sz w:val="20"/>
                <w:lang w:eastAsia="ja-JP"/>
              </w:rPr>
            </w:pPr>
            <w:r w:rsidRPr="00ED115A">
              <w:rPr>
                <w:sz w:val="20"/>
                <w:lang w:eastAsia="ja-JP"/>
              </w:rPr>
              <w:t>SG13</w:t>
            </w:r>
          </w:p>
        </w:tc>
        <w:tc>
          <w:tcPr>
            <w:tcW w:w="601" w:type="pct"/>
          </w:tcPr>
          <w:p w:rsidR="00C9123C" w:rsidRPr="00ED115A" w:rsidRDefault="00C9123C" w:rsidP="003950CB">
            <w:pPr>
              <w:rPr>
                <w:sz w:val="20"/>
                <w:lang w:eastAsia="ja-JP"/>
              </w:rPr>
            </w:pPr>
            <w:r w:rsidRPr="00ED115A">
              <w:rPr>
                <w:sz w:val="20"/>
                <w:lang w:eastAsia="ja-JP"/>
              </w:rPr>
              <w:t>Y.2006</w:t>
            </w:r>
          </w:p>
        </w:tc>
        <w:tc>
          <w:tcPr>
            <w:tcW w:w="2895" w:type="pct"/>
          </w:tcPr>
          <w:p w:rsidR="00C9123C" w:rsidRPr="00ED115A" w:rsidRDefault="00C9123C" w:rsidP="003950CB">
            <w:pPr>
              <w:rPr>
                <w:sz w:val="20"/>
                <w:lang w:eastAsia="ja-JP"/>
              </w:rPr>
            </w:pPr>
            <w:r w:rsidRPr="00ED115A">
              <w:rPr>
                <w:sz w:val="20"/>
                <w:lang w:eastAsia="ja-JP"/>
              </w:rPr>
              <w:t xml:space="preserve">Description of capability set 1 of NGN release 1  </w:t>
            </w:r>
          </w:p>
        </w:tc>
        <w:tc>
          <w:tcPr>
            <w:tcW w:w="729" w:type="pct"/>
          </w:tcPr>
          <w:p w:rsidR="00C9123C" w:rsidRPr="00ED115A" w:rsidRDefault="00C9123C" w:rsidP="003950CB">
            <w:pPr>
              <w:rPr>
                <w:sz w:val="20"/>
                <w:lang w:eastAsia="ja-JP"/>
              </w:rPr>
            </w:pPr>
            <w:r w:rsidRPr="00ED115A">
              <w:rPr>
                <w:sz w:val="20"/>
                <w:lang w:eastAsia="ja-JP"/>
              </w:rPr>
              <w:t>02/2008</w:t>
            </w:r>
          </w:p>
        </w:tc>
      </w:tr>
      <w:tr w:rsidR="00C9123C" w:rsidRPr="00ED115A" w:rsidTr="00D55AC7">
        <w:trPr>
          <w:cantSplit/>
          <w:jc w:val="center"/>
        </w:trPr>
        <w:tc>
          <w:tcPr>
            <w:tcW w:w="775" w:type="pct"/>
          </w:tcPr>
          <w:p w:rsidR="00C9123C" w:rsidRPr="00ED115A" w:rsidRDefault="00C9123C" w:rsidP="003950CB">
            <w:pPr>
              <w:rPr>
                <w:sz w:val="20"/>
                <w:lang w:eastAsia="ja-JP"/>
              </w:rPr>
            </w:pPr>
            <w:r w:rsidRPr="00ED115A">
              <w:rPr>
                <w:sz w:val="20"/>
                <w:lang w:eastAsia="ja-JP"/>
              </w:rPr>
              <w:t>SG13</w:t>
            </w:r>
          </w:p>
        </w:tc>
        <w:tc>
          <w:tcPr>
            <w:tcW w:w="601" w:type="pct"/>
          </w:tcPr>
          <w:p w:rsidR="00C9123C" w:rsidRPr="00ED115A" w:rsidRDefault="00C9123C" w:rsidP="003950CB">
            <w:pPr>
              <w:rPr>
                <w:sz w:val="20"/>
                <w:lang w:eastAsia="ja-JP"/>
              </w:rPr>
            </w:pPr>
            <w:r w:rsidRPr="00ED115A">
              <w:rPr>
                <w:sz w:val="20"/>
                <w:lang w:eastAsia="ja-JP"/>
              </w:rPr>
              <w:t>Y.2011</w:t>
            </w:r>
          </w:p>
        </w:tc>
        <w:tc>
          <w:tcPr>
            <w:tcW w:w="2895" w:type="pct"/>
          </w:tcPr>
          <w:p w:rsidR="00C9123C" w:rsidRPr="00ED115A" w:rsidRDefault="00C9123C" w:rsidP="003950CB">
            <w:pPr>
              <w:rPr>
                <w:sz w:val="20"/>
                <w:lang w:eastAsia="ja-JP"/>
              </w:rPr>
            </w:pPr>
            <w:r w:rsidRPr="00ED115A">
              <w:rPr>
                <w:sz w:val="20"/>
                <w:lang w:eastAsia="ja-JP"/>
              </w:rPr>
              <w:t>General principles and general reference model for next generation networks</w:t>
            </w:r>
          </w:p>
        </w:tc>
        <w:tc>
          <w:tcPr>
            <w:tcW w:w="729" w:type="pct"/>
          </w:tcPr>
          <w:p w:rsidR="00C9123C" w:rsidRPr="00ED115A" w:rsidRDefault="00C9123C" w:rsidP="003950CB">
            <w:pPr>
              <w:rPr>
                <w:sz w:val="20"/>
                <w:lang w:eastAsia="ja-JP"/>
              </w:rPr>
            </w:pPr>
            <w:r w:rsidRPr="00ED115A">
              <w:rPr>
                <w:sz w:val="20"/>
                <w:lang w:eastAsia="ja-JP"/>
              </w:rPr>
              <w:t>10/2004</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Y.2012</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Functional requirements and architecture of the NGN release 1</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09/2006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Y.201</w:t>
            </w:r>
            <w:r w:rsidRPr="00ED115A">
              <w:rPr>
                <w:rFonts w:hint="eastAsia"/>
                <w:sz w:val="20"/>
                <w:lang w:eastAsia="ja-JP"/>
              </w:rPr>
              <w:t>3</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Converged services framework functional requirements and architecture</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12/2006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Y.2014</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Network attachment control functions in next generation networks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05/2008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Y.2015</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General requirements for ID/locator separation in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01/2009</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Y.2016</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Functional requirements and architecture of the NGN for applications and services using tag-based identification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08/2009</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Y.2021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IMS for Next Generation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Y.2031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PSTN/ISDN emulation architecture</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Y.2091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Terms and definitions for Next Generation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02/2008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Y.2111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Resource and admission control functions in Next Generation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11/2008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Y.2112</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A QoS control architecture for Ethernet-based IP access network</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06/2007</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Y.211</w:t>
            </w:r>
            <w:r w:rsidRPr="00ED115A">
              <w:rPr>
                <w:sz w:val="20"/>
                <w:lang w:eastAsia="ja-JP"/>
              </w:rPr>
              <w:t>3</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Ethernet QoS control for next generation networks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01/2009</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Y.21</w:t>
            </w:r>
            <w:r w:rsidRPr="00ED115A">
              <w:rPr>
                <w:sz w:val="20"/>
                <w:lang w:eastAsia="ja-JP"/>
              </w:rPr>
              <w:t>21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Requirements for the support of flow-state-aware transport technology in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Y.21</w:t>
            </w:r>
            <w:r w:rsidRPr="00ED115A">
              <w:rPr>
                <w:sz w:val="20"/>
                <w:lang w:eastAsia="ja-JP"/>
              </w:rPr>
              <w:t>22</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Flow aggregate information exchange functions in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06/2009</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Y.2171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Admission control priority levels in Next Generation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Y.2172</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Service restoration priority levels in Next Generation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06/2007</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lastRenderedPageBreak/>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Y.217</w:t>
            </w:r>
            <w:r w:rsidRPr="00ED115A">
              <w:rPr>
                <w:sz w:val="20"/>
                <w:lang w:eastAsia="ja-JP"/>
              </w:rPr>
              <w:t>3</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Management of performance measurement for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201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NGN release 1 requirements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04/2007</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205</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Next Generation Networks – Emergency telecommunications – Technical considerations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211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IMS-based real-time conversational multimedia services over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10/2007</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212</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Requirements of managed delivery services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02/2008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213</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NGN service requirements and capabilities for network aspects of applications and services using tag-based identification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215</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Requirements and framework for the support of VPN services in NGN, including the mobile environment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06/2009</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232</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NGN convergence service model and scenario using web services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233</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Requirements and framework allowing accounting and charging capabilities in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234</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Open service environment capabilities for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235</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Converged web-browsing service scenarios in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11/2008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Y.2261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PSTN/ISDN evolution to NGN</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Y.2271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Call server based PSTN/ISDN emulation</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SG</w:t>
            </w:r>
            <w:r w:rsidRPr="00ED115A">
              <w:rPr>
                <w:sz w:val="20"/>
                <w:lang w:eastAsia="ja-JP"/>
              </w:rPr>
              <w:t>2</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M.3060/ </w:t>
            </w:r>
            <w:r w:rsidRPr="00ED115A">
              <w:rPr>
                <w:rFonts w:hint="eastAsia"/>
                <w:sz w:val="20"/>
                <w:lang w:eastAsia="ja-JP"/>
              </w:rPr>
              <w:t>Y.2401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Principles for the Management of the Next Generation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03/2006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Y.2601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Fundamental characteristics and requirements of future packet based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12/2006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Y.2611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High level architecture of future packet based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12/2006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Y.261</w:t>
            </w:r>
            <w:r w:rsidRPr="00ED115A">
              <w:rPr>
                <w:sz w:val="20"/>
                <w:lang w:eastAsia="ja-JP"/>
              </w:rPr>
              <w:t>2</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Generic requirements and framework of addressing, routing and forwarding in future, packet-based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01/2009</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Y.2701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Security requirements for NGN release 1</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04/2007</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Y.270</w:t>
            </w:r>
            <w:r w:rsidRPr="00ED115A">
              <w:rPr>
                <w:sz w:val="20"/>
                <w:lang w:eastAsia="ja-JP"/>
              </w:rPr>
              <w:t>2</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Authentication and authorization requirements for NGN release 1</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Y.270</w:t>
            </w:r>
            <w:r w:rsidRPr="00ED115A">
              <w:rPr>
                <w:sz w:val="20"/>
                <w:lang w:eastAsia="ja-JP"/>
              </w:rPr>
              <w:t>3</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The application of AAA service in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01/2009</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Y.27</w:t>
            </w:r>
            <w:r w:rsidRPr="00ED115A">
              <w:rPr>
                <w:sz w:val="20"/>
                <w:lang w:eastAsia="ja-JP"/>
              </w:rPr>
              <w:t>20</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NGN identity management framework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01/2009</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Y.2801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Mobility management requirements for NGN</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11/2006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SG1</w:t>
            </w:r>
            <w:r w:rsidRPr="00ED115A">
              <w:rPr>
                <w:sz w:val="20"/>
                <w:lang w:eastAsia="ja-JP"/>
              </w:rPr>
              <w:t>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Q.1762/ </w:t>
            </w:r>
            <w:r w:rsidRPr="00ED115A">
              <w:rPr>
                <w:rFonts w:hint="eastAsia"/>
                <w:sz w:val="20"/>
                <w:lang w:eastAsia="ja-JP"/>
              </w:rPr>
              <w:t>Y.2802</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Fixed-mobile convergence general requirements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09/2007</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Q.1763/ </w:t>
            </w:r>
            <w:r w:rsidRPr="00ED115A">
              <w:rPr>
                <w:rFonts w:hint="eastAsia"/>
                <w:sz w:val="20"/>
                <w:lang w:eastAsia="ja-JP"/>
              </w:rPr>
              <w:t>Y.2803</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FMC service using legacy PSTN or ISDN as the fixed access network for mobile network users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10/2007</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6775A0"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Q.1707/ Y.2804</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Generic framework of mobility management for next generation networks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02/2008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Q.1708/ Y.2805</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Framework of location management for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10/2008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Q.1709/ Y.2806</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Framework of handover control for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10/2008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lastRenderedPageBreak/>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Y.2807</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MPLS-based mobility capabilities in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01/2009</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Y.2901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The carrier grade open environment reference model</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12/2006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Y.2902</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Carrier grade open environment components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11/2008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w:t>
            </w:r>
            <w:r w:rsidRPr="00ED115A" w:rsidDel="006775A0">
              <w:rPr>
                <w:rFonts w:hint="eastAsia"/>
                <w:sz w:val="20"/>
                <w:lang w:eastAsia="ja-JP"/>
              </w:rPr>
              <w:t xml:space="preserve"> </w:t>
            </w:r>
            <w:r w:rsidRPr="00ED115A">
              <w:rPr>
                <w:rFonts w:hint="eastAsia"/>
                <w:sz w:val="20"/>
                <w:lang w:eastAsia="ja-JP"/>
              </w:rPr>
              <w:t>Sup1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NGN release 1 scope</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07/2006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Y.Sup6</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Use of DSL-based systems in next generation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Y.Sup7</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NGN release 2 scope</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SG11</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Q.3900</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Methods of testing and model network architecture for NGN technical means testing as applied to public telecommunication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09/2006</w:t>
            </w:r>
          </w:p>
        </w:tc>
      </w:tr>
    </w:tbl>
    <w:p w:rsidR="00C9123C" w:rsidRPr="00ED115A" w:rsidRDefault="00C9123C" w:rsidP="00D55AC7">
      <w:pPr>
        <w:pStyle w:val="Heading1"/>
      </w:pPr>
      <w:bookmarkStart w:id="227" w:name="_Toc404879754"/>
      <w:bookmarkStart w:id="228" w:name="_Toc404880729"/>
      <w:bookmarkStart w:id="229" w:name="_Toc405246253"/>
      <w:bookmarkStart w:id="230" w:name="_Toc405248149"/>
      <w:bookmarkStart w:id="231" w:name="_Toc405332722"/>
      <w:r w:rsidRPr="00ED115A">
        <w:t>Overview of existing holes</w:t>
      </w:r>
      <w:r w:rsidR="00660E88">
        <w:rPr>
          <w:rFonts w:hint="eastAsia"/>
          <w:lang w:eastAsia="ja-JP"/>
        </w:rPr>
        <w:t xml:space="preserve">, </w:t>
      </w:r>
      <w:r w:rsidRPr="00ED115A">
        <w:t>overlaps</w:t>
      </w:r>
      <w:r w:rsidR="00660E88">
        <w:rPr>
          <w:rFonts w:hint="eastAsia"/>
          <w:lang w:eastAsia="ja-JP"/>
        </w:rPr>
        <w:t xml:space="preserve">, and </w:t>
      </w:r>
      <w:r w:rsidRPr="00ED115A">
        <w:t>conflicts</w:t>
      </w:r>
      <w:bookmarkEnd w:id="215"/>
      <w:bookmarkEnd w:id="227"/>
      <w:bookmarkEnd w:id="228"/>
      <w:bookmarkEnd w:id="229"/>
      <w:bookmarkEnd w:id="230"/>
      <w:bookmarkEnd w:id="231"/>
    </w:p>
    <w:p w:rsidR="00C9123C" w:rsidRPr="00ED115A" w:rsidRDefault="00C9123C" w:rsidP="00D55AC7">
      <w:pPr>
        <w:jc w:val="both"/>
      </w:pPr>
      <w:r w:rsidRPr="00ED115A">
        <w:t>Considering the number and diversity of different organizations working on standardising aspects of OTNT, it is inevitable that some areas will be missed.  For the same reasons, some aspects will be addressed in multiple groups, resulting in possible conflicts based on different applications, priorities, or technical expertise.  These items need to be identified and addressed as appropriate.  The following table lists those that have been identified, the recommended action, and the status of that action.</w:t>
      </w:r>
    </w:p>
    <w:p w:rsidR="00C9123C" w:rsidRPr="00ED115A" w:rsidRDefault="00C9123C" w:rsidP="00C9123C">
      <w:pPr>
        <w:tabs>
          <w:tab w:val="clear" w:pos="794"/>
          <w:tab w:val="clear" w:pos="1191"/>
          <w:tab w:val="clear" w:pos="1588"/>
          <w:tab w:val="clear" w:pos="1985"/>
          <w:tab w:val="left" w:pos="5954"/>
          <w:tab w:val="right" w:pos="9639"/>
        </w:tabs>
        <w:spacing w:before="0"/>
        <w:jc w:val="center"/>
        <w:rPr>
          <w:b/>
          <w:caps/>
          <w:sz w:val="16"/>
        </w:rPr>
      </w:pPr>
    </w:p>
    <w:p w:rsidR="00C9123C" w:rsidRPr="00ED115A" w:rsidRDefault="00C9123C" w:rsidP="00D55AC7">
      <w:pPr>
        <w:keepNext/>
        <w:tabs>
          <w:tab w:val="clear" w:pos="794"/>
          <w:tab w:val="clear" w:pos="1191"/>
          <w:tab w:val="clear" w:pos="1588"/>
          <w:tab w:val="clear" w:pos="1985"/>
        </w:tabs>
        <w:overflowPunct/>
        <w:autoSpaceDE/>
        <w:autoSpaceDN/>
        <w:adjustRightInd/>
        <w:spacing w:after="120"/>
        <w:jc w:val="center"/>
        <w:textAlignment w:val="auto"/>
        <w:rPr>
          <w:b/>
          <w:sz w:val="20"/>
        </w:rPr>
      </w:pPr>
      <w:r w:rsidRPr="00ED115A">
        <w:rPr>
          <w:b/>
          <w:sz w:val="20"/>
        </w:rPr>
        <w:t xml:space="preserve">TABLE 8-1/OTNT:  Known OTNT </w:t>
      </w:r>
      <w:r w:rsidR="00660E88">
        <w:rPr>
          <w:rFonts w:hint="eastAsia"/>
          <w:b/>
          <w:sz w:val="20"/>
          <w:lang w:eastAsia="ja-JP"/>
        </w:rPr>
        <w:t>s</w:t>
      </w:r>
      <w:r w:rsidRPr="00ED115A">
        <w:rPr>
          <w:b/>
          <w:sz w:val="20"/>
        </w:rPr>
        <w:t xml:space="preserve">tandardization </w:t>
      </w:r>
      <w:r w:rsidR="00660E88">
        <w:rPr>
          <w:rFonts w:hint="eastAsia"/>
          <w:b/>
          <w:sz w:val="20"/>
          <w:lang w:eastAsia="ja-JP"/>
        </w:rPr>
        <w:t>h</w:t>
      </w:r>
      <w:r w:rsidR="00660E88" w:rsidRPr="00ED115A">
        <w:rPr>
          <w:b/>
          <w:sz w:val="20"/>
        </w:rPr>
        <w:t>oles</w:t>
      </w:r>
      <w:r w:rsidR="00660E88">
        <w:rPr>
          <w:rFonts w:hint="eastAsia"/>
          <w:b/>
          <w:sz w:val="20"/>
          <w:lang w:eastAsia="ja-JP"/>
        </w:rPr>
        <w:t>, o</w:t>
      </w:r>
      <w:r w:rsidRPr="00ED115A">
        <w:rPr>
          <w:b/>
          <w:sz w:val="20"/>
        </w:rPr>
        <w:t>verlaps</w:t>
      </w:r>
      <w:r w:rsidR="00660E88">
        <w:rPr>
          <w:rFonts w:hint="eastAsia"/>
          <w:b/>
          <w:sz w:val="20"/>
          <w:lang w:eastAsia="ja-JP"/>
        </w:rPr>
        <w:t>, c</w:t>
      </w:r>
      <w:r w:rsidRPr="00ED115A">
        <w:rPr>
          <w:b/>
          <w:sz w:val="20"/>
        </w:rPr>
        <w:t>onflicts</w:t>
      </w:r>
    </w:p>
    <w:p w:rsidR="00C9123C" w:rsidRPr="00ED115A" w:rsidRDefault="00C9123C" w:rsidP="00C9123C">
      <w:pPr>
        <w:keepNext/>
        <w:tabs>
          <w:tab w:val="clear" w:pos="794"/>
          <w:tab w:val="clear" w:pos="1191"/>
          <w:tab w:val="clear" w:pos="1588"/>
          <w:tab w:val="clear" w:pos="1985"/>
          <w:tab w:val="left" w:pos="5954"/>
          <w:tab w:val="right" w:pos="9639"/>
        </w:tabs>
        <w:spacing w:before="0"/>
        <w:rPr>
          <w:caps/>
          <w:sz w:val="16"/>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7" w:type="dxa"/>
          <w:right w:w="107" w:type="dxa"/>
        </w:tblCellMar>
        <w:tblLook w:val="00A0" w:firstRow="1" w:lastRow="0" w:firstColumn="1" w:lastColumn="0" w:noHBand="0" w:noVBand="0"/>
      </w:tblPr>
      <w:tblGrid>
        <w:gridCol w:w="459"/>
        <w:gridCol w:w="6168"/>
        <w:gridCol w:w="2066"/>
        <w:gridCol w:w="1162"/>
      </w:tblGrid>
      <w:tr w:rsidR="00FF3B74" w:rsidRPr="00563E79" w:rsidTr="00563E79">
        <w:trPr>
          <w:cantSplit/>
          <w:tblHeader/>
          <w:jc w:val="center"/>
        </w:trPr>
        <w:tc>
          <w:tcPr>
            <w:tcW w:w="0" w:type="auto"/>
            <w:tcBorders>
              <w:top w:val="single" w:sz="6" w:space="0" w:color="000000"/>
              <w:left w:val="single" w:sz="6" w:space="0" w:color="000000"/>
              <w:bottom w:val="single" w:sz="6" w:space="0" w:color="000000"/>
              <w:right w:val="single" w:sz="6" w:space="0" w:color="000000"/>
            </w:tcBorders>
            <w:shd w:val="clear" w:color="auto" w:fill="DBE5F1" w:themeFill="accent1" w:themeFillTint="33"/>
          </w:tcPr>
          <w:p w:rsidR="009225BB" w:rsidRPr="00D55AC7" w:rsidRDefault="009225BB" w:rsidP="00D55AC7">
            <w:pPr>
              <w:rPr>
                <w:b/>
                <w:color w:val="17365D" w:themeColor="text2" w:themeShade="BF"/>
                <w:sz w:val="20"/>
              </w:rPr>
            </w:pPr>
            <w:r w:rsidRPr="00D55AC7">
              <w:rPr>
                <w:b/>
                <w:color w:val="17365D" w:themeColor="text2" w:themeShade="BF"/>
                <w:sz w:val="20"/>
              </w:rPr>
              <w:t>No</w:t>
            </w:r>
          </w:p>
        </w:tc>
        <w:tc>
          <w:tcPr>
            <w:tcW w:w="0" w:type="auto"/>
            <w:tcBorders>
              <w:top w:val="single" w:sz="6" w:space="0" w:color="000000"/>
              <w:left w:val="single" w:sz="6" w:space="0" w:color="000000"/>
              <w:bottom w:val="single" w:sz="6" w:space="0" w:color="000000"/>
              <w:right w:val="single" w:sz="6" w:space="0" w:color="000000"/>
            </w:tcBorders>
            <w:shd w:val="clear" w:color="auto" w:fill="DBE5F1" w:themeFill="accent1" w:themeFillTint="33"/>
          </w:tcPr>
          <w:p w:rsidR="009225BB" w:rsidRPr="00D55AC7" w:rsidRDefault="009225BB" w:rsidP="00D55AC7">
            <w:pPr>
              <w:rPr>
                <w:b/>
                <w:color w:val="17365D" w:themeColor="text2" w:themeShade="BF"/>
                <w:sz w:val="20"/>
              </w:rPr>
            </w:pPr>
            <w:r w:rsidRPr="00D55AC7">
              <w:rPr>
                <w:b/>
                <w:color w:val="17365D" w:themeColor="text2" w:themeShade="BF"/>
                <w:sz w:val="20"/>
              </w:rPr>
              <w:t>Issue</w:t>
            </w:r>
          </w:p>
        </w:tc>
        <w:tc>
          <w:tcPr>
            <w:tcW w:w="0" w:type="auto"/>
            <w:tcBorders>
              <w:top w:val="single" w:sz="6" w:space="0" w:color="000000"/>
              <w:left w:val="single" w:sz="6" w:space="0" w:color="000000"/>
              <w:bottom w:val="single" w:sz="6" w:space="0" w:color="000000"/>
              <w:right w:val="single" w:sz="6" w:space="0" w:color="000000"/>
            </w:tcBorders>
            <w:shd w:val="clear" w:color="auto" w:fill="DBE5F1" w:themeFill="accent1" w:themeFillTint="33"/>
          </w:tcPr>
          <w:p w:rsidR="009225BB" w:rsidRPr="00D55AC7" w:rsidRDefault="009225BB" w:rsidP="00D55AC7">
            <w:pPr>
              <w:rPr>
                <w:b/>
                <w:color w:val="17365D" w:themeColor="text2" w:themeShade="BF"/>
                <w:sz w:val="20"/>
              </w:rPr>
            </w:pPr>
            <w:r w:rsidRPr="00D55AC7">
              <w:rPr>
                <w:b/>
                <w:color w:val="17365D" w:themeColor="text2" w:themeShade="BF"/>
                <w:sz w:val="20"/>
              </w:rPr>
              <w:t>Action</w:t>
            </w:r>
          </w:p>
        </w:tc>
        <w:tc>
          <w:tcPr>
            <w:tcW w:w="0" w:type="auto"/>
            <w:tcBorders>
              <w:top w:val="single" w:sz="6" w:space="0" w:color="000000"/>
              <w:left w:val="single" w:sz="6" w:space="0" w:color="000000"/>
              <w:bottom w:val="single" w:sz="6" w:space="0" w:color="000000"/>
              <w:right w:val="single" w:sz="6" w:space="0" w:color="000000"/>
            </w:tcBorders>
            <w:shd w:val="clear" w:color="auto" w:fill="DBE5F1" w:themeFill="accent1" w:themeFillTint="33"/>
          </w:tcPr>
          <w:p w:rsidR="009225BB" w:rsidRPr="00D55AC7" w:rsidRDefault="009225BB" w:rsidP="00D55AC7">
            <w:pPr>
              <w:rPr>
                <w:b/>
                <w:color w:val="17365D" w:themeColor="text2" w:themeShade="BF"/>
                <w:sz w:val="20"/>
              </w:rPr>
            </w:pPr>
            <w:r w:rsidRPr="00D55AC7">
              <w:rPr>
                <w:b/>
                <w:color w:val="17365D" w:themeColor="text2" w:themeShade="BF"/>
                <w:sz w:val="20"/>
              </w:rPr>
              <w:t>Status</w:t>
            </w:r>
          </w:p>
        </w:tc>
      </w:tr>
      <w:tr w:rsidR="00FF3B74" w:rsidRPr="009225BB"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1.</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BD47E8" w:rsidP="00D55AC7">
            <w:pPr>
              <w:rPr>
                <w:sz w:val="20"/>
              </w:rPr>
            </w:pPr>
            <w:r w:rsidRPr="00D55AC7">
              <w:rPr>
                <w:sz w:val="20"/>
              </w:rPr>
              <w:t>WSON (</w:t>
            </w:r>
            <w:r w:rsidR="009225BB" w:rsidRPr="00D55AC7">
              <w:rPr>
                <w:sz w:val="20"/>
              </w:rPr>
              <w:t>wavelength switched optical network) is now under discussion between IETF ccamp and ITU-T SG15. While ITU-T SG15 is specifying architecture and transport plane aspects, IETF ccamp is specifying control plane standard</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 xml:space="preserve">Liaisons to and from the IETF ccamp, continuing work by </w:t>
            </w:r>
            <w:r w:rsidR="00BD47E8" w:rsidRPr="00D55AC7">
              <w:rPr>
                <w:sz w:val="20"/>
              </w:rPr>
              <w:t>Q6</w:t>
            </w:r>
            <w:r w:rsidRPr="00D55AC7">
              <w:rPr>
                <w:sz w:val="20"/>
              </w:rPr>
              <w:t xml:space="preserve"> &amp; 12/15</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 xml:space="preserve">Resolved </w:t>
            </w:r>
          </w:p>
        </w:tc>
      </w:tr>
      <w:tr w:rsidR="00FF3B74" w:rsidRPr="009225BB"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2</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b/>
                <w:sz w:val="20"/>
              </w:rPr>
            </w:pPr>
            <w:r w:rsidRPr="00D55AC7">
              <w:rPr>
                <w:b/>
                <w:sz w:val="20"/>
              </w:rPr>
              <w:t>Interconnection of core &amp; access transport of time &amp; SSM issues</w:t>
            </w:r>
          </w:p>
          <w:p w:rsidR="009225BB" w:rsidRPr="00D55AC7" w:rsidRDefault="009225BB" w:rsidP="00D55AC7">
            <w:pPr>
              <w:rPr>
                <w:sz w:val="20"/>
              </w:rPr>
            </w:pPr>
            <w:r w:rsidRPr="00D55AC7">
              <w:rPr>
                <w:sz w:val="20"/>
              </w:rPr>
              <w:t xml:space="preserve">Timing distribution method over access technologies such as GPON/xPON and XDSL for directly passing time and phase information from the ONU to the base stations are requested and investigated. Both frequency synchronization aspect and time synchronization aspect are discussed. </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 xml:space="preserve">Possible proposals should be considered in </w:t>
            </w:r>
            <w:r w:rsidR="00BD47E8" w:rsidRPr="00D55AC7">
              <w:rPr>
                <w:sz w:val="20"/>
              </w:rPr>
              <w:t>Q2</w:t>
            </w:r>
            <w:r w:rsidRPr="00D55AC7">
              <w:rPr>
                <w:sz w:val="20"/>
              </w:rPr>
              <w:t>/15, Q4/15 and Q13/15</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lang w:eastAsia="ja-JP"/>
              </w:rPr>
            </w:pPr>
            <w:r w:rsidRPr="00D55AC7">
              <w:rPr>
                <w:sz w:val="20"/>
              </w:rPr>
              <w:t>On-going</w:t>
            </w:r>
          </w:p>
        </w:tc>
      </w:tr>
      <w:tr w:rsidR="00FF3B74" w:rsidRPr="009225BB"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3</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Ethernet over OTN (E-OTN) issues</w:t>
            </w:r>
          </w:p>
          <w:p w:rsidR="009225BB" w:rsidRPr="00D55AC7" w:rsidRDefault="009225BB" w:rsidP="00D55AC7">
            <w:pPr>
              <w:rPr>
                <w:sz w:val="20"/>
              </w:rPr>
            </w:pPr>
            <w:r w:rsidRPr="00D55AC7">
              <w:rPr>
                <w:sz w:val="20"/>
              </w:rPr>
              <w:t>The use of Ethernet technology in PTN requires an extension of the tagging option defined in 802.1Q to support VC, VP, VS stacking in single and multi-domain scenarios. The necessity of the new transport tag option, PTN Layer Hierarchy (the 3 packet layer) and the role of each layer are still under discussion. PB and PBB models are also need to be considered.</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Liaisons to and from the IEEE 802.1, continuing work by Q.9/15 and Q12/15</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Resolved</w:t>
            </w:r>
          </w:p>
        </w:tc>
      </w:tr>
      <w:tr w:rsidR="00FF3B74" w:rsidRPr="009225BB"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4</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b/>
                <w:sz w:val="20"/>
              </w:rPr>
            </w:pPr>
            <w:r w:rsidRPr="00D55AC7">
              <w:rPr>
                <w:b/>
                <w:sz w:val="20"/>
              </w:rPr>
              <w:t>Transport of CPRI interface over OTN</w:t>
            </w:r>
          </w:p>
          <w:p w:rsidR="009225BB" w:rsidRPr="00D55AC7" w:rsidRDefault="009225BB" w:rsidP="00D55AC7">
            <w:pPr>
              <w:rPr>
                <w:sz w:val="20"/>
              </w:rPr>
            </w:pPr>
            <w:r w:rsidRPr="00D55AC7">
              <w:rPr>
                <w:sz w:val="20"/>
              </w:rPr>
              <w:t>Transport of CPRI over OTN is proposed. A definition of the applicable OTN hypothetical reference model (HRM) is required. Further clarifications of the requirements are undergoing discussion.</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Contribution is invited in Q11 and Q13</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On-going</w:t>
            </w:r>
          </w:p>
        </w:tc>
      </w:tr>
      <w:tr w:rsidR="00FF3B74" w:rsidRPr="009225BB"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lastRenderedPageBreak/>
              <w:t>5</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b/>
                <w:sz w:val="20"/>
              </w:rPr>
            </w:pPr>
            <w:r w:rsidRPr="00D55AC7">
              <w:rPr>
                <w:b/>
                <w:sz w:val="20"/>
              </w:rPr>
              <w:t>OTN beyond 100G</w:t>
            </w:r>
          </w:p>
          <w:p w:rsidR="009225BB" w:rsidRPr="00D55AC7" w:rsidRDefault="00630CAF" w:rsidP="00D55AC7">
            <w:pPr>
              <w:rPr>
                <w:sz w:val="20"/>
              </w:rPr>
            </w:pPr>
            <w:r w:rsidRPr="00630CAF">
              <w:rPr>
                <w:sz w:val="20"/>
              </w:rPr>
              <w:t>Possible additions to G.709 for standardization of interfaces at rates beyond 100G are being developed.  Proposals are being considered and working assumptions are being collected in preparation for standardization.  Final specification of an interoperable inter-domain interface is awaiting stability in the definition of 400GbE by the IEEE. Other SG15 Questions are being consulted, but the current work is focused in Q11.</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lang w:eastAsia="ja-JP"/>
              </w:rPr>
            </w:pPr>
            <w:r w:rsidRPr="00D55AC7">
              <w:rPr>
                <w:sz w:val="20"/>
              </w:rPr>
              <w:t>Contribution is invited in Q</w:t>
            </w:r>
            <w:r w:rsidR="00630CAF">
              <w:rPr>
                <w:rFonts w:hint="eastAsia"/>
                <w:sz w:val="20"/>
                <w:lang w:eastAsia="ja-JP"/>
              </w:rPr>
              <w:t>11</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630CAF" w:rsidP="00D55AC7">
            <w:pPr>
              <w:rPr>
                <w:sz w:val="20"/>
                <w:lang w:eastAsia="ja-JP"/>
              </w:rPr>
            </w:pPr>
            <w:r>
              <w:rPr>
                <w:rFonts w:hint="eastAsia"/>
                <w:sz w:val="20"/>
                <w:lang w:eastAsia="ja-JP"/>
              </w:rPr>
              <w:t>On-going</w:t>
            </w:r>
          </w:p>
        </w:tc>
      </w:tr>
      <w:tr w:rsidR="00FF3B74" w:rsidRPr="009225BB"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6</w:t>
            </w:r>
          </w:p>
        </w:tc>
        <w:tc>
          <w:tcPr>
            <w:tcW w:w="0" w:type="auto"/>
            <w:tcBorders>
              <w:top w:val="single" w:sz="6" w:space="0" w:color="000000"/>
              <w:left w:val="single" w:sz="6" w:space="0" w:color="000000"/>
              <w:bottom w:val="single" w:sz="6" w:space="0" w:color="000000"/>
              <w:right w:val="single" w:sz="6" w:space="0" w:color="000000"/>
            </w:tcBorders>
          </w:tcPr>
          <w:p w:rsidR="00630CAF" w:rsidRPr="00D55AC7" w:rsidRDefault="00630CAF" w:rsidP="00630CAF">
            <w:pPr>
              <w:rPr>
                <w:b/>
                <w:sz w:val="20"/>
              </w:rPr>
            </w:pPr>
            <w:r w:rsidRPr="00D55AC7">
              <w:rPr>
                <w:b/>
                <w:sz w:val="20"/>
              </w:rPr>
              <w:t>Software Defined Networking in transport networks</w:t>
            </w:r>
          </w:p>
          <w:p w:rsidR="009225BB" w:rsidRPr="00D55AC7" w:rsidRDefault="00630CAF" w:rsidP="00D55AC7">
            <w:pPr>
              <w:rPr>
                <w:sz w:val="20"/>
              </w:rPr>
            </w:pPr>
            <w:r w:rsidRPr="00630CAF">
              <w:rPr>
                <w:sz w:val="20"/>
              </w:rPr>
              <w:t>SG15 has responsibility for transport aspects of SDN. Two Recommendations have started in jointly in Q12 and Q14, and there is ongoing co</w:t>
            </w:r>
            <w:r>
              <w:rPr>
                <w:sz w:val="20"/>
              </w:rPr>
              <w:t>ordination with JCA-SDN and ONF</w:t>
            </w:r>
            <w:r w:rsidR="00FF3B74">
              <w:rPr>
                <w:rFonts w:hint="eastAsia"/>
                <w:sz w:val="20"/>
                <w:lang w:eastAsia="ja-JP"/>
              </w:rPr>
              <w:t>.</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Contributions are invited in Q12 and Q14</w:t>
            </w:r>
          </w:p>
          <w:p w:rsidR="009225BB" w:rsidRPr="00D55AC7" w:rsidRDefault="009225BB" w:rsidP="00D55AC7">
            <w:pPr>
              <w:rPr>
                <w:sz w:val="20"/>
              </w:rPr>
            </w:pPr>
          </w:p>
          <w:p w:rsidR="009225BB" w:rsidRPr="00D55AC7" w:rsidRDefault="00630CAF" w:rsidP="00D55AC7">
            <w:pPr>
              <w:rPr>
                <w:sz w:val="20"/>
              </w:rPr>
            </w:pPr>
            <w:r w:rsidRPr="00630CAF">
              <w:rPr>
                <w:sz w:val="20"/>
              </w:rPr>
              <w:t>Participate in JCA-SDN</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On-going</w:t>
            </w:r>
          </w:p>
        </w:tc>
      </w:tr>
      <w:tr w:rsidR="00FF3B74" w:rsidRPr="009225BB"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7</w:t>
            </w:r>
          </w:p>
        </w:tc>
        <w:tc>
          <w:tcPr>
            <w:tcW w:w="0" w:type="auto"/>
            <w:tcBorders>
              <w:top w:val="single" w:sz="6" w:space="0" w:color="000000"/>
              <w:left w:val="single" w:sz="6" w:space="0" w:color="000000"/>
              <w:bottom w:val="single" w:sz="6" w:space="0" w:color="000000"/>
              <w:right w:val="single" w:sz="6" w:space="0" w:color="000000"/>
            </w:tcBorders>
          </w:tcPr>
          <w:p w:rsidR="00630CAF" w:rsidRPr="00D55AC7" w:rsidRDefault="009225BB" w:rsidP="00D55AC7">
            <w:pPr>
              <w:rPr>
                <w:b/>
                <w:sz w:val="20"/>
                <w:lang w:eastAsia="ja-JP"/>
              </w:rPr>
            </w:pPr>
            <w:r w:rsidRPr="00D55AC7">
              <w:rPr>
                <w:b/>
                <w:sz w:val="20"/>
              </w:rPr>
              <w:t xml:space="preserve">Terminology </w:t>
            </w:r>
            <w:r w:rsidR="00630CAF" w:rsidRPr="00D55AC7">
              <w:rPr>
                <w:b/>
                <w:sz w:val="20"/>
                <w:lang w:eastAsia="ja-JP"/>
              </w:rPr>
              <w:t>update on OTN</w:t>
            </w:r>
          </w:p>
          <w:p w:rsidR="00630CAF" w:rsidRPr="00630CAF" w:rsidRDefault="00630CAF" w:rsidP="00630CAF">
            <w:pPr>
              <w:rPr>
                <w:sz w:val="20"/>
                <w:lang w:eastAsia="ja-JP"/>
              </w:rPr>
            </w:pPr>
            <w:r w:rsidRPr="00630CAF">
              <w:rPr>
                <w:sz w:val="20"/>
                <w:lang w:eastAsia="ja-JP"/>
              </w:rPr>
              <w:t>OTN terminology is being updated to be more precise and consistent across multiple Recommendations under the scopes of Q6, Q11, Q12, and Q14/15.</w:t>
            </w:r>
          </w:p>
          <w:p w:rsidR="009225BB" w:rsidRPr="00D55AC7" w:rsidRDefault="00630CAF" w:rsidP="00D55AC7">
            <w:pPr>
              <w:rPr>
                <w:sz w:val="20"/>
              </w:rPr>
            </w:pPr>
            <w:r w:rsidRPr="00630CAF">
              <w:rPr>
                <w:sz w:val="20"/>
                <w:lang w:eastAsia="ja-JP"/>
              </w:rPr>
              <w:t>The SG15 Questions are collaborating to select new terms that are consistent with the scopes of the Questions defining them and the Recommendations where they are used.  The new terms and revisions to incorporate them should make OTN Recommendations easier to read while possibly reducing overlap across the document scopes.</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630CAF" w:rsidP="00D55AC7">
            <w:pPr>
              <w:rPr>
                <w:sz w:val="20"/>
              </w:rPr>
            </w:pPr>
            <w:r w:rsidRPr="00630CAF">
              <w:rPr>
                <w:sz w:val="20"/>
                <w:lang w:eastAsia="ja-JP"/>
              </w:rPr>
              <w:t>Contributions are invited in Q11, Q12, and Q14/15.</w:t>
            </w:r>
          </w:p>
        </w:tc>
        <w:tc>
          <w:tcPr>
            <w:tcW w:w="0" w:type="auto"/>
            <w:tcBorders>
              <w:top w:val="single" w:sz="6" w:space="0" w:color="000000"/>
              <w:left w:val="single" w:sz="6" w:space="0" w:color="000000"/>
              <w:bottom w:val="single" w:sz="6" w:space="0" w:color="000000"/>
              <w:right w:val="single" w:sz="6" w:space="0" w:color="000000"/>
            </w:tcBorders>
          </w:tcPr>
          <w:p w:rsidR="00FF3B74" w:rsidRDefault="00FF3B74" w:rsidP="00D55AC7">
            <w:pPr>
              <w:rPr>
                <w:sz w:val="20"/>
                <w:lang w:eastAsia="ja-JP"/>
              </w:rPr>
            </w:pPr>
            <w:r>
              <w:rPr>
                <w:rFonts w:hint="eastAsia"/>
                <w:sz w:val="20"/>
                <w:lang w:eastAsia="ja-JP"/>
              </w:rPr>
              <w:t>Identified in Nov. 2014.</w:t>
            </w:r>
          </w:p>
          <w:p w:rsidR="009225BB" w:rsidRPr="00D55AC7" w:rsidRDefault="009225BB" w:rsidP="00FF3B74">
            <w:pPr>
              <w:rPr>
                <w:sz w:val="20"/>
              </w:rPr>
            </w:pPr>
            <w:r w:rsidRPr="00D55AC7">
              <w:rPr>
                <w:sz w:val="20"/>
              </w:rPr>
              <w:t>On-going</w:t>
            </w:r>
          </w:p>
        </w:tc>
      </w:tr>
      <w:tr w:rsidR="00FF3B74" w:rsidRPr="009225BB"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8</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b/>
                <w:sz w:val="20"/>
              </w:rPr>
            </w:pPr>
            <w:r w:rsidRPr="00D55AC7">
              <w:rPr>
                <w:b/>
                <w:sz w:val="20"/>
              </w:rPr>
              <w:t xml:space="preserve">Management of synchronization network </w:t>
            </w:r>
          </w:p>
          <w:p w:rsidR="009225BB" w:rsidRPr="00D55AC7" w:rsidRDefault="009225BB" w:rsidP="00D55AC7">
            <w:pPr>
              <w:pStyle w:val="ListParagraph"/>
              <w:numPr>
                <w:ilvl w:val="0"/>
                <w:numId w:val="57"/>
              </w:numPr>
              <w:ind w:leftChars="0"/>
              <w:rPr>
                <w:sz w:val="20"/>
              </w:rPr>
            </w:pPr>
            <w:r w:rsidRPr="00D55AC7">
              <w:rPr>
                <w:sz w:val="20"/>
              </w:rPr>
              <w:t>Configuration of the synchronization network</w:t>
            </w:r>
          </w:p>
          <w:p w:rsidR="009225BB" w:rsidRPr="00D55AC7" w:rsidRDefault="009225BB" w:rsidP="00D55AC7">
            <w:pPr>
              <w:pStyle w:val="ListParagraph"/>
              <w:numPr>
                <w:ilvl w:val="0"/>
                <w:numId w:val="57"/>
              </w:numPr>
              <w:ind w:leftChars="0"/>
              <w:rPr>
                <w:sz w:val="20"/>
              </w:rPr>
            </w:pPr>
            <w:r w:rsidRPr="00D55AC7">
              <w:rPr>
                <w:sz w:val="20"/>
              </w:rPr>
              <w:t>Performance monitoring and related OAM tools</w:t>
            </w:r>
          </w:p>
          <w:p w:rsidR="009225BB" w:rsidRPr="00D55AC7" w:rsidRDefault="009225BB" w:rsidP="00D55AC7">
            <w:pPr>
              <w:pStyle w:val="ListParagraph"/>
              <w:numPr>
                <w:ilvl w:val="0"/>
                <w:numId w:val="57"/>
              </w:numPr>
              <w:ind w:leftChars="0"/>
              <w:rPr>
                <w:sz w:val="20"/>
              </w:rPr>
            </w:pPr>
            <w:r w:rsidRPr="00D55AC7">
              <w:rPr>
                <w:sz w:val="20"/>
              </w:rPr>
              <w:t>Information modelling</w:t>
            </w:r>
          </w:p>
          <w:p w:rsidR="009225BB" w:rsidRPr="00D55AC7" w:rsidRDefault="009225BB" w:rsidP="00D55AC7">
            <w:pPr>
              <w:pStyle w:val="ListParagraph"/>
              <w:numPr>
                <w:ilvl w:val="0"/>
                <w:numId w:val="57"/>
              </w:numPr>
              <w:ind w:leftChars="0"/>
              <w:rPr>
                <w:sz w:val="20"/>
                <w:lang w:eastAsia="ja-JP"/>
              </w:rPr>
            </w:pPr>
            <w:r w:rsidRPr="00D55AC7">
              <w:rPr>
                <w:sz w:val="20"/>
              </w:rPr>
              <w:t>SDN control of synchronization network.</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Q10, 13, 14</w:t>
            </w:r>
          </w:p>
        </w:tc>
        <w:tc>
          <w:tcPr>
            <w:tcW w:w="0" w:type="auto"/>
            <w:tcBorders>
              <w:top w:val="single" w:sz="6" w:space="0" w:color="000000"/>
              <w:left w:val="single" w:sz="6" w:space="0" w:color="000000"/>
              <w:bottom w:val="single" w:sz="6" w:space="0" w:color="000000"/>
              <w:right w:val="single" w:sz="6" w:space="0" w:color="000000"/>
            </w:tcBorders>
          </w:tcPr>
          <w:p w:rsidR="00FF3B74" w:rsidRDefault="00FF3B74" w:rsidP="00FF3B74">
            <w:pPr>
              <w:rPr>
                <w:sz w:val="20"/>
                <w:lang w:eastAsia="ja-JP"/>
              </w:rPr>
            </w:pPr>
            <w:r>
              <w:rPr>
                <w:rFonts w:hint="eastAsia"/>
                <w:sz w:val="20"/>
                <w:lang w:eastAsia="ja-JP"/>
              </w:rPr>
              <w:t>Identified in Nov. 2014.</w:t>
            </w:r>
          </w:p>
          <w:p w:rsidR="009225BB" w:rsidRPr="00D55AC7" w:rsidRDefault="009225BB" w:rsidP="00D55AC7">
            <w:pPr>
              <w:rPr>
                <w:sz w:val="20"/>
                <w:lang w:eastAsia="ja-JP"/>
              </w:rPr>
            </w:pPr>
            <w:r w:rsidRPr="00D55AC7">
              <w:rPr>
                <w:sz w:val="20"/>
              </w:rPr>
              <w:t>On-going</w:t>
            </w:r>
            <w:r w:rsidR="00FF3B74">
              <w:rPr>
                <w:rFonts w:hint="eastAsia"/>
                <w:sz w:val="20"/>
                <w:lang w:eastAsia="ja-JP"/>
              </w:rPr>
              <w:t>.</w:t>
            </w:r>
          </w:p>
        </w:tc>
      </w:tr>
    </w:tbl>
    <w:p w:rsidR="00C9123C" w:rsidRPr="00ED115A" w:rsidRDefault="00C9123C" w:rsidP="00C9123C">
      <w:pPr>
        <w:keepNext/>
        <w:keepLines/>
        <w:spacing w:before="360"/>
        <w:ind w:left="794" w:hanging="794"/>
        <w:outlineLvl w:val="0"/>
        <w:rPr>
          <w:b/>
          <w:lang w:eastAsia="ja-JP"/>
        </w:rPr>
        <w:sectPr w:rsidR="00C9123C" w:rsidRPr="00ED115A" w:rsidSect="00E02A7A">
          <w:headerReference w:type="default" r:id="rId32"/>
          <w:footerReference w:type="first" r:id="rId33"/>
          <w:pgSz w:w="11909" w:h="16834" w:code="9"/>
          <w:pgMar w:top="1417" w:right="1134" w:bottom="1417" w:left="1134" w:header="720" w:footer="720" w:gutter="0"/>
          <w:cols w:space="720"/>
          <w:docGrid w:linePitch="326"/>
        </w:sectPr>
      </w:pPr>
    </w:p>
    <w:p w:rsidR="00C9123C" w:rsidRPr="00D55AC7" w:rsidRDefault="00C9123C" w:rsidP="00D55AC7">
      <w:pPr>
        <w:pStyle w:val="Heading1"/>
        <w:numPr>
          <w:ilvl w:val="0"/>
          <w:numId w:val="0"/>
        </w:numPr>
        <w:jc w:val="center"/>
        <w:rPr>
          <w:b w:val="0"/>
          <w:sz w:val="32"/>
        </w:rPr>
      </w:pPr>
      <w:bookmarkStart w:id="232" w:name="_Toc528123601"/>
      <w:bookmarkStart w:id="233" w:name="_Toc10880901"/>
      <w:bookmarkStart w:id="234" w:name="_Toc404879755"/>
      <w:bookmarkStart w:id="235" w:name="_Toc404880730"/>
      <w:bookmarkStart w:id="236" w:name="_Toc405246254"/>
      <w:bookmarkStart w:id="237" w:name="_Toc405248150"/>
      <w:bookmarkStart w:id="238" w:name="_Toc405332723"/>
      <w:r w:rsidRPr="00D55AC7">
        <w:rPr>
          <w:sz w:val="32"/>
        </w:rPr>
        <w:lastRenderedPageBreak/>
        <w:t>Annex A - Terminology Mapping</w:t>
      </w:r>
      <w:bookmarkEnd w:id="232"/>
      <w:bookmarkEnd w:id="233"/>
      <w:bookmarkEnd w:id="234"/>
      <w:bookmarkEnd w:id="235"/>
      <w:bookmarkEnd w:id="236"/>
      <w:bookmarkEnd w:id="237"/>
      <w:bookmarkEnd w:id="238"/>
    </w:p>
    <w:p w:rsidR="00C9123C" w:rsidRPr="00ED115A" w:rsidRDefault="00C9123C" w:rsidP="00C9123C">
      <w:pPr>
        <w:tabs>
          <w:tab w:val="clear" w:pos="794"/>
          <w:tab w:val="clear" w:pos="1191"/>
          <w:tab w:val="clear" w:pos="1588"/>
          <w:tab w:val="clear" w:pos="1985"/>
          <w:tab w:val="left" w:pos="5954"/>
          <w:tab w:val="right" w:pos="9639"/>
        </w:tabs>
        <w:spacing w:before="0"/>
        <w:rPr>
          <w:caps/>
          <w:sz w:val="16"/>
        </w:rPr>
      </w:pPr>
    </w:p>
    <w:p w:rsidR="00C9123C" w:rsidRDefault="00C9123C" w:rsidP="00D55AC7">
      <w:pPr>
        <w:jc w:val="both"/>
        <w:rPr>
          <w:lang w:eastAsia="ja-JP"/>
        </w:rPr>
      </w:pPr>
      <w:r w:rsidRPr="00ED115A">
        <w:t>The terminology used by different organizations working on similar or overlapping technical areas of standardization has complicated attempts to co-ordinate work between different groups.  The same terms are often used, with different meanings by multiple organizations.  Question 3 of ITU-T Study Group 15 is responsible for maintaining “Terms and definitions” Recommendations on a number of established major categories of optical networks and technologies, as listed in Table 7</w:t>
      </w:r>
      <w:r w:rsidRPr="00ED115A">
        <w:noBreakHyphen/>
        <w:t>1</w:t>
      </w:r>
      <w:r w:rsidRPr="00ED115A">
        <w:noBreakHyphen/>
        <w:t>1.  Readers are warned to verify the definitions before assuming a common understanding of the terms.  Specific appendices have been included in ITU-T Recommendations G.7713.x to assist the reader in mapping signalling protocol terminology used in those document to the similar terms used in other well know references.</w:t>
      </w:r>
      <w:r w:rsidRPr="00ED115A">
        <w:rPr>
          <w:rFonts w:hint="eastAsia"/>
          <w:lang w:eastAsia="ja-JP"/>
        </w:rPr>
        <w:t xml:space="preserve"> Documents for terminology mapping in IETF such as RFC4397 and </w:t>
      </w:r>
      <w:r w:rsidRPr="00ED115A">
        <w:t>draft-ietf-mpls-tp-rosetta-stone</w:t>
      </w:r>
      <w:r w:rsidRPr="00ED115A">
        <w:rPr>
          <w:rFonts w:hint="eastAsia"/>
          <w:lang w:eastAsia="ja-JP"/>
        </w:rPr>
        <w:t xml:space="preserve"> can also be referred. </w:t>
      </w:r>
    </w:p>
    <w:p w:rsidR="00C755C8" w:rsidRDefault="00C755C8">
      <w:pPr>
        <w:tabs>
          <w:tab w:val="clear" w:pos="794"/>
          <w:tab w:val="clear" w:pos="1191"/>
          <w:tab w:val="clear" w:pos="1588"/>
          <w:tab w:val="clear" w:pos="1985"/>
        </w:tabs>
        <w:overflowPunct/>
        <w:autoSpaceDE/>
        <w:autoSpaceDN/>
        <w:adjustRightInd/>
        <w:spacing w:before="0"/>
        <w:textAlignment w:val="auto"/>
        <w:rPr>
          <w:lang w:eastAsia="ja-JP"/>
        </w:rPr>
      </w:pPr>
      <w:r>
        <w:rPr>
          <w:lang w:eastAsia="ja-JP"/>
        </w:rPr>
        <w:br w:type="page"/>
      </w:r>
    </w:p>
    <w:p w:rsidR="00C755C8" w:rsidRPr="00D55AC7" w:rsidRDefault="00C755C8" w:rsidP="00D55AC7">
      <w:pPr>
        <w:pStyle w:val="Heading1"/>
        <w:numPr>
          <w:ilvl w:val="0"/>
          <w:numId w:val="0"/>
        </w:numPr>
        <w:ind w:left="425" w:hanging="425"/>
        <w:jc w:val="center"/>
        <w:rPr>
          <w:sz w:val="32"/>
          <w:lang w:eastAsia="ja-JP"/>
        </w:rPr>
      </w:pPr>
      <w:bookmarkStart w:id="239" w:name="_Toc405246255"/>
      <w:bookmarkStart w:id="240" w:name="_Toc405248151"/>
      <w:bookmarkStart w:id="241" w:name="_Toc405332724"/>
      <w:r w:rsidRPr="00D55AC7">
        <w:rPr>
          <w:sz w:val="32"/>
          <w:lang w:eastAsia="ja-JP"/>
        </w:rPr>
        <w:lastRenderedPageBreak/>
        <w:t xml:space="preserve">Annex B – </w:t>
      </w:r>
      <w:r w:rsidRPr="00D55AC7">
        <w:rPr>
          <w:sz w:val="32"/>
        </w:rPr>
        <w:t>Routing Area Reorganization</w:t>
      </w:r>
      <w:r w:rsidRPr="00D55AC7">
        <w:rPr>
          <w:sz w:val="32"/>
          <w:lang w:eastAsia="ja-JP"/>
        </w:rPr>
        <w:t xml:space="preserve"> in IETF (as of Nov. 2014)</w:t>
      </w:r>
      <w:bookmarkEnd w:id="239"/>
      <w:bookmarkEnd w:id="240"/>
      <w:bookmarkEnd w:id="241"/>
    </w:p>
    <w:p w:rsidR="00E91992" w:rsidRDefault="00E91992" w:rsidP="00C755C8">
      <w:pPr>
        <w:rPr>
          <w:lang w:val="en-US" w:eastAsia="ja-JP"/>
        </w:rPr>
      </w:pPr>
    </w:p>
    <w:p w:rsidR="00C755C8" w:rsidRDefault="00C755C8" w:rsidP="00C755C8">
      <w:pPr>
        <w:rPr>
          <w:lang w:val="en-US" w:eastAsia="ja-JP"/>
        </w:rPr>
      </w:pPr>
      <w:r w:rsidRPr="00C5364A">
        <w:rPr>
          <w:lang w:val="en-US"/>
        </w:rPr>
        <w:t xml:space="preserve">The </w:t>
      </w:r>
      <w:r>
        <w:rPr>
          <w:lang w:val="en-US"/>
        </w:rPr>
        <w:t xml:space="preserve">IETF’s Routing Area Directors have proposed and received agreement to reorganize the Routing area.  This directly impacts a number of the working groups that have liaised with ITU-T in the past.  </w:t>
      </w:r>
    </w:p>
    <w:p w:rsidR="00C755C8" w:rsidRDefault="00C755C8" w:rsidP="00C755C8">
      <w:pPr>
        <w:rPr>
          <w:lang w:val="en-US"/>
        </w:rPr>
      </w:pPr>
      <w:r>
        <w:rPr>
          <w:lang w:val="en-US"/>
        </w:rPr>
        <w:t xml:space="preserve">  </w:t>
      </w:r>
    </w:p>
    <w:p w:rsidR="00C755C8" w:rsidRDefault="00C755C8" w:rsidP="00C755C8">
      <w:pPr>
        <w:rPr>
          <w:lang w:val="en-US"/>
        </w:rPr>
      </w:pPr>
      <w:r>
        <w:rPr>
          <w:lang w:val="en-US"/>
        </w:rPr>
        <w:t>A summary of the restructuring is as follows:</w:t>
      </w:r>
    </w:p>
    <w:p w:rsidR="00C755C8" w:rsidRDefault="00C755C8" w:rsidP="00C755C8">
      <w:pPr>
        <w:rPr>
          <w:lang w:val="en-US"/>
        </w:rPr>
      </w:pPr>
      <w:r>
        <w:rPr>
          <w:lang w:val="en-US"/>
        </w:rPr>
        <w:t>L2VPN, L3VPN and PWE3 are closed, with active work shuffled based on topic into two new working groups:</w:t>
      </w:r>
    </w:p>
    <w:p w:rsidR="00C755C8" w:rsidRDefault="00C755C8" w:rsidP="00C755C8">
      <w:pPr>
        <w:ind w:left="567"/>
        <w:rPr>
          <w:lang w:val="en-US"/>
        </w:rPr>
      </w:pPr>
      <w:r>
        <w:rPr>
          <w:lang w:val="en-US"/>
        </w:rPr>
        <w:t>BESS: BGP Enabled Services</w:t>
      </w:r>
      <w:r>
        <w:rPr>
          <w:lang w:val="en-US"/>
        </w:rPr>
        <w:br/>
        <w:t>PALS: Pseudo-wire and LDP-enabled Services</w:t>
      </w:r>
    </w:p>
    <w:p w:rsidR="00C755C8" w:rsidRDefault="00C755C8" w:rsidP="00C755C8">
      <w:pPr>
        <w:rPr>
          <w:lang w:val="en-US"/>
        </w:rPr>
      </w:pPr>
      <w:r>
        <w:rPr>
          <w:lang w:val="en-US"/>
        </w:rPr>
        <w:t>NVO3’s charter will be adjusted with some of the work moving to BESS and PALS.</w:t>
      </w:r>
    </w:p>
    <w:p w:rsidR="00C755C8" w:rsidRDefault="00C755C8" w:rsidP="00C755C8">
      <w:pPr>
        <w:rPr>
          <w:lang w:val="en-US"/>
        </w:rPr>
      </w:pPr>
      <w:r>
        <w:rPr>
          <w:lang w:val="en-US"/>
        </w:rPr>
        <w:t>Traffic Engineering aspects in CCAMP, MPLS and PCE are moved into a new working group:</w:t>
      </w:r>
    </w:p>
    <w:p w:rsidR="00C755C8" w:rsidRDefault="00C755C8" w:rsidP="00C755C8">
      <w:pPr>
        <w:ind w:left="567"/>
        <w:rPr>
          <w:lang w:val="en-US"/>
        </w:rPr>
      </w:pPr>
      <w:r>
        <w:rPr>
          <w:lang w:val="en-US"/>
        </w:rPr>
        <w:t>TEAS: Traffic Engineering Architecture and Signaling</w:t>
      </w:r>
    </w:p>
    <w:p w:rsidR="00C755C8" w:rsidRDefault="00C755C8" w:rsidP="00C755C8">
      <w:pPr>
        <w:rPr>
          <w:lang w:val="en-US"/>
        </w:rPr>
      </w:pPr>
      <w:r>
        <w:rPr>
          <w:lang w:val="en-US"/>
        </w:rPr>
        <w:t xml:space="preserve">Charters for the BESS and PALS working groups have been completed and are found on the IETF list of working groups found here: </w:t>
      </w:r>
      <w:hyperlink r:id="rId34" w:history="1">
        <w:r w:rsidRPr="007176E4">
          <w:rPr>
            <w:rStyle w:val="Hyperlink"/>
            <w:lang w:val="en-US"/>
          </w:rPr>
          <w:t>http://datatracker.ietf.org/wg/</w:t>
        </w:r>
      </w:hyperlink>
    </w:p>
    <w:p w:rsidR="00C755C8" w:rsidRDefault="00C755C8" w:rsidP="00C755C8">
      <w:pPr>
        <w:rPr>
          <w:lang w:val="en-US"/>
        </w:rPr>
      </w:pPr>
      <w:r>
        <w:rPr>
          <w:lang w:val="en-US"/>
        </w:rPr>
        <w:t>A charter for TEAS as well as revised charters for CCAMP, MPLS and PCE are under development.</w:t>
      </w:r>
    </w:p>
    <w:p w:rsidR="00C755C8" w:rsidRDefault="00C755C8" w:rsidP="00C755C8">
      <w:pPr>
        <w:rPr>
          <w:lang w:val="en-US"/>
        </w:rPr>
      </w:pPr>
      <w:r>
        <w:rPr>
          <w:lang w:val="en-US"/>
        </w:rPr>
        <w:t>No changes are made to the remaining Routing Area working Groups (BFD, FORCES, I2RS, IDR, ISIS, MANET, OSPF, PIM, ROLL, RTWG, SFC, SIDR, SPRING).</w:t>
      </w:r>
    </w:p>
    <w:p w:rsidR="00C755C8" w:rsidRDefault="00C755C8" w:rsidP="00C755C8">
      <w:pPr>
        <w:rPr>
          <w:lang w:val="en-US" w:eastAsia="ja-JP"/>
        </w:rPr>
      </w:pPr>
      <w:r>
        <w:rPr>
          <w:rFonts w:hint="eastAsia"/>
          <w:lang w:val="en-US" w:eastAsia="ja-JP"/>
        </w:rPr>
        <w:t>T</w:t>
      </w:r>
      <w:r>
        <w:rPr>
          <w:lang w:val="en-US"/>
        </w:rPr>
        <w:t>he restructuring is scheduled to take effect after the IETF91</w:t>
      </w:r>
      <w:r>
        <w:rPr>
          <w:rFonts w:hint="eastAsia"/>
          <w:lang w:val="en-US" w:eastAsia="ja-JP"/>
        </w:rPr>
        <w:t xml:space="preserve"> (Nov. 2014).</w:t>
      </w:r>
    </w:p>
    <w:p w:rsidR="00C755C8" w:rsidRDefault="00C755C8" w:rsidP="00ED115A">
      <w:pPr>
        <w:widowControl w:val="0"/>
        <w:spacing w:before="0"/>
        <w:rPr>
          <w:lang w:eastAsia="ja-JP"/>
        </w:rPr>
      </w:pPr>
    </w:p>
    <w:p w:rsidR="00DC3643" w:rsidRPr="00DC3643" w:rsidRDefault="00DC3643" w:rsidP="00ED115A">
      <w:pPr>
        <w:widowControl w:val="0"/>
        <w:spacing w:before="0"/>
        <w:rPr>
          <w:lang w:eastAsia="ja-JP"/>
        </w:rPr>
      </w:pPr>
    </w:p>
    <w:p w:rsidR="00762E0E" w:rsidRPr="009A1DE8" w:rsidRDefault="00ED115A" w:rsidP="00C9123C">
      <w:pPr>
        <w:jc w:val="center"/>
        <w:rPr>
          <w:lang w:eastAsia="ja-JP"/>
        </w:rPr>
      </w:pPr>
      <w:r w:rsidRPr="00ED115A">
        <w:t>________________________</w:t>
      </w:r>
      <w:bookmarkStart w:id="242" w:name="_GoBack"/>
      <w:bookmarkEnd w:id="242"/>
    </w:p>
    <w:sectPr w:rsidR="00762E0E" w:rsidRPr="009A1DE8" w:rsidSect="00D55AC7">
      <w:headerReference w:type="even" r:id="rId35"/>
      <w:headerReference w:type="first" r:id="rId36"/>
      <w:footerReference w:type="first" r:id="rId37"/>
      <w:pgSz w:w="11907" w:h="16840"/>
      <w:pgMar w:top="1417" w:right="1134" w:bottom="1417"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786F" w:rsidRDefault="0011786F">
      <w:r>
        <w:separator/>
      </w:r>
    </w:p>
    <w:p w:rsidR="0011786F" w:rsidRDefault="0011786F"/>
  </w:endnote>
  <w:endnote w:type="continuationSeparator" w:id="0">
    <w:p w:rsidR="0011786F" w:rsidRDefault="0011786F">
      <w:r>
        <w:continuationSeparator/>
      </w:r>
    </w:p>
    <w:p w:rsidR="0011786F" w:rsidRDefault="001178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PMincho">
    <w:altName w:val="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D55AC7" w:rsidRPr="001D179B" w:rsidTr="001D179B">
      <w:trPr>
        <w:cantSplit/>
        <w:trHeight w:val="204"/>
        <w:jc w:val="center"/>
      </w:trPr>
      <w:tc>
        <w:tcPr>
          <w:tcW w:w="1617" w:type="dxa"/>
          <w:tcBorders>
            <w:top w:val="single" w:sz="12" w:space="0" w:color="auto"/>
          </w:tcBorders>
        </w:tcPr>
        <w:p w:rsidR="00D55AC7" w:rsidRPr="001D179B" w:rsidRDefault="00D55AC7" w:rsidP="002C571C">
          <w:pPr>
            <w:rPr>
              <w:b/>
              <w:bCs/>
              <w:sz w:val="22"/>
            </w:rPr>
          </w:pPr>
          <w:bookmarkStart w:id="10" w:name="dcontact"/>
          <w:bookmarkStart w:id="11" w:name="dcontent1" w:colFirst="1" w:colLast="1"/>
          <w:r w:rsidRPr="001D179B">
            <w:rPr>
              <w:b/>
              <w:bCs/>
              <w:sz w:val="22"/>
            </w:rPr>
            <w:t>Contact:</w:t>
          </w:r>
        </w:p>
      </w:tc>
      <w:tc>
        <w:tcPr>
          <w:tcW w:w="4394" w:type="dxa"/>
          <w:tcBorders>
            <w:top w:val="single" w:sz="12" w:space="0" w:color="auto"/>
          </w:tcBorders>
        </w:tcPr>
        <w:p w:rsidR="00D55AC7" w:rsidRPr="00286C7C" w:rsidRDefault="00D55AC7" w:rsidP="00C9123C">
          <w:pPr>
            <w:rPr>
              <w:sz w:val="22"/>
            </w:rPr>
          </w:pPr>
          <w:r>
            <w:rPr>
              <w:rFonts w:hint="eastAsia"/>
              <w:sz w:val="22"/>
              <w:lang w:eastAsia="ja-JP"/>
            </w:rPr>
            <w:t>Naotaka Morita</w:t>
          </w:r>
          <w:r w:rsidRPr="00286C7C">
            <w:rPr>
              <w:rFonts w:hint="eastAsia"/>
              <w:sz w:val="22"/>
              <w:lang w:eastAsia="ja-JP"/>
            </w:rPr>
            <w:t xml:space="preserve"> </w:t>
          </w:r>
        </w:p>
        <w:p w:rsidR="00D55AC7" w:rsidRPr="00286C7C" w:rsidRDefault="00D55AC7" w:rsidP="00C9123C">
          <w:pPr>
            <w:spacing w:before="0"/>
            <w:rPr>
              <w:sz w:val="22"/>
            </w:rPr>
          </w:pPr>
          <w:r w:rsidRPr="00286C7C">
            <w:rPr>
              <w:rFonts w:hint="eastAsia"/>
              <w:sz w:val="22"/>
              <w:lang w:eastAsia="ja-JP"/>
            </w:rPr>
            <w:t>NTT Corporation</w:t>
          </w:r>
        </w:p>
        <w:p w:rsidR="00D55AC7" w:rsidRPr="001D179B" w:rsidRDefault="00D55AC7" w:rsidP="00C9123C">
          <w:pPr>
            <w:spacing w:before="0"/>
            <w:rPr>
              <w:sz w:val="22"/>
              <w:lang w:eastAsia="ja-JP"/>
            </w:rPr>
          </w:pPr>
          <w:r w:rsidRPr="00286C7C">
            <w:rPr>
              <w:rFonts w:hint="eastAsia"/>
              <w:sz w:val="22"/>
              <w:lang w:eastAsia="ja-JP"/>
            </w:rPr>
            <w:t>Japan</w:t>
          </w:r>
        </w:p>
      </w:tc>
      <w:tc>
        <w:tcPr>
          <w:tcW w:w="3912" w:type="dxa"/>
          <w:tcBorders>
            <w:top w:val="single" w:sz="12" w:space="0" w:color="auto"/>
          </w:tcBorders>
        </w:tcPr>
        <w:p w:rsidR="00D55AC7" w:rsidRPr="00286C7C" w:rsidRDefault="00D55AC7" w:rsidP="00C9123C">
          <w:pPr>
            <w:rPr>
              <w:sz w:val="22"/>
            </w:rPr>
          </w:pPr>
          <w:r w:rsidRPr="00286C7C">
            <w:rPr>
              <w:sz w:val="22"/>
            </w:rPr>
            <w:t>Tel:</w:t>
          </w:r>
          <w:r w:rsidRPr="00286C7C">
            <w:rPr>
              <w:rFonts w:hint="eastAsia"/>
              <w:sz w:val="22"/>
              <w:lang w:eastAsia="ja-JP"/>
            </w:rPr>
            <w:t xml:space="preserve"> </w:t>
          </w:r>
          <w:r w:rsidRPr="00286C7C">
            <w:rPr>
              <w:rFonts w:hint="eastAsia"/>
              <w:sz w:val="22"/>
              <w:lang w:eastAsia="ja-JP"/>
            </w:rPr>
            <w:tab/>
            <w:t>+81</w:t>
          </w:r>
          <w:r>
            <w:rPr>
              <w:rFonts w:hint="eastAsia"/>
              <w:sz w:val="22"/>
              <w:lang w:eastAsia="ja-JP"/>
            </w:rPr>
            <w:t xml:space="preserve"> 422 36 7502</w:t>
          </w:r>
        </w:p>
        <w:p w:rsidR="00D55AC7" w:rsidRPr="001D179B" w:rsidRDefault="00D55AC7">
          <w:pPr>
            <w:spacing w:before="0"/>
            <w:rPr>
              <w:sz w:val="22"/>
              <w:lang w:eastAsia="ja-JP"/>
            </w:rPr>
          </w:pPr>
          <w:r w:rsidRPr="00286C7C">
            <w:rPr>
              <w:sz w:val="22"/>
            </w:rPr>
            <w:t>Email:</w:t>
          </w:r>
          <w:r w:rsidRPr="00286C7C">
            <w:rPr>
              <w:rFonts w:hint="eastAsia"/>
              <w:sz w:val="22"/>
              <w:lang w:eastAsia="ja-JP"/>
            </w:rPr>
            <w:t xml:space="preserve"> </w:t>
          </w:r>
          <w:r w:rsidRPr="00286C7C">
            <w:rPr>
              <w:rFonts w:hint="eastAsia"/>
              <w:sz w:val="22"/>
              <w:lang w:eastAsia="ja-JP"/>
            </w:rPr>
            <w:tab/>
          </w:r>
          <w:hyperlink r:id="rId1" w:history="1">
            <w:r>
              <w:rPr>
                <w:rStyle w:val="Hyperlink"/>
                <w:rFonts w:hint="eastAsia"/>
                <w:sz w:val="22"/>
                <w:szCs w:val="22"/>
                <w:lang w:val="pt-BR" w:eastAsia="ja-JP"/>
              </w:rPr>
              <w:t>naotaka.morita</w:t>
            </w:r>
          </w:hyperlink>
          <w:r>
            <w:rPr>
              <w:rStyle w:val="Hyperlink"/>
              <w:rFonts w:hint="eastAsia"/>
              <w:sz w:val="22"/>
              <w:szCs w:val="22"/>
              <w:lang w:val="pt-BR" w:eastAsia="ja-JP"/>
            </w:rPr>
            <w:t xml:space="preserve"> [at] ntt-at.co.jp</w:t>
          </w:r>
        </w:p>
      </w:tc>
      <w:bookmarkEnd w:id="10"/>
      <w:bookmarkEnd w:id="11"/>
    </w:tr>
    <w:tr w:rsidR="00D55AC7" w:rsidRPr="001D179B" w:rsidTr="001D179B">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rsidR="00D55AC7" w:rsidRPr="001D179B" w:rsidRDefault="00D55AC7" w:rsidP="001D179B">
          <w:pPr>
            <w:spacing w:before="0"/>
            <w:rPr>
              <w:sz w:val="18"/>
            </w:rPr>
          </w:pPr>
          <w:r w:rsidRPr="001D179B">
            <w:rPr>
              <w:b/>
              <w:bCs/>
              <w:sz w:val="18"/>
            </w:rPr>
            <w:t>Attention:</w:t>
          </w:r>
          <w:r w:rsidRPr="001D179B">
            <w:rPr>
              <w:sz w:val="18"/>
            </w:rPr>
            <w:t xml:space="preserve"> This is not a publication made available to the public, but </w:t>
          </w:r>
          <w:r w:rsidRPr="001D179B">
            <w:rPr>
              <w:b/>
              <w:bCs/>
              <w:sz w:val="18"/>
            </w:rPr>
            <w:t>an internal ITU-T Document</w:t>
          </w:r>
          <w:r w:rsidRPr="001D179B">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rsidR="00D55AC7" w:rsidRPr="001D179B" w:rsidRDefault="00D55AC7" w:rsidP="001D179B">
    <w:pPr>
      <w:spacing w:before="0"/>
      <w:rPr>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D55AC7" w:rsidRPr="00132939">
      <w:trPr>
        <w:cantSplit/>
        <w:trHeight w:val="204"/>
        <w:jc w:val="center"/>
      </w:trPr>
      <w:tc>
        <w:tcPr>
          <w:tcW w:w="1617" w:type="dxa"/>
          <w:tcBorders>
            <w:top w:val="single" w:sz="12" w:space="0" w:color="auto"/>
          </w:tcBorders>
        </w:tcPr>
        <w:p w:rsidR="00D55AC7" w:rsidRPr="00F53070" w:rsidRDefault="00D55AC7" w:rsidP="002F7BD3">
          <w:pPr>
            <w:rPr>
              <w:b/>
              <w:bCs/>
              <w:sz w:val="22"/>
            </w:rPr>
          </w:pPr>
          <w:r w:rsidRPr="00F53070">
            <w:rPr>
              <w:b/>
              <w:bCs/>
              <w:sz w:val="22"/>
            </w:rPr>
            <w:t>Contact:</w:t>
          </w:r>
        </w:p>
      </w:tc>
      <w:tc>
        <w:tcPr>
          <w:tcW w:w="4394" w:type="dxa"/>
          <w:tcBorders>
            <w:top w:val="single" w:sz="12" w:space="0" w:color="auto"/>
          </w:tcBorders>
        </w:tcPr>
        <w:p w:rsidR="00D55AC7" w:rsidRPr="00F53070" w:rsidRDefault="00D55AC7" w:rsidP="002F7BD3">
          <w:pPr>
            <w:rPr>
              <w:sz w:val="22"/>
            </w:rPr>
          </w:pPr>
          <w:r w:rsidRPr="00F53070">
            <w:rPr>
              <w:sz w:val="22"/>
            </w:rPr>
            <w:t>George Young</w:t>
          </w:r>
        </w:p>
        <w:p w:rsidR="00D55AC7" w:rsidRPr="00F53070" w:rsidRDefault="00D55AC7" w:rsidP="002F7BD3">
          <w:pPr>
            <w:spacing w:before="0"/>
            <w:rPr>
              <w:sz w:val="22"/>
            </w:rPr>
          </w:pPr>
          <w:r w:rsidRPr="00F53070">
            <w:rPr>
              <w:sz w:val="22"/>
            </w:rPr>
            <w:t>AT&amp;T</w:t>
          </w:r>
        </w:p>
        <w:p w:rsidR="00D55AC7" w:rsidRPr="00F53070" w:rsidRDefault="00D55AC7" w:rsidP="002F7BD3">
          <w:pPr>
            <w:spacing w:before="0"/>
            <w:rPr>
              <w:sz w:val="22"/>
            </w:rPr>
          </w:pPr>
          <w:smartTag w:uri="urn:schemas-microsoft-com:office:smarttags" w:element="place">
            <w:smartTag w:uri="urn:schemas-microsoft-com:office:smarttags" w:element="country-region">
              <w:r w:rsidRPr="00F53070">
                <w:rPr>
                  <w:sz w:val="22"/>
                </w:rPr>
                <w:t>USA</w:t>
              </w:r>
            </w:smartTag>
          </w:smartTag>
        </w:p>
      </w:tc>
      <w:tc>
        <w:tcPr>
          <w:tcW w:w="3912" w:type="dxa"/>
          <w:tcBorders>
            <w:top w:val="single" w:sz="12" w:space="0" w:color="auto"/>
          </w:tcBorders>
        </w:tcPr>
        <w:p w:rsidR="00D55AC7" w:rsidRPr="00132939" w:rsidRDefault="00D55AC7" w:rsidP="002F7BD3">
          <w:pPr>
            <w:rPr>
              <w:sz w:val="22"/>
              <w:lang w:val="fr-FR"/>
            </w:rPr>
          </w:pPr>
          <w:r w:rsidRPr="00132939">
            <w:rPr>
              <w:sz w:val="22"/>
              <w:lang w:val="fr-FR"/>
            </w:rPr>
            <w:t>Tel: +1 312 220 8202</w:t>
          </w:r>
        </w:p>
        <w:p w:rsidR="00D55AC7" w:rsidRPr="00132939" w:rsidRDefault="00D55AC7" w:rsidP="002F7BD3">
          <w:pPr>
            <w:spacing w:before="0"/>
            <w:rPr>
              <w:sz w:val="22"/>
              <w:lang w:val="fr-FR"/>
            </w:rPr>
          </w:pPr>
          <w:r w:rsidRPr="00132939">
            <w:rPr>
              <w:sz w:val="22"/>
              <w:lang w:val="fr-FR"/>
            </w:rPr>
            <w:t>Email: george_young@labs.att.com</w:t>
          </w:r>
        </w:p>
      </w:tc>
    </w:tr>
    <w:tr w:rsidR="00D55AC7" w:rsidRPr="00132939">
      <w:trPr>
        <w:cantSplit/>
        <w:trHeight w:val="204"/>
        <w:jc w:val="center"/>
      </w:trPr>
      <w:tc>
        <w:tcPr>
          <w:tcW w:w="1617" w:type="dxa"/>
          <w:tcBorders>
            <w:top w:val="single" w:sz="12" w:space="0" w:color="auto"/>
          </w:tcBorders>
        </w:tcPr>
        <w:p w:rsidR="00D55AC7" w:rsidRPr="00F53070" w:rsidRDefault="00D55AC7" w:rsidP="002F7BD3">
          <w:pPr>
            <w:rPr>
              <w:b/>
              <w:bCs/>
              <w:sz w:val="22"/>
            </w:rPr>
          </w:pPr>
          <w:r w:rsidRPr="00F53070">
            <w:rPr>
              <w:b/>
              <w:bCs/>
              <w:sz w:val="22"/>
            </w:rPr>
            <w:t>Contact:</w:t>
          </w:r>
        </w:p>
      </w:tc>
      <w:tc>
        <w:tcPr>
          <w:tcW w:w="4394" w:type="dxa"/>
          <w:tcBorders>
            <w:top w:val="single" w:sz="12" w:space="0" w:color="auto"/>
          </w:tcBorders>
        </w:tcPr>
        <w:p w:rsidR="00D55AC7" w:rsidRPr="00F53070" w:rsidRDefault="00D55AC7" w:rsidP="002F7BD3">
          <w:pPr>
            <w:rPr>
              <w:sz w:val="22"/>
            </w:rPr>
          </w:pPr>
          <w:r w:rsidRPr="00F53070">
            <w:rPr>
              <w:sz w:val="22"/>
            </w:rPr>
            <w:t>Yoshinori Koike</w:t>
          </w:r>
        </w:p>
        <w:p w:rsidR="00D55AC7" w:rsidRPr="00F53070" w:rsidRDefault="00D55AC7" w:rsidP="002F7BD3">
          <w:pPr>
            <w:spacing w:before="0"/>
            <w:rPr>
              <w:sz w:val="22"/>
            </w:rPr>
          </w:pPr>
          <w:r w:rsidRPr="00F53070">
            <w:rPr>
              <w:sz w:val="22"/>
            </w:rPr>
            <w:t>NTT</w:t>
          </w:r>
        </w:p>
        <w:p w:rsidR="00D55AC7" w:rsidRPr="00F53070" w:rsidRDefault="00D55AC7" w:rsidP="002F7BD3">
          <w:pPr>
            <w:spacing w:before="0"/>
            <w:rPr>
              <w:sz w:val="22"/>
            </w:rPr>
          </w:pPr>
          <w:smartTag w:uri="urn:schemas-microsoft-com:office:smarttags" w:element="place">
            <w:smartTag w:uri="urn:schemas-microsoft-com:office:smarttags" w:element="country-region">
              <w:r w:rsidRPr="00F53070">
                <w:rPr>
                  <w:sz w:val="22"/>
                </w:rPr>
                <w:t>Japan</w:t>
              </w:r>
            </w:smartTag>
          </w:smartTag>
        </w:p>
      </w:tc>
      <w:tc>
        <w:tcPr>
          <w:tcW w:w="3912" w:type="dxa"/>
          <w:tcBorders>
            <w:top w:val="single" w:sz="12" w:space="0" w:color="auto"/>
          </w:tcBorders>
        </w:tcPr>
        <w:p w:rsidR="00D55AC7" w:rsidRPr="00132939" w:rsidRDefault="00D55AC7" w:rsidP="002F7BD3">
          <w:pPr>
            <w:rPr>
              <w:sz w:val="22"/>
              <w:lang w:val="fr-FR"/>
            </w:rPr>
          </w:pPr>
          <w:r w:rsidRPr="00132939">
            <w:rPr>
              <w:sz w:val="22"/>
              <w:lang w:val="fr-FR"/>
            </w:rPr>
            <w:t>Tel: +81 422596723</w:t>
          </w:r>
        </w:p>
        <w:p w:rsidR="00D55AC7" w:rsidRPr="00132939" w:rsidRDefault="00D55AC7" w:rsidP="002F7BD3">
          <w:pPr>
            <w:spacing w:before="0"/>
            <w:rPr>
              <w:sz w:val="22"/>
              <w:lang w:val="fr-FR"/>
            </w:rPr>
          </w:pPr>
          <w:r w:rsidRPr="00132939">
            <w:rPr>
              <w:sz w:val="22"/>
              <w:lang w:val="fr-FR"/>
            </w:rPr>
            <w:t>Email: koike.yoshinori@lab.ntt.co.jp</w:t>
          </w:r>
        </w:p>
      </w:tc>
    </w:tr>
    <w:tr w:rsidR="00D55AC7" w:rsidRPr="00F53070">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rsidR="00D55AC7" w:rsidRPr="00F53070" w:rsidRDefault="00D55AC7" w:rsidP="002F7BD3">
          <w:pPr>
            <w:spacing w:before="0"/>
            <w:rPr>
              <w:sz w:val="18"/>
            </w:rPr>
          </w:pPr>
          <w:r w:rsidRPr="00F53070">
            <w:rPr>
              <w:b/>
              <w:bCs/>
              <w:sz w:val="18"/>
            </w:rPr>
            <w:t>Attention:</w:t>
          </w:r>
          <w:r w:rsidRPr="00F53070">
            <w:rPr>
              <w:sz w:val="18"/>
            </w:rPr>
            <w:t xml:space="preserve"> This is not a publication made available to the public, but </w:t>
          </w:r>
          <w:r w:rsidRPr="00F53070">
            <w:rPr>
              <w:b/>
              <w:bCs/>
              <w:sz w:val="18"/>
            </w:rPr>
            <w:t>an internal ITU-T Document</w:t>
          </w:r>
          <w:r w:rsidRPr="00F53070">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rsidR="00D55AC7" w:rsidRPr="00F53070" w:rsidRDefault="00D55AC7" w:rsidP="002F7BD3">
    <w:pPr>
      <w:spacing w:before="0"/>
      <w:rPr>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D55AC7" w:rsidRPr="00132939">
      <w:trPr>
        <w:cantSplit/>
        <w:trHeight w:val="204"/>
        <w:jc w:val="center"/>
      </w:trPr>
      <w:tc>
        <w:tcPr>
          <w:tcW w:w="1617" w:type="dxa"/>
          <w:tcBorders>
            <w:top w:val="single" w:sz="12" w:space="0" w:color="auto"/>
          </w:tcBorders>
        </w:tcPr>
        <w:p w:rsidR="00D55AC7" w:rsidRPr="00F53070" w:rsidRDefault="00D55AC7" w:rsidP="002F7BD3">
          <w:pPr>
            <w:rPr>
              <w:b/>
              <w:bCs/>
              <w:sz w:val="22"/>
            </w:rPr>
          </w:pPr>
          <w:r w:rsidRPr="00F53070">
            <w:rPr>
              <w:b/>
              <w:bCs/>
              <w:sz w:val="22"/>
            </w:rPr>
            <w:t>Contact:</w:t>
          </w:r>
        </w:p>
      </w:tc>
      <w:tc>
        <w:tcPr>
          <w:tcW w:w="4394" w:type="dxa"/>
          <w:tcBorders>
            <w:top w:val="single" w:sz="12" w:space="0" w:color="auto"/>
          </w:tcBorders>
        </w:tcPr>
        <w:p w:rsidR="00D55AC7" w:rsidRPr="00F53070" w:rsidRDefault="00D55AC7" w:rsidP="002F7BD3">
          <w:pPr>
            <w:rPr>
              <w:sz w:val="22"/>
            </w:rPr>
          </w:pPr>
          <w:r w:rsidRPr="00F53070">
            <w:rPr>
              <w:sz w:val="22"/>
            </w:rPr>
            <w:t>George Young</w:t>
          </w:r>
        </w:p>
        <w:p w:rsidR="00D55AC7" w:rsidRPr="00F53070" w:rsidRDefault="00D55AC7" w:rsidP="002F7BD3">
          <w:pPr>
            <w:spacing w:before="0"/>
            <w:rPr>
              <w:sz w:val="22"/>
            </w:rPr>
          </w:pPr>
          <w:r w:rsidRPr="00F53070">
            <w:rPr>
              <w:sz w:val="22"/>
            </w:rPr>
            <w:t>AT&amp;T</w:t>
          </w:r>
        </w:p>
        <w:p w:rsidR="00D55AC7" w:rsidRPr="00F53070" w:rsidRDefault="00D55AC7" w:rsidP="002F7BD3">
          <w:pPr>
            <w:spacing w:before="0"/>
            <w:rPr>
              <w:sz w:val="22"/>
            </w:rPr>
          </w:pPr>
          <w:smartTag w:uri="urn:schemas-microsoft-com:office:smarttags" w:element="place">
            <w:smartTag w:uri="urn:schemas-microsoft-com:office:smarttags" w:element="country-region">
              <w:r w:rsidRPr="00F53070">
                <w:rPr>
                  <w:sz w:val="22"/>
                </w:rPr>
                <w:t>USA</w:t>
              </w:r>
            </w:smartTag>
          </w:smartTag>
        </w:p>
      </w:tc>
      <w:tc>
        <w:tcPr>
          <w:tcW w:w="3912" w:type="dxa"/>
          <w:tcBorders>
            <w:top w:val="single" w:sz="12" w:space="0" w:color="auto"/>
          </w:tcBorders>
        </w:tcPr>
        <w:p w:rsidR="00D55AC7" w:rsidRPr="00132939" w:rsidRDefault="00D55AC7" w:rsidP="002F7BD3">
          <w:pPr>
            <w:rPr>
              <w:sz w:val="22"/>
              <w:lang w:val="fr-FR"/>
            </w:rPr>
          </w:pPr>
          <w:r w:rsidRPr="00132939">
            <w:rPr>
              <w:sz w:val="22"/>
              <w:lang w:val="fr-FR"/>
            </w:rPr>
            <w:t>Tel: +1 312 220 8202</w:t>
          </w:r>
        </w:p>
        <w:p w:rsidR="00D55AC7" w:rsidRPr="00132939" w:rsidRDefault="00D55AC7" w:rsidP="002F7BD3">
          <w:pPr>
            <w:spacing w:before="0"/>
            <w:rPr>
              <w:sz w:val="22"/>
              <w:lang w:val="fr-FR"/>
            </w:rPr>
          </w:pPr>
          <w:r w:rsidRPr="00132939">
            <w:rPr>
              <w:sz w:val="22"/>
              <w:lang w:val="fr-FR"/>
            </w:rPr>
            <w:t>Email: george_young@labs.att.com</w:t>
          </w:r>
        </w:p>
      </w:tc>
    </w:tr>
    <w:tr w:rsidR="00D55AC7" w:rsidRPr="00132939">
      <w:trPr>
        <w:cantSplit/>
        <w:trHeight w:val="204"/>
        <w:jc w:val="center"/>
      </w:trPr>
      <w:tc>
        <w:tcPr>
          <w:tcW w:w="1617" w:type="dxa"/>
          <w:tcBorders>
            <w:top w:val="single" w:sz="12" w:space="0" w:color="auto"/>
          </w:tcBorders>
        </w:tcPr>
        <w:p w:rsidR="00D55AC7" w:rsidRPr="00F53070" w:rsidRDefault="00D55AC7" w:rsidP="002F7BD3">
          <w:pPr>
            <w:rPr>
              <w:b/>
              <w:bCs/>
              <w:sz w:val="22"/>
            </w:rPr>
          </w:pPr>
          <w:r w:rsidRPr="00F53070">
            <w:rPr>
              <w:b/>
              <w:bCs/>
              <w:sz w:val="22"/>
            </w:rPr>
            <w:t>Contact:</w:t>
          </w:r>
        </w:p>
      </w:tc>
      <w:tc>
        <w:tcPr>
          <w:tcW w:w="4394" w:type="dxa"/>
          <w:tcBorders>
            <w:top w:val="single" w:sz="12" w:space="0" w:color="auto"/>
          </w:tcBorders>
        </w:tcPr>
        <w:p w:rsidR="00D55AC7" w:rsidRPr="00F53070" w:rsidRDefault="00D55AC7" w:rsidP="002F7BD3">
          <w:pPr>
            <w:rPr>
              <w:sz w:val="22"/>
            </w:rPr>
          </w:pPr>
          <w:r w:rsidRPr="00F53070">
            <w:rPr>
              <w:sz w:val="22"/>
            </w:rPr>
            <w:t>Yoshinori Koike</w:t>
          </w:r>
        </w:p>
        <w:p w:rsidR="00D55AC7" w:rsidRPr="00F53070" w:rsidRDefault="00D55AC7" w:rsidP="002F7BD3">
          <w:pPr>
            <w:spacing w:before="0"/>
            <w:rPr>
              <w:sz w:val="22"/>
            </w:rPr>
          </w:pPr>
          <w:r w:rsidRPr="00F53070">
            <w:rPr>
              <w:sz w:val="22"/>
            </w:rPr>
            <w:t>NTT</w:t>
          </w:r>
        </w:p>
        <w:p w:rsidR="00D55AC7" w:rsidRPr="00F53070" w:rsidRDefault="00D55AC7" w:rsidP="002F7BD3">
          <w:pPr>
            <w:spacing w:before="0"/>
            <w:rPr>
              <w:sz w:val="22"/>
            </w:rPr>
          </w:pPr>
          <w:smartTag w:uri="urn:schemas-microsoft-com:office:smarttags" w:element="place">
            <w:smartTag w:uri="urn:schemas-microsoft-com:office:smarttags" w:element="country-region">
              <w:r w:rsidRPr="00F53070">
                <w:rPr>
                  <w:sz w:val="22"/>
                </w:rPr>
                <w:t>Japan</w:t>
              </w:r>
            </w:smartTag>
          </w:smartTag>
        </w:p>
      </w:tc>
      <w:tc>
        <w:tcPr>
          <w:tcW w:w="3912" w:type="dxa"/>
          <w:tcBorders>
            <w:top w:val="single" w:sz="12" w:space="0" w:color="auto"/>
          </w:tcBorders>
        </w:tcPr>
        <w:p w:rsidR="00D55AC7" w:rsidRPr="00132939" w:rsidRDefault="00D55AC7" w:rsidP="002F7BD3">
          <w:pPr>
            <w:rPr>
              <w:sz w:val="22"/>
              <w:lang w:val="fr-FR"/>
            </w:rPr>
          </w:pPr>
          <w:r w:rsidRPr="00132939">
            <w:rPr>
              <w:sz w:val="22"/>
              <w:lang w:val="fr-FR"/>
            </w:rPr>
            <w:t>Tel: +81 422596723</w:t>
          </w:r>
        </w:p>
        <w:p w:rsidR="00D55AC7" w:rsidRPr="00132939" w:rsidRDefault="00D55AC7" w:rsidP="002F7BD3">
          <w:pPr>
            <w:spacing w:before="0"/>
            <w:rPr>
              <w:sz w:val="22"/>
              <w:lang w:val="fr-FR"/>
            </w:rPr>
          </w:pPr>
          <w:r w:rsidRPr="00132939">
            <w:rPr>
              <w:sz w:val="22"/>
              <w:lang w:val="fr-FR"/>
            </w:rPr>
            <w:t>Email: koike.yoshinori@lab.ntt.co.jp</w:t>
          </w:r>
        </w:p>
      </w:tc>
    </w:tr>
    <w:tr w:rsidR="00D55AC7" w:rsidRPr="00F53070">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rsidR="00D55AC7" w:rsidRPr="00F53070" w:rsidRDefault="00D55AC7" w:rsidP="002F7BD3">
          <w:pPr>
            <w:spacing w:before="0"/>
            <w:rPr>
              <w:sz w:val="18"/>
            </w:rPr>
          </w:pPr>
          <w:r w:rsidRPr="00F53070">
            <w:rPr>
              <w:b/>
              <w:bCs/>
              <w:sz w:val="18"/>
            </w:rPr>
            <w:t>Attention:</w:t>
          </w:r>
          <w:r w:rsidRPr="00F53070">
            <w:rPr>
              <w:sz w:val="18"/>
            </w:rPr>
            <w:t xml:space="preserve"> This is not a publication made available to the public, but </w:t>
          </w:r>
          <w:r w:rsidRPr="00F53070">
            <w:rPr>
              <w:b/>
              <w:bCs/>
              <w:sz w:val="18"/>
            </w:rPr>
            <w:t>an internal ITU-T Document</w:t>
          </w:r>
          <w:r w:rsidRPr="00F53070">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rsidR="00D55AC7" w:rsidRPr="00F53070" w:rsidRDefault="00D55AC7" w:rsidP="002F7BD3">
    <w:pPr>
      <w:spacing w:before="0"/>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786F" w:rsidRDefault="0011786F">
      <w:r>
        <w:separator/>
      </w:r>
    </w:p>
    <w:p w:rsidR="0011786F" w:rsidRDefault="0011786F"/>
  </w:footnote>
  <w:footnote w:type="continuationSeparator" w:id="0">
    <w:p w:rsidR="0011786F" w:rsidRDefault="0011786F">
      <w:r>
        <w:continuationSeparator/>
      </w:r>
    </w:p>
    <w:p w:rsidR="0011786F" w:rsidRDefault="0011786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AC7" w:rsidRPr="001D179B" w:rsidRDefault="00D55AC7" w:rsidP="001D179B">
    <w:pPr>
      <w:pStyle w:val="Header"/>
    </w:pPr>
    <w:r w:rsidRPr="001D179B">
      <w:t xml:space="preserve">- </w:t>
    </w:r>
    <w:r>
      <w:fldChar w:fldCharType="begin"/>
    </w:r>
    <w:r>
      <w:instrText xml:space="preserve"> PAGE  \* MERGEFORMAT </w:instrText>
    </w:r>
    <w:r>
      <w:fldChar w:fldCharType="separate"/>
    </w:r>
    <w:r>
      <w:rPr>
        <w:noProof/>
      </w:rPr>
      <w:t>13</w:t>
    </w:r>
    <w:r>
      <w:rPr>
        <w:noProof/>
      </w:rPr>
      <w:fldChar w:fldCharType="end"/>
    </w:r>
    <w:r w:rsidRPr="001D179B">
      <w:t xml:space="preserve"> -</w:t>
    </w:r>
  </w:p>
  <w:p w:rsidR="00D55AC7" w:rsidRPr="001D179B" w:rsidRDefault="00D55AC7" w:rsidP="00C35868">
    <w:pPr>
      <w:pStyle w:val="Header"/>
      <w:spacing w:after="240"/>
    </w:pPr>
    <w:r w:rsidRPr="001D179B">
      <w:t xml:space="preserve">TD </w:t>
    </w:r>
    <w:r>
      <w:rPr>
        <w:lang w:eastAsia="ja-JP"/>
      </w:rPr>
      <w:t>107</w:t>
    </w:r>
    <w:r w:rsidRPr="001D179B">
      <w:t xml:space="preserve"> (PLEN/15)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AC7" w:rsidRPr="001D179B" w:rsidRDefault="00D55AC7" w:rsidP="003950CB">
    <w:pPr>
      <w:pStyle w:val="Header"/>
    </w:pPr>
    <w:r w:rsidRPr="001D179B">
      <w:t xml:space="preserve">- </w:t>
    </w:r>
    <w:r>
      <w:fldChar w:fldCharType="begin"/>
    </w:r>
    <w:r>
      <w:instrText xml:space="preserve"> PAGE  \* MERGEFORMAT </w:instrText>
    </w:r>
    <w:r>
      <w:fldChar w:fldCharType="separate"/>
    </w:r>
    <w:r w:rsidR="00A2397E">
      <w:rPr>
        <w:noProof/>
      </w:rPr>
      <w:t>56</w:t>
    </w:r>
    <w:r>
      <w:rPr>
        <w:noProof/>
      </w:rPr>
      <w:fldChar w:fldCharType="end"/>
    </w:r>
    <w:r w:rsidRPr="001D179B">
      <w:t xml:space="preserve"> -</w:t>
    </w:r>
  </w:p>
  <w:p w:rsidR="00D55AC7" w:rsidRDefault="00D55AC7" w:rsidP="004E1487">
    <w:pPr>
      <w:pStyle w:val="Header"/>
      <w:spacing w:after="240"/>
    </w:pPr>
    <w:r>
      <w:t>TD 282</w:t>
    </w:r>
    <w:r w:rsidRPr="005B13E3">
      <w:t xml:space="preserve"> (PLEN/15)</w:t>
    </w:r>
  </w:p>
  <w:p w:rsidR="00D55AC7" w:rsidRDefault="00D55AC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AC7" w:rsidRDefault="00D55AC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AC7" w:rsidRDefault="00D55A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EA6CC0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4072A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5F65D8E"/>
    <w:multiLevelType w:val="hybridMultilevel"/>
    <w:tmpl w:val="B186EC58"/>
    <w:lvl w:ilvl="0" w:tplc="04090001">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6E541C9"/>
    <w:multiLevelType w:val="hybridMultilevel"/>
    <w:tmpl w:val="22440D84"/>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0B5A39CD"/>
    <w:multiLevelType w:val="hybridMultilevel"/>
    <w:tmpl w:val="76FAC38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0BC40AA2"/>
    <w:multiLevelType w:val="hybridMultilevel"/>
    <w:tmpl w:val="24B80402"/>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0E0A4CCB"/>
    <w:multiLevelType w:val="hybridMultilevel"/>
    <w:tmpl w:val="68D05FA4"/>
    <w:lvl w:ilvl="0" w:tplc="0148939A">
      <w:start w:val="1"/>
      <w:numFmt w:val="bullet"/>
      <w:lvlText w:val=""/>
      <w:lvlJc w:val="left"/>
      <w:pPr>
        <w:tabs>
          <w:tab w:val="num" w:pos="457"/>
        </w:tabs>
        <w:ind w:left="457" w:hanging="397"/>
      </w:pPr>
      <w:rPr>
        <w:rFonts w:ascii="Symbol" w:hAnsi="Symbol" w:hint="default"/>
        <w:color w:val="auto"/>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7">
    <w:nsid w:val="0E4A52CA"/>
    <w:multiLevelType w:val="hybridMultilevel"/>
    <w:tmpl w:val="ABB4C10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0F4D2F2D"/>
    <w:multiLevelType w:val="hybridMultilevel"/>
    <w:tmpl w:val="24FAE1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11384AC0"/>
    <w:multiLevelType w:val="singleLevel"/>
    <w:tmpl w:val="D5F47234"/>
    <w:lvl w:ilvl="0">
      <w:start w:val="7"/>
      <w:numFmt w:val="decimal"/>
      <w:lvlText w:val="%1."/>
      <w:lvlJc w:val="left"/>
      <w:pPr>
        <w:tabs>
          <w:tab w:val="num" w:pos="720"/>
        </w:tabs>
        <w:ind w:left="720" w:hanging="720"/>
      </w:pPr>
      <w:rPr>
        <w:rFonts w:hint="default"/>
      </w:rPr>
    </w:lvl>
  </w:abstractNum>
  <w:abstractNum w:abstractNumId="10">
    <w:nsid w:val="183720DC"/>
    <w:multiLevelType w:val="hybridMultilevel"/>
    <w:tmpl w:val="878EE87A"/>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nsid w:val="1A086293"/>
    <w:multiLevelType w:val="hybridMultilevel"/>
    <w:tmpl w:val="7AF6C87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1E821291"/>
    <w:multiLevelType w:val="hybridMultilevel"/>
    <w:tmpl w:val="F4D8BF64"/>
    <w:lvl w:ilvl="0" w:tplc="5FD03D2C">
      <w:start w:val="1"/>
      <w:numFmt w:val="bullet"/>
      <w:lvlText w:val=""/>
      <w:lvlJc w:val="left"/>
      <w:pPr>
        <w:tabs>
          <w:tab w:val="num" w:pos="845"/>
        </w:tabs>
        <w:ind w:left="845" w:hanging="420"/>
      </w:pPr>
      <w:rPr>
        <w:rFonts w:ascii="Symbol" w:hAnsi="Symbol" w:hint="default"/>
        <w:color w:val="auto"/>
      </w:rPr>
    </w:lvl>
    <w:lvl w:ilvl="1" w:tplc="0409000B">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13">
    <w:nsid w:val="1F6800F0"/>
    <w:multiLevelType w:val="hybridMultilevel"/>
    <w:tmpl w:val="E88A8752"/>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204B24BB"/>
    <w:multiLevelType w:val="multilevel"/>
    <w:tmpl w:val="84506A94"/>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5">
    <w:nsid w:val="24115D32"/>
    <w:multiLevelType w:val="hybridMultilevel"/>
    <w:tmpl w:val="3118D8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24686B9D"/>
    <w:multiLevelType w:val="hybridMultilevel"/>
    <w:tmpl w:val="84506A9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26247A5B"/>
    <w:multiLevelType w:val="hybridMultilevel"/>
    <w:tmpl w:val="9B9408B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nsid w:val="293F2337"/>
    <w:multiLevelType w:val="hybridMultilevel"/>
    <w:tmpl w:val="2D12787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nsid w:val="2AC90E75"/>
    <w:multiLevelType w:val="hybridMultilevel"/>
    <w:tmpl w:val="84CCE8B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nsid w:val="2C100E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316F23AB"/>
    <w:multiLevelType w:val="hybridMultilevel"/>
    <w:tmpl w:val="2196F3D2"/>
    <w:lvl w:ilvl="0" w:tplc="6A0E3D8A">
      <w:start w:val="1"/>
      <w:numFmt w:val="bullet"/>
      <w:lvlText w:val=""/>
      <w:lvlJc w:val="left"/>
      <w:pPr>
        <w:tabs>
          <w:tab w:val="num" w:pos="420"/>
        </w:tabs>
        <w:ind w:left="420" w:hanging="420"/>
      </w:pPr>
      <w:rPr>
        <w:rFonts w:ascii="Symbol" w:hAnsi="Symbol" w:hint="default"/>
        <w:color w:val="auto"/>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nsid w:val="3A76703C"/>
    <w:multiLevelType w:val="hybridMultilevel"/>
    <w:tmpl w:val="035AF26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nsid w:val="3D8C539C"/>
    <w:multiLevelType w:val="hybridMultilevel"/>
    <w:tmpl w:val="85126A2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nsid w:val="40011E24"/>
    <w:multiLevelType w:val="multilevel"/>
    <w:tmpl w:val="0F3604C6"/>
    <w:lvl w:ilvl="0">
      <w:start w:val="1"/>
      <w:numFmt w:val="bullet"/>
      <w:lvlText w:val=""/>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nsid w:val="41341EC1"/>
    <w:multiLevelType w:val="hybridMultilevel"/>
    <w:tmpl w:val="319808B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nsid w:val="43043F31"/>
    <w:multiLevelType w:val="hybridMultilevel"/>
    <w:tmpl w:val="F762EADA"/>
    <w:lvl w:ilvl="0" w:tplc="457AC8A0">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nsid w:val="432B1BBC"/>
    <w:multiLevelType w:val="multilevel"/>
    <w:tmpl w:val="A392C070"/>
    <w:lvl w:ilvl="0">
      <w:numFmt w:val="bullet"/>
      <w:lvlText w:val="■"/>
      <w:lvlJc w:val="left"/>
      <w:pPr>
        <w:tabs>
          <w:tab w:val="num" w:pos="360"/>
        </w:tabs>
        <w:ind w:left="340" w:hanging="340"/>
      </w:pPr>
      <w:rPr>
        <w:rFonts w:ascii="MS Mincho" w:eastAsia="MS Mincho" w:hAnsi="MS Mincho" w:hint="eastAsia"/>
        <w:spacing w:val="0"/>
        <w:kern w:val="16"/>
        <w:position w:val="0"/>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8">
    <w:nsid w:val="4AA90B67"/>
    <w:multiLevelType w:val="hybridMultilevel"/>
    <w:tmpl w:val="5E32380E"/>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nsid w:val="4B4021E0"/>
    <w:multiLevelType w:val="hybridMultilevel"/>
    <w:tmpl w:val="59A0D94A"/>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0">
    <w:nsid w:val="4DCD6F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4EBD7CF7"/>
    <w:multiLevelType w:val="hybridMultilevel"/>
    <w:tmpl w:val="B5A873B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nsid w:val="4F913C11"/>
    <w:multiLevelType w:val="hybridMultilevel"/>
    <w:tmpl w:val="4E2EC8E0"/>
    <w:lvl w:ilvl="0" w:tplc="38D234BE">
      <w:start w:val="1"/>
      <w:numFmt w:val="bullet"/>
      <w:lvlText w:val=""/>
      <w:lvlJc w:val="left"/>
      <w:pPr>
        <w:tabs>
          <w:tab w:val="num" w:pos="420"/>
        </w:tabs>
        <w:ind w:left="420" w:hanging="420"/>
      </w:pPr>
      <w:rPr>
        <w:rFonts w:ascii="Symbol" w:hAnsi="Symbol" w:hint="default"/>
        <w:color w:val="auto"/>
      </w:rPr>
    </w:lvl>
    <w:lvl w:ilvl="1" w:tplc="D52A431C">
      <w:start w:val="7"/>
      <w:numFmt w:val="bullet"/>
      <w:lvlText w:val="-"/>
      <w:lvlJc w:val="left"/>
      <w:pPr>
        <w:tabs>
          <w:tab w:val="num" w:pos="780"/>
        </w:tabs>
        <w:ind w:left="780" w:hanging="360"/>
      </w:pPr>
      <w:rPr>
        <w:rFonts w:ascii="Times New Roman Bold" w:eastAsia="MS PMincho" w:hAnsi="Times New Roman Bold" w:cs="Times New Roman Bold"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nsid w:val="51D81775"/>
    <w:multiLevelType w:val="multilevel"/>
    <w:tmpl w:val="2C40146A"/>
    <w:lvl w:ilvl="0">
      <w:start w:val="1"/>
      <w:numFmt w:val="decimal"/>
      <w:pStyle w:val="Heading1"/>
      <w:lvlText w:val="%1"/>
      <w:lvlJc w:val="left"/>
      <w:pPr>
        <w:ind w:left="425" w:hanging="425"/>
      </w:pPr>
      <w:rPr>
        <w:rFonts w:hint="eastAsia"/>
      </w:rPr>
    </w:lvl>
    <w:lvl w:ilvl="1">
      <w:start w:val="1"/>
      <w:numFmt w:val="decimal"/>
      <w:pStyle w:val="Heading2"/>
      <w:lvlText w:val="%1.%2"/>
      <w:lvlJc w:val="left"/>
      <w:pPr>
        <w:ind w:left="425" w:hanging="425"/>
      </w:pPr>
      <w:rPr>
        <w:rFonts w:hint="eastAsia"/>
      </w:rPr>
    </w:lvl>
    <w:lvl w:ilvl="2">
      <w:start w:val="1"/>
      <w:numFmt w:val="decimal"/>
      <w:pStyle w:val="Heading3"/>
      <w:lvlText w:val="%1.%2.%3"/>
      <w:lvlJc w:val="left"/>
      <w:pPr>
        <w:ind w:left="425" w:hanging="425"/>
      </w:pPr>
      <w:rPr>
        <w:rFonts w:hint="eastAsia"/>
      </w:rPr>
    </w:lvl>
    <w:lvl w:ilvl="3">
      <w:start w:val="1"/>
      <w:numFmt w:val="decimal"/>
      <w:pStyle w:val="Heading4"/>
      <w:lvlText w:val="%1.%2.%3.%4"/>
      <w:lvlJc w:val="left"/>
      <w:pPr>
        <w:ind w:left="425" w:hanging="425"/>
      </w:pPr>
      <w:rPr>
        <w:rFonts w:hint="eastAsia"/>
      </w:rPr>
    </w:lvl>
    <w:lvl w:ilvl="4">
      <w:start w:val="1"/>
      <w:numFmt w:val="decimal"/>
      <w:lvlText w:val="%1.%2.%3.%4.%5"/>
      <w:lvlJc w:val="left"/>
      <w:pPr>
        <w:ind w:left="425" w:hanging="425"/>
      </w:pPr>
      <w:rPr>
        <w:rFonts w:hint="eastAsia"/>
      </w:rPr>
    </w:lvl>
    <w:lvl w:ilvl="5">
      <w:start w:val="1"/>
      <w:numFmt w:val="decimal"/>
      <w:lvlText w:val="%1.%2.%3.%4.%5.%6"/>
      <w:lvlJc w:val="left"/>
      <w:pPr>
        <w:ind w:left="425" w:hanging="425"/>
      </w:pPr>
      <w:rPr>
        <w:rFonts w:hint="eastAsia"/>
      </w:rPr>
    </w:lvl>
    <w:lvl w:ilvl="6">
      <w:start w:val="1"/>
      <w:numFmt w:val="decimal"/>
      <w:lvlText w:val="%1.%2.%3.%4.%5.%6.%7"/>
      <w:lvlJc w:val="left"/>
      <w:pPr>
        <w:ind w:left="425" w:hanging="425"/>
      </w:pPr>
      <w:rPr>
        <w:rFonts w:hint="eastAsia"/>
      </w:rPr>
    </w:lvl>
    <w:lvl w:ilvl="7">
      <w:start w:val="1"/>
      <w:numFmt w:val="decimal"/>
      <w:lvlText w:val="%1.%2.%3.%4.%5.%6.%7.%8"/>
      <w:lvlJc w:val="left"/>
      <w:pPr>
        <w:ind w:left="425" w:hanging="425"/>
      </w:pPr>
      <w:rPr>
        <w:rFonts w:hint="eastAsia"/>
      </w:rPr>
    </w:lvl>
    <w:lvl w:ilvl="8">
      <w:start w:val="1"/>
      <w:numFmt w:val="decimal"/>
      <w:lvlText w:val="%1.%2.%3.%4.%5.%6.%7.%8.%9"/>
      <w:lvlJc w:val="left"/>
      <w:pPr>
        <w:ind w:left="425" w:hanging="425"/>
      </w:pPr>
      <w:rPr>
        <w:rFonts w:hint="eastAsia"/>
      </w:rPr>
    </w:lvl>
  </w:abstractNum>
  <w:abstractNum w:abstractNumId="34">
    <w:nsid w:val="5339084D"/>
    <w:multiLevelType w:val="hybridMultilevel"/>
    <w:tmpl w:val="557A89F2"/>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nsid w:val="543C4E3B"/>
    <w:multiLevelType w:val="hybridMultilevel"/>
    <w:tmpl w:val="794E2E9A"/>
    <w:lvl w:ilvl="0" w:tplc="FFFFFFFF">
      <w:start w:val="1"/>
      <w:numFmt w:val="bullet"/>
      <w:lvlText w:val=""/>
      <w:lvlJc w:val="left"/>
      <w:pPr>
        <w:tabs>
          <w:tab w:val="num" w:pos="720"/>
        </w:tabs>
        <w:ind w:left="720" w:hanging="360"/>
      </w:pPr>
      <w:rPr>
        <w:rFonts w:ascii="Symbol" w:hAnsi="Symbol" w:hint="default"/>
      </w:rPr>
    </w:lvl>
    <w:lvl w:ilvl="1" w:tplc="2D6264E4">
      <w:numFmt w:val="bullet"/>
      <w:lvlText w:val="•"/>
      <w:lvlJc w:val="left"/>
      <w:pPr>
        <w:ind w:left="2265" w:hanging="1185"/>
      </w:pPr>
      <w:rPr>
        <w:rFonts w:ascii="MS Mincho" w:eastAsia="MS Mincho" w:hAnsi="MS Mincho" w:cs="Times New Roman" w:hint="eastAsia"/>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571F7CCC"/>
    <w:multiLevelType w:val="hybridMultilevel"/>
    <w:tmpl w:val="EA32244C"/>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7">
    <w:nsid w:val="59B95B75"/>
    <w:multiLevelType w:val="hybridMultilevel"/>
    <w:tmpl w:val="B6BE410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nsid w:val="5C915E58"/>
    <w:multiLevelType w:val="hybridMultilevel"/>
    <w:tmpl w:val="1C0E918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nsid w:val="5D4C7C6E"/>
    <w:multiLevelType w:val="hybridMultilevel"/>
    <w:tmpl w:val="A1D0148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nsid w:val="5E35649B"/>
    <w:multiLevelType w:val="hybridMultilevel"/>
    <w:tmpl w:val="B626649A"/>
    <w:lvl w:ilvl="0" w:tplc="5FD03D2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1">
    <w:nsid w:val="5EA12421"/>
    <w:multiLevelType w:val="hybridMultilevel"/>
    <w:tmpl w:val="B0F09E92"/>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42">
    <w:nsid w:val="620401EF"/>
    <w:multiLevelType w:val="hybridMultilevel"/>
    <w:tmpl w:val="5F6E99A8"/>
    <w:lvl w:ilvl="0" w:tplc="0148939A">
      <w:start w:val="1"/>
      <w:numFmt w:val="bullet"/>
      <w:lvlText w:val=""/>
      <w:lvlJc w:val="left"/>
      <w:pPr>
        <w:tabs>
          <w:tab w:val="num" w:pos="457"/>
        </w:tabs>
        <w:ind w:left="457" w:hanging="397"/>
      </w:pPr>
      <w:rPr>
        <w:rFonts w:ascii="Symbol" w:hAnsi="Symbol" w:hint="default"/>
        <w:color w:val="auto"/>
      </w:rPr>
    </w:lvl>
    <w:lvl w:ilvl="1" w:tplc="0409000B">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43">
    <w:nsid w:val="639F230C"/>
    <w:multiLevelType w:val="hybridMultilevel"/>
    <w:tmpl w:val="6E8C6D4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nsid w:val="683A51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nsid w:val="6ADE0F35"/>
    <w:multiLevelType w:val="hybridMultilevel"/>
    <w:tmpl w:val="398C07D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6BC65346"/>
    <w:multiLevelType w:val="hybridMultilevel"/>
    <w:tmpl w:val="8CD655E0"/>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47">
    <w:nsid w:val="6C8B69B5"/>
    <w:multiLevelType w:val="hybridMultilevel"/>
    <w:tmpl w:val="2F5C35E4"/>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9AEC12C">
      <w:start w:val="1"/>
      <w:numFmt w:val="bullet"/>
      <w:lvlText w:val=""/>
      <w:lvlJc w:val="left"/>
      <w:pPr>
        <w:tabs>
          <w:tab w:val="num" w:pos="1260"/>
        </w:tabs>
        <w:ind w:left="1260" w:hanging="420"/>
      </w:pPr>
      <w:rPr>
        <w:rFonts w:ascii="Symbol" w:hAnsi="Symbol" w:hint="default"/>
        <w:color w:val="auto"/>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8">
    <w:nsid w:val="6D7311AA"/>
    <w:multiLevelType w:val="hybridMultilevel"/>
    <w:tmpl w:val="A434EFC4"/>
    <w:lvl w:ilvl="0" w:tplc="5FD03D2C">
      <w:start w:val="1"/>
      <w:numFmt w:val="bullet"/>
      <w:lvlText w:val=""/>
      <w:lvlJc w:val="left"/>
      <w:pPr>
        <w:tabs>
          <w:tab w:val="num" w:pos="420"/>
        </w:tabs>
        <w:ind w:left="420" w:hanging="420"/>
      </w:pPr>
      <w:rPr>
        <w:rFonts w:ascii="Symbol" w:hAnsi="Symbol"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nsid w:val="6EC556A9"/>
    <w:multiLevelType w:val="hybridMultilevel"/>
    <w:tmpl w:val="A392C070"/>
    <w:lvl w:ilvl="0" w:tplc="FA646452">
      <w:numFmt w:val="bullet"/>
      <w:lvlText w:val="■"/>
      <w:lvlJc w:val="left"/>
      <w:pPr>
        <w:tabs>
          <w:tab w:val="num" w:pos="360"/>
        </w:tabs>
        <w:ind w:left="340" w:hanging="340"/>
      </w:pPr>
      <w:rPr>
        <w:rFonts w:ascii="MS Mincho" w:eastAsia="MS Mincho" w:hAnsi="MS Mincho" w:hint="eastAsia"/>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0">
    <w:nsid w:val="78116EF0"/>
    <w:multiLevelType w:val="hybridMultilevel"/>
    <w:tmpl w:val="60A4F69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nsid w:val="7D5C03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nsid w:val="7E71151C"/>
    <w:multiLevelType w:val="hybridMultilevel"/>
    <w:tmpl w:val="EF6E01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16"/>
  </w:num>
  <w:num w:numId="7">
    <w:abstractNumId w:val="14"/>
  </w:num>
  <w:num w:numId="8">
    <w:abstractNumId w:val="40"/>
  </w:num>
  <w:num w:numId="9">
    <w:abstractNumId w:val="45"/>
  </w:num>
  <w:num w:numId="10">
    <w:abstractNumId w:val="48"/>
  </w:num>
  <w:num w:numId="11">
    <w:abstractNumId w:val="24"/>
  </w:num>
  <w:num w:numId="12">
    <w:abstractNumId w:val="44"/>
  </w:num>
  <w:num w:numId="13">
    <w:abstractNumId w:val="20"/>
  </w:num>
  <w:num w:numId="14">
    <w:abstractNumId w:val="51"/>
  </w:num>
  <w:num w:numId="15">
    <w:abstractNumId w:val="1"/>
  </w:num>
  <w:num w:numId="16">
    <w:abstractNumId w:val="30"/>
  </w:num>
  <w:num w:numId="17">
    <w:abstractNumId w:val="9"/>
  </w:num>
  <w:num w:numId="18">
    <w:abstractNumId w:val="8"/>
  </w:num>
  <w:num w:numId="19">
    <w:abstractNumId w:val="35"/>
  </w:num>
  <w:num w:numId="20">
    <w:abstractNumId w:val="49"/>
  </w:num>
  <w:num w:numId="21">
    <w:abstractNumId w:val="27"/>
  </w:num>
  <w:num w:numId="22">
    <w:abstractNumId w:val="21"/>
  </w:num>
  <w:num w:numId="23">
    <w:abstractNumId w:val="12"/>
  </w:num>
  <w:num w:numId="24">
    <w:abstractNumId w:val="13"/>
  </w:num>
  <w:num w:numId="25">
    <w:abstractNumId w:val="32"/>
  </w:num>
  <w:num w:numId="26">
    <w:abstractNumId w:val="47"/>
  </w:num>
  <w:num w:numId="27">
    <w:abstractNumId w:val="42"/>
  </w:num>
  <w:num w:numId="28">
    <w:abstractNumId w:val="6"/>
  </w:num>
  <w:num w:numId="29">
    <w:abstractNumId w:val="18"/>
  </w:num>
  <w:num w:numId="30">
    <w:abstractNumId w:val="50"/>
  </w:num>
  <w:num w:numId="31">
    <w:abstractNumId w:val="41"/>
  </w:num>
  <w:num w:numId="32">
    <w:abstractNumId w:val="29"/>
  </w:num>
  <w:num w:numId="33">
    <w:abstractNumId w:val="36"/>
  </w:num>
  <w:num w:numId="34">
    <w:abstractNumId w:val="46"/>
  </w:num>
  <w:num w:numId="35">
    <w:abstractNumId w:val="39"/>
  </w:num>
  <w:num w:numId="36">
    <w:abstractNumId w:val="34"/>
  </w:num>
  <w:num w:numId="37">
    <w:abstractNumId w:val="3"/>
  </w:num>
  <w:num w:numId="38">
    <w:abstractNumId w:val="4"/>
  </w:num>
  <w:num w:numId="39">
    <w:abstractNumId w:val="10"/>
  </w:num>
  <w:num w:numId="40">
    <w:abstractNumId w:val="43"/>
  </w:num>
  <w:num w:numId="41">
    <w:abstractNumId w:val="28"/>
  </w:num>
  <w:num w:numId="42">
    <w:abstractNumId w:val="23"/>
  </w:num>
  <w:num w:numId="43">
    <w:abstractNumId w:val="26"/>
  </w:num>
  <w:num w:numId="44">
    <w:abstractNumId w:val="11"/>
  </w:num>
  <w:num w:numId="45">
    <w:abstractNumId w:val="19"/>
  </w:num>
  <w:num w:numId="46">
    <w:abstractNumId w:val="7"/>
  </w:num>
  <w:num w:numId="47">
    <w:abstractNumId w:val="5"/>
  </w:num>
  <w:num w:numId="48">
    <w:abstractNumId w:val="25"/>
  </w:num>
  <w:num w:numId="49">
    <w:abstractNumId w:val="22"/>
  </w:num>
  <w:num w:numId="50">
    <w:abstractNumId w:val="15"/>
  </w:num>
  <w:num w:numId="51">
    <w:abstractNumId w:val="31"/>
  </w:num>
  <w:num w:numId="52">
    <w:abstractNumId w:val="17"/>
  </w:num>
  <w:num w:numId="53">
    <w:abstractNumId w:val="33"/>
  </w:num>
  <w:num w:numId="54">
    <w:abstractNumId w:val="52"/>
  </w:num>
  <w:num w:numId="55">
    <w:abstractNumId w:val="38"/>
  </w:num>
  <w:num w:numId="56">
    <w:abstractNumId w:val="2"/>
  </w:num>
  <w:num w:numId="57">
    <w:abstractNumId w:val="37"/>
  </w:num>
  <w:numIdMacAtCleanup w:val="5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ark, Robert">
    <w15:presenceInfo w15:providerId="None" w15:userId="Clark, Rober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bordersDoNotSurroundHeader/>
  <w:bordersDoNotSurroundFooter/>
  <w:hideSpellingErrors/>
  <w:activeWritingStyle w:appName="MSWord" w:lang="en-GB" w:vendorID="64" w:dllVersion="131078" w:nlCheck="1" w:checkStyle="1"/>
  <w:activeWritingStyle w:appName="MSWord" w:lang="en-US" w:vendorID="64" w:dllVersion="131078" w:nlCheck="1" w:checkStyle="1"/>
  <w:activeWritingStyle w:appName="MSWord" w:lang="ja-JP" w:vendorID="64" w:dllVersion="131078" w:nlCheck="1" w:checkStyle="1"/>
  <w:activeWritingStyle w:appName="MSWord" w:lang="en-CA" w:vendorID="64" w:dllVersion="131078" w:nlCheck="1" w:checkStyle="1"/>
  <w:activeWritingStyle w:appName="MSWord" w:lang="fr-FR" w:vendorID="64" w:dllVersion="131078" w:nlCheck="1" w:checkStyle="1"/>
  <w:activeWritingStyle w:appName="MSWord" w:lang="fr-CA" w:vendorID="64" w:dllVersion="131078" w:nlCheck="1" w:checkStyle="1"/>
  <w:activeWritingStyle w:appName="MSWord" w:lang="es-ES" w:vendorID="64" w:dllVersion="131078" w:nlCheck="1" w:checkStyle="1"/>
  <w:activeWritingStyle w:appName="MSWord" w:lang="es-CO" w:vendorID="64" w:dllVersion="131078" w:nlCheck="1" w:checkStyle="1"/>
  <w:activeWritingStyle w:appName="MSWord" w:lang="de-DE" w:vendorID="9" w:dllVersion="512"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E0E"/>
    <w:rsid w:val="00003090"/>
    <w:rsid w:val="00014FAB"/>
    <w:rsid w:val="00016E24"/>
    <w:rsid w:val="000234BD"/>
    <w:rsid w:val="000328A4"/>
    <w:rsid w:val="000371E8"/>
    <w:rsid w:val="00053DE0"/>
    <w:rsid w:val="000558D0"/>
    <w:rsid w:val="000612DF"/>
    <w:rsid w:val="00062684"/>
    <w:rsid w:val="000636F8"/>
    <w:rsid w:val="00094A49"/>
    <w:rsid w:val="000A0B37"/>
    <w:rsid w:val="000B0340"/>
    <w:rsid w:val="000B3311"/>
    <w:rsid w:val="000C05CD"/>
    <w:rsid w:val="000D554D"/>
    <w:rsid w:val="000E20DB"/>
    <w:rsid w:val="000F2EE1"/>
    <w:rsid w:val="000F5C80"/>
    <w:rsid w:val="001039F6"/>
    <w:rsid w:val="00104AED"/>
    <w:rsid w:val="00106133"/>
    <w:rsid w:val="00110889"/>
    <w:rsid w:val="0011416F"/>
    <w:rsid w:val="00116535"/>
    <w:rsid w:val="0011786F"/>
    <w:rsid w:val="001319F6"/>
    <w:rsid w:val="00132939"/>
    <w:rsid w:val="00140C14"/>
    <w:rsid w:val="00143FD0"/>
    <w:rsid w:val="00163E68"/>
    <w:rsid w:val="0016592E"/>
    <w:rsid w:val="00172D90"/>
    <w:rsid w:val="001753FF"/>
    <w:rsid w:val="001839EC"/>
    <w:rsid w:val="00186FA8"/>
    <w:rsid w:val="001925AD"/>
    <w:rsid w:val="00192E31"/>
    <w:rsid w:val="00196060"/>
    <w:rsid w:val="001A28BB"/>
    <w:rsid w:val="001A7E51"/>
    <w:rsid w:val="001B0988"/>
    <w:rsid w:val="001C2B8E"/>
    <w:rsid w:val="001C4A42"/>
    <w:rsid w:val="001D179B"/>
    <w:rsid w:val="001D5BD9"/>
    <w:rsid w:val="001D7722"/>
    <w:rsid w:val="001D7C64"/>
    <w:rsid w:val="001E1E85"/>
    <w:rsid w:val="001E3BD6"/>
    <w:rsid w:val="001E49D0"/>
    <w:rsid w:val="001E7C89"/>
    <w:rsid w:val="00201400"/>
    <w:rsid w:val="00202F25"/>
    <w:rsid w:val="00225F5B"/>
    <w:rsid w:val="0024067C"/>
    <w:rsid w:val="00247D3D"/>
    <w:rsid w:val="002507CD"/>
    <w:rsid w:val="002559CE"/>
    <w:rsid w:val="00270B59"/>
    <w:rsid w:val="002724E2"/>
    <w:rsid w:val="00272C16"/>
    <w:rsid w:val="002747E3"/>
    <w:rsid w:val="00276DD6"/>
    <w:rsid w:val="00284623"/>
    <w:rsid w:val="00295FC2"/>
    <w:rsid w:val="002A3DA7"/>
    <w:rsid w:val="002A461C"/>
    <w:rsid w:val="002A4770"/>
    <w:rsid w:val="002B0972"/>
    <w:rsid w:val="002C063D"/>
    <w:rsid w:val="002C4333"/>
    <w:rsid w:val="002C571C"/>
    <w:rsid w:val="002C58EE"/>
    <w:rsid w:val="002D2A97"/>
    <w:rsid w:val="002D4B34"/>
    <w:rsid w:val="002E144A"/>
    <w:rsid w:val="002F7BD3"/>
    <w:rsid w:val="00300FE7"/>
    <w:rsid w:val="003050CE"/>
    <w:rsid w:val="00310F77"/>
    <w:rsid w:val="0031262E"/>
    <w:rsid w:val="00320C3E"/>
    <w:rsid w:val="00326BC1"/>
    <w:rsid w:val="00364511"/>
    <w:rsid w:val="003673B2"/>
    <w:rsid w:val="00367E6C"/>
    <w:rsid w:val="00376B0D"/>
    <w:rsid w:val="00381314"/>
    <w:rsid w:val="00387DD0"/>
    <w:rsid w:val="0039465B"/>
    <w:rsid w:val="003950CB"/>
    <w:rsid w:val="00396521"/>
    <w:rsid w:val="003A2878"/>
    <w:rsid w:val="003A3332"/>
    <w:rsid w:val="003A376F"/>
    <w:rsid w:val="003A3C57"/>
    <w:rsid w:val="003A6E6A"/>
    <w:rsid w:val="003A7DD5"/>
    <w:rsid w:val="003B2014"/>
    <w:rsid w:val="003C442F"/>
    <w:rsid w:val="003D42E4"/>
    <w:rsid w:val="003E2D7B"/>
    <w:rsid w:val="003F0386"/>
    <w:rsid w:val="003F085F"/>
    <w:rsid w:val="0040115D"/>
    <w:rsid w:val="004076CB"/>
    <w:rsid w:val="00430671"/>
    <w:rsid w:val="004425D8"/>
    <w:rsid w:val="00453538"/>
    <w:rsid w:val="00454DF1"/>
    <w:rsid w:val="00462203"/>
    <w:rsid w:val="0046295B"/>
    <w:rsid w:val="00477D91"/>
    <w:rsid w:val="0049135E"/>
    <w:rsid w:val="00491908"/>
    <w:rsid w:val="004A7F51"/>
    <w:rsid w:val="004B17AF"/>
    <w:rsid w:val="004B2565"/>
    <w:rsid w:val="004C7EB8"/>
    <w:rsid w:val="004D7A01"/>
    <w:rsid w:val="004E1487"/>
    <w:rsid w:val="004E6E3D"/>
    <w:rsid w:val="004F50B8"/>
    <w:rsid w:val="004F7680"/>
    <w:rsid w:val="005038A7"/>
    <w:rsid w:val="00532512"/>
    <w:rsid w:val="00540479"/>
    <w:rsid w:val="00546A27"/>
    <w:rsid w:val="00554B8C"/>
    <w:rsid w:val="0055589B"/>
    <w:rsid w:val="00560F9C"/>
    <w:rsid w:val="0056200D"/>
    <w:rsid w:val="00563C88"/>
    <w:rsid w:val="00563E79"/>
    <w:rsid w:val="005672D3"/>
    <w:rsid w:val="005766D3"/>
    <w:rsid w:val="005950EA"/>
    <w:rsid w:val="005A1530"/>
    <w:rsid w:val="005A5339"/>
    <w:rsid w:val="005A578D"/>
    <w:rsid w:val="005A5C15"/>
    <w:rsid w:val="005A76F1"/>
    <w:rsid w:val="005A7EF4"/>
    <w:rsid w:val="005B13E3"/>
    <w:rsid w:val="005C3B9C"/>
    <w:rsid w:val="005C762A"/>
    <w:rsid w:val="005D02FE"/>
    <w:rsid w:val="005D05DD"/>
    <w:rsid w:val="005D366D"/>
    <w:rsid w:val="005D37EF"/>
    <w:rsid w:val="005E42A8"/>
    <w:rsid w:val="005E4B52"/>
    <w:rsid w:val="005F6B3A"/>
    <w:rsid w:val="006031A3"/>
    <w:rsid w:val="0061050C"/>
    <w:rsid w:val="0062182D"/>
    <w:rsid w:val="00630390"/>
    <w:rsid w:val="00630CAF"/>
    <w:rsid w:val="006329D0"/>
    <w:rsid w:val="00641862"/>
    <w:rsid w:val="0064368E"/>
    <w:rsid w:val="00654D3F"/>
    <w:rsid w:val="00660E88"/>
    <w:rsid w:val="00662A08"/>
    <w:rsid w:val="00662F19"/>
    <w:rsid w:val="00663F6F"/>
    <w:rsid w:val="006663F3"/>
    <w:rsid w:val="00670D94"/>
    <w:rsid w:val="0067589E"/>
    <w:rsid w:val="00683391"/>
    <w:rsid w:val="00684476"/>
    <w:rsid w:val="006935B2"/>
    <w:rsid w:val="006A1D19"/>
    <w:rsid w:val="006A4214"/>
    <w:rsid w:val="006B432E"/>
    <w:rsid w:val="006B4586"/>
    <w:rsid w:val="006C17FA"/>
    <w:rsid w:val="006E02D6"/>
    <w:rsid w:val="006E4148"/>
    <w:rsid w:val="006F1333"/>
    <w:rsid w:val="006F298E"/>
    <w:rsid w:val="006F67B8"/>
    <w:rsid w:val="006F7F0D"/>
    <w:rsid w:val="00733EA2"/>
    <w:rsid w:val="00737365"/>
    <w:rsid w:val="00744184"/>
    <w:rsid w:val="00747916"/>
    <w:rsid w:val="0075714E"/>
    <w:rsid w:val="00762E0E"/>
    <w:rsid w:val="00763480"/>
    <w:rsid w:val="007659AD"/>
    <w:rsid w:val="00766C20"/>
    <w:rsid w:val="00770EA6"/>
    <w:rsid w:val="00776D9F"/>
    <w:rsid w:val="00783164"/>
    <w:rsid w:val="00783820"/>
    <w:rsid w:val="007A65A6"/>
    <w:rsid w:val="007B29F2"/>
    <w:rsid w:val="007B40E0"/>
    <w:rsid w:val="007B5250"/>
    <w:rsid w:val="007D0CE4"/>
    <w:rsid w:val="007D6459"/>
    <w:rsid w:val="007D7CB1"/>
    <w:rsid w:val="007E7400"/>
    <w:rsid w:val="007F2332"/>
    <w:rsid w:val="008117D3"/>
    <w:rsid w:val="00813453"/>
    <w:rsid w:val="00813AB7"/>
    <w:rsid w:val="008271A1"/>
    <w:rsid w:val="00831071"/>
    <w:rsid w:val="008362BA"/>
    <w:rsid w:val="00837725"/>
    <w:rsid w:val="0085003E"/>
    <w:rsid w:val="00854E07"/>
    <w:rsid w:val="00855D62"/>
    <w:rsid w:val="00880DA6"/>
    <w:rsid w:val="0088720B"/>
    <w:rsid w:val="00890C45"/>
    <w:rsid w:val="008A02B6"/>
    <w:rsid w:val="008A3379"/>
    <w:rsid w:val="008B05AB"/>
    <w:rsid w:val="008B0C7B"/>
    <w:rsid w:val="008C40FB"/>
    <w:rsid w:val="008D085C"/>
    <w:rsid w:val="008D17C5"/>
    <w:rsid w:val="008E5C6D"/>
    <w:rsid w:val="008E6F78"/>
    <w:rsid w:val="0090240A"/>
    <w:rsid w:val="00903DF3"/>
    <w:rsid w:val="00905638"/>
    <w:rsid w:val="009068A1"/>
    <w:rsid w:val="00911B1E"/>
    <w:rsid w:val="009225BB"/>
    <w:rsid w:val="0092375B"/>
    <w:rsid w:val="00931850"/>
    <w:rsid w:val="009356FC"/>
    <w:rsid w:val="00945DAB"/>
    <w:rsid w:val="0096163E"/>
    <w:rsid w:val="00972D24"/>
    <w:rsid w:val="00986747"/>
    <w:rsid w:val="00990E0D"/>
    <w:rsid w:val="00992D51"/>
    <w:rsid w:val="009A1DE8"/>
    <w:rsid w:val="009A4423"/>
    <w:rsid w:val="009A75D7"/>
    <w:rsid w:val="009A7DC7"/>
    <w:rsid w:val="009B0460"/>
    <w:rsid w:val="009C6175"/>
    <w:rsid w:val="009D1C90"/>
    <w:rsid w:val="009E14FD"/>
    <w:rsid w:val="009E5E52"/>
    <w:rsid w:val="009F1EC1"/>
    <w:rsid w:val="009F3363"/>
    <w:rsid w:val="009F5421"/>
    <w:rsid w:val="00A05700"/>
    <w:rsid w:val="00A11115"/>
    <w:rsid w:val="00A13160"/>
    <w:rsid w:val="00A1736C"/>
    <w:rsid w:val="00A2397E"/>
    <w:rsid w:val="00A377EC"/>
    <w:rsid w:val="00A401AE"/>
    <w:rsid w:val="00A46402"/>
    <w:rsid w:val="00A6536D"/>
    <w:rsid w:val="00A6721F"/>
    <w:rsid w:val="00A702BD"/>
    <w:rsid w:val="00A81C43"/>
    <w:rsid w:val="00A84B59"/>
    <w:rsid w:val="00A84C8D"/>
    <w:rsid w:val="00A905C4"/>
    <w:rsid w:val="00A916BA"/>
    <w:rsid w:val="00A976DE"/>
    <w:rsid w:val="00AA44C5"/>
    <w:rsid w:val="00AA5555"/>
    <w:rsid w:val="00AB19C0"/>
    <w:rsid w:val="00AB40A5"/>
    <w:rsid w:val="00AC3FE7"/>
    <w:rsid w:val="00AC66E7"/>
    <w:rsid w:val="00AE2424"/>
    <w:rsid w:val="00AF5AB2"/>
    <w:rsid w:val="00B05010"/>
    <w:rsid w:val="00B0608F"/>
    <w:rsid w:val="00B13B5F"/>
    <w:rsid w:val="00B21A11"/>
    <w:rsid w:val="00B2317A"/>
    <w:rsid w:val="00B25AEB"/>
    <w:rsid w:val="00B4066C"/>
    <w:rsid w:val="00B40F90"/>
    <w:rsid w:val="00B504E6"/>
    <w:rsid w:val="00B50774"/>
    <w:rsid w:val="00B51F1F"/>
    <w:rsid w:val="00B71739"/>
    <w:rsid w:val="00B95E36"/>
    <w:rsid w:val="00B9731C"/>
    <w:rsid w:val="00BB3420"/>
    <w:rsid w:val="00BB7173"/>
    <w:rsid w:val="00BB7F77"/>
    <w:rsid w:val="00BC6B79"/>
    <w:rsid w:val="00BD1AA5"/>
    <w:rsid w:val="00BD47E8"/>
    <w:rsid w:val="00BE2CAB"/>
    <w:rsid w:val="00BE41A7"/>
    <w:rsid w:val="00BE74C9"/>
    <w:rsid w:val="00BF1825"/>
    <w:rsid w:val="00BF309F"/>
    <w:rsid w:val="00C01360"/>
    <w:rsid w:val="00C122A4"/>
    <w:rsid w:val="00C15A70"/>
    <w:rsid w:val="00C2369C"/>
    <w:rsid w:val="00C243FA"/>
    <w:rsid w:val="00C25BA6"/>
    <w:rsid w:val="00C3229A"/>
    <w:rsid w:val="00C34298"/>
    <w:rsid w:val="00C3471A"/>
    <w:rsid w:val="00C35868"/>
    <w:rsid w:val="00C51A2E"/>
    <w:rsid w:val="00C559EC"/>
    <w:rsid w:val="00C600AB"/>
    <w:rsid w:val="00C71A06"/>
    <w:rsid w:val="00C755C8"/>
    <w:rsid w:val="00C819D9"/>
    <w:rsid w:val="00C84303"/>
    <w:rsid w:val="00C8496F"/>
    <w:rsid w:val="00C9123C"/>
    <w:rsid w:val="00C9182A"/>
    <w:rsid w:val="00C94DA1"/>
    <w:rsid w:val="00CC02F7"/>
    <w:rsid w:val="00CC5AA2"/>
    <w:rsid w:val="00CC5C52"/>
    <w:rsid w:val="00CD0BAC"/>
    <w:rsid w:val="00CD13B3"/>
    <w:rsid w:val="00CD1D9B"/>
    <w:rsid w:val="00CD4228"/>
    <w:rsid w:val="00CD49CA"/>
    <w:rsid w:val="00CD4FB1"/>
    <w:rsid w:val="00CE6DF6"/>
    <w:rsid w:val="00CE73EA"/>
    <w:rsid w:val="00D00B12"/>
    <w:rsid w:val="00D04C96"/>
    <w:rsid w:val="00D1327B"/>
    <w:rsid w:val="00D158E2"/>
    <w:rsid w:val="00D2582C"/>
    <w:rsid w:val="00D3271D"/>
    <w:rsid w:val="00D33B14"/>
    <w:rsid w:val="00D41D3B"/>
    <w:rsid w:val="00D50ED7"/>
    <w:rsid w:val="00D55AC7"/>
    <w:rsid w:val="00D619AE"/>
    <w:rsid w:val="00D62F2F"/>
    <w:rsid w:val="00D631E7"/>
    <w:rsid w:val="00D65C0F"/>
    <w:rsid w:val="00D671A9"/>
    <w:rsid w:val="00D70DDF"/>
    <w:rsid w:val="00D73E93"/>
    <w:rsid w:val="00D84C06"/>
    <w:rsid w:val="00D84CEE"/>
    <w:rsid w:val="00D856EB"/>
    <w:rsid w:val="00D92051"/>
    <w:rsid w:val="00D94357"/>
    <w:rsid w:val="00D97BE9"/>
    <w:rsid w:val="00DA64E7"/>
    <w:rsid w:val="00DC0C93"/>
    <w:rsid w:val="00DC1FBD"/>
    <w:rsid w:val="00DC2D9E"/>
    <w:rsid w:val="00DC3643"/>
    <w:rsid w:val="00DE272D"/>
    <w:rsid w:val="00DE7142"/>
    <w:rsid w:val="00DF3011"/>
    <w:rsid w:val="00DF5C67"/>
    <w:rsid w:val="00E00BBE"/>
    <w:rsid w:val="00E02A7A"/>
    <w:rsid w:val="00E04F62"/>
    <w:rsid w:val="00E075C6"/>
    <w:rsid w:val="00E100D5"/>
    <w:rsid w:val="00E13DD5"/>
    <w:rsid w:val="00E2681D"/>
    <w:rsid w:val="00E41E10"/>
    <w:rsid w:val="00E4342A"/>
    <w:rsid w:val="00E450D5"/>
    <w:rsid w:val="00E467DE"/>
    <w:rsid w:val="00E51984"/>
    <w:rsid w:val="00E52049"/>
    <w:rsid w:val="00E56939"/>
    <w:rsid w:val="00E5788B"/>
    <w:rsid w:val="00E70120"/>
    <w:rsid w:val="00E70E74"/>
    <w:rsid w:val="00E72753"/>
    <w:rsid w:val="00E81131"/>
    <w:rsid w:val="00E85855"/>
    <w:rsid w:val="00E862F4"/>
    <w:rsid w:val="00E91992"/>
    <w:rsid w:val="00E93D02"/>
    <w:rsid w:val="00E961FE"/>
    <w:rsid w:val="00E96EE4"/>
    <w:rsid w:val="00EA773A"/>
    <w:rsid w:val="00EB6B62"/>
    <w:rsid w:val="00EC4056"/>
    <w:rsid w:val="00ED115A"/>
    <w:rsid w:val="00ED1942"/>
    <w:rsid w:val="00EE3917"/>
    <w:rsid w:val="00EF3172"/>
    <w:rsid w:val="00F01605"/>
    <w:rsid w:val="00F05C04"/>
    <w:rsid w:val="00F10286"/>
    <w:rsid w:val="00F12351"/>
    <w:rsid w:val="00F147C0"/>
    <w:rsid w:val="00F16A4B"/>
    <w:rsid w:val="00F20EA1"/>
    <w:rsid w:val="00F37C08"/>
    <w:rsid w:val="00F449F3"/>
    <w:rsid w:val="00F52DB1"/>
    <w:rsid w:val="00F533FC"/>
    <w:rsid w:val="00F542B8"/>
    <w:rsid w:val="00F54CC6"/>
    <w:rsid w:val="00F571CB"/>
    <w:rsid w:val="00F61EB7"/>
    <w:rsid w:val="00F65F96"/>
    <w:rsid w:val="00F6745B"/>
    <w:rsid w:val="00F674E8"/>
    <w:rsid w:val="00F7070D"/>
    <w:rsid w:val="00F726FE"/>
    <w:rsid w:val="00F73B8B"/>
    <w:rsid w:val="00F8480B"/>
    <w:rsid w:val="00F91BB0"/>
    <w:rsid w:val="00F9313C"/>
    <w:rsid w:val="00F9727D"/>
    <w:rsid w:val="00FA1FAC"/>
    <w:rsid w:val="00FA7E6E"/>
    <w:rsid w:val="00FB75BA"/>
    <w:rsid w:val="00FC2BD3"/>
    <w:rsid w:val="00FC6065"/>
    <w:rsid w:val="00FD38D6"/>
    <w:rsid w:val="00FE7A1B"/>
    <w:rsid w:val="00FF3B74"/>
    <w:rsid w:val="00FF53B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date"/>
  <w:smartTagType w:namespaceuri="urn:schemas-microsoft-com:office:smarttags" w:name="place"/>
  <w:smartTagType w:namespaceuri="urn:schemas-microsoft-com:office:smarttags" w:name="City"/>
  <w:shapeDefaults>
    <o:shapedefaults v:ext="edit" spidmax="4097">
      <v:textbox inset="5.85pt,.7pt,5.85pt,.7pt"/>
    </o:shapedefaults>
    <o:shapelayout v:ext="edit">
      <o:idmap v:ext="edit" data="1"/>
    </o:shapelayout>
  </w:shapeDefaults>
  <w:decimalSymbol w:val="."/>
  <w:listSeparator w:val=","/>
  <w15:docId w15:val="{A2A1AB8F-21B9-4A43-A52B-A3E08074D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EC1"/>
    <w:pPr>
      <w:tabs>
        <w:tab w:val="left" w:pos="794"/>
        <w:tab w:val="left" w:pos="1191"/>
        <w:tab w:val="left" w:pos="1588"/>
        <w:tab w:val="left" w:pos="1985"/>
      </w:tabs>
      <w:overflowPunct w:val="0"/>
      <w:autoSpaceDE w:val="0"/>
      <w:autoSpaceDN w:val="0"/>
      <w:adjustRightInd w:val="0"/>
      <w:spacing w:before="120"/>
      <w:textAlignment w:val="baseline"/>
    </w:pPr>
    <w:rPr>
      <w:sz w:val="24"/>
      <w:lang w:val="en-GB" w:eastAsia="en-US"/>
    </w:rPr>
  </w:style>
  <w:style w:type="paragraph" w:styleId="Heading1">
    <w:name w:val="heading 1"/>
    <w:aliases w:val="le1,1"/>
    <w:basedOn w:val="Normal"/>
    <w:next w:val="Normal"/>
    <w:qFormat/>
    <w:rsid w:val="009F1EC1"/>
    <w:pPr>
      <w:keepNext/>
      <w:keepLines/>
      <w:numPr>
        <w:numId w:val="53"/>
      </w:numPr>
      <w:spacing w:before="360"/>
      <w:outlineLvl w:val="0"/>
    </w:pPr>
    <w:rPr>
      <w:b/>
    </w:rPr>
  </w:style>
  <w:style w:type="paragraph" w:styleId="Heading2">
    <w:name w:val="heading 2"/>
    <w:aliases w:val="UNDERRUBRIK 1-2,le2,h2,2nd level,l2,heading 2+ Indent: Left 0.25 in,2,section,H2"/>
    <w:basedOn w:val="Heading1"/>
    <w:next w:val="Normal"/>
    <w:qFormat/>
    <w:rsid w:val="009F1EC1"/>
    <w:pPr>
      <w:numPr>
        <w:ilvl w:val="1"/>
      </w:numPr>
      <w:spacing w:before="240"/>
      <w:outlineLvl w:val="1"/>
    </w:pPr>
  </w:style>
  <w:style w:type="paragraph" w:styleId="Heading3">
    <w:name w:val="heading 3"/>
    <w:aliases w:val="3"/>
    <w:basedOn w:val="Heading1"/>
    <w:next w:val="Normal"/>
    <w:qFormat/>
    <w:rsid w:val="009F1EC1"/>
    <w:pPr>
      <w:numPr>
        <w:ilvl w:val="2"/>
      </w:numPr>
      <w:spacing w:before="160"/>
      <w:outlineLvl w:val="2"/>
    </w:pPr>
  </w:style>
  <w:style w:type="paragraph" w:styleId="Heading4">
    <w:name w:val="heading 4"/>
    <w:aliases w:val="4"/>
    <w:basedOn w:val="Heading3"/>
    <w:next w:val="Normal"/>
    <w:qFormat/>
    <w:rsid w:val="009F1EC1"/>
    <w:pPr>
      <w:numPr>
        <w:ilvl w:val="3"/>
      </w:numPr>
      <w:tabs>
        <w:tab w:val="clear" w:pos="794"/>
        <w:tab w:val="left" w:pos="1021"/>
      </w:tabs>
      <w:outlineLvl w:val="3"/>
    </w:pPr>
  </w:style>
  <w:style w:type="paragraph" w:styleId="Heading5">
    <w:name w:val="heading 5"/>
    <w:aliases w:val="5"/>
    <w:basedOn w:val="Heading4"/>
    <w:next w:val="Normal"/>
    <w:qFormat/>
    <w:rsid w:val="009F1EC1"/>
    <w:pPr>
      <w:outlineLvl w:val="4"/>
    </w:pPr>
  </w:style>
  <w:style w:type="paragraph" w:styleId="Heading6">
    <w:name w:val="heading 6"/>
    <w:aliases w:val="6,Criteria,Requirement"/>
    <w:basedOn w:val="Heading4"/>
    <w:next w:val="Normal"/>
    <w:qFormat/>
    <w:rsid w:val="009F1EC1"/>
    <w:pPr>
      <w:tabs>
        <w:tab w:val="clear" w:pos="1021"/>
        <w:tab w:val="clear" w:pos="1191"/>
      </w:tabs>
      <w:ind w:left="1588" w:hanging="1588"/>
      <w:outlineLvl w:val="5"/>
    </w:pPr>
  </w:style>
  <w:style w:type="paragraph" w:styleId="Heading7">
    <w:name w:val="heading 7"/>
    <w:aliases w:val="Figure caption,7,Objective"/>
    <w:basedOn w:val="Heading6"/>
    <w:next w:val="Normal"/>
    <w:qFormat/>
    <w:rsid w:val="009F1EC1"/>
    <w:pPr>
      <w:outlineLvl w:val="6"/>
    </w:pPr>
  </w:style>
  <w:style w:type="paragraph" w:styleId="Heading8">
    <w:name w:val="heading 8"/>
    <w:aliases w:val="Table caption,8,Condition"/>
    <w:basedOn w:val="Heading6"/>
    <w:next w:val="Normal"/>
    <w:qFormat/>
    <w:rsid w:val="009F1EC1"/>
    <w:pPr>
      <w:outlineLvl w:val="7"/>
    </w:pPr>
  </w:style>
  <w:style w:type="paragraph" w:styleId="Heading9">
    <w:name w:val="heading 9"/>
    <w:aliases w:val="9,Cond'l Reqt."/>
    <w:basedOn w:val="Heading6"/>
    <w:next w:val="Normal"/>
    <w:qFormat/>
    <w:rsid w:val="009F1EC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title">
    <w:name w:val="Annex_No &amp; title"/>
    <w:basedOn w:val="Normal"/>
    <w:next w:val="Normal"/>
    <w:rsid w:val="009F1EC1"/>
    <w:pPr>
      <w:keepNext/>
      <w:keepLines/>
      <w:spacing w:before="480"/>
      <w:jc w:val="center"/>
    </w:pPr>
    <w:rPr>
      <w:b/>
      <w:sz w:val="28"/>
    </w:rPr>
  </w:style>
  <w:style w:type="character" w:customStyle="1" w:styleId="Appdef">
    <w:name w:val="App_def"/>
    <w:rsid w:val="009F1EC1"/>
    <w:rPr>
      <w:rFonts w:ascii="Times New Roman" w:hAnsi="Times New Roman"/>
      <w:b/>
    </w:rPr>
  </w:style>
  <w:style w:type="character" w:customStyle="1" w:styleId="Appref">
    <w:name w:val="App_ref"/>
    <w:basedOn w:val="DefaultParagraphFont"/>
    <w:rsid w:val="009F1EC1"/>
  </w:style>
  <w:style w:type="paragraph" w:customStyle="1" w:styleId="AppendixNotitle">
    <w:name w:val="Appendix_No &amp; title"/>
    <w:basedOn w:val="AnnexNotitle"/>
    <w:next w:val="Normal"/>
    <w:rsid w:val="009F1EC1"/>
  </w:style>
  <w:style w:type="character" w:customStyle="1" w:styleId="Artdef">
    <w:name w:val="Art_def"/>
    <w:rsid w:val="009F1EC1"/>
    <w:rPr>
      <w:rFonts w:ascii="Times New Roman" w:hAnsi="Times New Roman"/>
      <w:b/>
    </w:rPr>
  </w:style>
  <w:style w:type="paragraph" w:customStyle="1" w:styleId="Artheading">
    <w:name w:val="Art_heading"/>
    <w:basedOn w:val="Normal"/>
    <w:next w:val="Normal"/>
    <w:rsid w:val="009F1EC1"/>
    <w:pPr>
      <w:spacing w:before="480"/>
      <w:jc w:val="center"/>
    </w:pPr>
    <w:rPr>
      <w:b/>
      <w:sz w:val="28"/>
    </w:rPr>
  </w:style>
  <w:style w:type="paragraph" w:customStyle="1" w:styleId="ArtNo">
    <w:name w:val="Art_No"/>
    <w:basedOn w:val="Normal"/>
    <w:next w:val="Normal"/>
    <w:rsid w:val="009F1EC1"/>
    <w:pPr>
      <w:keepNext/>
      <w:keepLines/>
      <w:spacing w:before="480"/>
      <w:jc w:val="center"/>
    </w:pPr>
    <w:rPr>
      <w:caps/>
      <w:sz w:val="28"/>
    </w:rPr>
  </w:style>
  <w:style w:type="character" w:customStyle="1" w:styleId="Artref">
    <w:name w:val="Art_ref"/>
    <w:basedOn w:val="DefaultParagraphFont"/>
    <w:rsid w:val="009F1EC1"/>
  </w:style>
  <w:style w:type="paragraph" w:customStyle="1" w:styleId="Arttitle">
    <w:name w:val="Art_title"/>
    <w:basedOn w:val="Normal"/>
    <w:next w:val="Normal"/>
    <w:rsid w:val="009F1EC1"/>
    <w:pPr>
      <w:keepNext/>
      <w:keepLines/>
      <w:spacing w:before="240"/>
      <w:jc w:val="center"/>
    </w:pPr>
    <w:rPr>
      <w:b/>
      <w:sz w:val="28"/>
    </w:rPr>
  </w:style>
  <w:style w:type="paragraph" w:customStyle="1" w:styleId="ASN1">
    <w:name w:val="ASN.1"/>
    <w:basedOn w:val="Normal"/>
    <w:rsid w:val="009F1EC1"/>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rsid w:val="009F1EC1"/>
    <w:pPr>
      <w:keepNext/>
      <w:keepLines/>
      <w:spacing w:before="160"/>
      <w:ind w:left="794"/>
    </w:pPr>
    <w:rPr>
      <w:i/>
    </w:rPr>
  </w:style>
  <w:style w:type="paragraph" w:customStyle="1" w:styleId="ChapNo">
    <w:name w:val="Chap_No"/>
    <w:basedOn w:val="Normal"/>
    <w:next w:val="Normal"/>
    <w:rsid w:val="009F1EC1"/>
    <w:pPr>
      <w:keepNext/>
      <w:keepLines/>
      <w:spacing w:before="480"/>
      <w:jc w:val="center"/>
    </w:pPr>
    <w:rPr>
      <w:b/>
      <w:caps/>
      <w:sz w:val="28"/>
    </w:rPr>
  </w:style>
  <w:style w:type="paragraph" w:customStyle="1" w:styleId="Chaptitle">
    <w:name w:val="Chap_title"/>
    <w:basedOn w:val="Normal"/>
    <w:next w:val="Normal"/>
    <w:rsid w:val="009F1EC1"/>
    <w:pPr>
      <w:keepNext/>
      <w:keepLines/>
      <w:spacing w:before="240"/>
      <w:jc w:val="center"/>
    </w:pPr>
    <w:rPr>
      <w:b/>
      <w:sz w:val="28"/>
    </w:rPr>
  </w:style>
  <w:style w:type="character" w:styleId="EndnoteReference">
    <w:name w:val="endnote reference"/>
    <w:semiHidden/>
    <w:rsid w:val="009F1EC1"/>
    <w:rPr>
      <w:vertAlign w:val="superscript"/>
    </w:rPr>
  </w:style>
  <w:style w:type="paragraph" w:customStyle="1" w:styleId="enumlev1">
    <w:name w:val="enumlev1"/>
    <w:basedOn w:val="Normal"/>
    <w:rsid w:val="009F1EC1"/>
    <w:pPr>
      <w:spacing w:before="80"/>
      <w:ind w:left="794" w:hanging="794"/>
    </w:pPr>
  </w:style>
  <w:style w:type="paragraph" w:customStyle="1" w:styleId="enumlev2">
    <w:name w:val="enumlev2"/>
    <w:basedOn w:val="enumlev1"/>
    <w:rsid w:val="009F1EC1"/>
    <w:pPr>
      <w:ind w:left="1191" w:hanging="397"/>
    </w:pPr>
  </w:style>
  <w:style w:type="paragraph" w:customStyle="1" w:styleId="enumlev3">
    <w:name w:val="enumlev3"/>
    <w:basedOn w:val="enumlev2"/>
    <w:rsid w:val="009F1EC1"/>
    <w:pPr>
      <w:ind w:left="1588"/>
    </w:pPr>
  </w:style>
  <w:style w:type="paragraph" w:customStyle="1" w:styleId="Equation">
    <w:name w:val="Equation"/>
    <w:basedOn w:val="Normal"/>
    <w:rsid w:val="009F1EC1"/>
    <w:pPr>
      <w:tabs>
        <w:tab w:val="clear" w:pos="1191"/>
        <w:tab w:val="clear" w:pos="1588"/>
        <w:tab w:val="clear" w:pos="1985"/>
        <w:tab w:val="center" w:pos="4820"/>
        <w:tab w:val="right" w:pos="9639"/>
      </w:tabs>
    </w:pPr>
  </w:style>
  <w:style w:type="paragraph" w:customStyle="1" w:styleId="Equationlegend">
    <w:name w:val="Equation_legend"/>
    <w:basedOn w:val="Normal"/>
    <w:rsid w:val="009F1EC1"/>
    <w:pPr>
      <w:tabs>
        <w:tab w:val="clear" w:pos="794"/>
        <w:tab w:val="clear" w:pos="1191"/>
        <w:tab w:val="clear" w:pos="1588"/>
        <w:tab w:val="right" w:pos="1814"/>
      </w:tabs>
      <w:spacing w:before="80"/>
      <w:ind w:left="1985" w:hanging="1985"/>
    </w:pPr>
  </w:style>
  <w:style w:type="paragraph" w:customStyle="1" w:styleId="Figure">
    <w:name w:val="Figure"/>
    <w:basedOn w:val="Normal"/>
    <w:next w:val="Normal"/>
    <w:rsid w:val="009F1EC1"/>
    <w:pPr>
      <w:keepNext/>
      <w:keepLines/>
      <w:spacing w:before="240" w:after="120"/>
      <w:jc w:val="center"/>
    </w:pPr>
  </w:style>
  <w:style w:type="paragraph" w:customStyle="1" w:styleId="Figurelegend">
    <w:name w:val="Figure_legend"/>
    <w:basedOn w:val="Normal"/>
    <w:rsid w:val="009F1EC1"/>
    <w:pPr>
      <w:keepNext/>
      <w:keepLines/>
      <w:tabs>
        <w:tab w:val="clear" w:pos="794"/>
        <w:tab w:val="clear" w:pos="1191"/>
        <w:tab w:val="clear" w:pos="1588"/>
        <w:tab w:val="clear" w:pos="1985"/>
      </w:tabs>
      <w:spacing w:before="20" w:after="20"/>
    </w:pPr>
    <w:rPr>
      <w:sz w:val="18"/>
    </w:rPr>
  </w:style>
  <w:style w:type="paragraph" w:customStyle="1" w:styleId="FigureNotitle">
    <w:name w:val="Figure_No &amp; title"/>
    <w:basedOn w:val="Normal"/>
    <w:next w:val="Normal"/>
    <w:rsid w:val="009F1EC1"/>
    <w:pPr>
      <w:keepLines/>
      <w:spacing w:before="240" w:after="120"/>
      <w:jc w:val="center"/>
    </w:pPr>
    <w:rPr>
      <w:b/>
    </w:rPr>
  </w:style>
  <w:style w:type="paragraph" w:customStyle="1" w:styleId="FigureNoBR">
    <w:name w:val="Figure_No_BR"/>
    <w:basedOn w:val="Normal"/>
    <w:next w:val="Normal"/>
    <w:rsid w:val="009F1EC1"/>
    <w:pPr>
      <w:keepNext/>
      <w:keepLines/>
      <w:spacing w:before="480" w:after="120"/>
      <w:jc w:val="center"/>
    </w:pPr>
    <w:rPr>
      <w:caps/>
    </w:rPr>
  </w:style>
  <w:style w:type="paragraph" w:customStyle="1" w:styleId="TabletitleBR">
    <w:name w:val="Table_title_BR"/>
    <w:basedOn w:val="Normal"/>
    <w:next w:val="Normal"/>
    <w:rsid w:val="009F1EC1"/>
    <w:pPr>
      <w:keepNext/>
      <w:keepLines/>
      <w:spacing w:before="0" w:after="120"/>
      <w:jc w:val="center"/>
    </w:pPr>
    <w:rPr>
      <w:b/>
    </w:rPr>
  </w:style>
  <w:style w:type="paragraph" w:customStyle="1" w:styleId="FiguretitleBR">
    <w:name w:val="Figure_title_BR"/>
    <w:basedOn w:val="TabletitleBR"/>
    <w:next w:val="Normal"/>
    <w:rsid w:val="009F1EC1"/>
    <w:pPr>
      <w:keepNext w:val="0"/>
      <w:spacing w:after="480"/>
    </w:pPr>
  </w:style>
  <w:style w:type="paragraph" w:customStyle="1" w:styleId="Figurewithouttitle">
    <w:name w:val="Figure_without_title"/>
    <w:basedOn w:val="Normal"/>
    <w:next w:val="Normal"/>
    <w:rsid w:val="009F1EC1"/>
    <w:pPr>
      <w:keepLines/>
      <w:spacing w:before="240" w:after="120"/>
      <w:jc w:val="center"/>
    </w:pPr>
  </w:style>
  <w:style w:type="paragraph" w:styleId="Footer">
    <w:name w:val="footer"/>
    <w:basedOn w:val="Normal"/>
    <w:rsid w:val="009F1EC1"/>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9F1EC1"/>
    <w:pPr>
      <w:tabs>
        <w:tab w:val="clear" w:pos="5954"/>
        <w:tab w:val="clear" w:pos="9639"/>
      </w:tabs>
      <w:overflowPunct/>
      <w:autoSpaceDE/>
      <w:autoSpaceDN/>
      <w:adjustRightInd/>
      <w:spacing w:before="40"/>
      <w:textAlignment w:val="auto"/>
    </w:pPr>
    <w:rPr>
      <w:caps w:val="0"/>
      <w:noProof w:val="0"/>
    </w:rPr>
  </w:style>
  <w:style w:type="paragraph" w:customStyle="1" w:styleId="FooterQP">
    <w:name w:val="Footer_QP"/>
    <w:basedOn w:val="Normal"/>
    <w:rsid w:val="009F1EC1"/>
    <w:pPr>
      <w:tabs>
        <w:tab w:val="clear" w:pos="794"/>
        <w:tab w:val="clear" w:pos="1191"/>
        <w:tab w:val="clear" w:pos="1588"/>
        <w:tab w:val="clear" w:pos="1985"/>
        <w:tab w:val="left" w:pos="907"/>
        <w:tab w:val="right" w:pos="8789"/>
        <w:tab w:val="right" w:pos="9639"/>
      </w:tabs>
      <w:spacing w:before="0"/>
    </w:pPr>
    <w:rPr>
      <w:b/>
      <w:sz w:val="22"/>
    </w:rPr>
  </w:style>
  <w:style w:type="character" w:styleId="FootnoteReference">
    <w:name w:val="footnote reference"/>
    <w:semiHidden/>
    <w:rsid w:val="009F1EC1"/>
    <w:rPr>
      <w:position w:val="6"/>
      <w:sz w:val="18"/>
    </w:rPr>
  </w:style>
  <w:style w:type="paragraph" w:customStyle="1" w:styleId="Note">
    <w:name w:val="Note"/>
    <w:basedOn w:val="Normal"/>
    <w:rsid w:val="009F1EC1"/>
    <w:pPr>
      <w:spacing w:before="80"/>
    </w:pPr>
  </w:style>
  <w:style w:type="paragraph" w:styleId="FootnoteText">
    <w:name w:val="footnote text"/>
    <w:basedOn w:val="Note"/>
    <w:semiHidden/>
    <w:rsid w:val="009F1EC1"/>
    <w:pPr>
      <w:keepLines/>
      <w:tabs>
        <w:tab w:val="left" w:pos="255"/>
      </w:tabs>
      <w:ind w:left="255" w:hanging="255"/>
    </w:pPr>
  </w:style>
  <w:style w:type="paragraph" w:customStyle="1" w:styleId="Formal">
    <w:name w:val="Formal"/>
    <w:basedOn w:val="ASN1"/>
    <w:rsid w:val="009F1EC1"/>
    <w:rPr>
      <w:b w:val="0"/>
    </w:rPr>
  </w:style>
  <w:style w:type="paragraph" w:styleId="Header">
    <w:name w:val="header"/>
    <w:aliases w:val="h,Header/Footer"/>
    <w:basedOn w:val="Normal"/>
    <w:rsid w:val="009F1EC1"/>
    <w:pPr>
      <w:tabs>
        <w:tab w:val="clear" w:pos="794"/>
        <w:tab w:val="clear" w:pos="1191"/>
        <w:tab w:val="clear" w:pos="1588"/>
        <w:tab w:val="clear" w:pos="1985"/>
      </w:tabs>
      <w:spacing w:before="0"/>
      <w:jc w:val="center"/>
    </w:pPr>
    <w:rPr>
      <w:sz w:val="18"/>
    </w:rPr>
  </w:style>
  <w:style w:type="paragraph" w:customStyle="1" w:styleId="Headingb">
    <w:name w:val="Heading_b"/>
    <w:basedOn w:val="Normal"/>
    <w:next w:val="Normal"/>
    <w:rsid w:val="009F1EC1"/>
    <w:pPr>
      <w:keepNext/>
      <w:spacing w:before="160"/>
    </w:pPr>
    <w:rPr>
      <w:b/>
    </w:rPr>
  </w:style>
  <w:style w:type="paragraph" w:customStyle="1" w:styleId="Headingi">
    <w:name w:val="Heading_i"/>
    <w:basedOn w:val="Normal"/>
    <w:next w:val="Normal"/>
    <w:rsid w:val="009F1EC1"/>
    <w:pPr>
      <w:keepNext/>
      <w:spacing w:before="160"/>
    </w:pPr>
    <w:rPr>
      <w:i/>
    </w:rPr>
  </w:style>
  <w:style w:type="paragraph" w:styleId="Index1">
    <w:name w:val="index 1"/>
    <w:basedOn w:val="Normal"/>
    <w:next w:val="Normal"/>
    <w:semiHidden/>
    <w:rsid w:val="009F1EC1"/>
  </w:style>
  <w:style w:type="paragraph" w:styleId="Index2">
    <w:name w:val="index 2"/>
    <w:basedOn w:val="Normal"/>
    <w:next w:val="Normal"/>
    <w:semiHidden/>
    <w:rsid w:val="009F1EC1"/>
    <w:pPr>
      <w:ind w:left="283"/>
    </w:pPr>
  </w:style>
  <w:style w:type="paragraph" w:styleId="Index3">
    <w:name w:val="index 3"/>
    <w:basedOn w:val="Normal"/>
    <w:next w:val="Normal"/>
    <w:semiHidden/>
    <w:rsid w:val="009F1EC1"/>
    <w:pPr>
      <w:ind w:left="566"/>
    </w:pPr>
  </w:style>
  <w:style w:type="paragraph" w:customStyle="1" w:styleId="Normalaftertitle">
    <w:name w:val="Normal_after_title"/>
    <w:basedOn w:val="Normal"/>
    <w:next w:val="Normal"/>
    <w:rsid w:val="009F1EC1"/>
    <w:pPr>
      <w:spacing w:before="360"/>
    </w:pPr>
  </w:style>
  <w:style w:type="character" w:styleId="PageNumber">
    <w:name w:val="page number"/>
    <w:basedOn w:val="DefaultParagraphFont"/>
    <w:rsid w:val="009F1EC1"/>
  </w:style>
  <w:style w:type="paragraph" w:customStyle="1" w:styleId="PartNo">
    <w:name w:val="Part_No"/>
    <w:basedOn w:val="Normal"/>
    <w:next w:val="Normal"/>
    <w:rsid w:val="009F1EC1"/>
    <w:pPr>
      <w:keepNext/>
      <w:keepLines/>
      <w:spacing w:before="480" w:after="80"/>
      <w:jc w:val="center"/>
    </w:pPr>
    <w:rPr>
      <w:caps/>
      <w:sz w:val="28"/>
    </w:rPr>
  </w:style>
  <w:style w:type="paragraph" w:customStyle="1" w:styleId="Partref">
    <w:name w:val="Part_ref"/>
    <w:basedOn w:val="Normal"/>
    <w:next w:val="Normal"/>
    <w:rsid w:val="009F1EC1"/>
    <w:pPr>
      <w:keepNext/>
      <w:keepLines/>
      <w:spacing w:before="280"/>
      <w:jc w:val="center"/>
    </w:pPr>
  </w:style>
  <w:style w:type="paragraph" w:customStyle="1" w:styleId="Parttitle">
    <w:name w:val="Part_title"/>
    <w:basedOn w:val="Normal"/>
    <w:next w:val="Normalaftertitle"/>
    <w:rsid w:val="009F1EC1"/>
    <w:pPr>
      <w:keepNext/>
      <w:keepLines/>
      <w:spacing w:before="240" w:after="280"/>
      <w:jc w:val="center"/>
    </w:pPr>
    <w:rPr>
      <w:b/>
      <w:sz w:val="28"/>
    </w:rPr>
  </w:style>
  <w:style w:type="paragraph" w:customStyle="1" w:styleId="Recdate">
    <w:name w:val="Rec_date"/>
    <w:basedOn w:val="Normal"/>
    <w:next w:val="Normalaftertitle"/>
    <w:rsid w:val="009F1EC1"/>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9F1EC1"/>
  </w:style>
  <w:style w:type="paragraph" w:customStyle="1" w:styleId="RecNo">
    <w:name w:val="Rec_No"/>
    <w:basedOn w:val="Normal"/>
    <w:next w:val="Normal"/>
    <w:rsid w:val="009F1EC1"/>
    <w:pPr>
      <w:keepNext/>
      <w:keepLines/>
      <w:spacing w:before="0"/>
    </w:pPr>
    <w:rPr>
      <w:b/>
      <w:sz w:val="28"/>
    </w:rPr>
  </w:style>
  <w:style w:type="paragraph" w:customStyle="1" w:styleId="QuestionNo">
    <w:name w:val="Question_No"/>
    <w:basedOn w:val="RecNo"/>
    <w:next w:val="Normal"/>
    <w:rsid w:val="009F1EC1"/>
  </w:style>
  <w:style w:type="paragraph" w:customStyle="1" w:styleId="RecNoBR">
    <w:name w:val="Rec_No_BR"/>
    <w:basedOn w:val="Normal"/>
    <w:next w:val="Normal"/>
    <w:rsid w:val="009F1EC1"/>
    <w:pPr>
      <w:keepNext/>
      <w:keepLines/>
      <w:spacing w:before="480"/>
      <w:jc w:val="center"/>
    </w:pPr>
    <w:rPr>
      <w:caps/>
      <w:sz w:val="28"/>
    </w:rPr>
  </w:style>
  <w:style w:type="paragraph" w:customStyle="1" w:styleId="QuestionNoBR">
    <w:name w:val="Question_No_BR"/>
    <w:basedOn w:val="RecNoBR"/>
    <w:next w:val="Normal"/>
    <w:rsid w:val="009F1EC1"/>
  </w:style>
  <w:style w:type="paragraph" w:customStyle="1" w:styleId="Recref">
    <w:name w:val="Rec_ref"/>
    <w:basedOn w:val="Normal"/>
    <w:next w:val="Recdate"/>
    <w:rsid w:val="009F1EC1"/>
    <w:pPr>
      <w:keepNext/>
      <w:keepLines/>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9F1EC1"/>
  </w:style>
  <w:style w:type="paragraph" w:customStyle="1" w:styleId="Rectitle">
    <w:name w:val="Rec_title"/>
    <w:basedOn w:val="Normal"/>
    <w:next w:val="Normalaftertitle"/>
    <w:rsid w:val="009F1EC1"/>
    <w:pPr>
      <w:keepNext/>
      <w:keepLines/>
      <w:spacing w:before="360"/>
      <w:jc w:val="center"/>
    </w:pPr>
    <w:rPr>
      <w:b/>
      <w:sz w:val="28"/>
    </w:rPr>
  </w:style>
  <w:style w:type="paragraph" w:customStyle="1" w:styleId="Questiontitle">
    <w:name w:val="Question_title"/>
    <w:basedOn w:val="Rectitle"/>
    <w:next w:val="Questionref"/>
    <w:rsid w:val="009F1EC1"/>
  </w:style>
  <w:style w:type="character" w:customStyle="1" w:styleId="Recdef">
    <w:name w:val="Rec_def"/>
    <w:rsid w:val="009F1EC1"/>
    <w:rPr>
      <w:b/>
    </w:rPr>
  </w:style>
  <w:style w:type="paragraph" w:customStyle="1" w:styleId="Reftext">
    <w:name w:val="Ref_text"/>
    <w:basedOn w:val="Normal"/>
    <w:rsid w:val="009F1EC1"/>
    <w:pPr>
      <w:ind w:left="794" w:hanging="794"/>
    </w:pPr>
  </w:style>
  <w:style w:type="paragraph" w:customStyle="1" w:styleId="Reftitle">
    <w:name w:val="Ref_title"/>
    <w:basedOn w:val="Normal"/>
    <w:next w:val="Reftext"/>
    <w:rsid w:val="009F1EC1"/>
    <w:pPr>
      <w:spacing w:before="480"/>
      <w:jc w:val="center"/>
    </w:pPr>
    <w:rPr>
      <w:b/>
    </w:rPr>
  </w:style>
  <w:style w:type="paragraph" w:customStyle="1" w:styleId="Repdate">
    <w:name w:val="Rep_date"/>
    <w:basedOn w:val="Recdate"/>
    <w:next w:val="Normalaftertitle"/>
    <w:rsid w:val="009F1EC1"/>
  </w:style>
  <w:style w:type="paragraph" w:customStyle="1" w:styleId="RepNo">
    <w:name w:val="Rep_No"/>
    <w:basedOn w:val="RecNo"/>
    <w:next w:val="Normal"/>
    <w:rsid w:val="009F1EC1"/>
  </w:style>
  <w:style w:type="paragraph" w:customStyle="1" w:styleId="RepNoBR">
    <w:name w:val="Rep_No_BR"/>
    <w:basedOn w:val="RecNoBR"/>
    <w:next w:val="Normal"/>
    <w:rsid w:val="009F1EC1"/>
  </w:style>
  <w:style w:type="paragraph" w:customStyle="1" w:styleId="Repref">
    <w:name w:val="Rep_ref"/>
    <w:basedOn w:val="Recref"/>
    <w:next w:val="Repdate"/>
    <w:rsid w:val="009F1EC1"/>
  </w:style>
  <w:style w:type="paragraph" w:customStyle="1" w:styleId="Reptitle">
    <w:name w:val="Rep_title"/>
    <w:basedOn w:val="Rectitle"/>
    <w:next w:val="Repref"/>
    <w:rsid w:val="009F1EC1"/>
  </w:style>
  <w:style w:type="paragraph" w:customStyle="1" w:styleId="Resdate">
    <w:name w:val="Res_date"/>
    <w:basedOn w:val="Recdate"/>
    <w:next w:val="Normalaftertitle"/>
    <w:rsid w:val="009F1EC1"/>
  </w:style>
  <w:style w:type="character" w:customStyle="1" w:styleId="Resdef">
    <w:name w:val="Res_def"/>
    <w:rsid w:val="009F1EC1"/>
    <w:rPr>
      <w:rFonts w:ascii="Times New Roman" w:hAnsi="Times New Roman"/>
      <w:b/>
    </w:rPr>
  </w:style>
  <w:style w:type="paragraph" w:customStyle="1" w:styleId="ResNo">
    <w:name w:val="Res_No"/>
    <w:basedOn w:val="RecNo"/>
    <w:next w:val="Normal"/>
    <w:rsid w:val="009F1EC1"/>
  </w:style>
  <w:style w:type="paragraph" w:customStyle="1" w:styleId="ResNoBR">
    <w:name w:val="Res_No_BR"/>
    <w:basedOn w:val="RecNoBR"/>
    <w:next w:val="Normal"/>
    <w:rsid w:val="009F1EC1"/>
  </w:style>
  <w:style w:type="paragraph" w:customStyle="1" w:styleId="Resref">
    <w:name w:val="Res_ref"/>
    <w:basedOn w:val="Recref"/>
    <w:next w:val="Resdate"/>
    <w:rsid w:val="009F1EC1"/>
  </w:style>
  <w:style w:type="paragraph" w:customStyle="1" w:styleId="Restitle">
    <w:name w:val="Res_title"/>
    <w:basedOn w:val="Rectitle"/>
    <w:next w:val="Resref"/>
    <w:rsid w:val="009F1EC1"/>
  </w:style>
  <w:style w:type="paragraph" w:customStyle="1" w:styleId="Section1">
    <w:name w:val="Section_1"/>
    <w:basedOn w:val="Normal"/>
    <w:next w:val="Normal"/>
    <w:rsid w:val="009F1EC1"/>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9F1EC1"/>
    <w:pPr>
      <w:tabs>
        <w:tab w:val="clear" w:pos="794"/>
        <w:tab w:val="clear" w:pos="1191"/>
        <w:tab w:val="clear" w:pos="1588"/>
        <w:tab w:val="clear" w:pos="1985"/>
      </w:tabs>
      <w:spacing w:before="240"/>
      <w:jc w:val="center"/>
    </w:pPr>
    <w:rPr>
      <w:i/>
    </w:rPr>
  </w:style>
  <w:style w:type="paragraph" w:customStyle="1" w:styleId="SectionNo">
    <w:name w:val="Section_No"/>
    <w:basedOn w:val="Normal"/>
    <w:next w:val="Normal"/>
    <w:rsid w:val="009F1EC1"/>
    <w:pPr>
      <w:keepNext/>
      <w:keepLines/>
      <w:spacing w:before="480" w:after="80"/>
      <w:jc w:val="center"/>
    </w:pPr>
    <w:rPr>
      <w:caps/>
      <w:sz w:val="28"/>
    </w:rPr>
  </w:style>
  <w:style w:type="paragraph" w:customStyle="1" w:styleId="Sectiontitle">
    <w:name w:val="Section_title"/>
    <w:basedOn w:val="Normal"/>
    <w:next w:val="Normalaftertitle"/>
    <w:rsid w:val="009F1EC1"/>
    <w:pPr>
      <w:keepNext/>
      <w:keepLines/>
      <w:spacing w:before="480" w:after="280"/>
      <w:jc w:val="center"/>
    </w:pPr>
    <w:rPr>
      <w:b/>
      <w:sz w:val="28"/>
    </w:rPr>
  </w:style>
  <w:style w:type="paragraph" w:customStyle="1" w:styleId="Source">
    <w:name w:val="Source"/>
    <w:basedOn w:val="Normal"/>
    <w:next w:val="Normalaftertitle"/>
    <w:rsid w:val="009F1EC1"/>
    <w:pPr>
      <w:spacing w:before="840" w:after="200"/>
      <w:jc w:val="center"/>
    </w:pPr>
    <w:rPr>
      <w:b/>
      <w:sz w:val="28"/>
    </w:rPr>
  </w:style>
  <w:style w:type="paragraph" w:customStyle="1" w:styleId="SpecialFooter">
    <w:name w:val="Special Footer"/>
    <w:basedOn w:val="Footer"/>
    <w:rsid w:val="009F1EC1"/>
    <w:pPr>
      <w:tabs>
        <w:tab w:val="left" w:pos="567"/>
        <w:tab w:val="left" w:pos="1134"/>
        <w:tab w:val="left" w:pos="1701"/>
        <w:tab w:val="left" w:pos="2268"/>
        <w:tab w:val="left" w:pos="2835"/>
      </w:tabs>
      <w:jc w:val="both"/>
    </w:pPr>
    <w:rPr>
      <w:caps w:val="0"/>
      <w:noProof w:val="0"/>
    </w:rPr>
  </w:style>
  <w:style w:type="character" w:customStyle="1" w:styleId="Tablefreq">
    <w:name w:val="Table_freq"/>
    <w:rsid w:val="009F1EC1"/>
    <w:rPr>
      <w:b/>
      <w:color w:val="auto"/>
    </w:rPr>
  </w:style>
  <w:style w:type="paragraph" w:customStyle="1" w:styleId="Tablehead">
    <w:name w:val="Table_head"/>
    <w:basedOn w:val="Normal"/>
    <w:next w:val="Normal"/>
    <w:rsid w:val="009F1EC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9F1EC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title">
    <w:name w:val="Table_No &amp; title"/>
    <w:basedOn w:val="Normal"/>
    <w:next w:val="Tablehead"/>
    <w:rsid w:val="009F1EC1"/>
    <w:pPr>
      <w:keepNext/>
      <w:keepLines/>
      <w:spacing w:before="360" w:after="120"/>
      <w:jc w:val="center"/>
    </w:pPr>
    <w:rPr>
      <w:b/>
    </w:rPr>
  </w:style>
  <w:style w:type="paragraph" w:customStyle="1" w:styleId="TableNoBR">
    <w:name w:val="Table_No_BR"/>
    <w:basedOn w:val="Normal"/>
    <w:next w:val="TabletitleBR"/>
    <w:rsid w:val="009F1EC1"/>
    <w:pPr>
      <w:keepNext/>
      <w:spacing w:before="560" w:after="120"/>
      <w:jc w:val="center"/>
    </w:pPr>
    <w:rPr>
      <w:caps/>
    </w:rPr>
  </w:style>
  <w:style w:type="paragraph" w:customStyle="1" w:styleId="Tableref">
    <w:name w:val="Table_ref"/>
    <w:basedOn w:val="Normal"/>
    <w:next w:val="TabletitleBR"/>
    <w:rsid w:val="009F1EC1"/>
    <w:pPr>
      <w:keepNext/>
      <w:spacing w:before="0" w:after="120"/>
      <w:jc w:val="center"/>
    </w:pPr>
  </w:style>
  <w:style w:type="paragraph" w:customStyle="1" w:styleId="Tabletext">
    <w:name w:val="Table_text"/>
    <w:basedOn w:val="Normal"/>
    <w:rsid w:val="009F1EC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Title1">
    <w:name w:val="Title 1"/>
    <w:basedOn w:val="Source"/>
    <w:next w:val="Normal"/>
    <w:rsid w:val="009F1EC1"/>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rsid w:val="009F1EC1"/>
  </w:style>
  <w:style w:type="paragraph" w:customStyle="1" w:styleId="Title3">
    <w:name w:val="Title 3"/>
    <w:basedOn w:val="Title2"/>
    <w:next w:val="Normal"/>
    <w:rsid w:val="009F1EC1"/>
    <w:rPr>
      <w:caps w:val="0"/>
    </w:rPr>
  </w:style>
  <w:style w:type="paragraph" w:customStyle="1" w:styleId="Title4">
    <w:name w:val="Title 4"/>
    <w:basedOn w:val="Title3"/>
    <w:next w:val="Heading1"/>
    <w:rsid w:val="009F1EC1"/>
    <w:rPr>
      <w:b/>
    </w:rPr>
  </w:style>
  <w:style w:type="paragraph" w:customStyle="1" w:styleId="toc0">
    <w:name w:val="toc 0"/>
    <w:basedOn w:val="Normal"/>
    <w:next w:val="TOC1"/>
    <w:rsid w:val="009F1EC1"/>
    <w:pPr>
      <w:tabs>
        <w:tab w:val="clear" w:pos="794"/>
        <w:tab w:val="clear" w:pos="1191"/>
        <w:tab w:val="clear" w:pos="1588"/>
        <w:tab w:val="clear" w:pos="1985"/>
        <w:tab w:val="right" w:pos="9639"/>
      </w:tabs>
    </w:pPr>
    <w:rPr>
      <w:b/>
    </w:rPr>
  </w:style>
  <w:style w:type="paragraph" w:styleId="TOC1">
    <w:name w:val="toc 1"/>
    <w:basedOn w:val="Normal"/>
    <w:uiPriority w:val="39"/>
    <w:qFormat/>
    <w:rsid w:val="009F1EC1"/>
    <w:pPr>
      <w:tabs>
        <w:tab w:val="clear" w:pos="794"/>
        <w:tab w:val="clear" w:pos="1191"/>
        <w:tab w:val="clear" w:pos="1588"/>
        <w:tab w:val="clear" w:pos="1985"/>
      </w:tabs>
      <w:spacing w:before="360"/>
    </w:pPr>
    <w:rPr>
      <w:rFonts w:asciiTheme="majorHAnsi" w:hAnsiTheme="majorHAnsi" w:cstheme="majorHAnsi"/>
      <w:b/>
      <w:bCs/>
      <w:caps/>
      <w:szCs w:val="24"/>
    </w:rPr>
  </w:style>
  <w:style w:type="paragraph" w:styleId="TOC2">
    <w:name w:val="toc 2"/>
    <w:basedOn w:val="TOC1"/>
    <w:uiPriority w:val="39"/>
    <w:qFormat/>
    <w:rsid w:val="009F1EC1"/>
    <w:pPr>
      <w:spacing w:before="240"/>
    </w:pPr>
    <w:rPr>
      <w:rFonts w:asciiTheme="minorHAnsi" w:hAnsiTheme="minorHAnsi" w:cs="Times New Roman"/>
      <w:caps w:val="0"/>
      <w:sz w:val="20"/>
      <w:szCs w:val="20"/>
    </w:rPr>
  </w:style>
  <w:style w:type="paragraph" w:styleId="TOC3">
    <w:name w:val="toc 3"/>
    <w:basedOn w:val="TOC2"/>
    <w:uiPriority w:val="39"/>
    <w:qFormat/>
    <w:rsid w:val="009F1EC1"/>
    <w:pPr>
      <w:spacing w:before="0"/>
      <w:ind w:left="240"/>
    </w:pPr>
    <w:rPr>
      <w:b w:val="0"/>
      <w:bCs w:val="0"/>
    </w:rPr>
  </w:style>
  <w:style w:type="paragraph" w:styleId="TOC4">
    <w:name w:val="toc 4"/>
    <w:basedOn w:val="TOC3"/>
    <w:semiHidden/>
    <w:rsid w:val="009F1EC1"/>
    <w:pPr>
      <w:ind w:left="480"/>
    </w:pPr>
  </w:style>
  <w:style w:type="paragraph" w:styleId="TOC5">
    <w:name w:val="toc 5"/>
    <w:basedOn w:val="TOC4"/>
    <w:semiHidden/>
    <w:rsid w:val="009F1EC1"/>
    <w:pPr>
      <w:ind w:left="720"/>
    </w:pPr>
  </w:style>
  <w:style w:type="paragraph" w:styleId="TOC6">
    <w:name w:val="toc 6"/>
    <w:basedOn w:val="TOC4"/>
    <w:semiHidden/>
    <w:rsid w:val="009F1EC1"/>
    <w:pPr>
      <w:ind w:left="960"/>
    </w:pPr>
  </w:style>
  <w:style w:type="paragraph" w:styleId="TOC7">
    <w:name w:val="toc 7"/>
    <w:basedOn w:val="TOC4"/>
    <w:semiHidden/>
    <w:rsid w:val="009F1EC1"/>
    <w:pPr>
      <w:ind w:left="1200"/>
    </w:pPr>
  </w:style>
  <w:style w:type="paragraph" w:styleId="TOC8">
    <w:name w:val="toc 8"/>
    <w:basedOn w:val="TOC4"/>
    <w:semiHidden/>
    <w:rsid w:val="009F1EC1"/>
    <w:pPr>
      <w:ind w:left="1440"/>
    </w:pPr>
  </w:style>
  <w:style w:type="paragraph" w:customStyle="1" w:styleId="TableText0">
    <w:name w:val="Table_Text"/>
    <w:basedOn w:val="Normal"/>
    <w:rsid w:val="0013293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Style1">
    <w:name w:val="Style1"/>
    <w:basedOn w:val="Normal"/>
    <w:rsid w:val="00132939"/>
    <w:pPr>
      <w:keepNext/>
      <w:keepLines/>
      <w:tabs>
        <w:tab w:val="clear" w:pos="794"/>
        <w:tab w:val="clear" w:pos="1191"/>
        <w:tab w:val="clear" w:pos="1588"/>
        <w:tab w:val="clear" w:pos="1985"/>
      </w:tabs>
      <w:spacing w:before="0" w:after="120"/>
      <w:ind w:firstLine="32"/>
      <w:jc w:val="center"/>
    </w:pPr>
    <w:rPr>
      <w:b/>
      <w:sz w:val="20"/>
    </w:rPr>
  </w:style>
  <w:style w:type="paragraph" w:customStyle="1" w:styleId="Tabletitle">
    <w:name w:val="Table_title"/>
    <w:basedOn w:val="Normal"/>
    <w:next w:val="Tabletext"/>
    <w:rsid w:val="00132939"/>
    <w:pPr>
      <w:keepNext/>
      <w:keepLines/>
      <w:spacing w:before="0" w:after="120"/>
      <w:jc w:val="center"/>
    </w:pPr>
    <w:rPr>
      <w:rFonts w:ascii="Times New Roman Bold" w:hAnsi="Times New Roman Bold"/>
      <w:b/>
    </w:rPr>
  </w:style>
  <w:style w:type="paragraph" w:customStyle="1" w:styleId="Standard">
    <w:name w:val="Standard"/>
    <w:rsid w:val="00132939"/>
    <w:pPr>
      <w:widowControl w:val="0"/>
      <w:overflowPunct w:val="0"/>
      <w:autoSpaceDE w:val="0"/>
      <w:autoSpaceDN w:val="0"/>
      <w:adjustRightInd w:val="0"/>
      <w:textAlignment w:val="baseline"/>
    </w:pPr>
    <w:rPr>
      <w:lang w:val="de-DE" w:eastAsia="en-US"/>
    </w:rPr>
  </w:style>
  <w:style w:type="paragraph" w:customStyle="1" w:styleId="Infodoc">
    <w:name w:val="Infodoc"/>
    <w:basedOn w:val="Normal"/>
    <w:rsid w:val="00132939"/>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headingb0">
    <w:name w:val="heading_b"/>
    <w:basedOn w:val="Heading3"/>
    <w:next w:val="Normal"/>
    <w:rsid w:val="00132939"/>
    <w:pPr>
      <w:tabs>
        <w:tab w:val="clear" w:pos="1191"/>
        <w:tab w:val="clear" w:pos="1588"/>
        <w:tab w:val="clear" w:pos="1985"/>
        <w:tab w:val="num" w:pos="432"/>
        <w:tab w:val="left" w:pos="2127"/>
        <w:tab w:val="left" w:pos="2410"/>
        <w:tab w:val="left" w:pos="2921"/>
        <w:tab w:val="left" w:pos="3261"/>
      </w:tabs>
      <w:overflowPunct/>
      <w:autoSpaceDE/>
      <w:autoSpaceDN/>
      <w:adjustRightInd/>
      <w:ind w:left="0" w:firstLine="0"/>
      <w:jc w:val="both"/>
      <w:textAlignment w:val="auto"/>
      <w:outlineLvl w:val="9"/>
    </w:pPr>
    <w:rPr>
      <w:lang w:val="en-US"/>
    </w:rPr>
  </w:style>
  <w:style w:type="paragraph" w:customStyle="1" w:styleId="TableTitle0">
    <w:name w:val="Table_Title"/>
    <w:basedOn w:val="Table"/>
    <w:next w:val="TableText0"/>
    <w:rsid w:val="00132939"/>
    <w:pPr>
      <w:keepLines/>
      <w:spacing w:before="0"/>
    </w:pPr>
    <w:rPr>
      <w:b/>
      <w:caps w:val="0"/>
    </w:rPr>
  </w:style>
  <w:style w:type="paragraph" w:customStyle="1" w:styleId="Table">
    <w:name w:val="Table_#"/>
    <w:basedOn w:val="Normal"/>
    <w:next w:val="TableTitle0"/>
    <w:rsid w:val="00132939"/>
    <w:pPr>
      <w:keepNext/>
      <w:overflowPunct/>
      <w:autoSpaceDE/>
      <w:autoSpaceDN/>
      <w:adjustRightInd/>
      <w:spacing w:before="560" w:after="120"/>
      <w:jc w:val="center"/>
      <w:textAlignment w:val="auto"/>
    </w:pPr>
    <w:rPr>
      <w:caps/>
    </w:rPr>
  </w:style>
  <w:style w:type="paragraph" w:styleId="PlainText">
    <w:name w:val="Plain Text"/>
    <w:basedOn w:val="Normal"/>
    <w:rsid w:val="00132939"/>
    <w:pPr>
      <w:widowControl w:val="0"/>
      <w:tabs>
        <w:tab w:val="clear" w:pos="794"/>
        <w:tab w:val="clear" w:pos="1191"/>
        <w:tab w:val="clear" w:pos="1588"/>
        <w:tab w:val="clear" w:pos="1985"/>
      </w:tabs>
      <w:overflowPunct/>
      <w:autoSpaceDE/>
      <w:autoSpaceDN/>
      <w:adjustRightInd/>
      <w:spacing w:before="0"/>
      <w:jc w:val="both"/>
      <w:textAlignment w:val="auto"/>
    </w:pPr>
    <w:rPr>
      <w:rFonts w:ascii="MS Mincho" w:hAnsi="Courier New"/>
      <w:kern w:val="2"/>
      <w:sz w:val="21"/>
      <w:lang w:val="en-US" w:eastAsia="ja-JP"/>
    </w:rPr>
  </w:style>
  <w:style w:type="paragraph" w:customStyle="1" w:styleId="Standard1">
    <w:name w:val="Standard1"/>
    <w:rsid w:val="00132939"/>
    <w:pPr>
      <w:widowControl w:val="0"/>
      <w:tabs>
        <w:tab w:val="left" w:pos="794"/>
        <w:tab w:val="left" w:pos="1191"/>
        <w:tab w:val="left" w:pos="1588"/>
        <w:tab w:val="left" w:pos="1985"/>
      </w:tabs>
      <w:spacing w:before="136"/>
    </w:pPr>
    <w:rPr>
      <w:sz w:val="24"/>
      <w:lang w:val="de-DE" w:eastAsia="en-US"/>
    </w:rPr>
  </w:style>
  <w:style w:type="character" w:styleId="Hyperlink">
    <w:name w:val="Hyperlink"/>
    <w:uiPriority w:val="99"/>
    <w:rsid w:val="00132939"/>
    <w:rPr>
      <w:color w:val="0000FF"/>
      <w:sz w:val="20"/>
      <w:u w:val="single"/>
    </w:rPr>
  </w:style>
  <w:style w:type="paragraph" w:customStyle="1" w:styleId="AnnexNo">
    <w:name w:val="Annex_No"/>
    <w:basedOn w:val="Normal"/>
    <w:next w:val="Annexref"/>
    <w:rsid w:val="00132939"/>
    <w:pPr>
      <w:keepNext/>
      <w:keepLines/>
      <w:spacing w:before="480" w:after="80"/>
      <w:jc w:val="center"/>
    </w:pPr>
    <w:rPr>
      <w:caps/>
      <w:sz w:val="28"/>
    </w:rPr>
  </w:style>
  <w:style w:type="paragraph" w:customStyle="1" w:styleId="Annexref">
    <w:name w:val="Annex_ref"/>
    <w:basedOn w:val="Normal"/>
    <w:next w:val="Annextitle"/>
    <w:rsid w:val="00132939"/>
    <w:pPr>
      <w:keepNext/>
      <w:keepLines/>
      <w:spacing w:after="280"/>
      <w:jc w:val="center"/>
    </w:pPr>
  </w:style>
  <w:style w:type="paragraph" w:customStyle="1" w:styleId="Annextitle">
    <w:name w:val="Annex_title"/>
    <w:basedOn w:val="Normal"/>
    <w:next w:val="Normalaftertitle0"/>
    <w:rsid w:val="00132939"/>
    <w:pPr>
      <w:keepNext/>
      <w:keepLines/>
      <w:spacing w:before="240" w:after="280"/>
      <w:jc w:val="center"/>
    </w:pPr>
    <w:rPr>
      <w:rFonts w:ascii="Times New Roman Bold" w:hAnsi="Times New Roman Bold"/>
      <w:b/>
      <w:sz w:val="28"/>
    </w:rPr>
  </w:style>
  <w:style w:type="paragraph" w:customStyle="1" w:styleId="Normalaftertitle0">
    <w:name w:val="Normal after title"/>
    <w:basedOn w:val="Normal"/>
    <w:next w:val="Normal"/>
    <w:rsid w:val="00132939"/>
    <w:pPr>
      <w:spacing w:before="280"/>
    </w:pPr>
  </w:style>
  <w:style w:type="paragraph" w:customStyle="1" w:styleId="AnnexTitle0">
    <w:name w:val="Annex_Title"/>
    <w:basedOn w:val="Normal"/>
    <w:next w:val="Normalaftertitle0"/>
    <w:rsid w:val="00132939"/>
    <w:pPr>
      <w:keepNext/>
      <w:keepLines/>
      <w:overflowPunct/>
      <w:autoSpaceDE/>
      <w:autoSpaceDN/>
      <w:adjustRightInd/>
      <w:spacing w:before="240" w:after="280"/>
      <w:jc w:val="center"/>
      <w:textAlignment w:val="auto"/>
    </w:pPr>
    <w:rPr>
      <w:b/>
    </w:rPr>
  </w:style>
  <w:style w:type="paragraph" w:styleId="Date">
    <w:name w:val="Date"/>
    <w:basedOn w:val="Normal"/>
    <w:next w:val="Normal"/>
    <w:rsid w:val="00132939"/>
    <w:pPr>
      <w:jc w:val="both"/>
    </w:pPr>
    <w:rPr>
      <w:lang w:eastAsia="ja-JP"/>
    </w:rPr>
  </w:style>
  <w:style w:type="paragraph" w:customStyle="1" w:styleId="Title10">
    <w:name w:val="Title1"/>
    <w:basedOn w:val="Normal"/>
    <w:rsid w:val="00132939"/>
    <w:pPr>
      <w:keepNext/>
      <w:tabs>
        <w:tab w:val="clear" w:pos="794"/>
        <w:tab w:val="clear" w:pos="1191"/>
        <w:tab w:val="clear" w:pos="1588"/>
        <w:tab w:val="clear" w:pos="1985"/>
      </w:tabs>
      <w:overflowPunct/>
      <w:autoSpaceDE/>
      <w:autoSpaceDN/>
      <w:adjustRightInd/>
      <w:spacing w:before="0"/>
      <w:jc w:val="center"/>
      <w:textAlignment w:val="auto"/>
      <w:outlineLvl w:val="0"/>
    </w:pPr>
    <w:rPr>
      <w:rFonts w:ascii="Arial" w:hAnsi="Arial"/>
      <w:b/>
      <w:sz w:val="28"/>
      <w:lang w:val="en-US"/>
    </w:rPr>
  </w:style>
  <w:style w:type="paragraph" w:styleId="Subtitle">
    <w:name w:val="Subtitle"/>
    <w:basedOn w:val="Normal"/>
    <w:qFormat/>
    <w:rsid w:val="00132939"/>
    <w:pPr>
      <w:tabs>
        <w:tab w:val="clear" w:pos="794"/>
        <w:tab w:val="clear" w:pos="1191"/>
        <w:tab w:val="clear" w:pos="1588"/>
        <w:tab w:val="clear" w:pos="1985"/>
        <w:tab w:val="left" w:pos="5040"/>
      </w:tabs>
      <w:overflowPunct/>
      <w:autoSpaceDE/>
      <w:autoSpaceDN/>
      <w:adjustRightInd/>
      <w:spacing w:before="0"/>
      <w:textAlignment w:val="auto"/>
    </w:pPr>
    <w:rPr>
      <w:rFonts w:ascii="Arial" w:hAnsi="Arial"/>
      <w:sz w:val="28"/>
      <w:lang w:val="en-US"/>
    </w:rPr>
  </w:style>
  <w:style w:type="paragraph" w:customStyle="1" w:styleId="RFCHeading">
    <w:name w:val="RFC Heading"/>
    <w:basedOn w:val="Normal"/>
    <w:next w:val="RFCText"/>
    <w:autoRedefine/>
    <w:rsid w:val="00132939"/>
    <w:pPr>
      <w:tabs>
        <w:tab w:val="clear" w:pos="794"/>
        <w:tab w:val="clear" w:pos="1191"/>
        <w:tab w:val="clear" w:pos="1588"/>
        <w:tab w:val="clear" w:pos="1985"/>
        <w:tab w:val="num" w:pos="432"/>
      </w:tabs>
      <w:overflowPunct/>
      <w:autoSpaceDE/>
      <w:autoSpaceDN/>
      <w:adjustRightInd/>
      <w:spacing w:before="240" w:after="240" w:line="240" w:lineRule="exact"/>
      <w:ind w:left="432"/>
      <w:textAlignment w:val="auto"/>
    </w:pPr>
    <w:rPr>
      <w:rFonts w:ascii="Courier New" w:hAnsi="Courier New"/>
      <w:sz w:val="20"/>
      <w:lang w:val="en-US"/>
    </w:rPr>
  </w:style>
  <w:style w:type="paragraph" w:customStyle="1" w:styleId="RFCText">
    <w:name w:val="RFC Text"/>
    <w:basedOn w:val="Normal"/>
    <w:rsid w:val="00132939"/>
    <w:pPr>
      <w:tabs>
        <w:tab w:val="clear" w:pos="794"/>
        <w:tab w:val="clear" w:pos="1191"/>
        <w:tab w:val="clear" w:pos="1588"/>
        <w:tab w:val="clear" w:pos="1985"/>
      </w:tabs>
      <w:overflowPunct/>
      <w:autoSpaceDE/>
      <w:autoSpaceDN/>
      <w:adjustRightInd/>
      <w:spacing w:before="0" w:line="240" w:lineRule="exact"/>
      <w:ind w:left="432"/>
      <w:textAlignment w:val="auto"/>
    </w:pPr>
    <w:rPr>
      <w:rFonts w:ascii="Courier New" w:hAnsi="Courier New"/>
      <w:sz w:val="20"/>
      <w:lang w:val="en-US"/>
    </w:rPr>
  </w:style>
  <w:style w:type="paragraph" w:customStyle="1" w:styleId="RFCHeadingLevel2">
    <w:name w:val="RFC Heading Level 2"/>
    <w:basedOn w:val="RFCHeading"/>
    <w:rsid w:val="00132939"/>
    <w:pPr>
      <w:ind w:hanging="432"/>
    </w:pPr>
  </w:style>
  <w:style w:type="paragraph" w:customStyle="1" w:styleId="MLJTitle1">
    <w:name w:val="MLJ Title1"/>
    <w:basedOn w:val="Normal"/>
    <w:rsid w:val="00132939"/>
    <w:pPr>
      <w:keepNext/>
      <w:tabs>
        <w:tab w:val="clear" w:pos="794"/>
        <w:tab w:val="clear" w:pos="1191"/>
        <w:tab w:val="clear" w:pos="1588"/>
        <w:tab w:val="clear" w:pos="1985"/>
      </w:tabs>
      <w:overflowPunct/>
      <w:autoSpaceDE/>
      <w:autoSpaceDN/>
      <w:adjustRightInd/>
      <w:spacing w:before="0"/>
      <w:jc w:val="center"/>
      <w:textAlignment w:val="auto"/>
    </w:pPr>
    <w:rPr>
      <w:rFonts w:ascii="Arial" w:hAnsi="Arial"/>
      <w:b/>
      <w:sz w:val="28"/>
      <w:lang w:val="en-US"/>
    </w:rPr>
  </w:style>
  <w:style w:type="paragraph" w:styleId="Caption">
    <w:name w:val="caption"/>
    <w:basedOn w:val="Normal"/>
    <w:next w:val="Normal"/>
    <w:qFormat/>
    <w:rsid w:val="00132939"/>
    <w:pPr>
      <w:tabs>
        <w:tab w:val="clear" w:pos="794"/>
        <w:tab w:val="clear" w:pos="1191"/>
        <w:tab w:val="clear" w:pos="1588"/>
        <w:tab w:val="clear" w:pos="1985"/>
      </w:tabs>
      <w:overflowPunct/>
      <w:autoSpaceDE/>
      <w:autoSpaceDN/>
      <w:adjustRightInd/>
      <w:spacing w:after="120"/>
      <w:textAlignment w:val="auto"/>
    </w:pPr>
    <w:rPr>
      <w:rFonts w:ascii="Arial" w:hAnsi="Arial"/>
      <w:b/>
      <w:sz w:val="20"/>
      <w:lang w:val="en-US"/>
    </w:rPr>
  </w:style>
  <w:style w:type="paragraph" w:customStyle="1" w:styleId="Figure0">
    <w:name w:val="Figure_#"/>
    <w:basedOn w:val="Normal"/>
    <w:next w:val="FigureTitle"/>
    <w:rsid w:val="00132939"/>
    <w:pPr>
      <w:keepNext/>
      <w:overflowPunct/>
      <w:autoSpaceDE/>
      <w:autoSpaceDN/>
      <w:adjustRightInd/>
      <w:spacing w:before="480" w:after="120"/>
      <w:jc w:val="center"/>
      <w:textAlignment w:val="auto"/>
    </w:pPr>
    <w:rPr>
      <w:caps/>
    </w:rPr>
  </w:style>
  <w:style w:type="paragraph" w:customStyle="1" w:styleId="FigureTitle">
    <w:name w:val="Figure_Title"/>
    <w:basedOn w:val="Normal"/>
    <w:next w:val="Normal"/>
    <w:rsid w:val="00132939"/>
    <w:pPr>
      <w:keepLines/>
      <w:overflowPunct/>
      <w:autoSpaceDE/>
      <w:autoSpaceDN/>
      <w:adjustRightInd/>
      <w:spacing w:before="0" w:after="480"/>
      <w:jc w:val="center"/>
      <w:textAlignment w:val="auto"/>
    </w:pPr>
    <w:rPr>
      <w:b/>
    </w:rPr>
  </w:style>
  <w:style w:type="paragraph" w:customStyle="1" w:styleId="Head">
    <w:name w:val="Head"/>
    <w:basedOn w:val="Normal"/>
    <w:rsid w:val="00132939"/>
    <w:pPr>
      <w:tabs>
        <w:tab w:val="clear" w:pos="794"/>
        <w:tab w:val="clear" w:pos="1191"/>
        <w:tab w:val="clear" w:pos="1588"/>
        <w:tab w:val="clear" w:pos="1985"/>
        <w:tab w:val="left" w:pos="6663"/>
      </w:tabs>
      <w:overflowPunct/>
      <w:autoSpaceDE/>
      <w:autoSpaceDN/>
      <w:adjustRightInd/>
      <w:spacing w:before="0"/>
      <w:textAlignment w:val="auto"/>
    </w:pPr>
  </w:style>
  <w:style w:type="paragraph" w:styleId="Title">
    <w:name w:val="Title"/>
    <w:basedOn w:val="Normal"/>
    <w:qFormat/>
    <w:rsid w:val="00132939"/>
    <w:pPr>
      <w:tabs>
        <w:tab w:val="clear" w:pos="794"/>
        <w:tab w:val="clear" w:pos="1191"/>
        <w:tab w:val="clear" w:pos="1588"/>
        <w:tab w:val="clear" w:pos="1985"/>
      </w:tabs>
      <w:overflowPunct/>
      <w:autoSpaceDE/>
      <w:autoSpaceDN/>
      <w:adjustRightInd/>
      <w:spacing w:before="0"/>
      <w:jc w:val="center"/>
      <w:textAlignment w:val="auto"/>
    </w:pPr>
    <w:rPr>
      <w:rFonts w:ascii="Arial" w:hAnsi="Arial"/>
      <w:b/>
      <w:color w:val="0000FF"/>
      <w:sz w:val="20"/>
      <w:lang w:val="en-US"/>
    </w:rPr>
  </w:style>
  <w:style w:type="paragraph" w:styleId="NormalWeb">
    <w:name w:val="Normal (Web)"/>
    <w:basedOn w:val="Normal"/>
    <w:rsid w:val="00132939"/>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styleId="FollowedHyperlink">
    <w:name w:val="FollowedHyperlink"/>
    <w:rsid w:val="00132939"/>
    <w:rPr>
      <w:color w:val="606420"/>
      <w:u w:val="single"/>
    </w:rPr>
  </w:style>
  <w:style w:type="paragraph" w:styleId="HTMLPreformatted">
    <w:name w:val="HTML Preformatted"/>
    <w:basedOn w:val="Normal"/>
    <w:rsid w:val="00132939"/>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Courier New" w:hAnsi="Courier New"/>
      <w:sz w:val="20"/>
      <w:lang w:val="en-US"/>
    </w:rPr>
  </w:style>
  <w:style w:type="character" w:styleId="Strong">
    <w:name w:val="Strong"/>
    <w:qFormat/>
    <w:rsid w:val="00132939"/>
    <w:rPr>
      <w:b/>
      <w:bCs/>
    </w:rPr>
  </w:style>
  <w:style w:type="paragraph" w:customStyle="1" w:styleId="TableHead0">
    <w:name w:val="Table_Head"/>
    <w:basedOn w:val="TableText0"/>
    <w:rsid w:val="00132939"/>
    <w:pPr>
      <w:overflowPunct w:val="0"/>
      <w:autoSpaceDE w:val="0"/>
      <w:autoSpaceDN w:val="0"/>
      <w:adjustRightInd w:val="0"/>
      <w:spacing w:before="80" w:after="80"/>
      <w:jc w:val="center"/>
      <w:textAlignment w:val="baseline"/>
    </w:pPr>
    <w:rPr>
      <w:b/>
    </w:rPr>
  </w:style>
  <w:style w:type="paragraph" w:customStyle="1" w:styleId="CharCharCharCharCharCharCharCharChar">
    <w:name w:val="Char Char Char Char Char (文字) (文字) Char Char (文字) (文字) Char Char (文字) (文字)"/>
    <w:basedOn w:val="Normal"/>
    <w:rsid w:val="00132939"/>
    <w:pPr>
      <w:widowControl w:val="0"/>
      <w:tabs>
        <w:tab w:val="clear" w:pos="794"/>
        <w:tab w:val="clear" w:pos="1191"/>
        <w:tab w:val="clear" w:pos="1588"/>
        <w:tab w:val="clear" w:pos="1985"/>
      </w:tabs>
      <w:overflowPunct/>
      <w:autoSpaceDE/>
      <w:autoSpaceDN/>
      <w:adjustRightInd/>
      <w:spacing w:before="0"/>
      <w:jc w:val="both"/>
      <w:textAlignment w:val="auto"/>
    </w:pPr>
    <w:rPr>
      <w:rFonts w:ascii="Tahoma" w:eastAsia="SimSun" w:hAnsi="Tahoma"/>
      <w:kern w:val="2"/>
      <w:lang w:val="en-US" w:eastAsia="zh-CN"/>
    </w:rPr>
  </w:style>
  <w:style w:type="paragraph" w:styleId="BalloonText">
    <w:name w:val="Balloon Text"/>
    <w:basedOn w:val="Normal"/>
    <w:semiHidden/>
    <w:rsid w:val="004E6E3D"/>
    <w:rPr>
      <w:rFonts w:ascii="Arial" w:eastAsia="MS Gothic" w:hAnsi="Arial"/>
      <w:sz w:val="18"/>
      <w:szCs w:val="18"/>
    </w:rPr>
  </w:style>
  <w:style w:type="character" w:customStyle="1" w:styleId="style3">
    <w:name w:val="style3"/>
    <w:basedOn w:val="DefaultParagraphFont"/>
    <w:rsid w:val="00C3471A"/>
  </w:style>
  <w:style w:type="character" w:styleId="CommentReference">
    <w:name w:val="annotation reference"/>
    <w:rsid w:val="007B40E0"/>
    <w:rPr>
      <w:sz w:val="18"/>
      <w:szCs w:val="18"/>
    </w:rPr>
  </w:style>
  <w:style w:type="paragraph" w:styleId="CommentText">
    <w:name w:val="annotation text"/>
    <w:basedOn w:val="Normal"/>
    <w:link w:val="CommentTextChar"/>
    <w:rsid w:val="007B40E0"/>
  </w:style>
  <w:style w:type="character" w:customStyle="1" w:styleId="CommentTextChar">
    <w:name w:val="Comment Text Char"/>
    <w:link w:val="CommentText"/>
    <w:rsid w:val="007B40E0"/>
    <w:rPr>
      <w:sz w:val="24"/>
      <w:lang w:val="en-GB" w:eastAsia="en-US"/>
    </w:rPr>
  </w:style>
  <w:style w:type="paragraph" w:styleId="CommentSubject">
    <w:name w:val="annotation subject"/>
    <w:basedOn w:val="CommentText"/>
    <w:next w:val="CommentText"/>
    <w:link w:val="CommentSubjectChar"/>
    <w:rsid w:val="007B40E0"/>
    <w:rPr>
      <w:b/>
      <w:bCs/>
    </w:rPr>
  </w:style>
  <w:style w:type="character" w:customStyle="1" w:styleId="CommentSubjectChar">
    <w:name w:val="Comment Subject Char"/>
    <w:link w:val="CommentSubject"/>
    <w:rsid w:val="007B40E0"/>
    <w:rPr>
      <w:b/>
      <w:bCs/>
      <w:sz w:val="24"/>
      <w:lang w:val="en-GB" w:eastAsia="en-US"/>
    </w:rPr>
  </w:style>
  <w:style w:type="paragraph" w:styleId="ListParagraph">
    <w:name w:val="List Paragraph"/>
    <w:basedOn w:val="Normal"/>
    <w:uiPriority w:val="34"/>
    <w:qFormat/>
    <w:rsid w:val="008A3379"/>
    <w:pPr>
      <w:ind w:leftChars="400" w:left="840"/>
    </w:pPr>
  </w:style>
  <w:style w:type="paragraph" w:styleId="TOC9">
    <w:name w:val="toc 9"/>
    <w:basedOn w:val="Normal"/>
    <w:next w:val="Normal"/>
    <w:autoRedefine/>
    <w:rsid w:val="000B3311"/>
    <w:pPr>
      <w:tabs>
        <w:tab w:val="clear" w:pos="794"/>
        <w:tab w:val="clear" w:pos="1191"/>
        <w:tab w:val="clear" w:pos="1588"/>
        <w:tab w:val="clear" w:pos="1985"/>
      </w:tabs>
      <w:spacing w:before="0"/>
      <w:ind w:left="1680"/>
    </w:pPr>
    <w:rPr>
      <w:rFonts w:asciiTheme="minorHAnsi" w:hAnsiTheme="minorHAnsi"/>
      <w:sz w:val="20"/>
    </w:rPr>
  </w:style>
  <w:style w:type="table" w:styleId="TableGrid">
    <w:name w:val="Table Grid"/>
    <w:basedOn w:val="TableNormal"/>
    <w:rsid w:val="00FC2B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DA64E7"/>
    <w:pPr>
      <w:numPr>
        <w:numId w:val="0"/>
      </w:numPr>
      <w:tabs>
        <w:tab w:val="clear" w:pos="794"/>
        <w:tab w:val="clear" w:pos="1191"/>
        <w:tab w:val="clear" w:pos="1588"/>
        <w:tab w:val="clear" w:pos="1985"/>
      </w:tabs>
      <w:overflowPunct/>
      <w:autoSpaceDE/>
      <w:autoSpaceDN/>
      <w:adjustRightInd/>
      <w:spacing w:before="480" w:line="276" w:lineRule="auto"/>
      <w:textAlignment w:val="auto"/>
      <w:outlineLvl w:val="9"/>
    </w:pPr>
    <w:rPr>
      <w:rFonts w:asciiTheme="majorHAnsi" w:eastAsiaTheme="majorEastAsia" w:hAnsiTheme="majorHAnsi" w:cstheme="majorBidi"/>
      <w:bCs/>
      <w:color w:val="365F91" w:themeColor="accent1" w:themeShade="BF"/>
      <w:sz w:val="28"/>
      <w:szCs w:val="2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384976">
      <w:bodyDiv w:val="1"/>
      <w:marLeft w:val="100"/>
      <w:marRight w:val="100"/>
      <w:marTop w:val="100"/>
      <w:marBottom w:val="100"/>
      <w:divBdr>
        <w:top w:val="none" w:sz="0" w:space="0" w:color="auto"/>
        <w:left w:val="none" w:sz="0" w:space="0" w:color="auto"/>
        <w:bottom w:val="none" w:sz="0" w:space="0" w:color="auto"/>
        <w:right w:val="none" w:sz="0" w:space="0" w:color="auto"/>
      </w:divBdr>
    </w:div>
    <w:div w:id="672534795">
      <w:bodyDiv w:val="1"/>
      <w:marLeft w:val="100"/>
      <w:marRight w:val="100"/>
      <w:marTop w:val="100"/>
      <w:marBottom w:val="100"/>
      <w:divBdr>
        <w:top w:val="none" w:sz="0" w:space="0" w:color="auto"/>
        <w:left w:val="none" w:sz="0" w:space="0" w:color="auto"/>
        <w:bottom w:val="none" w:sz="0" w:space="0" w:color="auto"/>
        <w:right w:val="none" w:sz="0" w:space="0" w:color="auto"/>
      </w:divBdr>
    </w:div>
    <w:div w:id="910505509">
      <w:bodyDiv w:val="1"/>
      <w:marLeft w:val="158"/>
      <w:marRight w:val="158"/>
      <w:marTop w:val="158"/>
      <w:marBottom w:val="158"/>
      <w:divBdr>
        <w:top w:val="none" w:sz="0" w:space="0" w:color="auto"/>
        <w:left w:val="none" w:sz="0" w:space="0" w:color="auto"/>
        <w:bottom w:val="none" w:sz="0" w:space="0" w:color="auto"/>
        <w:right w:val="none" w:sz="0" w:space="0" w:color="auto"/>
      </w:divBdr>
    </w:div>
    <w:div w:id="1056666482">
      <w:bodyDiv w:val="1"/>
      <w:marLeft w:val="0"/>
      <w:marRight w:val="0"/>
      <w:marTop w:val="0"/>
      <w:marBottom w:val="0"/>
      <w:divBdr>
        <w:top w:val="none" w:sz="0" w:space="0" w:color="auto"/>
        <w:left w:val="none" w:sz="0" w:space="0" w:color="auto"/>
        <w:bottom w:val="none" w:sz="0" w:space="0" w:color="auto"/>
        <w:right w:val="none" w:sz="0" w:space="0" w:color="auto"/>
      </w:divBdr>
    </w:div>
    <w:div w:id="1092312304">
      <w:bodyDiv w:val="1"/>
      <w:marLeft w:val="0"/>
      <w:marRight w:val="0"/>
      <w:marTop w:val="0"/>
      <w:marBottom w:val="0"/>
      <w:divBdr>
        <w:top w:val="none" w:sz="0" w:space="0" w:color="auto"/>
        <w:left w:val="none" w:sz="0" w:space="0" w:color="auto"/>
        <w:bottom w:val="none" w:sz="0" w:space="0" w:color="auto"/>
        <w:right w:val="none" w:sz="0" w:space="0" w:color="auto"/>
      </w:divBdr>
    </w:div>
    <w:div w:id="1126462345">
      <w:bodyDiv w:val="1"/>
      <w:marLeft w:val="0"/>
      <w:marRight w:val="0"/>
      <w:marTop w:val="0"/>
      <w:marBottom w:val="0"/>
      <w:divBdr>
        <w:top w:val="none" w:sz="0" w:space="0" w:color="auto"/>
        <w:left w:val="none" w:sz="0" w:space="0" w:color="auto"/>
        <w:bottom w:val="none" w:sz="0" w:space="0" w:color="auto"/>
        <w:right w:val="none" w:sz="0" w:space="0" w:color="auto"/>
      </w:divBdr>
    </w:div>
    <w:div w:id="1274438863">
      <w:bodyDiv w:val="1"/>
      <w:marLeft w:val="0"/>
      <w:marRight w:val="0"/>
      <w:marTop w:val="0"/>
      <w:marBottom w:val="0"/>
      <w:divBdr>
        <w:top w:val="none" w:sz="0" w:space="0" w:color="auto"/>
        <w:left w:val="none" w:sz="0" w:space="0" w:color="auto"/>
        <w:bottom w:val="none" w:sz="0" w:space="0" w:color="auto"/>
        <w:right w:val="none" w:sz="0" w:space="0" w:color="auto"/>
      </w:divBdr>
    </w:div>
    <w:div w:id="1394084967">
      <w:bodyDiv w:val="1"/>
      <w:marLeft w:val="0"/>
      <w:marRight w:val="0"/>
      <w:marTop w:val="0"/>
      <w:marBottom w:val="0"/>
      <w:divBdr>
        <w:top w:val="none" w:sz="0" w:space="0" w:color="auto"/>
        <w:left w:val="none" w:sz="0" w:space="0" w:color="auto"/>
        <w:bottom w:val="none" w:sz="0" w:space="0" w:color="auto"/>
        <w:right w:val="none" w:sz="0" w:space="0" w:color="auto"/>
      </w:divBdr>
      <w:divsChild>
        <w:div w:id="1194728325">
          <w:marLeft w:val="0"/>
          <w:marRight w:val="0"/>
          <w:marTop w:val="0"/>
          <w:marBottom w:val="0"/>
          <w:divBdr>
            <w:top w:val="none" w:sz="0" w:space="0" w:color="auto"/>
            <w:left w:val="none" w:sz="0" w:space="0" w:color="auto"/>
            <w:bottom w:val="none" w:sz="0" w:space="0" w:color="auto"/>
            <w:right w:val="none" w:sz="0" w:space="0" w:color="auto"/>
          </w:divBdr>
          <w:divsChild>
            <w:div w:id="127824943">
              <w:marLeft w:val="0"/>
              <w:marRight w:val="0"/>
              <w:marTop w:val="0"/>
              <w:marBottom w:val="0"/>
              <w:divBdr>
                <w:top w:val="none" w:sz="0" w:space="0" w:color="auto"/>
                <w:left w:val="none" w:sz="0" w:space="0" w:color="auto"/>
                <w:bottom w:val="none" w:sz="0" w:space="0" w:color="auto"/>
                <w:right w:val="none" w:sz="0" w:space="0" w:color="auto"/>
              </w:divBdr>
              <w:divsChild>
                <w:div w:id="83637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008141">
      <w:bodyDiv w:val="1"/>
      <w:marLeft w:val="150"/>
      <w:marRight w:val="150"/>
      <w:marTop w:val="150"/>
      <w:marBottom w:val="150"/>
      <w:divBdr>
        <w:top w:val="none" w:sz="0" w:space="0" w:color="auto"/>
        <w:left w:val="none" w:sz="0" w:space="0" w:color="auto"/>
        <w:bottom w:val="none" w:sz="0" w:space="0" w:color="auto"/>
        <w:right w:val="none" w:sz="0" w:space="0" w:color="auto"/>
      </w:divBdr>
    </w:div>
    <w:div w:id="1972900918">
      <w:bodyDiv w:val="1"/>
      <w:marLeft w:val="100"/>
      <w:marRight w:val="100"/>
      <w:marTop w:val="100"/>
      <w:marBottom w:val="1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itu.int/ITU-T/studygroups/com15/index.asp" TargetMode="External"/><Relationship Id="rId18" Type="http://schemas.openxmlformats.org/officeDocument/2006/relationships/image" Target="media/image2.emf"/><Relationship Id="rId26" Type="http://schemas.openxmlformats.org/officeDocument/2006/relationships/hyperlink" Target="http://www.tmforum.org/browse.aspx" TargetMode="External"/><Relationship Id="rId39" Type="http://schemas.microsoft.com/office/2011/relationships/people" Target="people.xml"/><Relationship Id="rId3" Type="http://schemas.openxmlformats.org/officeDocument/2006/relationships/styles" Target="styles.xml"/><Relationship Id="rId21" Type="http://schemas.openxmlformats.org/officeDocument/2006/relationships/image" Target="media/image3.wmf"/><Relationship Id="rId34" Type="http://schemas.openxmlformats.org/officeDocument/2006/relationships/hyperlink" Target="http://datatracker.ietf.org/wg/" TargetMode="External"/><Relationship Id="rId7" Type="http://schemas.openxmlformats.org/officeDocument/2006/relationships/endnotes" Target="endnotes.xml"/><Relationship Id="rId12" Type="http://schemas.openxmlformats.org/officeDocument/2006/relationships/hyperlink" Target="http://www.itu.int/ITU-T/studygroups/com13/index.asp" TargetMode="External"/><Relationship Id="rId17" Type="http://schemas.openxmlformats.org/officeDocument/2006/relationships/hyperlink" Target="http://www.metroethernetforum.org/" TargetMode="External"/><Relationship Id="rId25" Type="http://schemas.openxmlformats.org/officeDocument/2006/relationships/hyperlink" Target="http://www.ietf.org" TargetMode="External"/><Relationship Id="rId33" Type="http://schemas.openxmlformats.org/officeDocument/2006/relationships/footer" Target="foot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etf.org/" TargetMode="External"/><Relationship Id="rId20" Type="http://schemas.openxmlformats.org/officeDocument/2006/relationships/hyperlink" Target="http://www.itu.int/ITU-T/studygroups/com15/index.asp" TargetMode="External"/><Relationship Id="rId29" Type="http://schemas.openxmlformats.org/officeDocument/2006/relationships/hyperlink" Target="http://www.ietf.org/internet-drafts/draft-ietf-ccamp-rwa-info-00.tx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u.int/ITU-T/studygroups/com12/index.asp" TargetMode="External"/><Relationship Id="rId24" Type="http://schemas.openxmlformats.org/officeDocument/2006/relationships/hyperlink" Target="http://www.iec.ch/" TargetMode="External"/><Relationship Id="rId32" Type="http://schemas.openxmlformats.org/officeDocument/2006/relationships/header" Target="header2.xm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eee802.org/3/" TargetMode="External"/><Relationship Id="rId23" Type="http://schemas.openxmlformats.org/officeDocument/2006/relationships/hyperlink" Target="http://www.tiaonline.org" TargetMode="External"/><Relationship Id="rId28" Type="http://schemas.openxmlformats.org/officeDocument/2006/relationships/hyperlink" Target="http://www.ietf.org/internet-drafts/draft-ietf-ccamp-gmpls-g-694-lambda-labels-02.txt" TargetMode="External"/><Relationship Id="rId36" Type="http://schemas.openxmlformats.org/officeDocument/2006/relationships/header" Target="header4.xml"/><Relationship Id="rId10" Type="http://schemas.openxmlformats.org/officeDocument/2006/relationships/image" Target="media/image1.png"/><Relationship Id="rId19" Type="http://schemas.openxmlformats.org/officeDocument/2006/relationships/hyperlink" Target="http://ties.itu.int/ftp/public/itu-t/ahtmpls/readandwrite/doc_exchange/overview/MPLS-TP_overview-22.ppt" TargetMode="External"/><Relationship Id="rId31" Type="http://schemas.openxmlformats.org/officeDocument/2006/relationships/hyperlink" Target="http://www.itu.int/ngnprojec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eee802.org/1/" TargetMode="External"/><Relationship Id="rId22" Type="http://schemas.openxmlformats.org/officeDocument/2006/relationships/hyperlink" Target="http://www.atis.org" TargetMode="External"/><Relationship Id="rId27" Type="http://schemas.openxmlformats.org/officeDocument/2006/relationships/hyperlink" Target="http://datatracker.ietf.org/doc/rfc7271/" TargetMode="External"/><Relationship Id="rId30" Type="http://schemas.openxmlformats.org/officeDocument/2006/relationships/image" Target="media/image4.emf"/><Relationship Id="rId35"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koike.yoshinori@lab.ntt.co.j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Travail\Word\SauveGarde\Anglais\ItutBasic-Templat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FA0F1C-A9C9-4D57-A712-FCE8BD0F3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ItutBasic-Template.dot</Template>
  <TotalTime>659</TotalTime>
  <Pages>56</Pages>
  <Words>15017</Words>
  <Characters>97247</Characters>
  <Application>Microsoft Office Word</Application>
  <DocSecurity>0</DocSecurity>
  <Lines>3945</Lines>
  <Paragraphs>2504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Optical Transport Networks &amp; Technologies Standardization Work Plan (OTNT SWP), Issue 19</vt:lpstr>
      <vt:lpstr>Question(s):</vt:lpstr>
    </vt:vector>
  </TitlesOfParts>
  <Manager>ITU-T</Manager>
  <Company>International Telecommunication Union (ITU)</Company>
  <LinksUpToDate>false</LinksUpToDate>
  <CharactersWithSpaces>110244</CharactersWithSpaces>
  <SharedDoc>false</SharedDoc>
  <HLinks>
    <vt:vector size="120" baseType="variant">
      <vt:variant>
        <vt:i4>8257570</vt:i4>
      </vt:variant>
      <vt:variant>
        <vt:i4>54</vt:i4>
      </vt:variant>
      <vt:variant>
        <vt:i4>0</vt:i4>
      </vt:variant>
      <vt:variant>
        <vt:i4>5</vt:i4>
      </vt:variant>
      <vt:variant>
        <vt:lpwstr>http://www.itu.int/ngnproject/</vt:lpwstr>
      </vt:variant>
      <vt:variant>
        <vt:lpwstr/>
      </vt:variant>
      <vt:variant>
        <vt:i4>3997749</vt:i4>
      </vt:variant>
      <vt:variant>
        <vt:i4>51</vt:i4>
      </vt:variant>
      <vt:variant>
        <vt:i4>0</vt:i4>
      </vt:variant>
      <vt:variant>
        <vt:i4>5</vt:i4>
      </vt:variant>
      <vt:variant>
        <vt:lpwstr>http://standards.ieee.org/getieee802/download/802.1ap-2008.pdf</vt:lpwstr>
      </vt:variant>
      <vt:variant>
        <vt:lpwstr/>
      </vt:variant>
      <vt:variant>
        <vt:i4>4390980</vt:i4>
      </vt:variant>
      <vt:variant>
        <vt:i4>48</vt:i4>
      </vt:variant>
      <vt:variant>
        <vt:i4>0</vt:i4>
      </vt:variant>
      <vt:variant>
        <vt:i4>5</vt:i4>
      </vt:variant>
      <vt:variant>
        <vt:lpwstr>http://www.ietf.org/internet-drafts/draft-ietf-ccamp-rwa-info-00.txt</vt:lpwstr>
      </vt:variant>
      <vt:variant>
        <vt:lpwstr/>
      </vt:variant>
      <vt:variant>
        <vt:i4>1703943</vt:i4>
      </vt:variant>
      <vt:variant>
        <vt:i4>45</vt:i4>
      </vt:variant>
      <vt:variant>
        <vt:i4>0</vt:i4>
      </vt:variant>
      <vt:variant>
        <vt:i4>5</vt:i4>
      </vt:variant>
      <vt:variant>
        <vt:lpwstr>http://www.ietf.org/internet-drafts/draft-ietf-ccamp-gmpls-g-694-lambda-labels-02.txt</vt:lpwstr>
      </vt:variant>
      <vt:variant>
        <vt:lpwstr/>
      </vt:variant>
      <vt:variant>
        <vt:i4>7667749</vt:i4>
      </vt:variant>
      <vt:variant>
        <vt:i4>42</vt:i4>
      </vt:variant>
      <vt:variant>
        <vt:i4>0</vt:i4>
      </vt:variant>
      <vt:variant>
        <vt:i4>5</vt:i4>
      </vt:variant>
      <vt:variant>
        <vt:lpwstr>http://www.tmforum.org/browse.aspx</vt:lpwstr>
      </vt:variant>
      <vt:variant>
        <vt:lpwstr/>
      </vt:variant>
      <vt:variant>
        <vt:i4>4522075</vt:i4>
      </vt:variant>
      <vt:variant>
        <vt:i4>39</vt:i4>
      </vt:variant>
      <vt:variant>
        <vt:i4>0</vt:i4>
      </vt:variant>
      <vt:variant>
        <vt:i4>5</vt:i4>
      </vt:variant>
      <vt:variant>
        <vt:lpwstr>http://www.ietf.org/</vt:lpwstr>
      </vt:variant>
      <vt:variant>
        <vt:lpwstr/>
      </vt:variant>
      <vt:variant>
        <vt:i4>7143539</vt:i4>
      </vt:variant>
      <vt:variant>
        <vt:i4>36</vt:i4>
      </vt:variant>
      <vt:variant>
        <vt:i4>0</vt:i4>
      </vt:variant>
      <vt:variant>
        <vt:i4>5</vt:i4>
      </vt:variant>
      <vt:variant>
        <vt:lpwstr>http://www.iec.ch/</vt:lpwstr>
      </vt:variant>
      <vt:variant>
        <vt:lpwstr/>
      </vt:variant>
      <vt:variant>
        <vt:i4>5505032</vt:i4>
      </vt:variant>
      <vt:variant>
        <vt:i4>33</vt:i4>
      </vt:variant>
      <vt:variant>
        <vt:i4>0</vt:i4>
      </vt:variant>
      <vt:variant>
        <vt:i4>5</vt:i4>
      </vt:variant>
      <vt:variant>
        <vt:lpwstr>http://www.tiaonline.org/</vt:lpwstr>
      </vt:variant>
      <vt:variant>
        <vt:lpwstr/>
      </vt:variant>
      <vt:variant>
        <vt:i4>5242975</vt:i4>
      </vt:variant>
      <vt:variant>
        <vt:i4>30</vt:i4>
      </vt:variant>
      <vt:variant>
        <vt:i4>0</vt:i4>
      </vt:variant>
      <vt:variant>
        <vt:i4>5</vt:i4>
      </vt:variant>
      <vt:variant>
        <vt:lpwstr>http://www.atis.org/</vt:lpwstr>
      </vt:variant>
      <vt:variant>
        <vt:lpwstr/>
      </vt:variant>
      <vt:variant>
        <vt:i4>1179741</vt:i4>
      </vt:variant>
      <vt:variant>
        <vt:i4>27</vt:i4>
      </vt:variant>
      <vt:variant>
        <vt:i4>0</vt:i4>
      </vt:variant>
      <vt:variant>
        <vt:i4>5</vt:i4>
      </vt:variant>
      <vt:variant>
        <vt:lpwstr>http://www.itu.int/ITU-T/studygroups/com11/index.asp</vt:lpwstr>
      </vt:variant>
      <vt:variant>
        <vt:lpwstr/>
      </vt:variant>
      <vt:variant>
        <vt:i4>1048669</vt:i4>
      </vt:variant>
      <vt:variant>
        <vt:i4>24</vt:i4>
      </vt:variant>
      <vt:variant>
        <vt:i4>0</vt:i4>
      </vt:variant>
      <vt:variant>
        <vt:i4>5</vt:i4>
      </vt:variant>
      <vt:variant>
        <vt:lpwstr>http://www.itu.int/ITU-T/studygroups/com13/index.asp</vt:lpwstr>
      </vt:variant>
      <vt:variant>
        <vt:lpwstr/>
      </vt:variant>
      <vt:variant>
        <vt:i4>1441885</vt:i4>
      </vt:variant>
      <vt:variant>
        <vt:i4>21</vt:i4>
      </vt:variant>
      <vt:variant>
        <vt:i4>0</vt:i4>
      </vt:variant>
      <vt:variant>
        <vt:i4>5</vt:i4>
      </vt:variant>
      <vt:variant>
        <vt:lpwstr>http://www.itu.int/ITU-T/studygroups/com15/index.asp</vt:lpwstr>
      </vt:variant>
      <vt:variant>
        <vt:lpwstr/>
      </vt:variant>
      <vt:variant>
        <vt:i4>2883692</vt:i4>
      </vt:variant>
      <vt:variant>
        <vt:i4>18</vt:i4>
      </vt:variant>
      <vt:variant>
        <vt:i4>0</vt:i4>
      </vt:variant>
      <vt:variant>
        <vt:i4>5</vt:i4>
      </vt:variant>
      <vt:variant>
        <vt:lpwstr>http://ties.itu.int/ftp/public/itu-t/ahtmpls/readandwrite/doc_exchange/overview/MPLS-TP_overview-22.ppt</vt:lpwstr>
      </vt:variant>
      <vt:variant>
        <vt:lpwstr/>
      </vt:variant>
      <vt:variant>
        <vt:i4>4128812</vt:i4>
      </vt:variant>
      <vt:variant>
        <vt:i4>15</vt:i4>
      </vt:variant>
      <vt:variant>
        <vt:i4>0</vt:i4>
      </vt:variant>
      <vt:variant>
        <vt:i4>5</vt:i4>
      </vt:variant>
      <vt:variant>
        <vt:lpwstr>http://www.metroethernetforum.org/</vt:lpwstr>
      </vt:variant>
      <vt:variant>
        <vt:lpwstr/>
      </vt:variant>
      <vt:variant>
        <vt:i4>4522075</vt:i4>
      </vt:variant>
      <vt:variant>
        <vt:i4>12</vt:i4>
      </vt:variant>
      <vt:variant>
        <vt:i4>0</vt:i4>
      </vt:variant>
      <vt:variant>
        <vt:i4>5</vt:i4>
      </vt:variant>
      <vt:variant>
        <vt:lpwstr>http://www.ietf.org/</vt:lpwstr>
      </vt:variant>
      <vt:variant>
        <vt:lpwstr/>
      </vt:variant>
      <vt:variant>
        <vt:i4>1441811</vt:i4>
      </vt:variant>
      <vt:variant>
        <vt:i4>9</vt:i4>
      </vt:variant>
      <vt:variant>
        <vt:i4>0</vt:i4>
      </vt:variant>
      <vt:variant>
        <vt:i4>5</vt:i4>
      </vt:variant>
      <vt:variant>
        <vt:lpwstr>http://www.ieee802.org/3/</vt:lpwstr>
      </vt:variant>
      <vt:variant>
        <vt:lpwstr/>
      </vt:variant>
      <vt:variant>
        <vt:i4>1310739</vt:i4>
      </vt:variant>
      <vt:variant>
        <vt:i4>6</vt:i4>
      </vt:variant>
      <vt:variant>
        <vt:i4>0</vt:i4>
      </vt:variant>
      <vt:variant>
        <vt:i4>5</vt:i4>
      </vt:variant>
      <vt:variant>
        <vt:lpwstr>http://www.ieee802.org/1/</vt:lpwstr>
      </vt:variant>
      <vt:variant>
        <vt:lpwstr/>
      </vt:variant>
      <vt:variant>
        <vt:i4>1441885</vt:i4>
      </vt:variant>
      <vt:variant>
        <vt:i4>3</vt:i4>
      </vt:variant>
      <vt:variant>
        <vt:i4>0</vt:i4>
      </vt:variant>
      <vt:variant>
        <vt:i4>5</vt:i4>
      </vt:variant>
      <vt:variant>
        <vt:lpwstr>http://www.itu.int/ITU-T/studygroups/com15/index.asp</vt:lpwstr>
      </vt:variant>
      <vt:variant>
        <vt:lpwstr/>
      </vt:variant>
      <vt:variant>
        <vt:i4>1048669</vt:i4>
      </vt:variant>
      <vt:variant>
        <vt:i4>0</vt:i4>
      </vt:variant>
      <vt:variant>
        <vt:i4>0</vt:i4>
      </vt:variant>
      <vt:variant>
        <vt:i4>5</vt:i4>
      </vt:variant>
      <vt:variant>
        <vt:lpwstr>http://www.itu.int/ITU-T/studygroups/com13/index.asp</vt:lpwstr>
      </vt:variant>
      <vt:variant>
        <vt:lpwstr/>
      </vt:variant>
      <vt:variant>
        <vt:i4>4784171</vt:i4>
      </vt:variant>
      <vt:variant>
        <vt:i4>3</vt:i4>
      </vt:variant>
      <vt:variant>
        <vt:i4>0</vt:i4>
      </vt:variant>
      <vt:variant>
        <vt:i4>5</vt:i4>
      </vt:variant>
      <vt:variant>
        <vt:lpwstr>mailto:koike.yoshinori@lab.ntt.co.jp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Optical Transport Networks &amp; Technologies Standardization Work Plan (OTNT SWP), Issue 19</dc:title>
  <dc:creator>Rapporteur Q3/15</dc:creator>
  <cp:keywords>3/15</cp:keywords>
  <dc:description>TD 282 Rev.1 (PLEN/15)  For: 24 November - 5 December 2014_x000d_Document date: _x000d_Saved by ITU51010110 at 18:29:55 on 02/12/14</dc:description>
  <cp:lastModifiedBy>Clark, Robert</cp:lastModifiedBy>
  <cp:revision>85</cp:revision>
  <cp:lastPrinted>2014-12-01T12:40:00Z</cp:lastPrinted>
  <dcterms:created xsi:type="dcterms:W3CDTF">2014-04-03T12:08:00Z</dcterms:created>
  <dcterms:modified xsi:type="dcterms:W3CDTF">2014-12-02T17:29:00Z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TD 282 Rev.1 (PLEN/15)</vt:lpwstr>
  </property>
  <property fmtid="{D5CDD505-2E9C-101B-9397-08002B2CF9AE}" pid="3" name="Docdate">
    <vt:lpwstr/>
  </property>
  <property fmtid="{D5CDD505-2E9C-101B-9397-08002B2CF9AE}" pid="4" name="Docorlang">
    <vt:lpwstr>English only Original: English</vt:lpwstr>
  </property>
  <property fmtid="{D5CDD505-2E9C-101B-9397-08002B2CF9AE}" pid="5" name="Docbluepink">
    <vt:lpwstr>3/15</vt:lpwstr>
  </property>
  <property fmtid="{D5CDD505-2E9C-101B-9397-08002B2CF9AE}" pid="6" name="Docdest">
    <vt:lpwstr>24 November - 5 December 2014</vt:lpwstr>
  </property>
  <property fmtid="{D5CDD505-2E9C-101B-9397-08002B2CF9AE}" pid="7" name="Docauthor">
    <vt:lpwstr>Rapporteur Q3/15</vt:lpwstr>
  </property>
</Properties>
</file>