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23" w:type="dxa"/>
        <w:tblLayout w:type="fixed"/>
        <w:tblCellMar>
          <w:left w:w="57" w:type="dxa"/>
          <w:right w:w="57" w:type="dxa"/>
        </w:tblCellMar>
        <w:tblLook w:val="0000" w:firstRow="0" w:lastRow="0" w:firstColumn="0" w:lastColumn="0" w:noHBand="0" w:noVBand="0"/>
      </w:tblPr>
      <w:tblGrid>
        <w:gridCol w:w="1617"/>
        <w:gridCol w:w="3240"/>
        <w:gridCol w:w="5066"/>
      </w:tblGrid>
      <w:tr w:rsidR="004B458E" w:rsidRPr="009F2734" w14:paraId="248C1C73" w14:textId="77777777" w:rsidTr="004B458E">
        <w:trPr>
          <w:cantSplit/>
        </w:trPr>
        <w:tc>
          <w:tcPr>
            <w:tcW w:w="4857" w:type="dxa"/>
            <w:gridSpan w:val="2"/>
          </w:tcPr>
          <w:p w14:paraId="5D4612DA" w14:textId="77777777" w:rsidR="004B458E" w:rsidRPr="009F2734" w:rsidRDefault="004B458E" w:rsidP="004E671A">
            <w:pPr>
              <w:rPr>
                <w:sz w:val="20"/>
              </w:rPr>
            </w:pPr>
            <w:bookmarkStart w:id="0" w:name="dtableau"/>
            <w:bookmarkStart w:id="1" w:name="dsg" w:colFirst="1" w:colLast="1"/>
            <w:r w:rsidRPr="009F2734">
              <w:rPr>
                <w:sz w:val="20"/>
              </w:rPr>
              <w:t>INTERNATIONAL TELECOMMUNICATION UNION</w:t>
            </w:r>
          </w:p>
        </w:tc>
        <w:tc>
          <w:tcPr>
            <w:tcW w:w="5066" w:type="dxa"/>
          </w:tcPr>
          <w:p w14:paraId="644E2270" w14:textId="77777777" w:rsidR="004B458E" w:rsidRPr="009F2734" w:rsidRDefault="004B458E" w:rsidP="004E671A">
            <w:pPr>
              <w:jc w:val="right"/>
              <w:rPr>
                <w:b/>
                <w:bCs/>
                <w:smallCaps/>
                <w:sz w:val="32"/>
              </w:rPr>
            </w:pPr>
            <w:r w:rsidRPr="009F2734">
              <w:rPr>
                <w:b/>
                <w:bCs/>
                <w:smallCaps/>
                <w:sz w:val="32"/>
              </w:rPr>
              <w:t>STUDY GROUP 15</w:t>
            </w:r>
          </w:p>
        </w:tc>
      </w:tr>
      <w:tr w:rsidR="004B458E" w:rsidRPr="009F2734" w14:paraId="4D3E2D1B" w14:textId="77777777" w:rsidTr="004B458E">
        <w:trPr>
          <w:cantSplit/>
          <w:trHeight w:val="461"/>
        </w:trPr>
        <w:tc>
          <w:tcPr>
            <w:tcW w:w="4857" w:type="dxa"/>
            <w:gridSpan w:val="2"/>
            <w:vMerge w:val="restart"/>
            <w:tcBorders>
              <w:bottom w:val="nil"/>
            </w:tcBorders>
          </w:tcPr>
          <w:p w14:paraId="2E2C21A0" w14:textId="77777777" w:rsidR="004B458E" w:rsidRPr="009F2734" w:rsidRDefault="004B458E" w:rsidP="004E671A">
            <w:pPr>
              <w:rPr>
                <w:b/>
                <w:bCs/>
                <w:sz w:val="26"/>
              </w:rPr>
            </w:pPr>
            <w:bookmarkStart w:id="2" w:name="dnum" w:colFirst="1" w:colLast="1"/>
            <w:bookmarkEnd w:id="1"/>
            <w:r w:rsidRPr="009F2734">
              <w:rPr>
                <w:b/>
                <w:bCs/>
                <w:sz w:val="26"/>
              </w:rPr>
              <w:t>TELECOMMUNICATION</w:t>
            </w:r>
            <w:r w:rsidRPr="009F2734">
              <w:rPr>
                <w:b/>
                <w:bCs/>
                <w:sz w:val="26"/>
              </w:rPr>
              <w:br/>
              <w:t>STANDARDIZATION SECTOR</w:t>
            </w:r>
          </w:p>
          <w:p w14:paraId="6E12B34A" w14:textId="77777777" w:rsidR="004B458E" w:rsidRPr="009F2734" w:rsidRDefault="004B458E" w:rsidP="004E671A">
            <w:pPr>
              <w:rPr>
                <w:smallCaps/>
                <w:sz w:val="20"/>
              </w:rPr>
            </w:pPr>
            <w:r w:rsidRPr="009F2734">
              <w:rPr>
                <w:sz w:val="20"/>
              </w:rPr>
              <w:t>STUDY PERIOD 2013-2016</w:t>
            </w:r>
          </w:p>
        </w:tc>
        <w:tc>
          <w:tcPr>
            <w:tcW w:w="5066" w:type="dxa"/>
            <w:tcBorders>
              <w:bottom w:val="nil"/>
            </w:tcBorders>
          </w:tcPr>
          <w:p w14:paraId="5E75189D" w14:textId="37EF66D4" w:rsidR="004B458E" w:rsidRPr="007D3FBA" w:rsidRDefault="004B458E" w:rsidP="00955D82">
            <w:pPr>
              <w:pStyle w:val="Docnumber"/>
              <w:wordWrap w:val="0"/>
              <w:rPr>
                <w:sz w:val="40"/>
                <w:szCs w:val="40"/>
              </w:rPr>
            </w:pPr>
            <w:r w:rsidRPr="00174BB6">
              <w:rPr>
                <w:sz w:val="40"/>
                <w:szCs w:val="40"/>
              </w:rPr>
              <w:t xml:space="preserve">TD </w:t>
            </w:r>
            <w:r w:rsidR="00174BB6">
              <w:rPr>
                <w:sz w:val="40"/>
                <w:szCs w:val="40"/>
              </w:rPr>
              <w:t>29</w:t>
            </w:r>
            <w:r w:rsidR="0097688B">
              <w:rPr>
                <w:sz w:val="40"/>
                <w:szCs w:val="40"/>
              </w:rPr>
              <w:t>7</w:t>
            </w:r>
            <w:ins w:id="3" w:author="Clark, Robert" w:date="2014-12-04T09:27:00Z">
              <w:r w:rsidR="00955D82">
                <w:rPr>
                  <w:sz w:val="40"/>
                  <w:szCs w:val="40"/>
                </w:rPr>
                <w:t xml:space="preserve"> Rev.2</w:t>
              </w:r>
            </w:ins>
            <w:r w:rsidRPr="007D3FBA">
              <w:rPr>
                <w:sz w:val="40"/>
                <w:szCs w:val="40"/>
              </w:rPr>
              <w:t xml:space="preserve"> (</w:t>
            </w:r>
            <w:r w:rsidR="00D75DB9">
              <w:rPr>
                <w:rFonts w:hint="eastAsia"/>
                <w:sz w:val="40"/>
                <w:szCs w:val="40"/>
                <w:lang w:eastAsia="ja-JP"/>
              </w:rPr>
              <w:t>PLEN</w:t>
            </w:r>
            <w:r w:rsidRPr="007D3FBA">
              <w:rPr>
                <w:sz w:val="40"/>
                <w:szCs w:val="40"/>
              </w:rPr>
              <w:t>/15)</w:t>
            </w:r>
          </w:p>
        </w:tc>
      </w:tr>
      <w:tr w:rsidR="004B458E" w:rsidRPr="009F2734" w14:paraId="35ABE334" w14:textId="77777777" w:rsidTr="004B458E">
        <w:trPr>
          <w:cantSplit/>
          <w:trHeight w:val="355"/>
        </w:trPr>
        <w:tc>
          <w:tcPr>
            <w:tcW w:w="4857" w:type="dxa"/>
            <w:gridSpan w:val="2"/>
            <w:vMerge/>
            <w:tcBorders>
              <w:bottom w:val="single" w:sz="12" w:space="0" w:color="auto"/>
            </w:tcBorders>
          </w:tcPr>
          <w:p w14:paraId="65553820" w14:textId="77777777" w:rsidR="004B458E" w:rsidRPr="009F2734" w:rsidRDefault="004B458E" w:rsidP="004E671A">
            <w:pPr>
              <w:rPr>
                <w:b/>
                <w:bCs/>
                <w:sz w:val="26"/>
              </w:rPr>
            </w:pPr>
            <w:bookmarkStart w:id="4" w:name="dorlang" w:colFirst="1" w:colLast="1"/>
            <w:bookmarkEnd w:id="2"/>
          </w:p>
        </w:tc>
        <w:tc>
          <w:tcPr>
            <w:tcW w:w="5066" w:type="dxa"/>
            <w:tcBorders>
              <w:bottom w:val="single" w:sz="12" w:space="0" w:color="auto"/>
            </w:tcBorders>
          </w:tcPr>
          <w:p w14:paraId="1157233B" w14:textId="77777777" w:rsidR="004B458E" w:rsidRPr="009F2734" w:rsidRDefault="004B458E" w:rsidP="004E671A">
            <w:pPr>
              <w:jc w:val="right"/>
              <w:rPr>
                <w:b/>
                <w:bCs/>
                <w:sz w:val="28"/>
              </w:rPr>
            </w:pPr>
            <w:r w:rsidRPr="009F2734">
              <w:rPr>
                <w:b/>
                <w:bCs/>
                <w:sz w:val="28"/>
              </w:rPr>
              <w:t>English only</w:t>
            </w:r>
          </w:p>
          <w:p w14:paraId="56EF4EB9" w14:textId="77777777" w:rsidR="004B458E" w:rsidRPr="009F2734" w:rsidRDefault="004B458E" w:rsidP="004E671A">
            <w:pPr>
              <w:jc w:val="right"/>
              <w:rPr>
                <w:b/>
                <w:bCs/>
                <w:sz w:val="28"/>
              </w:rPr>
            </w:pPr>
            <w:r w:rsidRPr="009F2734">
              <w:rPr>
                <w:b/>
                <w:bCs/>
                <w:sz w:val="28"/>
              </w:rPr>
              <w:t>Original: English</w:t>
            </w:r>
          </w:p>
        </w:tc>
      </w:tr>
      <w:tr w:rsidR="004B458E" w:rsidRPr="009F2734" w14:paraId="5EEFC6B6" w14:textId="77777777" w:rsidTr="004B458E">
        <w:trPr>
          <w:cantSplit/>
          <w:trHeight w:val="357"/>
        </w:trPr>
        <w:tc>
          <w:tcPr>
            <w:tcW w:w="1617" w:type="dxa"/>
          </w:tcPr>
          <w:p w14:paraId="1E380D1F" w14:textId="77777777" w:rsidR="004B458E" w:rsidRPr="009F2734" w:rsidRDefault="004B458E" w:rsidP="004E671A">
            <w:pPr>
              <w:rPr>
                <w:b/>
                <w:bCs/>
              </w:rPr>
            </w:pPr>
            <w:bookmarkStart w:id="5" w:name="dbluepink" w:colFirst="1" w:colLast="1"/>
            <w:bookmarkStart w:id="6" w:name="dmeeting" w:colFirst="2" w:colLast="2"/>
            <w:bookmarkEnd w:id="4"/>
            <w:r w:rsidRPr="009F2734">
              <w:rPr>
                <w:b/>
                <w:bCs/>
              </w:rPr>
              <w:t>Question(s):</w:t>
            </w:r>
          </w:p>
        </w:tc>
        <w:tc>
          <w:tcPr>
            <w:tcW w:w="3240" w:type="dxa"/>
          </w:tcPr>
          <w:p w14:paraId="675C1FD2" w14:textId="30952DE9" w:rsidR="004B458E" w:rsidRPr="009F2734" w:rsidRDefault="004B458E" w:rsidP="004E671A">
            <w:pPr>
              <w:rPr>
                <w:lang w:eastAsia="ja-JP"/>
              </w:rPr>
            </w:pPr>
            <w:r w:rsidRPr="009F2734">
              <w:t>10/15</w:t>
            </w:r>
            <w:r w:rsidR="00002FF1">
              <w:rPr>
                <w:rFonts w:hint="eastAsia"/>
                <w:lang w:eastAsia="ja-JP"/>
              </w:rPr>
              <w:t>, 14/15</w:t>
            </w:r>
          </w:p>
        </w:tc>
        <w:tc>
          <w:tcPr>
            <w:tcW w:w="5066" w:type="dxa"/>
          </w:tcPr>
          <w:p w14:paraId="543DB905" w14:textId="77777777" w:rsidR="004B458E" w:rsidRPr="009F2734" w:rsidRDefault="004B458E" w:rsidP="004E671A">
            <w:pPr>
              <w:jc w:val="right"/>
            </w:pPr>
            <w:r w:rsidRPr="0024212B">
              <w:t xml:space="preserve">24 </w:t>
            </w:r>
            <w:r>
              <w:rPr>
                <w:rFonts w:hint="eastAsia"/>
                <w:lang w:eastAsia="ja-JP"/>
              </w:rPr>
              <w:t>November</w:t>
            </w:r>
            <w:r>
              <w:t xml:space="preserve"> - </w:t>
            </w:r>
            <w:r>
              <w:rPr>
                <w:rFonts w:hint="eastAsia"/>
                <w:lang w:eastAsia="ja-JP"/>
              </w:rPr>
              <w:t>5</w:t>
            </w:r>
            <w:r>
              <w:t xml:space="preserve"> </w:t>
            </w:r>
            <w:r>
              <w:rPr>
                <w:rFonts w:hint="eastAsia"/>
                <w:lang w:eastAsia="ja-JP"/>
              </w:rPr>
              <w:t>December</w:t>
            </w:r>
            <w:r w:rsidRPr="0024212B">
              <w:t xml:space="preserve"> 2014</w:t>
            </w:r>
          </w:p>
        </w:tc>
      </w:tr>
      <w:tr w:rsidR="004B458E" w:rsidRPr="009F2734" w14:paraId="39DFFE5F" w14:textId="77777777" w:rsidTr="004B458E">
        <w:trPr>
          <w:cantSplit/>
          <w:trHeight w:val="357"/>
        </w:trPr>
        <w:tc>
          <w:tcPr>
            <w:tcW w:w="9923" w:type="dxa"/>
            <w:gridSpan w:val="3"/>
          </w:tcPr>
          <w:p w14:paraId="2FA7226A" w14:textId="77777777" w:rsidR="004B458E" w:rsidRPr="009F2734" w:rsidRDefault="004B458E" w:rsidP="004E671A">
            <w:pPr>
              <w:jc w:val="center"/>
              <w:rPr>
                <w:b/>
                <w:bCs/>
              </w:rPr>
            </w:pPr>
            <w:bookmarkStart w:id="7" w:name="dtitle" w:colFirst="0" w:colLast="0"/>
            <w:bookmarkEnd w:id="5"/>
            <w:bookmarkEnd w:id="6"/>
            <w:r w:rsidRPr="009F2734">
              <w:rPr>
                <w:b/>
                <w:bCs/>
              </w:rPr>
              <w:t>TD</w:t>
            </w:r>
          </w:p>
        </w:tc>
      </w:tr>
      <w:tr w:rsidR="004B458E" w:rsidRPr="009F2734" w14:paraId="00F9F275" w14:textId="77777777" w:rsidTr="004B458E">
        <w:trPr>
          <w:cantSplit/>
          <w:trHeight w:val="357"/>
        </w:trPr>
        <w:tc>
          <w:tcPr>
            <w:tcW w:w="1617" w:type="dxa"/>
          </w:tcPr>
          <w:p w14:paraId="612E4F63" w14:textId="77777777" w:rsidR="004B458E" w:rsidRPr="009F2734" w:rsidRDefault="004B458E" w:rsidP="004E671A">
            <w:pPr>
              <w:rPr>
                <w:b/>
                <w:bCs/>
              </w:rPr>
            </w:pPr>
            <w:bookmarkStart w:id="8" w:name="dsource" w:colFirst="1" w:colLast="1"/>
            <w:bookmarkEnd w:id="7"/>
            <w:r w:rsidRPr="009F2734">
              <w:rPr>
                <w:b/>
                <w:bCs/>
              </w:rPr>
              <w:t>Source:</w:t>
            </w:r>
          </w:p>
        </w:tc>
        <w:tc>
          <w:tcPr>
            <w:tcW w:w="8306" w:type="dxa"/>
            <w:gridSpan w:val="2"/>
          </w:tcPr>
          <w:p w14:paraId="48A870BE" w14:textId="7B9C271B" w:rsidR="004B458E" w:rsidRPr="00116E1C" w:rsidRDefault="004B458E" w:rsidP="004E671A">
            <w:pPr>
              <w:rPr>
                <w:lang w:eastAsia="ja-JP"/>
              </w:rPr>
            </w:pPr>
            <w:r>
              <w:t>Editor</w:t>
            </w:r>
            <w:r w:rsidR="00002FF1">
              <w:rPr>
                <w:rFonts w:hint="eastAsia"/>
                <w:lang w:eastAsia="ja-JP"/>
              </w:rPr>
              <w:t>s</w:t>
            </w:r>
            <w:r>
              <w:t xml:space="preserve"> </w:t>
            </w:r>
            <w:r>
              <w:rPr>
                <w:rFonts w:hint="eastAsia"/>
                <w:lang w:eastAsia="ja-JP"/>
              </w:rPr>
              <w:t>Gsup.ethpm</w:t>
            </w:r>
          </w:p>
        </w:tc>
      </w:tr>
      <w:tr w:rsidR="004B458E" w:rsidRPr="004B458E" w14:paraId="132A6104" w14:textId="77777777" w:rsidTr="004B458E">
        <w:trPr>
          <w:cantSplit/>
          <w:trHeight w:val="357"/>
        </w:trPr>
        <w:tc>
          <w:tcPr>
            <w:tcW w:w="1617" w:type="dxa"/>
            <w:tcBorders>
              <w:bottom w:val="single" w:sz="12" w:space="0" w:color="auto"/>
            </w:tcBorders>
          </w:tcPr>
          <w:p w14:paraId="0FD72648" w14:textId="77777777" w:rsidR="004B458E" w:rsidRPr="009F2734" w:rsidRDefault="004B458E" w:rsidP="004E671A">
            <w:pPr>
              <w:spacing w:after="120"/>
            </w:pPr>
            <w:bookmarkStart w:id="9" w:name="dtitle1" w:colFirst="1" w:colLast="1"/>
            <w:bookmarkEnd w:id="8"/>
            <w:r w:rsidRPr="009F2734">
              <w:rPr>
                <w:b/>
                <w:bCs/>
              </w:rPr>
              <w:t>Title:</w:t>
            </w:r>
          </w:p>
        </w:tc>
        <w:tc>
          <w:tcPr>
            <w:tcW w:w="8306" w:type="dxa"/>
            <w:gridSpan w:val="2"/>
            <w:tcBorders>
              <w:bottom w:val="single" w:sz="12" w:space="0" w:color="auto"/>
            </w:tcBorders>
          </w:tcPr>
          <w:p w14:paraId="4BE45F57" w14:textId="62637FE0" w:rsidR="004B458E" w:rsidRPr="009F2734" w:rsidRDefault="00955D82" w:rsidP="008729E2">
            <w:pPr>
              <w:spacing w:after="120"/>
              <w:rPr>
                <w:lang w:eastAsia="ja-JP"/>
              </w:rPr>
            </w:pPr>
            <w:r w:rsidRPr="00955D82">
              <w:rPr>
                <w:lang w:eastAsia="ja-JP"/>
              </w:rPr>
              <w:t xml:space="preserve">Draft new </w:t>
            </w:r>
            <w:r>
              <w:rPr>
                <w:lang w:eastAsia="ja-JP"/>
              </w:rPr>
              <w:t>Supplement 53</w:t>
            </w:r>
            <w:r w:rsidRPr="00955D82">
              <w:rPr>
                <w:lang w:eastAsia="ja-JP"/>
              </w:rPr>
              <w:t xml:space="preserve"> to ITU-T G-series Recommendations </w:t>
            </w:r>
            <w:r>
              <w:rPr>
                <w:lang w:eastAsia="ja-JP"/>
              </w:rPr>
              <w:t xml:space="preserve">(ex </w:t>
            </w:r>
            <w:r w:rsidRPr="00955D82">
              <w:rPr>
                <w:lang w:eastAsia="ja-JP"/>
              </w:rPr>
              <w:t>Gsup.ethpm</w:t>
            </w:r>
            <w:r>
              <w:rPr>
                <w:lang w:eastAsia="ja-JP"/>
              </w:rPr>
              <w:t>)</w:t>
            </w:r>
            <w:r w:rsidRPr="00955D82">
              <w:rPr>
                <w:lang w:eastAsia="ja-JP"/>
              </w:rPr>
              <w:t xml:space="preserve"> (for Agreement, 5 December 2014)</w:t>
            </w:r>
          </w:p>
        </w:tc>
      </w:tr>
    </w:tbl>
    <w:p w14:paraId="03879EA6" w14:textId="6DD63CCC" w:rsidR="00EF5A72" w:rsidRPr="00DE490C" w:rsidRDefault="00EF5A72" w:rsidP="00330ADB">
      <w:pPr>
        <w:rPr>
          <w:b/>
          <w:lang w:eastAsia="ja-JP"/>
        </w:rPr>
      </w:pPr>
      <w:bookmarkStart w:id="10" w:name="InsertLogo"/>
      <w:bookmarkEnd w:id="10"/>
      <w:bookmarkEnd w:id="0"/>
      <w:bookmarkEnd w:id="9"/>
      <w:r>
        <w:rPr>
          <w:b/>
          <w:lang w:eastAsia="ja-JP"/>
        </w:rPr>
        <w:t>Introduction</w:t>
      </w:r>
    </w:p>
    <w:p w14:paraId="686D2372" w14:textId="2BA4ECF8" w:rsidR="00002FF1" w:rsidRDefault="00A31232" w:rsidP="00330ADB">
      <w:pPr>
        <w:rPr>
          <w:lang w:eastAsia="ja-JP"/>
        </w:rPr>
      </w:pPr>
      <w:r>
        <w:rPr>
          <w:rFonts w:hint="eastAsia"/>
          <w:lang w:eastAsia="ja-JP"/>
        </w:rPr>
        <w:t xml:space="preserve">This draft provides </w:t>
      </w:r>
      <w:r w:rsidR="00330ADB" w:rsidRPr="008B67DD">
        <w:t>Draft Supplement “Guidance to performance measurement by Ethernet OAM”</w:t>
      </w:r>
      <w:r w:rsidR="00002FF1">
        <w:rPr>
          <w:rFonts w:hint="eastAsia"/>
          <w:lang w:eastAsia="ja-JP"/>
        </w:rPr>
        <w:t xml:space="preserve"> for agreement</w:t>
      </w:r>
      <w:r>
        <w:rPr>
          <w:rFonts w:hint="eastAsia"/>
          <w:lang w:eastAsia="ja-JP"/>
        </w:rPr>
        <w:t xml:space="preserve">. </w:t>
      </w:r>
    </w:p>
    <w:p w14:paraId="03DECEA9" w14:textId="7BAA7102" w:rsidR="00002FF1" w:rsidRDefault="00002FF1" w:rsidP="00330ADB">
      <w:pPr>
        <w:rPr>
          <w:lang w:eastAsia="ja-JP"/>
        </w:rPr>
      </w:pPr>
      <w:r>
        <w:rPr>
          <w:rFonts w:hint="eastAsia"/>
          <w:lang w:eastAsia="ja-JP"/>
        </w:rPr>
        <w:t>After the Shanghai meeting (</w:t>
      </w:r>
      <w:hyperlink r:id="rId8" w:history="1">
        <w:r w:rsidRPr="00002FF1">
          <w:rPr>
            <w:rStyle w:val="Hyperlink"/>
            <w:rFonts w:hint="eastAsia"/>
            <w:lang w:eastAsia="ja-JP"/>
          </w:rPr>
          <w:t>q10wd10r2</w:t>
        </w:r>
      </w:hyperlink>
      <w:r w:rsidR="0009351D">
        <w:rPr>
          <w:rFonts w:hint="eastAsia"/>
          <w:lang w:eastAsia="ja-JP"/>
        </w:rPr>
        <w:t>)</w:t>
      </w:r>
      <w:r>
        <w:rPr>
          <w:rFonts w:hint="eastAsia"/>
          <w:lang w:eastAsia="ja-JP"/>
        </w:rPr>
        <w:t>, the following editorial updates are made:</w:t>
      </w:r>
    </w:p>
    <w:p w14:paraId="58079BC0" w14:textId="226AD538" w:rsidR="00002FF1" w:rsidRDefault="00002FF1" w:rsidP="0095209C">
      <w:pPr>
        <w:pStyle w:val="ListParagraph"/>
        <w:numPr>
          <w:ilvl w:val="0"/>
          <w:numId w:val="6"/>
        </w:numPr>
        <w:ind w:leftChars="0"/>
        <w:rPr>
          <w:lang w:eastAsia="ja-JP"/>
        </w:rPr>
      </w:pPr>
      <w:r>
        <w:rPr>
          <w:rFonts w:hint="eastAsia"/>
          <w:lang w:eastAsia="ja-JP"/>
        </w:rPr>
        <w:t>Create Annex A and Table 1a, 1b and 1c are included to this annex.</w:t>
      </w:r>
    </w:p>
    <w:p w14:paraId="1B4BFDA4" w14:textId="46CA2F49" w:rsidR="00002FF1" w:rsidRDefault="00002FF1" w:rsidP="0095209C">
      <w:pPr>
        <w:pStyle w:val="ListParagraph"/>
        <w:numPr>
          <w:ilvl w:val="0"/>
          <w:numId w:val="6"/>
        </w:numPr>
        <w:ind w:leftChars="0"/>
        <w:rPr>
          <w:lang w:eastAsia="ja-JP"/>
        </w:rPr>
      </w:pPr>
      <w:r>
        <w:rPr>
          <w:rFonts w:hint="eastAsia"/>
          <w:lang w:eastAsia="ja-JP"/>
        </w:rPr>
        <w:t>Moved Table 1 from Editor</w:t>
      </w:r>
      <w:r>
        <w:rPr>
          <w:lang w:eastAsia="ja-JP"/>
        </w:rPr>
        <w:t>’</w:t>
      </w:r>
      <w:r>
        <w:rPr>
          <w:rFonts w:hint="eastAsia"/>
          <w:lang w:eastAsia="ja-JP"/>
        </w:rPr>
        <w:t xml:space="preserve">s note to the main text in clause 6.2.2. </w:t>
      </w:r>
    </w:p>
    <w:p w14:paraId="7F7706A5" w14:textId="641F13ED" w:rsidR="00905C9C" w:rsidRDefault="00905C9C" w:rsidP="0095209C">
      <w:pPr>
        <w:pStyle w:val="ListParagraph"/>
        <w:numPr>
          <w:ilvl w:val="0"/>
          <w:numId w:val="6"/>
        </w:numPr>
        <w:ind w:leftChars="0"/>
        <w:rPr>
          <w:lang w:eastAsia="ja-JP"/>
        </w:rPr>
      </w:pPr>
      <w:r>
        <w:rPr>
          <w:rFonts w:hint="eastAsia"/>
          <w:lang w:eastAsia="ja-JP"/>
        </w:rPr>
        <w:t xml:space="preserve">Removed all </w:t>
      </w:r>
      <w:r w:rsidR="0009351D">
        <w:rPr>
          <w:rFonts w:hint="eastAsia"/>
          <w:lang w:eastAsia="ja-JP"/>
        </w:rPr>
        <w:t xml:space="preserve">of </w:t>
      </w:r>
      <w:r>
        <w:rPr>
          <w:rFonts w:hint="eastAsia"/>
          <w:lang w:eastAsia="ja-JP"/>
        </w:rPr>
        <w:t>the Editors</w:t>
      </w:r>
      <w:r>
        <w:rPr>
          <w:lang w:eastAsia="ja-JP"/>
        </w:rPr>
        <w:t>’</w:t>
      </w:r>
      <w:r>
        <w:rPr>
          <w:rFonts w:hint="eastAsia"/>
          <w:lang w:eastAsia="ja-JP"/>
        </w:rPr>
        <w:t xml:space="preserve"> note and diffmark.</w:t>
      </w:r>
      <w:r w:rsidR="00EF5A72">
        <w:rPr>
          <w:lang w:eastAsia="ja-JP"/>
        </w:rPr>
        <w:t xml:space="preserve"> </w:t>
      </w:r>
    </w:p>
    <w:p w14:paraId="25201D52" w14:textId="388AE31E" w:rsidR="00EF5A72" w:rsidRDefault="00EF5A72" w:rsidP="00002FF1">
      <w:pPr>
        <w:rPr>
          <w:lang w:eastAsia="ja-JP"/>
        </w:rPr>
      </w:pPr>
      <w:r>
        <w:rPr>
          <w:lang w:eastAsia="ja-JP"/>
        </w:rPr>
        <w:t xml:space="preserve">This draft was updated in this meeting. </w:t>
      </w:r>
      <w:r w:rsidR="007F1D98">
        <w:rPr>
          <w:lang w:eastAsia="ja-JP"/>
        </w:rPr>
        <w:t>The updated draf</w:t>
      </w:r>
      <w:r w:rsidR="00DE490C">
        <w:rPr>
          <w:lang w:eastAsia="ja-JP"/>
        </w:rPr>
        <w:t xml:space="preserve">t with diffmark is available at </w:t>
      </w:r>
      <w:hyperlink r:id="rId9" w:history="1">
        <w:r w:rsidR="00DE490C">
          <w:rPr>
            <w:rStyle w:val="Hyperlink"/>
            <w:lang w:eastAsia="ja-JP"/>
          </w:rPr>
          <w:t>q10wd14r4</w:t>
        </w:r>
      </w:hyperlink>
    </w:p>
    <w:p w14:paraId="5B876C8A" w14:textId="77777777" w:rsidR="00A656CD" w:rsidRPr="00DE490C" w:rsidRDefault="00A656CD" w:rsidP="00002FF1">
      <w:pPr>
        <w:rPr>
          <w:lang w:eastAsia="ja-JP"/>
        </w:rPr>
      </w:pPr>
    </w:p>
    <w:p w14:paraId="403855C3" w14:textId="174C54AD" w:rsidR="00EF5A72" w:rsidRDefault="004E671A" w:rsidP="00002FF1">
      <w:pPr>
        <w:rPr>
          <w:b/>
          <w:lang w:eastAsia="ja-JP"/>
        </w:rPr>
      </w:pPr>
      <w:r w:rsidRPr="004E671A">
        <w:rPr>
          <w:b/>
          <w:lang w:eastAsia="ja-JP"/>
        </w:rPr>
        <w:t>Drafting</w:t>
      </w:r>
      <w:r w:rsidR="00EF5A72">
        <w:rPr>
          <w:b/>
          <w:lang w:eastAsia="ja-JP"/>
        </w:rPr>
        <w:t xml:space="preserve"> result in this meeting</w:t>
      </w:r>
    </w:p>
    <w:tbl>
      <w:tblPr>
        <w:tblW w:w="7940" w:type="dxa"/>
        <w:tblInd w:w="84" w:type="dxa"/>
        <w:tblCellMar>
          <w:left w:w="99" w:type="dxa"/>
          <w:right w:w="99" w:type="dxa"/>
        </w:tblCellMar>
        <w:tblLook w:val="04A0" w:firstRow="1" w:lastRow="0" w:firstColumn="1" w:lastColumn="0" w:noHBand="0" w:noVBand="1"/>
      </w:tblPr>
      <w:tblGrid>
        <w:gridCol w:w="1040"/>
        <w:gridCol w:w="1580"/>
        <w:gridCol w:w="5320"/>
      </w:tblGrid>
      <w:tr w:rsidR="004E671A" w:rsidRPr="004E671A" w14:paraId="5613BEA5" w14:textId="77777777" w:rsidTr="004E671A">
        <w:trPr>
          <w:trHeight w:val="260"/>
        </w:trPr>
        <w:tc>
          <w:tcPr>
            <w:tcW w:w="1040" w:type="dxa"/>
            <w:tcBorders>
              <w:top w:val="nil"/>
              <w:left w:val="nil"/>
              <w:bottom w:val="nil"/>
              <w:right w:val="nil"/>
            </w:tcBorders>
            <w:shd w:val="clear" w:color="auto" w:fill="auto"/>
            <w:noWrap/>
            <w:vAlign w:val="center"/>
            <w:hideMark/>
          </w:tcPr>
          <w:p w14:paraId="3CDC6DD3" w14:textId="77777777" w:rsidR="004E671A" w:rsidRPr="004E671A" w:rsidRDefault="004E671A" w:rsidP="004E671A">
            <w:pPr>
              <w:tabs>
                <w:tab w:val="clear" w:pos="794"/>
                <w:tab w:val="clear" w:pos="1191"/>
                <w:tab w:val="clear" w:pos="1588"/>
                <w:tab w:val="clear" w:pos="1985"/>
              </w:tabs>
              <w:overflowPunct/>
              <w:autoSpaceDE/>
              <w:autoSpaceDN/>
              <w:adjustRightInd/>
              <w:spacing w:before="0"/>
              <w:textAlignment w:val="auto"/>
              <w:rPr>
                <w:rFonts w:eastAsia="MS PGothic"/>
                <w:sz w:val="18"/>
                <w:szCs w:val="18"/>
                <w:lang w:val="en-US" w:eastAsia="ja-JP"/>
              </w:rPr>
            </w:pPr>
            <w:r w:rsidRPr="004E671A">
              <w:rPr>
                <w:rFonts w:eastAsia="MS PGothic"/>
                <w:sz w:val="18"/>
                <w:szCs w:val="18"/>
                <w:lang w:val="en-US" w:eastAsia="ja-JP"/>
              </w:rPr>
              <w:t xml:space="preserve">[ 792 ]  </w:t>
            </w:r>
          </w:p>
        </w:tc>
        <w:tc>
          <w:tcPr>
            <w:tcW w:w="1580" w:type="dxa"/>
            <w:tcBorders>
              <w:top w:val="nil"/>
              <w:left w:val="nil"/>
              <w:bottom w:val="nil"/>
              <w:right w:val="nil"/>
            </w:tcBorders>
            <w:shd w:val="clear" w:color="auto" w:fill="auto"/>
            <w:noWrap/>
            <w:vAlign w:val="center"/>
            <w:hideMark/>
          </w:tcPr>
          <w:p w14:paraId="6F6E172F" w14:textId="77777777" w:rsidR="004E671A" w:rsidRPr="004E671A" w:rsidRDefault="004E671A" w:rsidP="004E671A">
            <w:pPr>
              <w:tabs>
                <w:tab w:val="clear" w:pos="794"/>
                <w:tab w:val="clear" w:pos="1191"/>
                <w:tab w:val="clear" w:pos="1588"/>
                <w:tab w:val="clear" w:pos="1985"/>
              </w:tabs>
              <w:overflowPunct/>
              <w:autoSpaceDE/>
              <w:autoSpaceDN/>
              <w:adjustRightInd/>
              <w:spacing w:before="0"/>
              <w:textAlignment w:val="auto"/>
              <w:rPr>
                <w:rFonts w:eastAsia="MS PGothic"/>
                <w:sz w:val="18"/>
                <w:szCs w:val="18"/>
                <w:lang w:val="en-US" w:eastAsia="ja-JP"/>
              </w:rPr>
            </w:pPr>
            <w:r w:rsidRPr="004E671A">
              <w:rPr>
                <w:rFonts w:eastAsia="MS PGothic"/>
                <w:sz w:val="18"/>
                <w:szCs w:val="18"/>
                <w:lang w:val="en-US" w:eastAsia="ja-JP"/>
              </w:rPr>
              <w:t xml:space="preserve">Ministry of Industry and Information Technology (MIIT)   </w:t>
            </w:r>
          </w:p>
        </w:tc>
        <w:tc>
          <w:tcPr>
            <w:tcW w:w="5320" w:type="dxa"/>
            <w:tcBorders>
              <w:top w:val="nil"/>
              <w:left w:val="nil"/>
              <w:bottom w:val="nil"/>
              <w:right w:val="nil"/>
            </w:tcBorders>
            <w:shd w:val="clear" w:color="auto" w:fill="auto"/>
            <w:noWrap/>
            <w:vAlign w:val="center"/>
            <w:hideMark/>
          </w:tcPr>
          <w:p w14:paraId="6D7C569D" w14:textId="77777777" w:rsidR="004E671A" w:rsidRPr="004E671A" w:rsidRDefault="004E671A" w:rsidP="004E671A">
            <w:pPr>
              <w:tabs>
                <w:tab w:val="clear" w:pos="794"/>
                <w:tab w:val="clear" w:pos="1191"/>
                <w:tab w:val="clear" w:pos="1588"/>
                <w:tab w:val="clear" w:pos="1985"/>
              </w:tabs>
              <w:overflowPunct/>
              <w:autoSpaceDE/>
              <w:autoSpaceDN/>
              <w:adjustRightInd/>
              <w:spacing w:before="0"/>
              <w:textAlignment w:val="auto"/>
              <w:rPr>
                <w:rFonts w:eastAsia="MS PGothic"/>
                <w:sz w:val="18"/>
                <w:szCs w:val="18"/>
                <w:lang w:val="en-US" w:eastAsia="ja-JP"/>
              </w:rPr>
            </w:pPr>
            <w:r w:rsidRPr="004E671A">
              <w:rPr>
                <w:rFonts w:eastAsia="MS PGothic"/>
                <w:sz w:val="18"/>
                <w:szCs w:val="18"/>
                <w:lang w:val="en-US" w:eastAsia="ja-JP"/>
              </w:rPr>
              <w:t xml:space="preserve">Some considerations and proposals to Gsup.ethpm     </w:t>
            </w:r>
          </w:p>
        </w:tc>
      </w:tr>
    </w:tbl>
    <w:p w14:paraId="48A37963" w14:textId="1A2F42A4" w:rsidR="004E671A" w:rsidRPr="008729E2" w:rsidRDefault="008729E2" w:rsidP="00002FF1">
      <w:pPr>
        <w:rPr>
          <w:lang w:eastAsia="ja-JP"/>
        </w:rPr>
      </w:pPr>
      <w:r w:rsidRPr="008729E2">
        <w:rPr>
          <w:lang w:eastAsia="ja-JP"/>
        </w:rPr>
        <w:t>No action for drafting</w:t>
      </w:r>
    </w:p>
    <w:p w14:paraId="7517AA2E" w14:textId="77777777" w:rsidR="004E671A" w:rsidRPr="004E671A" w:rsidRDefault="004E671A" w:rsidP="00002FF1">
      <w:pPr>
        <w:rPr>
          <w:b/>
          <w:lang w:eastAsia="ja-JP"/>
        </w:rPr>
      </w:pPr>
    </w:p>
    <w:tbl>
      <w:tblPr>
        <w:tblW w:w="7940" w:type="dxa"/>
        <w:tblInd w:w="84" w:type="dxa"/>
        <w:tblCellMar>
          <w:left w:w="99" w:type="dxa"/>
          <w:right w:w="99" w:type="dxa"/>
        </w:tblCellMar>
        <w:tblLook w:val="04A0" w:firstRow="1" w:lastRow="0" w:firstColumn="1" w:lastColumn="0" w:noHBand="0" w:noVBand="1"/>
      </w:tblPr>
      <w:tblGrid>
        <w:gridCol w:w="1040"/>
        <w:gridCol w:w="1580"/>
        <w:gridCol w:w="5320"/>
      </w:tblGrid>
      <w:tr w:rsidR="004E671A" w:rsidRPr="004E671A" w14:paraId="5A439897" w14:textId="77777777" w:rsidTr="004E671A">
        <w:trPr>
          <w:trHeight w:val="260"/>
        </w:trPr>
        <w:tc>
          <w:tcPr>
            <w:tcW w:w="1040" w:type="dxa"/>
            <w:tcBorders>
              <w:top w:val="nil"/>
              <w:left w:val="nil"/>
              <w:bottom w:val="nil"/>
              <w:right w:val="nil"/>
            </w:tcBorders>
            <w:shd w:val="clear" w:color="auto" w:fill="auto"/>
            <w:noWrap/>
            <w:vAlign w:val="center"/>
            <w:hideMark/>
          </w:tcPr>
          <w:p w14:paraId="2183A5C3" w14:textId="77777777" w:rsidR="004E671A" w:rsidRPr="004E671A" w:rsidRDefault="004E671A" w:rsidP="004E671A">
            <w:pPr>
              <w:tabs>
                <w:tab w:val="clear" w:pos="794"/>
                <w:tab w:val="clear" w:pos="1191"/>
                <w:tab w:val="clear" w:pos="1588"/>
                <w:tab w:val="clear" w:pos="1985"/>
              </w:tabs>
              <w:overflowPunct/>
              <w:autoSpaceDE/>
              <w:autoSpaceDN/>
              <w:adjustRightInd/>
              <w:spacing w:before="0"/>
              <w:textAlignment w:val="auto"/>
              <w:rPr>
                <w:rFonts w:eastAsia="MS PGothic"/>
                <w:sz w:val="18"/>
                <w:szCs w:val="18"/>
                <w:lang w:val="en-US" w:eastAsia="ja-JP"/>
              </w:rPr>
            </w:pPr>
            <w:r w:rsidRPr="004E671A">
              <w:rPr>
                <w:rFonts w:eastAsia="MS PGothic"/>
                <w:sz w:val="18"/>
                <w:szCs w:val="18"/>
                <w:lang w:val="en-US" w:eastAsia="ja-JP"/>
              </w:rPr>
              <w:t xml:space="preserve">[ 1070 ]  </w:t>
            </w:r>
          </w:p>
        </w:tc>
        <w:tc>
          <w:tcPr>
            <w:tcW w:w="1580" w:type="dxa"/>
            <w:tcBorders>
              <w:top w:val="nil"/>
              <w:left w:val="nil"/>
              <w:bottom w:val="nil"/>
              <w:right w:val="nil"/>
            </w:tcBorders>
            <w:shd w:val="clear" w:color="auto" w:fill="auto"/>
            <w:noWrap/>
            <w:vAlign w:val="center"/>
            <w:hideMark/>
          </w:tcPr>
          <w:p w14:paraId="527AF06C" w14:textId="77777777" w:rsidR="004E671A" w:rsidRPr="004E671A" w:rsidRDefault="004E671A" w:rsidP="004E671A">
            <w:pPr>
              <w:tabs>
                <w:tab w:val="clear" w:pos="794"/>
                <w:tab w:val="clear" w:pos="1191"/>
                <w:tab w:val="clear" w:pos="1588"/>
                <w:tab w:val="clear" w:pos="1985"/>
              </w:tabs>
              <w:overflowPunct/>
              <w:autoSpaceDE/>
              <w:autoSpaceDN/>
              <w:adjustRightInd/>
              <w:spacing w:before="0"/>
              <w:textAlignment w:val="auto"/>
              <w:rPr>
                <w:rFonts w:eastAsia="MS PGothic"/>
                <w:sz w:val="18"/>
                <w:szCs w:val="18"/>
                <w:lang w:val="en-US" w:eastAsia="ja-JP"/>
              </w:rPr>
            </w:pPr>
            <w:r w:rsidRPr="004E671A">
              <w:rPr>
                <w:rFonts w:eastAsia="MS PGothic"/>
                <w:sz w:val="18"/>
                <w:szCs w:val="18"/>
                <w:lang w:val="en-US" w:eastAsia="ja-JP"/>
              </w:rPr>
              <w:t xml:space="preserve">Cisco Systems, Inc.   </w:t>
            </w:r>
          </w:p>
        </w:tc>
        <w:tc>
          <w:tcPr>
            <w:tcW w:w="5320" w:type="dxa"/>
            <w:tcBorders>
              <w:top w:val="nil"/>
              <w:left w:val="nil"/>
              <w:bottom w:val="nil"/>
              <w:right w:val="nil"/>
            </w:tcBorders>
            <w:shd w:val="clear" w:color="auto" w:fill="auto"/>
            <w:noWrap/>
            <w:vAlign w:val="center"/>
            <w:hideMark/>
          </w:tcPr>
          <w:p w14:paraId="51663D1E" w14:textId="77777777" w:rsidR="004E671A" w:rsidRPr="004E671A" w:rsidRDefault="004E671A" w:rsidP="004E671A">
            <w:pPr>
              <w:tabs>
                <w:tab w:val="clear" w:pos="794"/>
                <w:tab w:val="clear" w:pos="1191"/>
                <w:tab w:val="clear" w:pos="1588"/>
                <w:tab w:val="clear" w:pos="1985"/>
              </w:tabs>
              <w:overflowPunct/>
              <w:autoSpaceDE/>
              <w:autoSpaceDN/>
              <w:adjustRightInd/>
              <w:spacing w:before="0"/>
              <w:textAlignment w:val="auto"/>
              <w:rPr>
                <w:rFonts w:eastAsia="MS PGothic"/>
                <w:sz w:val="18"/>
                <w:szCs w:val="18"/>
                <w:lang w:val="en-US" w:eastAsia="ja-JP"/>
              </w:rPr>
            </w:pPr>
            <w:r w:rsidRPr="004E671A">
              <w:rPr>
                <w:rFonts w:eastAsia="MS PGothic"/>
                <w:sz w:val="18"/>
                <w:szCs w:val="18"/>
                <w:lang w:val="en-US" w:eastAsia="ja-JP"/>
              </w:rPr>
              <w:t xml:space="preserve">Structure of Gsup.ethpm     </w:t>
            </w:r>
          </w:p>
        </w:tc>
      </w:tr>
    </w:tbl>
    <w:p w14:paraId="27E89AB4" w14:textId="0703CB02" w:rsidR="004E671A" w:rsidRPr="00113879" w:rsidRDefault="008729E2" w:rsidP="00002FF1">
      <w:pPr>
        <w:rPr>
          <w:lang w:val="en-US" w:eastAsia="ja-JP"/>
        </w:rPr>
      </w:pPr>
      <w:r w:rsidRPr="008729E2">
        <w:rPr>
          <w:lang w:eastAsia="ja-JP"/>
        </w:rPr>
        <w:t>Agreed to update the structure</w:t>
      </w:r>
      <w:r>
        <w:rPr>
          <w:lang w:eastAsia="ja-JP"/>
        </w:rPr>
        <w:t>. It is noted that some x.3 (Management requireme</w:t>
      </w:r>
      <w:r w:rsidR="00113879">
        <w:rPr>
          <w:lang w:eastAsia="ja-JP"/>
        </w:rPr>
        <w:t>n</w:t>
      </w:r>
      <w:r>
        <w:rPr>
          <w:lang w:eastAsia="ja-JP"/>
        </w:rPr>
        <w:t>t) needs sub clauses</w:t>
      </w:r>
      <w:r w:rsidR="00113879">
        <w:rPr>
          <w:lang w:val="en-US" w:eastAsia="ja-JP"/>
        </w:rPr>
        <w:t>. We will discuss the necessity of X.3.1 or X.3.2 in some clauses</w:t>
      </w:r>
    </w:p>
    <w:p w14:paraId="7BB42ABA" w14:textId="77777777" w:rsidR="008729E2" w:rsidRPr="004E671A" w:rsidRDefault="008729E2" w:rsidP="008729E2">
      <w:pPr>
        <w:rPr>
          <w:b/>
          <w:lang w:eastAsia="ja-JP"/>
        </w:rPr>
      </w:pPr>
    </w:p>
    <w:tbl>
      <w:tblPr>
        <w:tblW w:w="7940" w:type="dxa"/>
        <w:tblInd w:w="84" w:type="dxa"/>
        <w:tblCellMar>
          <w:left w:w="99" w:type="dxa"/>
          <w:right w:w="99" w:type="dxa"/>
        </w:tblCellMar>
        <w:tblLook w:val="04A0" w:firstRow="1" w:lastRow="0" w:firstColumn="1" w:lastColumn="0" w:noHBand="0" w:noVBand="1"/>
      </w:tblPr>
      <w:tblGrid>
        <w:gridCol w:w="1040"/>
        <w:gridCol w:w="1580"/>
        <w:gridCol w:w="5320"/>
      </w:tblGrid>
      <w:tr w:rsidR="008729E2" w:rsidRPr="004E671A" w14:paraId="65827683" w14:textId="77777777" w:rsidTr="008729E2">
        <w:trPr>
          <w:trHeight w:val="500"/>
        </w:trPr>
        <w:tc>
          <w:tcPr>
            <w:tcW w:w="1040" w:type="dxa"/>
            <w:tcBorders>
              <w:top w:val="nil"/>
              <w:left w:val="nil"/>
              <w:bottom w:val="nil"/>
              <w:right w:val="nil"/>
            </w:tcBorders>
            <w:shd w:val="clear" w:color="auto" w:fill="auto"/>
            <w:noWrap/>
            <w:vAlign w:val="center"/>
            <w:hideMark/>
          </w:tcPr>
          <w:p w14:paraId="49D82871" w14:textId="77777777" w:rsidR="008729E2" w:rsidRPr="004E671A" w:rsidRDefault="008729E2" w:rsidP="008729E2">
            <w:pPr>
              <w:tabs>
                <w:tab w:val="clear" w:pos="794"/>
                <w:tab w:val="clear" w:pos="1191"/>
                <w:tab w:val="clear" w:pos="1588"/>
                <w:tab w:val="clear" w:pos="1985"/>
              </w:tabs>
              <w:overflowPunct/>
              <w:autoSpaceDE/>
              <w:autoSpaceDN/>
              <w:adjustRightInd/>
              <w:spacing w:before="0"/>
              <w:textAlignment w:val="auto"/>
              <w:rPr>
                <w:rFonts w:eastAsia="MS PGothic"/>
                <w:sz w:val="18"/>
                <w:szCs w:val="18"/>
                <w:lang w:val="en-US" w:eastAsia="ja-JP"/>
              </w:rPr>
            </w:pPr>
            <w:r w:rsidRPr="004E671A">
              <w:rPr>
                <w:rFonts w:eastAsia="MS PGothic"/>
                <w:sz w:val="18"/>
                <w:szCs w:val="18"/>
                <w:lang w:val="en-US" w:eastAsia="ja-JP"/>
              </w:rPr>
              <w:t xml:space="preserve">[ 1072 ]  </w:t>
            </w:r>
          </w:p>
        </w:tc>
        <w:tc>
          <w:tcPr>
            <w:tcW w:w="1580" w:type="dxa"/>
            <w:tcBorders>
              <w:top w:val="nil"/>
              <w:left w:val="nil"/>
              <w:bottom w:val="nil"/>
              <w:right w:val="nil"/>
            </w:tcBorders>
            <w:shd w:val="clear" w:color="auto" w:fill="auto"/>
            <w:noWrap/>
            <w:vAlign w:val="center"/>
            <w:hideMark/>
          </w:tcPr>
          <w:p w14:paraId="04944F18" w14:textId="77777777" w:rsidR="008729E2" w:rsidRPr="004E671A" w:rsidRDefault="008729E2" w:rsidP="008729E2">
            <w:pPr>
              <w:tabs>
                <w:tab w:val="clear" w:pos="794"/>
                <w:tab w:val="clear" w:pos="1191"/>
                <w:tab w:val="clear" w:pos="1588"/>
                <w:tab w:val="clear" w:pos="1985"/>
              </w:tabs>
              <w:overflowPunct/>
              <w:autoSpaceDE/>
              <w:autoSpaceDN/>
              <w:adjustRightInd/>
              <w:spacing w:before="0"/>
              <w:textAlignment w:val="auto"/>
              <w:rPr>
                <w:rFonts w:eastAsia="MS PGothic"/>
                <w:sz w:val="18"/>
                <w:szCs w:val="18"/>
                <w:lang w:val="en-US" w:eastAsia="ja-JP"/>
              </w:rPr>
            </w:pPr>
            <w:r w:rsidRPr="004E671A">
              <w:rPr>
                <w:rFonts w:eastAsia="MS PGothic"/>
                <w:sz w:val="18"/>
                <w:szCs w:val="18"/>
                <w:lang w:val="en-US" w:eastAsia="ja-JP"/>
              </w:rPr>
              <w:t xml:space="preserve">Cisco Systems, Inc.   </w:t>
            </w:r>
          </w:p>
        </w:tc>
        <w:tc>
          <w:tcPr>
            <w:tcW w:w="5320" w:type="dxa"/>
            <w:tcBorders>
              <w:top w:val="nil"/>
              <w:left w:val="nil"/>
              <w:bottom w:val="nil"/>
              <w:right w:val="nil"/>
            </w:tcBorders>
            <w:shd w:val="clear" w:color="auto" w:fill="auto"/>
            <w:noWrap/>
            <w:vAlign w:val="center"/>
            <w:hideMark/>
          </w:tcPr>
          <w:p w14:paraId="48AB0F9B" w14:textId="77777777" w:rsidR="008729E2" w:rsidRPr="004E671A" w:rsidRDefault="008729E2" w:rsidP="008729E2">
            <w:pPr>
              <w:tabs>
                <w:tab w:val="clear" w:pos="794"/>
                <w:tab w:val="clear" w:pos="1191"/>
                <w:tab w:val="clear" w:pos="1588"/>
                <w:tab w:val="clear" w:pos="1985"/>
              </w:tabs>
              <w:overflowPunct/>
              <w:autoSpaceDE/>
              <w:autoSpaceDN/>
              <w:adjustRightInd/>
              <w:spacing w:before="0"/>
              <w:textAlignment w:val="auto"/>
              <w:rPr>
                <w:rFonts w:eastAsia="MS PGothic"/>
                <w:sz w:val="18"/>
                <w:szCs w:val="18"/>
                <w:lang w:val="en-US" w:eastAsia="ja-JP"/>
              </w:rPr>
            </w:pPr>
            <w:r w:rsidRPr="004E671A">
              <w:rPr>
                <w:rFonts w:eastAsia="MS PGothic"/>
                <w:sz w:val="18"/>
                <w:szCs w:val="18"/>
                <w:lang w:val="en-US" w:eastAsia="ja-JP"/>
              </w:rPr>
              <w:t xml:space="preserve">Editorial Issues in Gsup.ethpm     </w:t>
            </w:r>
          </w:p>
        </w:tc>
      </w:tr>
    </w:tbl>
    <w:p w14:paraId="1C14CC9A" w14:textId="77777777" w:rsidR="00030FE0" w:rsidRDefault="008729E2" w:rsidP="008729E2">
      <w:pPr>
        <w:rPr>
          <w:lang w:val="en-US" w:eastAsia="ja-JP"/>
        </w:rPr>
      </w:pPr>
      <w:r w:rsidRPr="004E671A">
        <w:rPr>
          <w:lang w:eastAsia="ja-JP"/>
        </w:rPr>
        <w:t xml:space="preserve">Agreed </w:t>
      </w:r>
      <w:r>
        <w:rPr>
          <w:lang w:val="en-US" w:eastAsia="ja-JP"/>
        </w:rPr>
        <w:t xml:space="preserve">for input to </w:t>
      </w:r>
      <w:r w:rsidRPr="004E671A">
        <w:rPr>
          <w:lang w:val="en-US" w:eastAsia="ja-JP"/>
        </w:rPr>
        <w:t>drafting</w:t>
      </w:r>
      <w:r>
        <w:rPr>
          <w:lang w:val="en-US" w:eastAsia="ja-JP"/>
        </w:rPr>
        <w:t xml:space="preserve">. </w:t>
      </w:r>
    </w:p>
    <w:p w14:paraId="0C8D2A7F" w14:textId="134E0CD5" w:rsidR="0074125D" w:rsidRDefault="0074125D" w:rsidP="008729E2">
      <w:pPr>
        <w:rPr>
          <w:lang w:val="en-US" w:eastAsia="ja-JP"/>
        </w:rPr>
      </w:pPr>
      <w:r>
        <w:rPr>
          <w:lang w:val="en-US" w:eastAsia="ja-JP"/>
        </w:rPr>
        <w:lastRenderedPageBreak/>
        <w:t>Note that:</w:t>
      </w:r>
    </w:p>
    <w:p w14:paraId="197160CA" w14:textId="0E19F208" w:rsidR="00030FE0" w:rsidRDefault="00030FE0" w:rsidP="008729E2">
      <w:pPr>
        <w:rPr>
          <w:lang w:val="en-US" w:eastAsia="ja-JP"/>
        </w:rPr>
      </w:pPr>
      <w:r>
        <w:rPr>
          <w:lang w:val="en-US" w:eastAsia="ja-JP"/>
        </w:rPr>
        <w:t>For item#1, the text in DM and LM, that are hard to replace by ETH-DM and ETH-LM, are replaced by {delay and loss} measurement.</w:t>
      </w:r>
    </w:p>
    <w:p w14:paraId="5961E3FB" w14:textId="64F9ECEF" w:rsidR="008729E2" w:rsidRDefault="008729E2" w:rsidP="008729E2">
      <w:pPr>
        <w:rPr>
          <w:lang w:val="en-US" w:eastAsia="ja-JP"/>
        </w:rPr>
      </w:pPr>
      <w:r>
        <w:rPr>
          <w:lang w:val="en-US" w:eastAsia="ja-JP"/>
        </w:rPr>
        <w:t xml:space="preserve">For item #2, clause 6 and 7 are swapped to keep consistency. </w:t>
      </w:r>
    </w:p>
    <w:p w14:paraId="568B2047" w14:textId="32623383" w:rsidR="00B17975" w:rsidRPr="004E671A" w:rsidRDefault="00B17975" w:rsidP="008729E2">
      <w:pPr>
        <w:rPr>
          <w:lang w:val="en-US" w:eastAsia="ja-JP"/>
        </w:rPr>
      </w:pPr>
      <w:r>
        <w:rPr>
          <w:lang w:val="en-US" w:eastAsia="ja-JP"/>
        </w:rPr>
        <w:t>For item#6, Editors would like to ask where to be output.</w:t>
      </w:r>
    </w:p>
    <w:p w14:paraId="73611A62" w14:textId="77777777" w:rsidR="001A26DF" w:rsidRPr="004E671A" w:rsidRDefault="001A26DF" w:rsidP="00002FF1">
      <w:pPr>
        <w:rPr>
          <w:b/>
          <w:lang w:eastAsia="ja-JP"/>
        </w:rPr>
      </w:pPr>
    </w:p>
    <w:tbl>
      <w:tblPr>
        <w:tblW w:w="7940" w:type="dxa"/>
        <w:tblInd w:w="84" w:type="dxa"/>
        <w:tblCellMar>
          <w:left w:w="99" w:type="dxa"/>
          <w:right w:w="99" w:type="dxa"/>
        </w:tblCellMar>
        <w:tblLook w:val="04A0" w:firstRow="1" w:lastRow="0" w:firstColumn="1" w:lastColumn="0" w:noHBand="0" w:noVBand="1"/>
      </w:tblPr>
      <w:tblGrid>
        <w:gridCol w:w="1040"/>
        <w:gridCol w:w="1580"/>
        <w:gridCol w:w="5320"/>
      </w:tblGrid>
      <w:tr w:rsidR="004E671A" w:rsidRPr="004E671A" w14:paraId="63FE4D13" w14:textId="77777777" w:rsidTr="004E671A">
        <w:trPr>
          <w:trHeight w:val="260"/>
        </w:trPr>
        <w:tc>
          <w:tcPr>
            <w:tcW w:w="1040" w:type="dxa"/>
            <w:tcBorders>
              <w:top w:val="nil"/>
              <w:left w:val="nil"/>
              <w:bottom w:val="nil"/>
              <w:right w:val="nil"/>
            </w:tcBorders>
            <w:shd w:val="clear" w:color="auto" w:fill="auto"/>
            <w:noWrap/>
            <w:vAlign w:val="center"/>
            <w:hideMark/>
          </w:tcPr>
          <w:p w14:paraId="34F1D932" w14:textId="77777777" w:rsidR="004E671A" w:rsidRPr="004E671A" w:rsidRDefault="004E671A" w:rsidP="004E671A">
            <w:pPr>
              <w:tabs>
                <w:tab w:val="clear" w:pos="794"/>
                <w:tab w:val="clear" w:pos="1191"/>
                <w:tab w:val="clear" w:pos="1588"/>
                <w:tab w:val="clear" w:pos="1985"/>
              </w:tabs>
              <w:overflowPunct/>
              <w:autoSpaceDE/>
              <w:autoSpaceDN/>
              <w:adjustRightInd/>
              <w:spacing w:before="0"/>
              <w:textAlignment w:val="auto"/>
              <w:rPr>
                <w:rFonts w:eastAsia="MS PGothic"/>
                <w:sz w:val="18"/>
                <w:szCs w:val="18"/>
                <w:lang w:val="en-US" w:eastAsia="ja-JP"/>
              </w:rPr>
            </w:pPr>
            <w:r w:rsidRPr="004E671A">
              <w:rPr>
                <w:rFonts w:eastAsia="MS PGothic"/>
                <w:sz w:val="18"/>
                <w:szCs w:val="18"/>
                <w:lang w:val="en-US" w:eastAsia="ja-JP"/>
              </w:rPr>
              <w:t xml:space="preserve">[ 1071 ]  </w:t>
            </w:r>
          </w:p>
        </w:tc>
        <w:tc>
          <w:tcPr>
            <w:tcW w:w="1580" w:type="dxa"/>
            <w:tcBorders>
              <w:top w:val="nil"/>
              <w:left w:val="nil"/>
              <w:bottom w:val="nil"/>
              <w:right w:val="nil"/>
            </w:tcBorders>
            <w:shd w:val="clear" w:color="auto" w:fill="auto"/>
            <w:noWrap/>
            <w:vAlign w:val="center"/>
            <w:hideMark/>
          </w:tcPr>
          <w:p w14:paraId="3D262270" w14:textId="77777777" w:rsidR="004E671A" w:rsidRPr="004E671A" w:rsidRDefault="004E671A" w:rsidP="004E671A">
            <w:pPr>
              <w:tabs>
                <w:tab w:val="clear" w:pos="794"/>
                <w:tab w:val="clear" w:pos="1191"/>
                <w:tab w:val="clear" w:pos="1588"/>
                <w:tab w:val="clear" w:pos="1985"/>
              </w:tabs>
              <w:overflowPunct/>
              <w:autoSpaceDE/>
              <w:autoSpaceDN/>
              <w:adjustRightInd/>
              <w:spacing w:before="0"/>
              <w:textAlignment w:val="auto"/>
              <w:rPr>
                <w:rFonts w:eastAsia="MS PGothic"/>
                <w:sz w:val="18"/>
                <w:szCs w:val="18"/>
                <w:lang w:val="en-US" w:eastAsia="ja-JP"/>
              </w:rPr>
            </w:pPr>
            <w:r w:rsidRPr="004E671A">
              <w:rPr>
                <w:rFonts w:eastAsia="MS PGothic"/>
                <w:sz w:val="18"/>
                <w:szCs w:val="18"/>
                <w:lang w:val="en-US" w:eastAsia="ja-JP"/>
              </w:rPr>
              <w:t xml:space="preserve">Cisco Systems, Inc.   </w:t>
            </w:r>
          </w:p>
        </w:tc>
        <w:tc>
          <w:tcPr>
            <w:tcW w:w="5320" w:type="dxa"/>
            <w:tcBorders>
              <w:top w:val="nil"/>
              <w:left w:val="nil"/>
              <w:bottom w:val="nil"/>
              <w:right w:val="nil"/>
            </w:tcBorders>
            <w:shd w:val="clear" w:color="auto" w:fill="auto"/>
            <w:noWrap/>
            <w:vAlign w:val="center"/>
            <w:hideMark/>
          </w:tcPr>
          <w:p w14:paraId="7B040344" w14:textId="77777777" w:rsidR="004E671A" w:rsidRPr="004E671A" w:rsidRDefault="004E671A" w:rsidP="004E671A">
            <w:pPr>
              <w:tabs>
                <w:tab w:val="clear" w:pos="794"/>
                <w:tab w:val="clear" w:pos="1191"/>
                <w:tab w:val="clear" w:pos="1588"/>
                <w:tab w:val="clear" w:pos="1985"/>
              </w:tabs>
              <w:overflowPunct/>
              <w:autoSpaceDE/>
              <w:autoSpaceDN/>
              <w:adjustRightInd/>
              <w:spacing w:before="0"/>
              <w:textAlignment w:val="auto"/>
              <w:rPr>
                <w:rFonts w:eastAsia="MS PGothic"/>
                <w:sz w:val="18"/>
                <w:szCs w:val="18"/>
                <w:lang w:val="en-US" w:eastAsia="ja-JP"/>
              </w:rPr>
            </w:pPr>
            <w:r w:rsidRPr="004E671A">
              <w:rPr>
                <w:rFonts w:eastAsia="MS PGothic"/>
                <w:sz w:val="18"/>
                <w:szCs w:val="18"/>
                <w:lang w:val="en-US" w:eastAsia="ja-JP"/>
              </w:rPr>
              <w:t xml:space="preserve">Additional content for Gsup.ethpm     </w:t>
            </w:r>
          </w:p>
        </w:tc>
      </w:tr>
    </w:tbl>
    <w:p w14:paraId="3B9EE5CD" w14:textId="07383FF6" w:rsidR="008729E2" w:rsidRPr="004E671A" w:rsidRDefault="008729E2" w:rsidP="00002FF1">
      <w:pPr>
        <w:rPr>
          <w:b/>
          <w:lang w:eastAsia="ja-JP"/>
        </w:rPr>
      </w:pPr>
      <w:r w:rsidRPr="004E671A">
        <w:rPr>
          <w:lang w:eastAsia="ja-JP"/>
        </w:rPr>
        <w:t xml:space="preserve">Agreed </w:t>
      </w:r>
      <w:r>
        <w:rPr>
          <w:lang w:val="en-US" w:eastAsia="ja-JP"/>
        </w:rPr>
        <w:t xml:space="preserve">for input to </w:t>
      </w:r>
      <w:r w:rsidRPr="004E671A">
        <w:rPr>
          <w:lang w:val="en-US" w:eastAsia="ja-JP"/>
        </w:rPr>
        <w:t>drafting</w:t>
      </w:r>
      <w:r>
        <w:rPr>
          <w:lang w:val="en-US" w:eastAsia="ja-JP"/>
        </w:rPr>
        <w:t xml:space="preserve">. Concern raised in Q10 discussed is shown by highlighted. </w:t>
      </w:r>
      <w:r w:rsidR="00113879">
        <w:rPr>
          <w:lang w:val="en-US" w:eastAsia="ja-JP"/>
        </w:rPr>
        <w:t>We will discuss and confirm the text as highlighted.</w:t>
      </w:r>
    </w:p>
    <w:p w14:paraId="60CCC3BB" w14:textId="001B6DAF" w:rsidR="004E671A" w:rsidRDefault="004E671A">
      <w:pPr>
        <w:tabs>
          <w:tab w:val="clear" w:pos="794"/>
          <w:tab w:val="clear" w:pos="1191"/>
          <w:tab w:val="clear" w:pos="1588"/>
          <w:tab w:val="clear" w:pos="1985"/>
        </w:tabs>
        <w:overflowPunct/>
        <w:autoSpaceDE/>
        <w:autoSpaceDN/>
        <w:adjustRightInd/>
        <w:spacing w:before="0"/>
        <w:textAlignment w:val="auto"/>
        <w:rPr>
          <w:lang w:val="en-US"/>
        </w:rPr>
      </w:pPr>
      <w:r>
        <w:rPr>
          <w:lang w:val="en-US"/>
        </w:rPr>
        <w:br w:type="page"/>
      </w:r>
    </w:p>
    <w:p w14:paraId="374B8441" w14:textId="77777777" w:rsidR="00E979C3" w:rsidRDefault="00E979C3">
      <w:pPr>
        <w:tabs>
          <w:tab w:val="clear" w:pos="794"/>
          <w:tab w:val="clear" w:pos="1191"/>
          <w:tab w:val="clear" w:pos="1588"/>
          <w:tab w:val="clear" w:pos="1985"/>
        </w:tabs>
        <w:overflowPunct/>
        <w:autoSpaceDE/>
        <w:autoSpaceDN/>
        <w:adjustRightInd/>
        <w:spacing w:before="0"/>
        <w:textAlignment w:val="auto"/>
        <w:rPr>
          <w:b/>
          <w:sz w:val="28"/>
          <w:lang w:val="en-US" w:eastAsia="ja-JP"/>
        </w:rPr>
      </w:pPr>
    </w:p>
    <w:p w14:paraId="53983DED" w14:textId="1F4E299D" w:rsidR="00955D82" w:rsidRDefault="00955D82" w:rsidP="00955D82">
      <w:pPr>
        <w:pStyle w:val="RecNo"/>
        <w:rPr>
          <w:ins w:id="11" w:author="Clark, Robert" w:date="2014-12-04T09:30:00Z"/>
          <w:lang w:val="en-US"/>
        </w:rPr>
      </w:pPr>
      <w:ins w:id="12" w:author="Clark, Robert" w:date="2014-12-04T09:30:00Z">
        <w:r>
          <w:rPr>
            <w:lang w:val="en-US"/>
          </w:rPr>
          <w:t>Draft new Supplement </w:t>
        </w:r>
        <w:r w:rsidRPr="009A34CB">
          <w:rPr>
            <w:lang w:val="en-US" w:eastAsia="ja-JP"/>
            <w:rPrChange w:id="13" w:author="Yuji Tochio" w:date="2014-12-04T09:09:00Z">
              <w:rPr>
                <w:highlight w:val="yellow"/>
                <w:lang w:val="en-US" w:eastAsia="ja-JP"/>
              </w:rPr>
            </w:rPrChange>
          </w:rPr>
          <w:t>53</w:t>
        </w:r>
        <w:r>
          <w:rPr>
            <w:lang w:val="en-US"/>
          </w:rPr>
          <w:t xml:space="preserve"> to ITU-T G-series Recommendations</w:t>
        </w:r>
      </w:ins>
    </w:p>
    <w:p w14:paraId="128C85B4" w14:textId="77777777" w:rsidR="00955D82" w:rsidRDefault="00955D82" w:rsidP="00955D82">
      <w:pPr>
        <w:pStyle w:val="Rectitle"/>
        <w:rPr>
          <w:ins w:id="14" w:author="Clark, Robert" w:date="2014-12-04T09:30:00Z"/>
          <w:lang w:val="en-US" w:eastAsia="ja-JP"/>
        </w:rPr>
      </w:pPr>
      <w:ins w:id="15" w:author="Clark, Robert" w:date="2014-12-04T09:30:00Z">
        <w:r>
          <w:rPr>
            <w:rFonts w:hint="eastAsia"/>
            <w:lang w:val="en-US" w:eastAsia="ja-JP"/>
          </w:rPr>
          <w:t xml:space="preserve">Guidance </w:t>
        </w:r>
        <w:r>
          <w:rPr>
            <w:lang w:val="en-US" w:eastAsia="ja-JP"/>
          </w:rPr>
          <w:t>for</w:t>
        </w:r>
        <w:r>
          <w:rPr>
            <w:rFonts w:hint="eastAsia"/>
            <w:lang w:val="en-US" w:eastAsia="ja-JP"/>
          </w:rPr>
          <w:t xml:space="preserve"> </w:t>
        </w:r>
        <w:r>
          <w:rPr>
            <w:lang w:val="en-US" w:eastAsia="ja-JP"/>
          </w:rPr>
          <w:t xml:space="preserve">Ethernet OAM </w:t>
        </w:r>
        <w:r>
          <w:rPr>
            <w:rFonts w:hint="eastAsia"/>
            <w:lang w:val="en-US" w:eastAsia="ja-JP"/>
          </w:rPr>
          <w:t>performance m</w:t>
        </w:r>
        <w:r>
          <w:rPr>
            <w:lang w:val="en-US" w:eastAsia="ja-JP"/>
          </w:rPr>
          <w:t>onitoring</w:t>
        </w:r>
      </w:ins>
    </w:p>
    <w:p w14:paraId="33F20908" w14:textId="3C663CEC" w:rsidR="00955D82" w:rsidRPr="009A15D8" w:rsidRDefault="00955D82" w:rsidP="00955D82">
      <w:pPr>
        <w:pStyle w:val="Heading1"/>
        <w:ind w:left="0" w:firstLine="0"/>
        <w:rPr>
          <w:ins w:id="16" w:author="Clark, Robert" w:date="2014-12-04T09:30:00Z"/>
        </w:rPr>
      </w:pPr>
      <w:ins w:id="17" w:author="Clark, Robert" w:date="2014-12-04T09:30:00Z">
        <w:r>
          <w:t>Summary</w:t>
        </w:r>
      </w:ins>
    </w:p>
    <w:p w14:paraId="67514C0C" w14:textId="7D0EA133" w:rsidR="00955D82" w:rsidRDefault="00955D82" w:rsidP="00955D82">
      <w:pPr>
        <w:rPr>
          <w:ins w:id="18" w:author="Clark, Robert" w:date="2014-12-04T09:30:00Z"/>
          <w:lang w:eastAsia="ja-JP"/>
        </w:rPr>
        <w:pPrChange w:id="19" w:author="Clark, Robert" w:date="2014-12-04T09:31:00Z">
          <w:pPr/>
        </w:pPrChange>
      </w:pPr>
      <w:ins w:id="20" w:author="Clark, Robert" w:date="2014-12-04T09:30:00Z">
        <w:r>
          <w:rPr>
            <w:lang w:eastAsia="ja-JP"/>
          </w:rPr>
          <w:t>Supplement 53</w:t>
        </w:r>
        <w:r w:rsidRPr="00955D82">
          <w:rPr>
            <w:lang w:eastAsia="ja-JP"/>
          </w:rPr>
          <w:t xml:space="preserve"> to ITU-T G-series Recommendations </w:t>
        </w:r>
        <w:r w:rsidRPr="009A15D8">
          <w:t xml:space="preserve">provides </w:t>
        </w:r>
        <w:r>
          <w:rPr>
            <w:rFonts w:hint="eastAsia"/>
            <w:lang w:eastAsia="ja-JP"/>
          </w:rPr>
          <w:t xml:space="preserve">an overview of </w:t>
        </w:r>
        <w:r w:rsidRPr="002808B6">
          <w:rPr>
            <w:lang w:val="en-US" w:eastAsia="ja-JP"/>
          </w:rPr>
          <w:t>Ethernet OAM performance monitoring</w:t>
        </w:r>
        <w:r>
          <w:rPr>
            <w:rFonts w:hint="eastAsia"/>
            <w:lang w:val="en-US" w:eastAsia="ja-JP"/>
          </w:rPr>
          <w:t xml:space="preserve">. It describes how Ethernet </w:t>
        </w:r>
      </w:ins>
      <w:ins w:id="21" w:author="Clark, Robert" w:date="2014-12-04T09:31:00Z">
        <w:r w:rsidRPr="00AB4E9A">
          <w:t>operations, administration, maintenance</w:t>
        </w:r>
        <w:r>
          <w:rPr>
            <w:lang w:val="en-US" w:eastAsia="ja-JP"/>
          </w:rPr>
          <w:t xml:space="preserve"> (</w:t>
        </w:r>
      </w:ins>
      <w:ins w:id="22" w:author="Clark, Robert" w:date="2014-12-04T09:30:00Z">
        <w:r>
          <w:rPr>
            <w:rFonts w:hint="eastAsia"/>
            <w:lang w:val="en-US" w:eastAsia="ja-JP"/>
          </w:rPr>
          <w:t>OAM</w:t>
        </w:r>
      </w:ins>
      <w:ins w:id="23" w:author="Clark, Robert" w:date="2014-12-04T09:31:00Z">
        <w:r>
          <w:rPr>
            <w:lang w:val="en-US" w:eastAsia="ja-JP"/>
          </w:rPr>
          <w:t>)</w:t>
        </w:r>
      </w:ins>
      <w:ins w:id="24" w:author="Clark, Robert" w:date="2014-12-04T09:30:00Z">
        <w:r>
          <w:rPr>
            <w:lang w:val="en-US" w:eastAsia="ja-JP"/>
          </w:rPr>
          <w:t xml:space="preserve"> performance measurements</w:t>
        </w:r>
        <w:r>
          <w:rPr>
            <w:rFonts w:hint="eastAsia"/>
            <w:lang w:val="en-US" w:eastAsia="ja-JP"/>
          </w:rPr>
          <w:t xml:space="preserve"> </w:t>
        </w:r>
        <w:r>
          <w:rPr>
            <w:lang w:val="en-US" w:eastAsia="ja-JP"/>
          </w:rPr>
          <w:t>are</w:t>
        </w:r>
        <w:r>
          <w:rPr>
            <w:rFonts w:hint="eastAsia"/>
            <w:lang w:val="en-US" w:eastAsia="ja-JP"/>
          </w:rPr>
          <w:t xml:space="preserve"> processed, configur</w:t>
        </w:r>
        <w:r>
          <w:rPr>
            <w:rFonts w:hint="eastAsia"/>
            <w:lang w:val="en-US" w:eastAsia="ja-JP"/>
          </w:rPr>
          <w:t xml:space="preserve">ed and managed as described in </w:t>
        </w:r>
        <w:r>
          <w:rPr>
            <w:lang w:val="en-US" w:eastAsia="ja-JP"/>
          </w:rPr>
          <w:t xml:space="preserve">Recommendations </w:t>
        </w:r>
        <w:r>
          <w:rPr>
            <w:rFonts w:hint="eastAsia"/>
            <w:lang w:val="en-US" w:eastAsia="ja-JP"/>
          </w:rPr>
          <w:t>ITU-T G.8013</w:t>
        </w:r>
        <w:r>
          <w:rPr>
            <w:lang w:val="en-US" w:eastAsia="ja-JP"/>
          </w:rPr>
          <w:t xml:space="preserve">, </w:t>
        </w:r>
        <w:r>
          <w:rPr>
            <w:rFonts w:hint="eastAsia"/>
            <w:lang w:val="en-US" w:eastAsia="ja-JP"/>
          </w:rPr>
          <w:t>ITU</w:t>
        </w:r>
        <w:r>
          <w:rPr>
            <w:lang w:val="en-US" w:eastAsia="ja-JP"/>
          </w:rPr>
          <w:noBreakHyphen/>
        </w:r>
        <w:r>
          <w:rPr>
            <w:rFonts w:hint="eastAsia"/>
            <w:lang w:val="en-US" w:eastAsia="ja-JP"/>
          </w:rPr>
          <w:t>T</w:t>
        </w:r>
        <w:r>
          <w:rPr>
            <w:lang w:val="en-US" w:eastAsia="ja-JP"/>
          </w:rPr>
          <w:t> </w:t>
        </w:r>
        <w:r>
          <w:rPr>
            <w:rFonts w:hint="eastAsia"/>
            <w:lang w:val="en-US" w:eastAsia="ja-JP"/>
          </w:rPr>
          <w:t>G.8021, and ITU-T G.8051. It also introduces the modeling for Ethernet OAM performance</w:t>
        </w:r>
        <w:r>
          <w:rPr>
            <w:lang w:val="en-US" w:eastAsia="ja-JP"/>
          </w:rPr>
          <w:t xml:space="preserve"> </w:t>
        </w:r>
        <w:r w:rsidRPr="002808B6">
          <w:rPr>
            <w:lang w:val="en-US" w:eastAsia="ja-JP"/>
          </w:rPr>
          <w:t>monitoring</w:t>
        </w:r>
        <w:r>
          <w:rPr>
            <w:rFonts w:hint="eastAsia"/>
            <w:lang w:val="en-US" w:eastAsia="ja-JP"/>
          </w:rPr>
          <w:t xml:space="preserve"> </w:t>
        </w:r>
        <w:r>
          <w:rPr>
            <w:rFonts w:hint="eastAsia"/>
            <w:lang w:val="en-US" w:eastAsia="ja-JP"/>
          </w:rPr>
          <w:t xml:space="preserve">as described in </w:t>
        </w:r>
      </w:ins>
      <w:ins w:id="25" w:author="Clark, Robert" w:date="2014-12-04T09:31:00Z">
        <w:r>
          <w:rPr>
            <w:lang w:val="en-US" w:eastAsia="ja-JP"/>
          </w:rPr>
          <w:t xml:space="preserve">Recommendation </w:t>
        </w:r>
      </w:ins>
      <w:ins w:id="26" w:author="Clark, Robert" w:date="2014-12-04T09:30:00Z">
        <w:r>
          <w:rPr>
            <w:rFonts w:hint="eastAsia"/>
            <w:lang w:val="en-US" w:eastAsia="ja-JP"/>
          </w:rPr>
          <w:t>ITU-T G.8052</w:t>
        </w:r>
        <w:r>
          <w:rPr>
            <w:lang w:val="en-US" w:eastAsia="ja-JP"/>
          </w:rPr>
          <w:t>.</w:t>
        </w:r>
      </w:ins>
    </w:p>
    <w:p w14:paraId="34DF67E3" w14:textId="77777777" w:rsidR="00955D82" w:rsidRPr="00396C1A" w:rsidRDefault="00955D82" w:rsidP="00955D82">
      <w:pPr>
        <w:widowControl w:val="0"/>
        <w:tabs>
          <w:tab w:val="clear" w:pos="794"/>
          <w:tab w:val="clear" w:pos="1191"/>
          <w:tab w:val="clear" w:pos="1588"/>
          <w:tab w:val="clear" w:pos="1985"/>
        </w:tabs>
        <w:overflowPunct/>
        <w:spacing w:before="0"/>
        <w:textAlignment w:val="auto"/>
        <w:rPr>
          <w:ins w:id="27" w:author="Clark, Robert" w:date="2014-12-04T09:30:00Z"/>
          <w:rFonts w:ascii="TimesNewRoman" w:hAnsi="TimesNewRoman" w:cs="TimesNewRoman"/>
          <w:szCs w:val="24"/>
          <w:lang w:val="en-US" w:eastAsia="ja-JP"/>
        </w:rPr>
      </w:pPr>
      <w:ins w:id="28" w:author="Clark, Robert" w:date="2014-12-04T09:30:00Z">
        <w:r>
          <w:rPr>
            <w:rFonts w:ascii="TimesNewRoman" w:hAnsi="TimesNewRoman" w:cs="TimesNewRoman"/>
            <w:szCs w:val="24"/>
            <w:lang w:val="en-US" w:eastAsia="zh-CN"/>
          </w:rPr>
          <w:t>This Supplement is of an informative nature and does not imply any</w:t>
        </w:r>
        <w:r>
          <w:rPr>
            <w:rFonts w:ascii="TimesNewRoman" w:hAnsi="TimesNewRoman" w:cs="TimesNewRoman" w:hint="eastAsia"/>
            <w:szCs w:val="24"/>
            <w:lang w:val="en-US" w:eastAsia="ja-JP"/>
          </w:rPr>
          <w:t xml:space="preserve"> </w:t>
        </w:r>
        <w:r>
          <w:rPr>
            <w:rFonts w:ascii="TimesNewRoman" w:hAnsi="TimesNewRoman" w:cs="TimesNewRoman"/>
            <w:szCs w:val="24"/>
            <w:lang w:val="en-US" w:eastAsia="zh-CN"/>
          </w:rPr>
          <w:t>specific requirements.</w:t>
        </w:r>
      </w:ins>
    </w:p>
    <w:p w14:paraId="324466FA" w14:textId="2B255E1D" w:rsidR="0073003A" w:rsidRDefault="00955D82" w:rsidP="0073003A">
      <w:pPr>
        <w:pStyle w:val="RecNo"/>
        <w:rPr>
          <w:lang w:val="en-US"/>
        </w:rPr>
      </w:pPr>
      <w:ins w:id="29" w:author="Clark, Robert" w:date="2014-12-04T09:30:00Z">
        <w:r>
          <w:rPr>
            <w:lang w:val="en-US"/>
          </w:rPr>
          <w:br w:type="column"/>
        </w:r>
      </w:ins>
      <w:r>
        <w:rPr>
          <w:lang w:val="en-US"/>
        </w:rPr>
        <w:lastRenderedPageBreak/>
        <w:t xml:space="preserve">Draft new </w:t>
      </w:r>
      <w:r w:rsidR="0073003A">
        <w:rPr>
          <w:lang w:val="en-US"/>
        </w:rPr>
        <w:t>Supplement </w:t>
      </w:r>
      <w:ins w:id="30" w:author="Yuji Tochio" w:date="2014-12-04T08:58:00Z">
        <w:r w:rsidR="00117CE9" w:rsidRPr="009A34CB">
          <w:rPr>
            <w:lang w:val="en-US" w:eastAsia="ja-JP"/>
            <w:rPrChange w:id="31" w:author="Yuji Tochio" w:date="2014-12-04T09:09:00Z">
              <w:rPr>
                <w:highlight w:val="yellow"/>
                <w:lang w:val="en-US" w:eastAsia="ja-JP"/>
              </w:rPr>
            </w:rPrChange>
          </w:rPr>
          <w:t>53</w:t>
        </w:r>
      </w:ins>
      <w:del w:id="32" w:author="Yuji Tochio" w:date="2014-12-04T08:58:00Z">
        <w:r w:rsidR="0073003A" w:rsidRPr="009A34CB" w:rsidDel="00117CE9">
          <w:rPr>
            <w:lang w:val="en-US" w:eastAsia="ja-JP"/>
            <w:rPrChange w:id="33" w:author="Yuji Tochio" w:date="2014-12-04T09:09:00Z">
              <w:rPr>
                <w:highlight w:val="yellow"/>
                <w:lang w:val="en-US" w:eastAsia="ja-JP"/>
              </w:rPr>
            </w:rPrChange>
          </w:rPr>
          <w:delText>xx</w:delText>
        </w:r>
      </w:del>
      <w:r w:rsidR="0073003A">
        <w:rPr>
          <w:lang w:val="en-US"/>
        </w:rPr>
        <w:t xml:space="preserve"> to ITU-T G-series Recommendations</w:t>
      </w:r>
    </w:p>
    <w:p w14:paraId="052F5AD8" w14:textId="4EC1DBFD" w:rsidR="000F04CB" w:rsidRDefault="00066C3A" w:rsidP="0073003A">
      <w:pPr>
        <w:pStyle w:val="Rectitle"/>
        <w:rPr>
          <w:lang w:val="en-US" w:eastAsia="ja-JP"/>
        </w:rPr>
      </w:pPr>
      <w:r>
        <w:rPr>
          <w:rFonts w:hint="eastAsia"/>
          <w:lang w:val="en-US" w:eastAsia="ja-JP"/>
        </w:rPr>
        <w:t>Guidance</w:t>
      </w:r>
      <w:r w:rsidR="0073003A">
        <w:rPr>
          <w:rFonts w:hint="eastAsia"/>
          <w:lang w:val="en-US" w:eastAsia="ja-JP"/>
        </w:rPr>
        <w:t xml:space="preserve"> </w:t>
      </w:r>
      <w:r w:rsidR="002808B6">
        <w:rPr>
          <w:lang w:val="en-US" w:eastAsia="ja-JP"/>
        </w:rPr>
        <w:t>for</w:t>
      </w:r>
      <w:r>
        <w:rPr>
          <w:rFonts w:hint="eastAsia"/>
          <w:lang w:val="en-US" w:eastAsia="ja-JP"/>
        </w:rPr>
        <w:t xml:space="preserve"> </w:t>
      </w:r>
      <w:r w:rsidR="002808B6">
        <w:rPr>
          <w:lang w:val="en-US" w:eastAsia="ja-JP"/>
        </w:rPr>
        <w:t xml:space="preserve">Ethernet OAM </w:t>
      </w:r>
      <w:r w:rsidR="0073003A">
        <w:rPr>
          <w:rFonts w:hint="eastAsia"/>
          <w:lang w:val="en-US" w:eastAsia="ja-JP"/>
        </w:rPr>
        <w:t>performance m</w:t>
      </w:r>
      <w:r w:rsidR="002808B6">
        <w:rPr>
          <w:lang w:val="en-US" w:eastAsia="ja-JP"/>
        </w:rPr>
        <w:t>onitoring</w:t>
      </w:r>
    </w:p>
    <w:p w14:paraId="55F88C24" w14:textId="77777777" w:rsidR="00917BCE" w:rsidRPr="009A15D8" w:rsidRDefault="00917BCE" w:rsidP="00917BCE">
      <w:pPr>
        <w:pStyle w:val="Heading1"/>
        <w:ind w:left="0" w:firstLine="0"/>
      </w:pPr>
      <w:r w:rsidRPr="009A15D8">
        <w:t>1</w:t>
      </w:r>
      <w:r w:rsidRPr="009A15D8">
        <w:tab/>
        <w:t>Scope</w:t>
      </w:r>
    </w:p>
    <w:p w14:paraId="3B25228F" w14:textId="4F55DC24" w:rsidR="0073003A" w:rsidRDefault="00917BCE" w:rsidP="00917BCE">
      <w:pPr>
        <w:rPr>
          <w:lang w:eastAsia="ja-JP"/>
        </w:rPr>
      </w:pPr>
      <w:r w:rsidRPr="009A15D8">
        <w:t xml:space="preserve">This </w:t>
      </w:r>
      <w:r w:rsidR="00114043">
        <w:rPr>
          <w:rFonts w:hint="eastAsia"/>
          <w:lang w:eastAsia="ja-JP"/>
        </w:rPr>
        <w:t>Supplement</w:t>
      </w:r>
      <w:r w:rsidR="0073003A">
        <w:rPr>
          <w:rFonts w:hint="eastAsia"/>
          <w:lang w:eastAsia="ja-JP"/>
        </w:rPr>
        <w:t xml:space="preserve"> </w:t>
      </w:r>
      <w:r w:rsidRPr="009A15D8">
        <w:t xml:space="preserve">provides </w:t>
      </w:r>
      <w:r w:rsidR="0073003A">
        <w:rPr>
          <w:rFonts w:hint="eastAsia"/>
          <w:lang w:eastAsia="ja-JP"/>
        </w:rPr>
        <w:t xml:space="preserve">an overview of </w:t>
      </w:r>
      <w:r w:rsidR="002808B6" w:rsidRPr="002808B6">
        <w:rPr>
          <w:lang w:val="en-US" w:eastAsia="ja-JP"/>
        </w:rPr>
        <w:t>Ethernet OAM performance monitoring</w:t>
      </w:r>
      <w:r w:rsidR="0073003A">
        <w:rPr>
          <w:rFonts w:hint="eastAsia"/>
          <w:lang w:val="en-US" w:eastAsia="ja-JP"/>
        </w:rPr>
        <w:t>. It describes how Ethernet OAM</w:t>
      </w:r>
      <w:r w:rsidR="002808B6">
        <w:rPr>
          <w:lang w:val="en-US" w:eastAsia="ja-JP"/>
        </w:rPr>
        <w:t xml:space="preserve"> performance measurements</w:t>
      </w:r>
      <w:r w:rsidR="0073003A">
        <w:rPr>
          <w:rFonts w:hint="eastAsia"/>
          <w:lang w:val="en-US" w:eastAsia="ja-JP"/>
        </w:rPr>
        <w:t xml:space="preserve"> </w:t>
      </w:r>
      <w:r w:rsidR="002808B6">
        <w:rPr>
          <w:lang w:val="en-US" w:eastAsia="ja-JP"/>
        </w:rPr>
        <w:t>are</w:t>
      </w:r>
      <w:r w:rsidR="0073003A">
        <w:rPr>
          <w:rFonts w:hint="eastAsia"/>
          <w:lang w:val="en-US" w:eastAsia="ja-JP"/>
        </w:rPr>
        <w:t xml:space="preserve"> processed, configured and managed as described in [ITU-T G.8013], [ITU-T G.8021], and [ITU-T G.8051]. It also </w:t>
      </w:r>
      <w:r w:rsidR="00AE0129">
        <w:rPr>
          <w:rFonts w:hint="eastAsia"/>
          <w:lang w:val="en-US" w:eastAsia="ja-JP"/>
        </w:rPr>
        <w:t>introduces</w:t>
      </w:r>
      <w:r w:rsidR="0073003A">
        <w:rPr>
          <w:rFonts w:hint="eastAsia"/>
          <w:lang w:val="en-US" w:eastAsia="ja-JP"/>
        </w:rPr>
        <w:t xml:space="preserve"> the modeling for Ethernet OAM </w:t>
      </w:r>
      <w:r w:rsidR="002808B6">
        <w:rPr>
          <w:rFonts w:hint="eastAsia"/>
          <w:lang w:val="en-US" w:eastAsia="ja-JP"/>
        </w:rPr>
        <w:t>performance</w:t>
      </w:r>
      <w:r w:rsidR="002808B6">
        <w:rPr>
          <w:lang w:val="en-US" w:eastAsia="ja-JP"/>
        </w:rPr>
        <w:t xml:space="preserve"> </w:t>
      </w:r>
      <w:r w:rsidR="002808B6" w:rsidRPr="002808B6">
        <w:rPr>
          <w:lang w:val="en-US" w:eastAsia="ja-JP"/>
        </w:rPr>
        <w:t>monitoring</w:t>
      </w:r>
      <w:r w:rsidR="002808B6">
        <w:rPr>
          <w:rFonts w:hint="eastAsia"/>
          <w:lang w:val="en-US" w:eastAsia="ja-JP"/>
        </w:rPr>
        <w:t xml:space="preserve"> </w:t>
      </w:r>
      <w:r w:rsidR="0073003A">
        <w:rPr>
          <w:rFonts w:hint="eastAsia"/>
          <w:lang w:val="en-US" w:eastAsia="ja-JP"/>
        </w:rPr>
        <w:t>as described in [</w:t>
      </w:r>
      <w:r w:rsidR="00AE0129">
        <w:rPr>
          <w:rFonts w:hint="eastAsia"/>
          <w:lang w:val="en-US" w:eastAsia="ja-JP"/>
        </w:rPr>
        <w:t>ITU-T G.8052</w:t>
      </w:r>
      <w:r w:rsidR="0073003A">
        <w:rPr>
          <w:rFonts w:hint="eastAsia"/>
          <w:lang w:val="en-US" w:eastAsia="ja-JP"/>
        </w:rPr>
        <w:t>]</w:t>
      </w:r>
      <w:r w:rsidR="002808B6">
        <w:rPr>
          <w:lang w:val="en-US" w:eastAsia="ja-JP"/>
        </w:rPr>
        <w:t>.</w:t>
      </w:r>
    </w:p>
    <w:p w14:paraId="1AABADDB" w14:textId="77777777" w:rsidR="0073003A" w:rsidRPr="00396C1A" w:rsidRDefault="0073003A" w:rsidP="00396C1A">
      <w:pPr>
        <w:widowControl w:val="0"/>
        <w:tabs>
          <w:tab w:val="clear" w:pos="794"/>
          <w:tab w:val="clear" w:pos="1191"/>
          <w:tab w:val="clear" w:pos="1588"/>
          <w:tab w:val="clear" w:pos="1985"/>
        </w:tabs>
        <w:overflowPunct/>
        <w:spacing w:before="0"/>
        <w:textAlignment w:val="auto"/>
        <w:rPr>
          <w:rFonts w:ascii="TimesNewRoman" w:hAnsi="TimesNewRoman" w:cs="TimesNewRoman"/>
          <w:szCs w:val="24"/>
          <w:lang w:val="en-US" w:eastAsia="ja-JP"/>
        </w:rPr>
      </w:pPr>
      <w:r>
        <w:rPr>
          <w:rFonts w:ascii="TimesNewRoman" w:hAnsi="TimesNewRoman" w:cs="TimesNewRoman"/>
          <w:szCs w:val="24"/>
          <w:lang w:val="en-US" w:eastAsia="zh-CN"/>
        </w:rPr>
        <w:t>This Supplement is of an informative nature and does not imply any</w:t>
      </w:r>
      <w:r w:rsidR="00BF4A3D">
        <w:rPr>
          <w:rFonts w:ascii="TimesNewRoman" w:hAnsi="TimesNewRoman" w:cs="TimesNewRoman" w:hint="eastAsia"/>
          <w:szCs w:val="24"/>
          <w:lang w:val="en-US" w:eastAsia="ja-JP"/>
        </w:rPr>
        <w:t xml:space="preserve"> </w:t>
      </w:r>
      <w:r>
        <w:rPr>
          <w:rFonts w:ascii="TimesNewRoman" w:hAnsi="TimesNewRoman" w:cs="TimesNewRoman"/>
          <w:szCs w:val="24"/>
          <w:lang w:val="en-US" w:eastAsia="zh-CN"/>
        </w:rPr>
        <w:t>specific requirements.</w:t>
      </w:r>
    </w:p>
    <w:p w14:paraId="47395F3C" w14:textId="77777777" w:rsidR="00917BCE" w:rsidRPr="009A15D8" w:rsidRDefault="00917BCE" w:rsidP="00917BCE">
      <w:pPr>
        <w:pStyle w:val="Heading1"/>
      </w:pPr>
      <w:r w:rsidRPr="009A15D8">
        <w:t>2</w:t>
      </w:r>
      <w:r w:rsidRPr="009A15D8">
        <w:tab/>
        <w:t>References</w:t>
      </w:r>
    </w:p>
    <w:p w14:paraId="5034A842" w14:textId="77777777" w:rsidR="00F27810" w:rsidRDefault="00425F07" w:rsidP="008165DA">
      <w:pPr>
        <w:pStyle w:val="Reftext"/>
        <w:ind w:left="0" w:firstLine="0"/>
        <w:rPr>
          <w:lang w:eastAsia="ja-JP"/>
        </w:rPr>
      </w:pPr>
      <w:r w:rsidRPr="00425F07">
        <w:t>The following References are quoted in this supplement. At the time of publication, the editions indicated were valid. All Recommendations and other references are subject to revision; users of this supplement are therefore encouraged to investigate the possibility of applying the most recent edition of the Recommendations and other references listed below. A list of currently valid ITU-T Recommendations is regularly published.</w:t>
      </w:r>
      <w:r w:rsidRPr="00425F07" w:rsidDel="00425F07">
        <w:t xml:space="preserve"> </w:t>
      </w:r>
    </w:p>
    <w:p w14:paraId="2DF31D19" w14:textId="77777777" w:rsidR="00BF4A3D" w:rsidRPr="005D4C78" w:rsidRDefault="005D4C78" w:rsidP="00300A68">
      <w:pPr>
        <w:pStyle w:val="Reftext"/>
        <w:ind w:left="1985" w:hanging="1985"/>
        <w:rPr>
          <w:iCs/>
          <w:lang w:eastAsia="ja-JP"/>
        </w:rPr>
      </w:pPr>
      <w:r w:rsidRPr="009F2734">
        <w:t>[ITU-T G.8001]</w:t>
      </w:r>
      <w:r w:rsidRPr="009F2734">
        <w:tab/>
      </w:r>
      <w:r w:rsidRPr="009F2734">
        <w:tab/>
      </w:r>
      <w:r w:rsidR="00300A68" w:rsidRPr="009F2734">
        <w:rPr>
          <w:szCs w:val="24"/>
          <w:lang w:eastAsia="ja-JP"/>
        </w:rPr>
        <w:t xml:space="preserve">ITU-T </w:t>
      </w:r>
      <w:r w:rsidRPr="009F2734">
        <w:rPr>
          <w:szCs w:val="24"/>
          <w:lang w:eastAsia="ja-JP"/>
        </w:rPr>
        <w:t>Recommendation G.8001/Y.1354 (201</w:t>
      </w:r>
      <w:r>
        <w:rPr>
          <w:rFonts w:hint="eastAsia"/>
          <w:szCs w:val="24"/>
          <w:lang w:eastAsia="ja-JP"/>
        </w:rPr>
        <w:t>3</w:t>
      </w:r>
      <w:r w:rsidRPr="009F2734">
        <w:rPr>
          <w:szCs w:val="24"/>
          <w:lang w:eastAsia="ja-JP"/>
        </w:rPr>
        <w:t xml:space="preserve">), </w:t>
      </w:r>
      <w:r w:rsidRPr="009F2734">
        <w:rPr>
          <w:i/>
          <w:szCs w:val="24"/>
          <w:lang w:eastAsia="ja-JP"/>
        </w:rPr>
        <w:t>Terms and definitions for Ethernet frames over transport</w:t>
      </w:r>
    </w:p>
    <w:p w14:paraId="62B008D1" w14:textId="77777777" w:rsidR="00AE0129" w:rsidRDefault="00AE0129" w:rsidP="00917BCE">
      <w:pPr>
        <w:pStyle w:val="Reftext"/>
        <w:ind w:left="1985" w:hanging="1985"/>
        <w:rPr>
          <w:i/>
          <w:lang w:eastAsia="ja-JP"/>
        </w:rPr>
      </w:pPr>
      <w:r>
        <w:t>[ITU-T G.</w:t>
      </w:r>
      <w:r>
        <w:rPr>
          <w:rFonts w:hint="eastAsia"/>
          <w:lang w:eastAsia="ja-JP"/>
        </w:rPr>
        <w:t>8013</w:t>
      </w:r>
      <w:r w:rsidR="00917BCE">
        <w:t>]</w:t>
      </w:r>
      <w:r w:rsidR="00917BCE">
        <w:tab/>
      </w:r>
      <w:r w:rsidR="00917BCE">
        <w:tab/>
      </w:r>
      <w:r>
        <w:t>ITU-T Recommendation G.</w:t>
      </w:r>
      <w:r>
        <w:rPr>
          <w:rFonts w:hint="eastAsia"/>
          <w:lang w:eastAsia="ja-JP"/>
        </w:rPr>
        <w:t>8013</w:t>
      </w:r>
      <w:r>
        <w:t>/Y.</w:t>
      </w:r>
      <w:r>
        <w:rPr>
          <w:rFonts w:hint="eastAsia"/>
          <w:lang w:eastAsia="ja-JP"/>
        </w:rPr>
        <w:t>1731</w:t>
      </w:r>
      <w:r>
        <w:t xml:space="preserve"> (201</w:t>
      </w:r>
      <w:r>
        <w:rPr>
          <w:rFonts w:hint="eastAsia"/>
          <w:lang w:eastAsia="ja-JP"/>
        </w:rPr>
        <w:t>3</w:t>
      </w:r>
      <w:r w:rsidR="00917BCE">
        <w:t xml:space="preserve">), </w:t>
      </w:r>
      <w:r w:rsidRPr="00AE0129">
        <w:rPr>
          <w:i/>
        </w:rPr>
        <w:t>OAM functions and mechani</w:t>
      </w:r>
      <w:r w:rsidR="001A78AF">
        <w:rPr>
          <w:i/>
        </w:rPr>
        <w:t>sms for Ethernet based networks</w:t>
      </w:r>
      <w:r w:rsidRPr="00AE0129">
        <w:rPr>
          <w:i/>
        </w:rPr>
        <w:t xml:space="preserve"> </w:t>
      </w:r>
    </w:p>
    <w:p w14:paraId="164F37BC" w14:textId="2BEB39AE" w:rsidR="00917BCE" w:rsidRDefault="00AE0129" w:rsidP="00917BCE">
      <w:pPr>
        <w:pStyle w:val="Reftext"/>
        <w:ind w:left="1985" w:hanging="1985"/>
        <w:rPr>
          <w:lang w:eastAsia="ja-JP"/>
        </w:rPr>
      </w:pPr>
      <w:r>
        <w:t>[ITU-T G.80</w:t>
      </w:r>
      <w:r>
        <w:rPr>
          <w:rFonts w:hint="eastAsia"/>
          <w:lang w:eastAsia="ja-JP"/>
        </w:rPr>
        <w:t>21</w:t>
      </w:r>
      <w:r>
        <w:t>]</w:t>
      </w:r>
      <w:r>
        <w:tab/>
      </w:r>
      <w:r>
        <w:tab/>
      </w:r>
      <w:r>
        <w:rPr>
          <w:rFonts w:hint="eastAsia"/>
          <w:lang w:eastAsia="ja-JP"/>
        </w:rPr>
        <w:t xml:space="preserve">ITU-T </w:t>
      </w:r>
      <w:r w:rsidR="00300A68">
        <w:t xml:space="preserve">Recommendation </w:t>
      </w:r>
      <w:r w:rsidRPr="00327C93">
        <w:t>G.8021/Y.1341 (201</w:t>
      </w:r>
      <w:r w:rsidR="002808B6">
        <w:t>5</w:t>
      </w:r>
      <w:r w:rsidRPr="00327C93">
        <w:t xml:space="preserve">), </w:t>
      </w:r>
      <w:r w:rsidRPr="00327C93">
        <w:rPr>
          <w:i/>
        </w:rPr>
        <w:t>Characteristics</w:t>
      </w:r>
      <w:r w:rsidR="001A78AF">
        <w:rPr>
          <w:rFonts w:hint="eastAsia"/>
          <w:i/>
          <w:lang w:eastAsia="ja-JP"/>
        </w:rPr>
        <w:t xml:space="preserve"> </w:t>
      </w:r>
      <w:r w:rsidRPr="00327C93">
        <w:rPr>
          <w:i/>
        </w:rPr>
        <w:t>of Ethernet transport network equipment functional blocks</w:t>
      </w:r>
    </w:p>
    <w:p w14:paraId="7819D9CC" w14:textId="77777777" w:rsidR="00917BCE" w:rsidRDefault="00AE0129" w:rsidP="00917BCE">
      <w:pPr>
        <w:pStyle w:val="Reftext"/>
        <w:ind w:left="1985" w:hanging="1985"/>
      </w:pPr>
      <w:r>
        <w:t>[ITU-T G.8</w:t>
      </w:r>
      <w:r>
        <w:rPr>
          <w:rFonts w:hint="eastAsia"/>
          <w:lang w:eastAsia="ja-JP"/>
        </w:rPr>
        <w:t>051</w:t>
      </w:r>
      <w:r>
        <w:t>]</w:t>
      </w:r>
      <w:r>
        <w:tab/>
      </w:r>
      <w:r>
        <w:tab/>
        <w:t>ITU-T Recommendation G.80</w:t>
      </w:r>
      <w:r>
        <w:rPr>
          <w:rFonts w:hint="eastAsia"/>
          <w:lang w:eastAsia="ja-JP"/>
        </w:rPr>
        <w:t>51/Y.1345</w:t>
      </w:r>
      <w:r>
        <w:t xml:space="preserve"> (</w:t>
      </w:r>
      <w:r w:rsidR="00917BCE">
        <w:t>20</w:t>
      </w:r>
      <w:r>
        <w:t>1</w:t>
      </w:r>
      <w:r>
        <w:rPr>
          <w:rFonts w:hint="eastAsia"/>
          <w:lang w:eastAsia="ja-JP"/>
        </w:rPr>
        <w:t>3</w:t>
      </w:r>
      <w:r w:rsidR="00917BCE">
        <w:t xml:space="preserve">), </w:t>
      </w:r>
      <w:r w:rsidRPr="00AE0129">
        <w:rPr>
          <w:i/>
        </w:rPr>
        <w:t>Management aspects of the Ethernet Transport (ET) capable network element</w:t>
      </w:r>
    </w:p>
    <w:p w14:paraId="12C55149" w14:textId="77777777" w:rsidR="00917BCE" w:rsidRPr="00AE0129" w:rsidRDefault="00AE0129" w:rsidP="00AE0129">
      <w:pPr>
        <w:pStyle w:val="Reftext"/>
        <w:ind w:left="1985" w:hanging="1985"/>
        <w:rPr>
          <w:i/>
        </w:rPr>
      </w:pPr>
      <w:r>
        <w:t>[ITU-T G.80</w:t>
      </w:r>
      <w:r>
        <w:rPr>
          <w:rFonts w:hint="eastAsia"/>
          <w:lang w:eastAsia="ja-JP"/>
        </w:rPr>
        <w:t>52</w:t>
      </w:r>
      <w:r w:rsidR="00917BCE">
        <w:t>]</w:t>
      </w:r>
      <w:r>
        <w:rPr>
          <w:rFonts w:hint="eastAsia"/>
          <w:lang w:eastAsia="ja-JP"/>
        </w:rPr>
        <w:tab/>
      </w:r>
      <w:r>
        <w:tab/>
        <w:t>ITU-T Recommendation G.80</w:t>
      </w:r>
      <w:r>
        <w:rPr>
          <w:rFonts w:hint="eastAsia"/>
          <w:lang w:eastAsia="ja-JP"/>
        </w:rPr>
        <w:t>52/Y.1346</w:t>
      </w:r>
      <w:r>
        <w:t xml:space="preserve"> (</w:t>
      </w:r>
      <w:r w:rsidR="00917BCE">
        <w:t>20</w:t>
      </w:r>
      <w:r w:rsidR="00917BCE">
        <w:rPr>
          <w:rFonts w:eastAsia="SimSun"/>
        </w:rPr>
        <w:t>1</w:t>
      </w:r>
      <w:r>
        <w:rPr>
          <w:rFonts w:hint="eastAsia"/>
          <w:lang w:eastAsia="ja-JP"/>
        </w:rPr>
        <w:t>3</w:t>
      </w:r>
      <w:r w:rsidR="00917BCE">
        <w:t xml:space="preserve">), </w:t>
      </w:r>
      <w:r w:rsidRPr="00AE0129">
        <w:rPr>
          <w:i/>
        </w:rPr>
        <w:t>Protocol-neutral management information model for the</w:t>
      </w:r>
      <w:r>
        <w:rPr>
          <w:rFonts w:hint="eastAsia"/>
          <w:i/>
          <w:lang w:eastAsia="ja-JP"/>
        </w:rPr>
        <w:t xml:space="preserve"> </w:t>
      </w:r>
      <w:r w:rsidRPr="00AE0129">
        <w:rPr>
          <w:i/>
        </w:rPr>
        <w:t>Ethernet transport capable network element</w:t>
      </w:r>
    </w:p>
    <w:p w14:paraId="36CC1FD5" w14:textId="77777777" w:rsidR="00917BCE" w:rsidRDefault="00917BCE" w:rsidP="00917BCE">
      <w:pPr>
        <w:pStyle w:val="Heading1"/>
      </w:pPr>
      <w:r>
        <w:rPr>
          <w:rFonts w:hint="eastAsia"/>
          <w:lang w:eastAsia="ko-KR"/>
        </w:rPr>
        <w:t>3</w:t>
      </w:r>
      <w:r w:rsidRPr="009A15D8">
        <w:tab/>
      </w:r>
      <w:r>
        <w:rPr>
          <w:rFonts w:hint="eastAsia"/>
          <w:lang w:eastAsia="ko-KR"/>
        </w:rPr>
        <w:t>Definitions</w:t>
      </w:r>
    </w:p>
    <w:p w14:paraId="4FEDFEB4" w14:textId="77777777" w:rsidR="00917BCE" w:rsidRPr="006C3858" w:rsidRDefault="00917BCE" w:rsidP="00917BCE">
      <w:pPr>
        <w:pStyle w:val="Heading2"/>
        <w:rPr>
          <w:lang w:eastAsia="ko-KR"/>
        </w:rPr>
      </w:pPr>
      <w:bookmarkStart w:id="34" w:name="_Toc196218783"/>
      <w:bookmarkStart w:id="35" w:name="_Toc88365436"/>
      <w:bookmarkStart w:id="36" w:name="_Toc87087771"/>
      <w:bookmarkStart w:id="37" w:name="_Toc87084220"/>
      <w:bookmarkStart w:id="38" w:name="_Toc76968531"/>
      <w:bookmarkStart w:id="39" w:name="_Toc76967989"/>
      <w:bookmarkStart w:id="40" w:name="_Toc330821089"/>
      <w:bookmarkStart w:id="41" w:name="_Toc328473910"/>
      <w:bookmarkStart w:id="42" w:name="_Toc321906455"/>
      <w:bookmarkStart w:id="43" w:name="_Toc275249675"/>
      <w:bookmarkStart w:id="44" w:name="_Toc269815935"/>
      <w:bookmarkStart w:id="45" w:name="_Toc215299823"/>
      <w:bookmarkStart w:id="46" w:name="_Toc211331703"/>
      <w:bookmarkStart w:id="47" w:name="_Toc211331674"/>
      <w:r>
        <w:t>3.1</w:t>
      </w:r>
      <w:r>
        <w:tab/>
      </w:r>
      <w:r w:rsidRPr="006C3858">
        <w:t xml:space="preserve">Terms defined </w:t>
      </w:r>
      <w:bookmarkEnd w:id="34"/>
      <w:bookmarkEnd w:id="35"/>
      <w:bookmarkEnd w:id="36"/>
      <w:bookmarkEnd w:id="37"/>
      <w:bookmarkEnd w:id="38"/>
      <w:bookmarkEnd w:id="39"/>
      <w:r w:rsidRPr="006C3858">
        <w:t>elsewhere</w:t>
      </w:r>
      <w:bookmarkEnd w:id="40"/>
      <w:bookmarkEnd w:id="41"/>
      <w:bookmarkEnd w:id="42"/>
      <w:bookmarkEnd w:id="43"/>
      <w:bookmarkEnd w:id="44"/>
      <w:bookmarkEnd w:id="45"/>
      <w:bookmarkEnd w:id="46"/>
      <w:bookmarkEnd w:id="47"/>
    </w:p>
    <w:p w14:paraId="78510E70" w14:textId="77777777" w:rsidR="00BF4A3D" w:rsidRPr="008B67DD" w:rsidRDefault="00BF4A3D" w:rsidP="00BF4A3D">
      <w:pPr>
        <w:rPr>
          <w:lang w:val="en-US" w:eastAsia="ja-JP"/>
        </w:rPr>
      </w:pPr>
      <w:r w:rsidRPr="008B67DD">
        <w:rPr>
          <w:b/>
          <w:lang w:val="en-US"/>
        </w:rPr>
        <w:t>3.1.1</w:t>
      </w:r>
      <w:r w:rsidRPr="008B67DD">
        <w:rPr>
          <w:b/>
          <w:lang w:val="en-US"/>
        </w:rPr>
        <w:tab/>
        <w:t xml:space="preserve">dual-ended </w:t>
      </w:r>
      <w:r w:rsidRPr="008B67DD">
        <w:rPr>
          <w:lang w:val="en-US"/>
        </w:rPr>
        <w:t>[ITU-T G.8001]</w:t>
      </w:r>
    </w:p>
    <w:p w14:paraId="58A3D0BA" w14:textId="77777777" w:rsidR="00BF4A3D" w:rsidRPr="008B67DD" w:rsidRDefault="00BF4A3D" w:rsidP="00BF4A3D">
      <w:pPr>
        <w:rPr>
          <w:lang w:val="en-US" w:eastAsia="ja-JP"/>
        </w:rPr>
      </w:pPr>
      <w:r w:rsidRPr="008B67DD">
        <w:rPr>
          <w:rFonts w:hint="eastAsia"/>
          <w:b/>
          <w:lang w:val="en-US" w:eastAsia="ja-JP"/>
        </w:rPr>
        <w:t>3.1.2</w:t>
      </w:r>
      <w:r w:rsidRPr="008B67DD">
        <w:rPr>
          <w:rFonts w:hint="eastAsia"/>
          <w:b/>
          <w:lang w:val="en-US" w:eastAsia="ja-JP"/>
        </w:rPr>
        <w:tab/>
        <w:t>far-end</w:t>
      </w:r>
      <w:r w:rsidRPr="008B67DD">
        <w:rPr>
          <w:rFonts w:hint="eastAsia"/>
          <w:lang w:val="en-US" w:eastAsia="ja-JP"/>
        </w:rPr>
        <w:tab/>
        <w:t>[</w:t>
      </w:r>
      <w:r w:rsidRPr="008B67DD">
        <w:rPr>
          <w:lang w:val="en-US"/>
        </w:rPr>
        <w:t>ITU-T G.8001</w:t>
      </w:r>
      <w:r w:rsidRPr="008B67DD">
        <w:rPr>
          <w:rFonts w:hint="eastAsia"/>
          <w:lang w:val="en-US" w:eastAsia="ja-JP"/>
        </w:rPr>
        <w:t>]</w:t>
      </w:r>
    </w:p>
    <w:p w14:paraId="1F8B5B18" w14:textId="77777777" w:rsidR="00BF4A3D" w:rsidRPr="00327C93" w:rsidRDefault="00BF4A3D" w:rsidP="00BF4A3D">
      <w:pPr>
        <w:rPr>
          <w:bCs/>
        </w:rPr>
      </w:pPr>
      <w:r w:rsidRPr="00327C93">
        <w:rPr>
          <w:b/>
        </w:rPr>
        <w:t>3.1.</w:t>
      </w:r>
      <w:r>
        <w:rPr>
          <w:rFonts w:hint="eastAsia"/>
          <w:b/>
          <w:lang w:eastAsia="ja-JP"/>
        </w:rPr>
        <w:t>3</w:t>
      </w:r>
      <w:r w:rsidRPr="00327C93">
        <w:rPr>
          <w:b/>
        </w:rPr>
        <w:tab/>
        <w:t xml:space="preserve">on-demand measurement </w:t>
      </w:r>
      <w:r w:rsidRPr="00327C93">
        <w:rPr>
          <w:bCs/>
        </w:rPr>
        <w:t>[ITU-T G.8001]</w:t>
      </w:r>
    </w:p>
    <w:p w14:paraId="4032744C" w14:textId="77777777" w:rsidR="00BF4A3D" w:rsidRPr="00327C93" w:rsidRDefault="00BF4A3D" w:rsidP="00BF4A3D">
      <w:pPr>
        <w:rPr>
          <w:bCs/>
        </w:rPr>
      </w:pPr>
      <w:r w:rsidRPr="00327C93">
        <w:rPr>
          <w:b/>
        </w:rPr>
        <w:t>3.1.</w:t>
      </w:r>
      <w:r>
        <w:rPr>
          <w:rFonts w:hint="eastAsia"/>
          <w:b/>
          <w:lang w:eastAsia="ja-JP"/>
        </w:rPr>
        <w:t>4</w:t>
      </w:r>
      <w:r w:rsidRPr="00327C93">
        <w:rPr>
          <w:b/>
        </w:rPr>
        <w:tab/>
        <w:t xml:space="preserve">one-way </w:t>
      </w:r>
      <w:r w:rsidRPr="00327C93">
        <w:rPr>
          <w:bCs/>
        </w:rPr>
        <w:t>[ITU-T G.8001]</w:t>
      </w:r>
    </w:p>
    <w:p w14:paraId="6AA45382" w14:textId="77777777" w:rsidR="00BF4A3D" w:rsidRDefault="00BF4A3D" w:rsidP="00BF4A3D">
      <w:pPr>
        <w:rPr>
          <w:bCs/>
          <w:lang w:eastAsia="ja-JP"/>
        </w:rPr>
      </w:pPr>
      <w:r w:rsidRPr="00327C93">
        <w:rPr>
          <w:b/>
        </w:rPr>
        <w:t>3.1.</w:t>
      </w:r>
      <w:r>
        <w:rPr>
          <w:rFonts w:hint="eastAsia"/>
          <w:b/>
          <w:lang w:eastAsia="ja-JP"/>
        </w:rPr>
        <w:t>5</w:t>
      </w:r>
      <w:r w:rsidRPr="00327C93">
        <w:rPr>
          <w:b/>
        </w:rPr>
        <w:tab/>
      </w:r>
      <w:r>
        <w:rPr>
          <w:b/>
        </w:rPr>
        <w:t>proactive</w:t>
      </w:r>
      <w:r w:rsidRPr="00327C93">
        <w:rPr>
          <w:b/>
        </w:rPr>
        <w:t xml:space="preserve"> measurement </w:t>
      </w:r>
      <w:r w:rsidRPr="00327C93">
        <w:rPr>
          <w:bCs/>
        </w:rPr>
        <w:t>[ITU-T G.8001]</w:t>
      </w:r>
    </w:p>
    <w:p w14:paraId="3D24A281" w14:textId="77777777" w:rsidR="00BF4A3D" w:rsidRPr="008B67DD" w:rsidRDefault="00BF4A3D" w:rsidP="00BF4A3D">
      <w:pPr>
        <w:rPr>
          <w:lang w:val="en-US" w:eastAsia="ja-JP"/>
        </w:rPr>
      </w:pPr>
      <w:r w:rsidRPr="008B67DD">
        <w:rPr>
          <w:rFonts w:hint="eastAsia"/>
          <w:b/>
          <w:lang w:val="en-US" w:eastAsia="ja-JP"/>
        </w:rPr>
        <w:t>3.1.6</w:t>
      </w:r>
      <w:r w:rsidRPr="008B67DD">
        <w:rPr>
          <w:rFonts w:hint="eastAsia"/>
          <w:b/>
          <w:lang w:val="en-US" w:eastAsia="ja-JP"/>
        </w:rPr>
        <w:tab/>
        <w:t>far-end</w:t>
      </w:r>
      <w:r w:rsidRPr="008B67DD">
        <w:rPr>
          <w:rFonts w:hint="eastAsia"/>
          <w:lang w:val="en-US" w:eastAsia="ja-JP"/>
        </w:rPr>
        <w:tab/>
        <w:t>[</w:t>
      </w:r>
      <w:r w:rsidRPr="008B67DD">
        <w:rPr>
          <w:lang w:val="en-US"/>
        </w:rPr>
        <w:t>ITU-T G.8001</w:t>
      </w:r>
      <w:r w:rsidRPr="008B67DD">
        <w:rPr>
          <w:rFonts w:hint="eastAsia"/>
          <w:lang w:val="en-US" w:eastAsia="ja-JP"/>
        </w:rPr>
        <w:t>]</w:t>
      </w:r>
    </w:p>
    <w:p w14:paraId="417B0781" w14:textId="77777777" w:rsidR="00BF4A3D" w:rsidRPr="00327C93" w:rsidRDefault="00BF4A3D" w:rsidP="00BF4A3D">
      <w:r w:rsidRPr="00327C93">
        <w:rPr>
          <w:b/>
        </w:rPr>
        <w:t>3.1.</w:t>
      </w:r>
      <w:r>
        <w:rPr>
          <w:rFonts w:hint="eastAsia"/>
          <w:b/>
          <w:lang w:eastAsia="ja-JP"/>
        </w:rPr>
        <w:t>7</w:t>
      </w:r>
      <w:r w:rsidRPr="00327C93">
        <w:rPr>
          <w:b/>
        </w:rPr>
        <w:tab/>
        <w:t xml:space="preserve">single-ended </w:t>
      </w:r>
      <w:r w:rsidRPr="00327C93">
        <w:t>[ITU-T G.8001]</w:t>
      </w:r>
    </w:p>
    <w:p w14:paraId="27DBB522" w14:textId="77777777" w:rsidR="00BF4A3D" w:rsidRPr="00327C93" w:rsidRDefault="00BF4A3D" w:rsidP="00BF4A3D">
      <w:pPr>
        <w:rPr>
          <w:bCs/>
        </w:rPr>
      </w:pPr>
      <w:r w:rsidRPr="00327C93">
        <w:rPr>
          <w:b/>
        </w:rPr>
        <w:t>3.1.</w:t>
      </w:r>
      <w:r>
        <w:rPr>
          <w:rFonts w:hint="eastAsia"/>
          <w:b/>
          <w:lang w:eastAsia="ja-JP"/>
        </w:rPr>
        <w:t>8</w:t>
      </w:r>
      <w:r w:rsidRPr="00327C93">
        <w:rPr>
          <w:b/>
        </w:rPr>
        <w:tab/>
        <w:t xml:space="preserve">two-way </w:t>
      </w:r>
      <w:r w:rsidRPr="00327C93">
        <w:rPr>
          <w:bCs/>
        </w:rPr>
        <w:t>[ITU-T G.8001]</w:t>
      </w:r>
    </w:p>
    <w:p w14:paraId="32C0A7F4" w14:textId="77777777" w:rsidR="00917BCE" w:rsidRPr="006C3858" w:rsidRDefault="00917BCE" w:rsidP="00917BCE">
      <w:pPr>
        <w:pStyle w:val="Heading2"/>
        <w:rPr>
          <w:lang w:val="en-US"/>
        </w:rPr>
      </w:pPr>
      <w:r w:rsidRPr="006C3858">
        <w:rPr>
          <w:lang w:val="en-US"/>
        </w:rPr>
        <w:t>3.2</w:t>
      </w:r>
      <w:r w:rsidRPr="006C3858">
        <w:rPr>
          <w:lang w:val="en-US"/>
        </w:rPr>
        <w:tab/>
        <w:t>Terms defined in this Recommendation</w:t>
      </w:r>
    </w:p>
    <w:p w14:paraId="23F803E0" w14:textId="77777777" w:rsidR="00917BCE" w:rsidRDefault="00917BCE" w:rsidP="00917BCE">
      <w:pPr>
        <w:rPr>
          <w:lang w:val="en-US" w:eastAsia="ja-JP"/>
        </w:rPr>
      </w:pPr>
      <w:r w:rsidRPr="006C3858">
        <w:rPr>
          <w:lang w:val="en-US"/>
        </w:rPr>
        <w:t>This Recommendation defines the following terms:</w:t>
      </w:r>
    </w:p>
    <w:p w14:paraId="7CB95FBE" w14:textId="77777777" w:rsidR="00AE0129" w:rsidRPr="006C3858" w:rsidRDefault="00BF4A3D" w:rsidP="00917BCE">
      <w:pPr>
        <w:rPr>
          <w:lang w:val="en-US" w:eastAsia="ja-JP"/>
        </w:rPr>
      </w:pPr>
      <w:r>
        <w:rPr>
          <w:rFonts w:hint="eastAsia"/>
          <w:lang w:val="en-US" w:eastAsia="ja-JP"/>
        </w:rPr>
        <w:lastRenderedPageBreak/>
        <w:t>No</w:t>
      </w:r>
      <w:r w:rsidR="00AE0129">
        <w:rPr>
          <w:rFonts w:hint="eastAsia"/>
          <w:lang w:val="en-US" w:eastAsia="ja-JP"/>
        </w:rPr>
        <w:t>ne</w:t>
      </w:r>
    </w:p>
    <w:p w14:paraId="6E9B0524" w14:textId="77777777" w:rsidR="00917BCE" w:rsidRPr="009A15D8" w:rsidRDefault="00917BCE" w:rsidP="00917BCE">
      <w:pPr>
        <w:pStyle w:val="Heading1"/>
        <w:rPr>
          <w:lang w:val="en-US"/>
        </w:rPr>
      </w:pPr>
      <w:r w:rsidRPr="009A15D8">
        <w:rPr>
          <w:lang w:val="en-US"/>
        </w:rPr>
        <w:t>4</w:t>
      </w:r>
      <w:r w:rsidRPr="009A15D8">
        <w:rPr>
          <w:lang w:val="en-US"/>
        </w:rPr>
        <w:tab/>
        <w:t>Abbreviations and acronyms</w:t>
      </w:r>
    </w:p>
    <w:p w14:paraId="4C211F80" w14:textId="77777777" w:rsidR="00917BCE" w:rsidRDefault="00917BCE" w:rsidP="00917BCE">
      <w:pPr>
        <w:rPr>
          <w:lang w:val="en-US" w:eastAsia="ja-JP"/>
        </w:rPr>
      </w:pPr>
      <w:r w:rsidRPr="009A15D8">
        <w:rPr>
          <w:lang w:val="en-US"/>
        </w:rPr>
        <w:t>This Recommendation uses the following abbreviations and acronyms:</w:t>
      </w:r>
    </w:p>
    <w:p w14:paraId="2DC26138" w14:textId="77777777" w:rsidR="006C4143" w:rsidRDefault="006C4143" w:rsidP="006C4143">
      <w:pPr>
        <w:ind w:left="1588" w:hanging="1588"/>
      </w:pPr>
      <w:r>
        <w:t>1DM</w:t>
      </w:r>
      <w:r>
        <w:tab/>
      </w:r>
      <w:r>
        <w:tab/>
      </w:r>
      <w:r>
        <w:tab/>
        <w:t xml:space="preserve">One-way Delay Measurement </w:t>
      </w:r>
    </w:p>
    <w:p w14:paraId="15187484" w14:textId="77777777" w:rsidR="006C4143" w:rsidRDefault="006C4143" w:rsidP="006C4143">
      <w:pPr>
        <w:ind w:left="1588" w:hanging="1588"/>
      </w:pPr>
      <w:r>
        <w:t>1SL</w:t>
      </w:r>
      <w:r>
        <w:tab/>
      </w:r>
      <w:r>
        <w:tab/>
      </w:r>
      <w:r>
        <w:tab/>
        <w:t xml:space="preserve">One-way Synthetic Loss Measurement </w:t>
      </w:r>
    </w:p>
    <w:p w14:paraId="663AB741" w14:textId="77777777" w:rsidR="006C4143" w:rsidRPr="00AB4E9A" w:rsidRDefault="006C4143" w:rsidP="006C4143">
      <w:pPr>
        <w:ind w:left="1588" w:hanging="1588"/>
      </w:pPr>
      <w:r w:rsidRPr="00AB4E9A">
        <w:t>CCM</w:t>
      </w:r>
      <w:r w:rsidRPr="00AB4E9A">
        <w:tab/>
      </w:r>
      <w:r w:rsidRPr="00AB4E9A">
        <w:tab/>
      </w:r>
      <w:r w:rsidRPr="00AB4E9A">
        <w:tab/>
        <w:t>Continuity Check Message</w:t>
      </w:r>
    </w:p>
    <w:p w14:paraId="76197978" w14:textId="77777777" w:rsidR="006C4143" w:rsidRDefault="006C4143" w:rsidP="006C4143">
      <w:pPr>
        <w:ind w:left="1588" w:hanging="1588"/>
      </w:pPr>
      <w:r>
        <w:t>DMM</w:t>
      </w:r>
      <w:r>
        <w:tab/>
      </w:r>
      <w:r>
        <w:tab/>
      </w:r>
      <w:r>
        <w:tab/>
        <w:t>Delay Measurement Message</w:t>
      </w:r>
    </w:p>
    <w:p w14:paraId="4A55E94E" w14:textId="77777777" w:rsidR="006C4143" w:rsidRPr="00AB4E9A" w:rsidRDefault="006C4143" w:rsidP="006C4143">
      <w:pPr>
        <w:ind w:left="1588" w:hanging="1588"/>
      </w:pPr>
      <w:r>
        <w:t>DMR</w:t>
      </w:r>
      <w:r>
        <w:tab/>
      </w:r>
      <w:r>
        <w:tab/>
      </w:r>
      <w:r>
        <w:tab/>
        <w:t>Delay Measurement Reply</w:t>
      </w:r>
    </w:p>
    <w:p w14:paraId="5CE420CA" w14:textId="77777777" w:rsidR="006C4143" w:rsidRDefault="006C4143" w:rsidP="006C4143">
      <w:pPr>
        <w:ind w:left="1588" w:hanging="1588"/>
      </w:pPr>
      <w:r>
        <w:t>ETH</w:t>
      </w:r>
      <w:r>
        <w:tab/>
      </w:r>
      <w:r>
        <w:tab/>
      </w:r>
      <w:r>
        <w:tab/>
      </w:r>
      <w:r w:rsidR="00BF4A3D" w:rsidRPr="00973BE8">
        <w:t>Ethernet MAC layer network</w:t>
      </w:r>
    </w:p>
    <w:p w14:paraId="4E952E45" w14:textId="4C1CFE5C" w:rsidR="008729E2" w:rsidRDefault="008729E2" w:rsidP="008729E2">
      <w:r w:rsidRPr="002B244F">
        <w:t>ETH-DM</w:t>
      </w:r>
      <w:r w:rsidRPr="002B244F">
        <w:tab/>
      </w:r>
      <w:r>
        <w:tab/>
      </w:r>
      <w:r w:rsidRPr="002B244F">
        <w:t>Ethernet Delay Measurement function</w:t>
      </w:r>
    </w:p>
    <w:p w14:paraId="122E98D0" w14:textId="20A90D99" w:rsidR="008729E2" w:rsidRPr="002B244F" w:rsidRDefault="008729E2" w:rsidP="008729E2">
      <w:r w:rsidRPr="002B244F">
        <w:t>ETH-LM</w:t>
      </w:r>
      <w:r w:rsidRPr="002B244F">
        <w:tab/>
      </w:r>
      <w:r>
        <w:tab/>
      </w:r>
      <w:r w:rsidRPr="002B244F">
        <w:t>Ethernet Loss Measurement function</w:t>
      </w:r>
    </w:p>
    <w:p w14:paraId="244D5A82" w14:textId="68AD3AD8" w:rsidR="002808B6" w:rsidRPr="00AB4E9A" w:rsidRDefault="008729E2" w:rsidP="00DE490C">
      <w:pPr>
        <w:rPr>
          <w:lang w:eastAsia="ja-JP"/>
        </w:rPr>
      </w:pPr>
      <w:r w:rsidRPr="002B244F">
        <w:rPr>
          <w:lang w:eastAsia="ja-JP"/>
        </w:rPr>
        <w:t>ETH-SLM</w:t>
      </w:r>
      <w:r w:rsidRPr="002B244F">
        <w:rPr>
          <w:lang w:eastAsia="ja-JP"/>
        </w:rPr>
        <w:tab/>
      </w:r>
      <w:r>
        <w:rPr>
          <w:lang w:eastAsia="ja-JP"/>
        </w:rPr>
        <w:tab/>
      </w:r>
      <w:r w:rsidRPr="002B244F">
        <w:rPr>
          <w:lang w:eastAsia="ja-JP"/>
        </w:rPr>
        <w:t>Ethernet Synthetic Loss Measurement function</w:t>
      </w:r>
    </w:p>
    <w:p w14:paraId="36CABBDA" w14:textId="77777777" w:rsidR="006C4143" w:rsidRDefault="006C4143" w:rsidP="006C4143">
      <w:pPr>
        <w:rPr>
          <w:lang w:eastAsia="ja-JP"/>
        </w:rPr>
      </w:pPr>
      <w:r>
        <w:rPr>
          <w:rFonts w:hint="eastAsia"/>
          <w:lang w:eastAsia="ja-JP"/>
        </w:rPr>
        <w:t>FD</w:t>
      </w:r>
      <w:r w:rsidR="00BF4A3D">
        <w:rPr>
          <w:rFonts w:hint="eastAsia"/>
          <w:lang w:eastAsia="ja-JP"/>
        </w:rPr>
        <w:tab/>
      </w:r>
      <w:r w:rsidR="00BF4A3D">
        <w:rPr>
          <w:rFonts w:hint="eastAsia"/>
          <w:lang w:eastAsia="ja-JP"/>
        </w:rPr>
        <w:tab/>
      </w:r>
      <w:r w:rsidR="00BF4A3D">
        <w:rPr>
          <w:rFonts w:hint="eastAsia"/>
          <w:lang w:eastAsia="ja-JP"/>
        </w:rPr>
        <w:tab/>
        <w:t>Frame Delay</w:t>
      </w:r>
    </w:p>
    <w:p w14:paraId="1A956533" w14:textId="77777777" w:rsidR="006C4143" w:rsidRPr="006C4143" w:rsidRDefault="006C4143" w:rsidP="006C4143">
      <w:pPr>
        <w:rPr>
          <w:lang w:eastAsia="ja-JP"/>
        </w:rPr>
      </w:pPr>
      <w:r>
        <w:rPr>
          <w:rFonts w:hint="eastAsia"/>
          <w:lang w:eastAsia="ja-JP"/>
        </w:rPr>
        <w:t>FDV</w:t>
      </w:r>
      <w:r w:rsidR="00BF4A3D">
        <w:rPr>
          <w:rFonts w:hint="eastAsia"/>
          <w:lang w:eastAsia="ja-JP"/>
        </w:rPr>
        <w:tab/>
      </w:r>
      <w:r w:rsidR="00BF4A3D">
        <w:rPr>
          <w:rFonts w:hint="eastAsia"/>
          <w:lang w:eastAsia="ja-JP"/>
        </w:rPr>
        <w:tab/>
      </w:r>
      <w:r w:rsidR="00BF4A3D">
        <w:rPr>
          <w:rFonts w:hint="eastAsia"/>
          <w:lang w:eastAsia="ja-JP"/>
        </w:rPr>
        <w:tab/>
        <w:t>Frame Delay Variation</w:t>
      </w:r>
    </w:p>
    <w:p w14:paraId="7058288C" w14:textId="77777777" w:rsidR="006C4143" w:rsidRDefault="006C4143" w:rsidP="006C4143">
      <w:pPr>
        <w:ind w:left="1588" w:hanging="1588"/>
        <w:rPr>
          <w:lang w:eastAsia="ja-JP"/>
        </w:rPr>
      </w:pPr>
      <w:r>
        <w:t>FLR</w:t>
      </w:r>
      <w:r>
        <w:tab/>
      </w:r>
      <w:r>
        <w:tab/>
      </w:r>
      <w:r>
        <w:tab/>
        <w:t>Frame Loss Ratio</w:t>
      </w:r>
    </w:p>
    <w:p w14:paraId="01186698" w14:textId="77777777" w:rsidR="00BF4A3D" w:rsidRPr="00AB4E9A" w:rsidRDefault="00BF4A3D" w:rsidP="006C4143">
      <w:pPr>
        <w:ind w:left="1588" w:hanging="1588"/>
        <w:rPr>
          <w:lang w:eastAsia="ja-JP"/>
        </w:rPr>
      </w:pPr>
      <w:r>
        <w:rPr>
          <w:rFonts w:hint="eastAsia"/>
          <w:lang w:eastAsia="ja-JP"/>
        </w:rPr>
        <w:t>LF</w:t>
      </w:r>
      <w:r>
        <w:rPr>
          <w:rFonts w:hint="eastAsia"/>
          <w:lang w:eastAsia="ja-JP"/>
        </w:rPr>
        <w:tab/>
      </w:r>
      <w:r>
        <w:rPr>
          <w:rFonts w:hint="eastAsia"/>
          <w:lang w:eastAsia="ja-JP"/>
        </w:rPr>
        <w:tab/>
      </w:r>
      <w:r>
        <w:rPr>
          <w:rFonts w:hint="eastAsia"/>
          <w:lang w:eastAsia="ja-JP"/>
        </w:rPr>
        <w:tab/>
        <w:t>Lost Frame</w:t>
      </w:r>
    </w:p>
    <w:p w14:paraId="3343F5DB" w14:textId="77777777" w:rsidR="006C4143" w:rsidRDefault="006C4143" w:rsidP="00BF4A3D">
      <w:r>
        <w:t>LMM</w:t>
      </w:r>
      <w:r>
        <w:tab/>
      </w:r>
      <w:r>
        <w:tab/>
      </w:r>
      <w:r>
        <w:tab/>
        <w:t xml:space="preserve">Loss </w:t>
      </w:r>
      <w:r w:rsidRPr="00791B61">
        <w:t>Measurement Message</w:t>
      </w:r>
    </w:p>
    <w:p w14:paraId="513BB341" w14:textId="77777777" w:rsidR="006C4143" w:rsidRPr="00AB4E9A" w:rsidRDefault="006C4143" w:rsidP="006C4143">
      <w:pPr>
        <w:ind w:left="1588" w:hanging="1588"/>
      </w:pPr>
      <w:r>
        <w:t>LMR</w:t>
      </w:r>
      <w:r>
        <w:tab/>
      </w:r>
      <w:r>
        <w:tab/>
      </w:r>
      <w:r>
        <w:tab/>
      </w:r>
      <w:r w:rsidRPr="00791B61">
        <w:t>Loss Measurement Reply</w:t>
      </w:r>
    </w:p>
    <w:p w14:paraId="7A589AE4" w14:textId="77777777" w:rsidR="00BF4A3D" w:rsidRDefault="00BF4A3D" w:rsidP="006C4143">
      <w:pPr>
        <w:ind w:left="1588" w:hanging="1588"/>
        <w:rPr>
          <w:lang w:eastAsia="ja-JP"/>
        </w:rPr>
      </w:pPr>
      <w:r>
        <w:rPr>
          <w:rFonts w:hint="eastAsia"/>
          <w:lang w:eastAsia="ja-JP"/>
        </w:rPr>
        <w:t>MI</w:t>
      </w:r>
      <w:r>
        <w:rPr>
          <w:rFonts w:hint="eastAsia"/>
          <w:lang w:eastAsia="ja-JP"/>
        </w:rPr>
        <w:tab/>
      </w:r>
      <w:r>
        <w:rPr>
          <w:rFonts w:hint="eastAsia"/>
          <w:lang w:eastAsia="ja-JP"/>
        </w:rPr>
        <w:tab/>
      </w:r>
      <w:r>
        <w:rPr>
          <w:rFonts w:hint="eastAsia"/>
          <w:lang w:eastAsia="ja-JP"/>
        </w:rPr>
        <w:tab/>
        <w:t>Management Interface</w:t>
      </w:r>
    </w:p>
    <w:p w14:paraId="343B0FEB" w14:textId="77777777" w:rsidR="00BF4A3D" w:rsidRDefault="006C4143" w:rsidP="006C4143">
      <w:pPr>
        <w:ind w:left="1588" w:hanging="1588"/>
        <w:rPr>
          <w:lang w:eastAsia="ja-JP"/>
        </w:rPr>
      </w:pPr>
      <w:r w:rsidRPr="00AB4E9A">
        <w:t>OAM</w:t>
      </w:r>
      <w:r w:rsidRPr="00AB4E9A">
        <w:tab/>
      </w:r>
      <w:r w:rsidRPr="00AB4E9A">
        <w:tab/>
      </w:r>
      <w:r w:rsidRPr="00AB4E9A">
        <w:tab/>
        <w:t>Operations, Administration, Maintenance</w:t>
      </w:r>
    </w:p>
    <w:p w14:paraId="58DE8435" w14:textId="77777777" w:rsidR="006C4143" w:rsidRPr="00AB4E9A" w:rsidRDefault="00BF4A3D" w:rsidP="006C4143">
      <w:pPr>
        <w:ind w:left="1588" w:hanging="1588"/>
        <w:rPr>
          <w:lang w:eastAsia="ja-JP"/>
        </w:rPr>
      </w:pPr>
      <w:r>
        <w:rPr>
          <w:rFonts w:hint="eastAsia"/>
          <w:lang w:eastAsia="ja-JP"/>
        </w:rPr>
        <w:t>PDU</w:t>
      </w:r>
      <w:r w:rsidR="006C4143" w:rsidRPr="00AB4E9A">
        <w:t xml:space="preserve"> </w:t>
      </w:r>
      <w:r>
        <w:rPr>
          <w:rFonts w:hint="eastAsia"/>
          <w:lang w:eastAsia="ja-JP"/>
        </w:rPr>
        <w:tab/>
      </w:r>
      <w:r>
        <w:rPr>
          <w:rFonts w:hint="eastAsia"/>
          <w:lang w:eastAsia="ja-JP"/>
        </w:rPr>
        <w:tab/>
      </w:r>
      <w:r>
        <w:rPr>
          <w:rFonts w:hint="eastAsia"/>
          <w:lang w:eastAsia="ja-JP"/>
        </w:rPr>
        <w:tab/>
      </w:r>
      <w:r w:rsidRPr="00973BE8">
        <w:t>Protocol Data Unit</w:t>
      </w:r>
    </w:p>
    <w:p w14:paraId="6B82DD49" w14:textId="77777777" w:rsidR="006C4143" w:rsidRPr="00AB4E9A" w:rsidRDefault="006C4143" w:rsidP="006C4143">
      <w:pPr>
        <w:ind w:left="1588" w:hanging="1588"/>
      </w:pPr>
      <w:r w:rsidRPr="00AB4E9A">
        <w:t>PM</w:t>
      </w:r>
      <w:r w:rsidRPr="00AB4E9A">
        <w:tab/>
      </w:r>
      <w:r w:rsidRPr="00AB4E9A">
        <w:tab/>
      </w:r>
      <w:r w:rsidRPr="00AB4E9A">
        <w:tab/>
        <w:t xml:space="preserve">Performance Management </w:t>
      </w:r>
    </w:p>
    <w:p w14:paraId="16703946" w14:textId="6BD545EC" w:rsidR="006C4143" w:rsidRPr="00AB4E9A" w:rsidRDefault="006C4143" w:rsidP="006C4143">
      <w:pPr>
        <w:ind w:left="1588" w:hanging="1588"/>
      </w:pPr>
      <w:r w:rsidRPr="00AB4E9A">
        <w:t>SLM</w:t>
      </w:r>
      <w:r w:rsidRPr="00AB4E9A">
        <w:tab/>
      </w:r>
      <w:r w:rsidRPr="00AB4E9A">
        <w:tab/>
      </w:r>
      <w:r w:rsidRPr="00AB4E9A">
        <w:tab/>
        <w:t>Synthetic Loss Message</w:t>
      </w:r>
    </w:p>
    <w:p w14:paraId="6A5200BA" w14:textId="41AFEDA0" w:rsidR="006C4143" w:rsidRPr="00AB4E9A" w:rsidRDefault="006C4143" w:rsidP="006C4143">
      <w:pPr>
        <w:ind w:left="1588" w:hanging="1588"/>
      </w:pPr>
      <w:r w:rsidRPr="00AB4E9A">
        <w:t>SLR</w:t>
      </w:r>
      <w:r w:rsidRPr="00AB4E9A">
        <w:tab/>
      </w:r>
      <w:r w:rsidRPr="00AB4E9A">
        <w:tab/>
      </w:r>
      <w:r w:rsidRPr="00AB4E9A">
        <w:tab/>
        <w:t>Synthetic Loss Reply</w:t>
      </w:r>
    </w:p>
    <w:p w14:paraId="66F2D8A7" w14:textId="77777777" w:rsidR="006C4143" w:rsidRDefault="00BF4A3D" w:rsidP="00917BCE">
      <w:pPr>
        <w:rPr>
          <w:lang w:eastAsia="ja-JP"/>
        </w:rPr>
      </w:pPr>
      <w:r>
        <w:rPr>
          <w:rFonts w:hint="eastAsia"/>
          <w:lang w:eastAsia="ja-JP"/>
        </w:rPr>
        <w:t>TF</w:t>
      </w:r>
      <w:r>
        <w:rPr>
          <w:rFonts w:hint="eastAsia"/>
          <w:lang w:eastAsia="ja-JP"/>
        </w:rPr>
        <w:tab/>
      </w:r>
      <w:r>
        <w:rPr>
          <w:rFonts w:hint="eastAsia"/>
          <w:lang w:eastAsia="ja-JP"/>
        </w:rPr>
        <w:tab/>
      </w:r>
      <w:r>
        <w:rPr>
          <w:rFonts w:hint="eastAsia"/>
          <w:lang w:eastAsia="ja-JP"/>
        </w:rPr>
        <w:tab/>
        <w:t xml:space="preserve">Total </w:t>
      </w:r>
      <w:r w:rsidR="005B6DBC">
        <w:rPr>
          <w:lang w:eastAsia="ja-JP"/>
        </w:rPr>
        <w:t>Frame</w:t>
      </w:r>
    </w:p>
    <w:p w14:paraId="54486BCD" w14:textId="77777777" w:rsidR="00C244CC" w:rsidRPr="006C4143" w:rsidRDefault="00C244CC" w:rsidP="00917BCE">
      <w:pPr>
        <w:rPr>
          <w:lang w:eastAsia="ja-JP"/>
        </w:rPr>
      </w:pPr>
    </w:p>
    <w:p w14:paraId="0D6E6CE4" w14:textId="77777777" w:rsidR="00917BCE" w:rsidRPr="009A15D8" w:rsidRDefault="00917BCE" w:rsidP="00917BCE">
      <w:pPr>
        <w:pStyle w:val="Heading1"/>
        <w:rPr>
          <w:lang w:val="en-US"/>
        </w:rPr>
      </w:pPr>
      <w:r w:rsidRPr="009A15D8">
        <w:rPr>
          <w:lang w:val="en-US"/>
        </w:rPr>
        <w:t>5</w:t>
      </w:r>
      <w:r w:rsidRPr="009A15D8">
        <w:rPr>
          <w:lang w:val="en-US"/>
        </w:rPr>
        <w:tab/>
        <w:t>Conventions</w:t>
      </w:r>
    </w:p>
    <w:p w14:paraId="605421B8" w14:textId="77777777" w:rsidR="00917BCE" w:rsidRDefault="00917BCE" w:rsidP="00917BCE">
      <w:pPr>
        <w:rPr>
          <w:lang w:val="en-US" w:eastAsia="ko-KR"/>
        </w:rPr>
      </w:pPr>
      <w:r w:rsidRPr="009A15D8">
        <w:rPr>
          <w:rFonts w:hint="eastAsia"/>
          <w:lang w:val="en-US" w:eastAsia="ko-KR"/>
        </w:rPr>
        <w:t xml:space="preserve">None </w:t>
      </w:r>
    </w:p>
    <w:p w14:paraId="7C0E8670" w14:textId="77777777" w:rsidR="00C244CC" w:rsidRDefault="00C244CC" w:rsidP="00917BCE">
      <w:pPr>
        <w:rPr>
          <w:lang w:val="en-US" w:eastAsia="ko-KR"/>
        </w:rPr>
      </w:pPr>
    </w:p>
    <w:p w14:paraId="1936A99C" w14:textId="77777777" w:rsidR="00495BE4" w:rsidRDefault="00BF1E69" w:rsidP="00AC436A">
      <w:pPr>
        <w:pStyle w:val="Heading1"/>
        <w:numPr>
          <w:ilvl w:val="0"/>
          <w:numId w:val="5"/>
        </w:numPr>
        <w:rPr>
          <w:lang w:eastAsia="ja-JP"/>
        </w:rPr>
      </w:pPr>
      <w:r>
        <w:t>Single-Ended ETH-LM</w:t>
      </w:r>
    </w:p>
    <w:p w14:paraId="4211002E" w14:textId="6DB20A22" w:rsidR="00AC436A" w:rsidRPr="00DE490C" w:rsidRDefault="005807CC" w:rsidP="00DE490C">
      <w:r w:rsidRPr="005807CC">
        <w:t xml:space="preserve">The following subclauses describe the protocol and the process used for the Single-Ended ETH-LM, and the corresponding management requirements and information models. </w:t>
      </w:r>
    </w:p>
    <w:p w14:paraId="39A3E273" w14:textId="623BA306" w:rsidR="00AC436A" w:rsidRPr="00C41EFE" w:rsidRDefault="00AC436A" w:rsidP="00AC436A">
      <w:pPr>
        <w:pStyle w:val="Heading2"/>
        <w:rPr>
          <w:lang w:eastAsia="ja-JP"/>
        </w:rPr>
      </w:pPr>
      <w:r>
        <w:rPr>
          <w:rFonts w:hint="eastAsia"/>
          <w:lang w:eastAsia="ja-JP"/>
        </w:rPr>
        <w:lastRenderedPageBreak/>
        <w:t>6</w:t>
      </w:r>
      <w:r w:rsidRPr="00C41EFE">
        <w:rPr>
          <w:rFonts w:hint="eastAsia"/>
          <w:lang w:eastAsia="ja-JP"/>
        </w:rPr>
        <w:t>.1</w:t>
      </w:r>
      <w:r w:rsidRPr="00C41EFE">
        <w:rPr>
          <w:rFonts w:hint="eastAsia"/>
          <w:lang w:eastAsia="ja-JP"/>
        </w:rPr>
        <w:tab/>
      </w:r>
      <w:r w:rsidR="000A288E" w:rsidRPr="00C41EFE">
        <w:rPr>
          <w:lang w:eastAsia="ja-JP"/>
        </w:rPr>
        <w:t>Protocol</w:t>
      </w:r>
      <w:r w:rsidR="000A288E" w:rsidRPr="00C41EFE">
        <w:rPr>
          <w:rFonts w:hint="eastAsia"/>
          <w:lang w:eastAsia="ja-JP"/>
        </w:rPr>
        <w:t xml:space="preserve"> </w:t>
      </w:r>
    </w:p>
    <w:p w14:paraId="49DED042" w14:textId="3EEBB55A" w:rsidR="00AC436A" w:rsidRPr="00C41EFE" w:rsidRDefault="00942DE3" w:rsidP="00AC436A">
      <w:pPr>
        <w:rPr>
          <w:lang w:eastAsia="ja-JP"/>
        </w:rPr>
      </w:pPr>
      <w:r>
        <w:rPr>
          <w:lang w:eastAsia="ja-JP"/>
        </w:rPr>
        <w:t xml:space="preserve">Single-Ended ETH-LM is performed using LMM and LMR PDUs. </w:t>
      </w:r>
      <w:r w:rsidR="00AC436A" w:rsidRPr="00C41EFE">
        <w:rPr>
          <w:lang w:eastAsia="ja-JP"/>
        </w:rPr>
        <w:t xml:space="preserve">The measurement information carried in the PDU of the LMM/LMR protocol for </w:t>
      </w:r>
      <w:r w:rsidR="0043689A">
        <w:rPr>
          <w:lang w:eastAsia="ja-JP"/>
        </w:rPr>
        <w:t xml:space="preserve">both </w:t>
      </w:r>
      <w:r w:rsidR="00AC436A" w:rsidRPr="00C41EFE">
        <w:rPr>
          <w:rFonts w:hint="eastAsia"/>
          <w:lang w:eastAsia="ja-JP"/>
        </w:rPr>
        <w:t xml:space="preserve">on-demand </w:t>
      </w:r>
      <w:r w:rsidR="0043689A">
        <w:rPr>
          <w:lang w:eastAsia="ja-JP"/>
        </w:rPr>
        <w:t xml:space="preserve">and proactive </w:t>
      </w:r>
      <w:r w:rsidR="00AC436A" w:rsidRPr="00C41EFE">
        <w:rPr>
          <w:lang w:eastAsia="ja-JP"/>
        </w:rPr>
        <w:t>single-ended loss measurement is described in clause 8.1.2 of [ITU-T G.8013].</w:t>
      </w:r>
    </w:p>
    <w:p w14:paraId="7BEA784F" w14:textId="77777777" w:rsidR="000A288E" w:rsidRDefault="000A288E" w:rsidP="000A288E">
      <w:pPr>
        <w:rPr>
          <w:lang w:eastAsia="ja-JP"/>
        </w:rPr>
      </w:pPr>
      <w:r w:rsidRPr="00C41EFE">
        <w:rPr>
          <w:lang w:eastAsia="ja-JP"/>
        </w:rPr>
        <w:t xml:space="preserve">The PDU </w:t>
      </w:r>
      <w:r w:rsidRPr="00C41EFE">
        <w:rPr>
          <w:rFonts w:hint="eastAsia"/>
          <w:lang w:eastAsia="ja-JP"/>
        </w:rPr>
        <w:t xml:space="preserve">format </w:t>
      </w:r>
      <w:r w:rsidRPr="00C41EFE">
        <w:rPr>
          <w:lang w:eastAsia="ja-JP"/>
        </w:rPr>
        <w:t xml:space="preserve">for </w:t>
      </w:r>
      <w:r w:rsidRPr="00C41EFE">
        <w:rPr>
          <w:rFonts w:hint="eastAsia"/>
          <w:lang w:eastAsia="ja-JP"/>
        </w:rPr>
        <w:t>LMM/LMR</w:t>
      </w:r>
      <w:r w:rsidRPr="00C41EFE">
        <w:rPr>
          <w:lang w:eastAsia="ja-JP"/>
        </w:rPr>
        <w:t xml:space="preserve"> is described in clause</w:t>
      </w:r>
      <w:r w:rsidRPr="00C41EFE">
        <w:rPr>
          <w:rFonts w:hint="eastAsia"/>
          <w:lang w:eastAsia="ja-JP"/>
        </w:rPr>
        <w:t>s</w:t>
      </w:r>
      <w:r w:rsidRPr="00C41EFE">
        <w:rPr>
          <w:lang w:eastAsia="ja-JP"/>
        </w:rPr>
        <w:t xml:space="preserve"> 9.</w:t>
      </w:r>
      <w:r w:rsidRPr="00C41EFE">
        <w:rPr>
          <w:rFonts w:hint="eastAsia"/>
          <w:lang w:eastAsia="ja-JP"/>
        </w:rPr>
        <w:t>1</w:t>
      </w:r>
      <w:r w:rsidRPr="00C41EFE">
        <w:rPr>
          <w:lang w:eastAsia="ja-JP"/>
        </w:rPr>
        <w:t>2</w:t>
      </w:r>
      <w:r w:rsidRPr="00C41EFE">
        <w:rPr>
          <w:rFonts w:hint="eastAsia"/>
          <w:lang w:eastAsia="ja-JP"/>
        </w:rPr>
        <w:t xml:space="preserve"> and 9.13</w:t>
      </w:r>
      <w:r w:rsidRPr="00C41EFE">
        <w:rPr>
          <w:lang w:eastAsia="ja-JP"/>
        </w:rPr>
        <w:t xml:space="preserve"> of [ITU-T G.8013].</w:t>
      </w:r>
    </w:p>
    <w:p w14:paraId="0DAE986B" w14:textId="77777777" w:rsidR="00942DE3" w:rsidRPr="00E36C23" w:rsidRDefault="00942DE3" w:rsidP="00942DE3">
      <w:pPr>
        <w:rPr>
          <w:lang w:eastAsia="ja-JP"/>
        </w:rPr>
      </w:pPr>
      <w:r>
        <w:rPr>
          <w:lang w:eastAsia="ja-JP"/>
        </w:rPr>
        <w:t xml:space="preserve">Loss measurements for different classes of service can be taken concurrently using Single-Ended ETH-LM, by transmitting LMM frames with different PCP values.  </w:t>
      </w:r>
      <w:r w:rsidRPr="00E36C23">
        <w:rPr>
          <w:lang w:eastAsia="ja-JP"/>
        </w:rPr>
        <w:t>Similarly, concurrent Proactive and On-demand measurements are supported via use of the “Proactive” flag in LMM and LMR PDUs.</w:t>
      </w:r>
    </w:p>
    <w:p w14:paraId="7E1A08F3" w14:textId="6298874B" w:rsidR="00942DE3" w:rsidRDefault="00942DE3" w:rsidP="00942DE3">
      <w:pPr>
        <w:rPr>
          <w:lang w:eastAsia="ja-JP"/>
        </w:rPr>
      </w:pPr>
      <w:r w:rsidRPr="00E36C23">
        <w:rPr>
          <w:szCs w:val="24"/>
          <w:lang w:eastAsia="ja-JP"/>
        </w:rPr>
        <w:t xml:space="preserve">Single-Ended ETH-LM is only applicable in point-to-point MEGs, since it measures the loss of data traffic frames.  Also since it is the loss of data traffic frames that is being measured, the size of the LMM/LMR frames has no effect on the measurement.  </w:t>
      </w:r>
      <w:r w:rsidR="00E36C23" w:rsidRPr="00DE490C">
        <w:rPr>
          <w:szCs w:val="24"/>
          <w:lang w:eastAsia="ja-JP"/>
        </w:rPr>
        <w:t>T</w:t>
      </w:r>
      <w:r w:rsidRPr="00E36C23">
        <w:rPr>
          <w:szCs w:val="24"/>
          <w:lang w:eastAsia="ja-JP"/>
        </w:rPr>
        <w:t>he size of the LMM/LMR frames</w:t>
      </w:r>
      <w:r w:rsidR="00E36C23" w:rsidRPr="00DE490C">
        <w:rPr>
          <w:szCs w:val="24"/>
          <w:lang w:eastAsia="ja-JP"/>
        </w:rPr>
        <w:t xml:space="preserve"> is fixed</w:t>
      </w:r>
      <w:r w:rsidRPr="00E36C23">
        <w:rPr>
          <w:szCs w:val="24"/>
          <w:lang w:eastAsia="ja-JP"/>
        </w:rPr>
        <w:t>.</w:t>
      </w:r>
      <w:r>
        <w:rPr>
          <w:lang w:eastAsia="ja-JP"/>
        </w:rPr>
        <w:t xml:space="preserve"> </w:t>
      </w:r>
    </w:p>
    <w:p w14:paraId="47D64870" w14:textId="108B266F" w:rsidR="00942DE3" w:rsidRPr="00482407" w:rsidRDefault="00942DE3" w:rsidP="00942DE3">
      <w:pPr>
        <w:rPr>
          <w:szCs w:val="24"/>
          <w:lang w:eastAsia="ja-JP"/>
        </w:rPr>
      </w:pPr>
      <w:r w:rsidRPr="00482407">
        <w:rPr>
          <w:szCs w:val="24"/>
          <w:lang w:eastAsia="ja-JP"/>
        </w:rPr>
        <w:t>Measurements using Single-Ended ETH-LM can be inaccurate if the LMM</w:t>
      </w:r>
      <w:r w:rsidR="00A203C7">
        <w:rPr>
          <w:szCs w:val="24"/>
          <w:lang w:eastAsia="ja-JP"/>
        </w:rPr>
        <w:t>/</w:t>
      </w:r>
      <w:r w:rsidRPr="00482407">
        <w:rPr>
          <w:szCs w:val="24"/>
          <w:lang w:eastAsia="ja-JP"/>
        </w:rPr>
        <w:t>LMR frames traverse a LAG interface</w:t>
      </w:r>
      <w:r w:rsidR="00482407" w:rsidRPr="00DE490C">
        <w:rPr>
          <w:szCs w:val="24"/>
          <w:lang w:eastAsia="ja-JP"/>
        </w:rPr>
        <w:t xml:space="preserve">. </w:t>
      </w:r>
      <w:r w:rsidRPr="00482407">
        <w:rPr>
          <w:szCs w:val="24"/>
          <w:lang w:eastAsia="ja-JP"/>
        </w:rPr>
        <w:t>Further details can be found in Appendix VII of [ITU-T G.8013].</w:t>
      </w:r>
    </w:p>
    <w:p w14:paraId="02A5DBC4" w14:textId="3AF241CA" w:rsidR="00942DE3" w:rsidRPr="00FE3E1F" w:rsidRDefault="00942DE3" w:rsidP="00942DE3">
      <w:pPr>
        <w:rPr>
          <w:lang w:eastAsia="ja-JP"/>
        </w:rPr>
      </w:pPr>
      <w:r w:rsidRPr="00482407">
        <w:rPr>
          <w:lang w:eastAsia="ja-JP"/>
        </w:rPr>
        <w:t>LMM frames are generated with unicast DAs.  LMM frames may be generated with a multicast Class 1 DA if multipoint measurements are desired</w:t>
      </w:r>
      <w:r w:rsidR="00482407" w:rsidRPr="00DE490C">
        <w:rPr>
          <w:lang w:eastAsia="ja-JP"/>
        </w:rPr>
        <w:t>. T</w:t>
      </w:r>
      <w:r w:rsidRPr="00482407">
        <w:rPr>
          <w:lang w:eastAsia="ja-JP"/>
        </w:rPr>
        <w:t xml:space="preserve">he </w:t>
      </w:r>
      <w:r w:rsidR="00482407" w:rsidRPr="00DE490C">
        <w:rPr>
          <w:lang w:eastAsia="ja-JP"/>
        </w:rPr>
        <w:t xml:space="preserve">detailed </w:t>
      </w:r>
      <w:r w:rsidRPr="00482407">
        <w:rPr>
          <w:lang w:eastAsia="ja-JP"/>
        </w:rPr>
        <w:t xml:space="preserve">behaviour if more than one LMR is received for each LMM is </w:t>
      </w:r>
      <w:r w:rsidR="00E36C23">
        <w:rPr>
          <w:lang w:eastAsia="ja-JP"/>
        </w:rPr>
        <w:t>not defined</w:t>
      </w:r>
      <w:r w:rsidRPr="00482407">
        <w:rPr>
          <w:lang w:eastAsia="ja-JP"/>
        </w:rPr>
        <w:t>.  LMR frames are always generated with unicast DAs.</w:t>
      </w:r>
    </w:p>
    <w:p w14:paraId="08432F83" w14:textId="28B0C30C" w:rsidR="000A288E" w:rsidRPr="00C41EFE" w:rsidRDefault="000A288E" w:rsidP="00DE490C">
      <w:pPr>
        <w:pStyle w:val="Heading2"/>
        <w:rPr>
          <w:lang w:eastAsia="ja-JP"/>
        </w:rPr>
      </w:pPr>
      <w:r>
        <w:rPr>
          <w:rFonts w:hint="eastAsia"/>
          <w:lang w:eastAsia="ja-JP"/>
        </w:rPr>
        <w:t>6.2</w:t>
      </w:r>
      <w:r w:rsidRPr="00C41EFE">
        <w:rPr>
          <w:rFonts w:hint="eastAsia"/>
          <w:lang w:eastAsia="ja-JP"/>
        </w:rPr>
        <w:tab/>
      </w:r>
      <w:r w:rsidRPr="00C41EFE">
        <w:rPr>
          <w:lang w:eastAsia="ja-JP"/>
        </w:rPr>
        <w:t>Pro</w:t>
      </w:r>
      <w:r>
        <w:rPr>
          <w:lang w:eastAsia="ja-JP"/>
        </w:rPr>
        <w:t>cess</w:t>
      </w:r>
      <w:r w:rsidRPr="00C41EFE">
        <w:rPr>
          <w:rFonts w:hint="eastAsia"/>
          <w:lang w:eastAsia="ja-JP"/>
        </w:rPr>
        <w:t xml:space="preserve"> </w:t>
      </w:r>
    </w:p>
    <w:p w14:paraId="04C6FC87" w14:textId="7AD2C80F" w:rsidR="00AC436A" w:rsidRPr="00C41EFE" w:rsidRDefault="00AC436A" w:rsidP="00AC436A">
      <w:pPr>
        <w:pStyle w:val="Heading3"/>
        <w:rPr>
          <w:lang w:eastAsia="ja-JP"/>
        </w:rPr>
      </w:pPr>
      <w:r>
        <w:rPr>
          <w:rFonts w:hint="eastAsia"/>
          <w:lang w:eastAsia="ja-JP"/>
        </w:rPr>
        <w:t>6</w:t>
      </w:r>
      <w:r w:rsidRPr="00C41EFE">
        <w:rPr>
          <w:lang w:eastAsia="ja-JP"/>
        </w:rPr>
        <w:t>.</w:t>
      </w:r>
      <w:r w:rsidR="00723863">
        <w:rPr>
          <w:lang w:eastAsia="ja-JP"/>
        </w:rPr>
        <w:t>2</w:t>
      </w:r>
      <w:r w:rsidRPr="00C41EFE">
        <w:rPr>
          <w:lang w:eastAsia="ja-JP"/>
        </w:rPr>
        <w:t>.</w:t>
      </w:r>
      <w:r w:rsidR="00D25B09">
        <w:rPr>
          <w:lang w:eastAsia="ja-JP"/>
        </w:rPr>
        <w:t>1</w:t>
      </w:r>
      <w:r w:rsidRPr="00C41EFE">
        <w:rPr>
          <w:lang w:eastAsia="ja-JP"/>
        </w:rPr>
        <w:tab/>
      </w:r>
      <w:r w:rsidR="00D25B09">
        <w:rPr>
          <w:lang w:eastAsia="ja-JP"/>
        </w:rPr>
        <w:t xml:space="preserve">On-demand </w:t>
      </w:r>
      <w:r w:rsidRPr="00C41EFE">
        <w:rPr>
          <w:lang w:eastAsia="ja-JP"/>
        </w:rPr>
        <w:t>Process</w:t>
      </w:r>
    </w:p>
    <w:p w14:paraId="60D287DB" w14:textId="753CC559" w:rsidR="00AC436A" w:rsidRPr="00C41EFE" w:rsidRDefault="00AC436A" w:rsidP="00AC436A">
      <w:pPr>
        <w:rPr>
          <w:lang w:eastAsia="ja-JP"/>
        </w:rPr>
      </w:pPr>
      <w:r w:rsidRPr="00C41EFE">
        <w:rPr>
          <w:rFonts w:hint="eastAsia"/>
          <w:lang w:eastAsia="ja-JP"/>
        </w:rPr>
        <w:t xml:space="preserve">The overview of the </w:t>
      </w:r>
      <w:r w:rsidRPr="00C41EFE">
        <w:rPr>
          <w:lang w:eastAsia="ja-JP"/>
        </w:rPr>
        <w:t xml:space="preserve">process involved </w:t>
      </w:r>
      <w:r w:rsidRPr="00C41EFE">
        <w:rPr>
          <w:rFonts w:hint="eastAsia"/>
          <w:lang w:eastAsia="ja-JP"/>
        </w:rPr>
        <w:t>with</w:t>
      </w:r>
      <w:r w:rsidRPr="00C41EFE">
        <w:rPr>
          <w:lang w:eastAsia="ja-JP"/>
        </w:rPr>
        <w:t xml:space="preserve"> </w:t>
      </w:r>
      <w:r w:rsidRPr="00C41EFE">
        <w:rPr>
          <w:rFonts w:hint="eastAsia"/>
          <w:lang w:eastAsia="ja-JP"/>
        </w:rPr>
        <w:t xml:space="preserve">on-demand </w:t>
      </w:r>
      <w:r w:rsidR="002D6CEE">
        <w:rPr>
          <w:lang w:eastAsia="ja-JP"/>
        </w:rPr>
        <w:t>Single-Ended ETH-LM</w:t>
      </w:r>
      <w:r w:rsidRPr="00C41EFE">
        <w:rPr>
          <w:lang w:eastAsia="ja-JP"/>
        </w:rPr>
        <w:t xml:space="preserve"> using </w:t>
      </w:r>
      <w:r w:rsidRPr="00C41EFE">
        <w:rPr>
          <w:rFonts w:hint="eastAsia"/>
          <w:lang w:eastAsia="ja-JP"/>
        </w:rPr>
        <w:t>LMM/LMR</w:t>
      </w:r>
      <w:r w:rsidRPr="00C41EFE">
        <w:rPr>
          <w:lang w:eastAsia="ja-JP"/>
        </w:rPr>
        <w:t xml:space="preserve"> is described in clause 8.1.</w:t>
      </w:r>
      <w:r w:rsidRPr="00C41EFE">
        <w:rPr>
          <w:rFonts w:hint="eastAsia"/>
          <w:lang w:eastAsia="ja-JP"/>
        </w:rPr>
        <w:t>9</w:t>
      </w:r>
      <w:r w:rsidRPr="00C41EFE">
        <w:rPr>
          <w:lang w:eastAsia="ja-JP"/>
        </w:rPr>
        <w:t xml:space="preserve"> of [ITU-T G.8021]. The management information (MI) signals and their values</w:t>
      </w:r>
      <w:r w:rsidRPr="00C41EFE">
        <w:rPr>
          <w:rFonts w:hint="eastAsia"/>
          <w:lang w:eastAsia="ja-JP"/>
        </w:rPr>
        <w:t xml:space="preserve"> for on-demand</w:t>
      </w:r>
      <w:r w:rsidRPr="00C41EFE">
        <w:rPr>
          <w:lang w:eastAsia="ja-JP"/>
        </w:rPr>
        <w:t xml:space="preserve"> l</w:t>
      </w:r>
      <w:r w:rsidR="002D6CEE">
        <w:rPr>
          <w:lang w:eastAsia="ja-JP"/>
        </w:rPr>
        <w:t>Single-Ended ETH-LM</w:t>
      </w:r>
      <w:r w:rsidRPr="00C41EFE">
        <w:rPr>
          <w:lang w:eastAsia="ja-JP"/>
        </w:rPr>
        <w:t xml:space="preserve"> using </w:t>
      </w:r>
      <w:r w:rsidRPr="00C41EFE">
        <w:rPr>
          <w:rFonts w:hint="eastAsia"/>
          <w:lang w:eastAsia="ja-JP"/>
        </w:rPr>
        <w:t>LMM/LMR</w:t>
      </w:r>
      <w:r w:rsidRPr="00C41EFE">
        <w:rPr>
          <w:lang w:eastAsia="ja-JP"/>
        </w:rPr>
        <w:t xml:space="preserve"> </w:t>
      </w:r>
      <w:r w:rsidRPr="00C41EFE">
        <w:rPr>
          <w:rFonts w:hint="eastAsia"/>
          <w:lang w:eastAsia="ja-JP"/>
        </w:rPr>
        <w:t>are</w:t>
      </w:r>
      <w:r w:rsidRPr="00C41EFE">
        <w:rPr>
          <w:lang w:eastAsia="ja-JP"/>
        </w:rPr>
        <w:t xml:space="preserve"> listed</w:t>
      </w:r>
      <w:r w:rsidRPr="00C41EFE">
        <w:rPr>
          <w:rFonts w:hint="eastAsia"/>
          <w:lang w:eastAsia="ja-JP"/>
        </w:rPr>
        <w:t xml:space="preserve"> in Table </w:t>
      </w:r>
      <w:r w:rsidRPr="00C41EFE">
        <w:rPr>
          <w:lang w:eastAsia="ja-JP"/>
        </w:rPr>
        <w:t>1</w:t>
      </w:r>
      <w:r w:rsidRPr="00C41EFE">
        <w:rPr>
          <w:rFonts w:hint="eastAsia"/>
          <w:lang w:eastAsia="ja-JP"/>
        </w:rPr>
        <w:t>c.</w:t>
      </w:r>
    </w:p>
    <w:p w14:paraId="07B2BAF9" w14:textId="77777777" w:rsidR="00AC436A" w:rsidRPr="00C41EFE" w:rsidRDefault="00AC436A" w:rsidP="00AC436A">
      <w:pPr>
        <w:tabs>
          <w:tab w:val="clear" w:pos="794"/>
          <w:tab w:val="left" w:pos="0"/>
        </w:tabs>
        <w:rPr>
          <w:lang w:eastAsia="ja-JP"/>
        </w:rPr>
      </w:pPr>
      <w:r w:rsidRPr="00C41EFE">
        <w:rPr>
          <w:rFonts w:hint="eastAsia"/>
          <w:lang w:eastAsia="ja-JP"/>
        </w:rPr>
        <w:t xml:space="preserve">The results of measurement are represented via </w:t>
      </w:r>
      <w:r w:rsidRPr="00C41EFE">
        <w:rPr>
          <w:lang w:val="en-US"/>
        </w:rPr>
        <w:t>ETHDe_FT_So_MI_LM_Result</w:t>
      </w:r>
      <w:r w:rsidRPr="00C41EFE">
        <w:rPr>
          <w:rFonts w:hint="eastAsia"/>
          <w:lang w:val="en-US" w:eastAsia="ja-JP"/>
        </w:rPr>
        <w:t xml:space="preserve"> </w:t>
      </w:r>
      <w:r w:rsidRPr="00C41EFE">
        <w:rPr>
          <w:lang w:val="en-US"/>
        </w:rPr>
        <w:t>(N_TF, N_LF, F_TF, F_LF)</w:t>
      </w:r>
      <w:r w:rsidRPr="00C41EFE">
        <w:rPr>
          <w:rFonts w:hint="eastAsia"/>
          <w:lang w:val="en-US" w:eastAsia="ja-JP"/>
        </w:rPr>
        <w:t xml:space="preserve"> as:</w:t>
      </w:r>
    </w:p>
    <w:p w14:paraId="6EBB90D6" w14:textId="77777777" w:rsidR="00AC436A" w:rsidRPr="00C41EFE" w:rsidRDefault="00AC436A" w:rsidP="00AC436A">
      <w:pPr>
        <w:numPr>
          <w:ilvl w:val="0"/>
          <w:numId w:val="1"/>
        </w:numPr>
        <w:tabs>
          <w:tab w:val="left" w:pos="5130"/>
        </w:tabs>
        <w:ind w:left="810"/>
        <w:jc w:val="both"/>
        <w:rPr>
          <w:lang w:val="it-IT" w:eastAsia="ja-JP"/>
        </w:rPr>
      </w:pPr>
      <w:r w:rsidRPr="00C41EFE">
        <w:rPr>
          <w:lang w:val="it-IT"/>
        </w:rPr>
        <w:t xml:space="preserve">Near-end </w:t>
      </w:r>
      <w:r w:rsidRPr="00C41EFE">
        <w:rPr>
          <w:rFonts w:hint="eastAsia"/>
          <w:lang w:val="it-IT" w:eastAsia="ja-JP"/>
        </w:rPr>
        <w:t>T</w:t>
      </w:r>
      <w:r w:rsidRPr="00C41EFE">
        <w:rPr>
          <w:lang w:val="it-IT"/>
        </w:rPr>
        <w:t>ransmitted Frame</w:t>
      </w:r>
      <w:r w:rsidRPr="00C41EFE">
        <w:rPr>
          <w:rFonts w:hint="eastAsia"/>
          <w:lang w:val="it-IT" w:eastAsia="ja-JP"/>
        </w:rPr>
        <w:t>s</w:t>
      </w:r>
      <w:r w:rsidRPr="00C41EFE">
        <w:rPr>
          <w:lang w:val="it-IT"/>
        </w:rPr>
        <w:t>:</w:t>
      </w:r>
      <w:r w:rsidRPr="00C41EFE">
        <w:rPr>
          <w:rFonts w:hint="eastAsia"/>
          <w:lang w:val="it-IT" w:eastAsia="ja-JP"/>
        </w:rPr>
        <w:tab/>
      </w:r>
      <w:r w:rsidRPr="00C41EFE">
        <w:rPr>
          <w:lang w:val="en-US"/>
        </w:rPr>
        <w:t>N_TF</w:t>
      </w:r>
    </w:p>
    <w:p w14:paraId="2CB04C4B" w14:textId="77777777" w:rsidR="00AC436A" w:rsidRPr="00C41EFE" w:rsidRDefault="00AC436A" w:rsidP="00AC436A">
      <w:pPr>
        <w:numPr>
          <w:ilvl w:val="0"/>
          <w:numId w:val="1"/>
        </w:numPr>
        <w:tabs>
          <w:tab w:val="left" w:pos="5130"/>
        </w:tabs>
        <w:ind w:left="810"/>
        <w:jc w:val="both"/>
        <w:rPr>
          <w:lang w:val="it-IT" w:eastAsia="ja-JP"/>
        </w:rPr>
      </w:pPr>
      <w:r w:rsidRPr="00C41EFE">
        <w:rPr>
          <w:lang w:val="it-IT"/>
        </w:rPr>
        <w:t>Near-end Lost Frame</w:t>
      </w:r>
      <w:r w:rsidRPr="00C41EFE">
        <w:rPr>
          <w:rFonts w:hint="eastAsia"/>
          <w:lang w:val="it-IT" w:eastAsia="ja-JP"/>
        </w:rPr>
        <w:t>s</w:t>
      </w:r>
      <w:r w:rsidRPr="00C41EFE">
        <w:rPr>
          <w:lang w:val="it-IT"/>
        </w:rPr>
        <w:t>:</w:t>
      </w:r>
      <w:r w:rsidRPr="00C41EFE">
        <w:rPr>
          <w:rFonts w:hint="eastAsia"/>
          <w:lang w:val="it-IT" w:eastAsia="ja-JP"/>
        </w:rPr>
        <w:tab/>
      </w:r>
      <w:r w:rsidRPr="00C41EFE">
        <w:rPr>
          <w:lang w:val="it-IT"/>
        </w:rPr>
        <w:t>N_LF</w:t>
      </w:r>
    </w:p>
    <w:p w14:paraId="026B981D" w14:textId="77777777" w:rsidR="00AC436A" w:rsidRPr="00C41EFE" w:rsidRDefault="00AC436A" w:rsidP="00AC436A">
      <w:pPr>
        <w:numPr>
          <w:ilvl w:val="0"/>
          <w:numId w:val="1"/>
        </w:numPr>
        <w:tabs>
          <w:tab w:val="left" w:pos="5130"/>
        </w:tabs>
        <w:ind w:left="810"/>
        <w:jc w:val="both"/>
        <w:rPr>
          <w:lang w:val="it-IT" w:eastAsia="ja-JP"/>
        </w:rPr>
      </w:pPr>
      <w:r w:rsidRPr="00C41EFE">
        <w:rPr>
          <w:lang w:val="it-IT"/>
        </w:rPr>
        <w:t xml:space="preserve">Far-end </w:t>
      </w:r>
      <w:r w:rsidRPr="00C41EFE">
        <w:rPr>
          <w:rFonts w:hint="eastAsia"/>
          <w:lang w:val="it-IT" w:eastAsia="ja-JP"/>
        </w:rPr>
        <w:t>T</w:t>
      </w:r>
      <w:r w:rsidRPr="00C41EFE">
        <w:rPr>
          <w:lang w:val="it-IT"/>
        </w:rPr>
        <w:t>ransmitted Frame</w:t>
      </w:r>
      <w:r w:rsidRPr="00C41EFE">
        <w:rPr>
          <w:rFonts w:hint="eastAsia"/>
          <w:lang w:val="it-IT" w:eastAsia="ja-JP"/>
        </w:rPr>
        <w:t>s</w:t>
      </w:r>
      <w:r w:rsidRPr="00C41EFE">
        <w:rPr>
          <w:lang w:val="it-IT"/>
        </w:rPr>
        <w:t>:</w:t>
      </w:r>
      <w:r w:rsidRPr="00C41EFE">
        <w:rPr>
          <w:rFonts w:hint="eastAsia"/>
          <w:lang w:val="it-IT" w:eastAsia="ja-JP"/>
        </w:rPr>
        <w:tab/>
        <w:t>F_TF</w:t>
      </w:r>
    </w:p>
    <w:p w14:paraId="74B75338" w14:textId="77777777" w:rsidR="00AC436A" w:rsidRPr="00C41EFE" w:rsidRDefault="00AC436A" w:rsidP="00AC436A">
      <w:pPr>
        <w:numPr>
          <w:ilvl w:val="0"/>
          <w:numId w:val="1"/>
        </w:numPr>
        <w:tabs>
          <w:tab w:val="left" w:pos="5130"/>
        </w:tabs>
        <w:ind w:left="810"/>
        <w:jc w:val="both"/>
        <w:rPr>
          <w:lang w:val="it-IT" w:eastAsia="ja-JP"/>
        </w:rPr>
      </w:pPr>
      <w:r w:rsidRPr="00C41EFE">
        <w:rPr>
          <w:lang w:val="it-IT"/>
        </w:rPr>
        <w:t>Far-end Lost Frame</w:t>
      </w:r>
      <w:r w:rsidRPr="00C41EFE">
        <w:rPr>
          <w:rFonts w:hint="eastAsia"/>
          <w:lang w:val="it-IT" w:eastAsia="ja-JP"/>
        </w:rPr>
        <w:t>s</w:t>
      </w:r>
      <w:r w:rsidRPr="00C41EFE">
        <w:rPr>
          <w:lang w:val="it-IT"/>
        </w:rPr>
        <w:t>:</w:t>
      </w:r>
      <w:r w:rsidRPr="00C41EFE">
        <w:rPr>
          <w:rFonts w:hint="eastAsia"/>
          <w:lang w:val="it-IT" w:eastAsia="ja-JP"/>
        </w:rPr>
        <w:tab/>
        <w:t>F_LF</w:t>
      </w:r>
    </w:p>
    <w:p w14:paraId="62C3EAA6" w14:textId="77777777" w:rsidR="004F5B65" w:rsidRDefault="004F5B65" w:rsidP="004F5B65"/>
    <w:p w14:paraId="3E47C7AC" w14:textId="57D7DF06" w:rsidR="004F5B65" w:rsidRPr="00DE490C" w:rsidRDefault="004F5B65" w:rsidP="00DE490C">
      <w:pPr>
        <w:tabs>
          <w:tab w:val="left" w:pos="5130"/>
        </w:tabs>
        <w:jc w:val="both"/>
        <w:rPr>
          <w:lang w:val="it-IT" w:eastAsia="ja-JP"/>
        </w:rPr>
      </w:pPr>
      <w:r>
        <w:rPr>
          <w:lang w:val="it-IT" w:eastAsia="ja-JP"/>
        </w:rPr>
        <w:t>Results are returned at the end of the test (on receipt of the ETHDe_FT_So_MI_LM_Terminate signal) or during the test (on receipt of the ETHDe_FT_So_MI_LM_Intermediate_Request signal).</w:t>
      </w:r>
    </w:p>
    <w:p w14:paraId="6536996E" w14:textId="04C613B5" w:rsidR="004F5B65" w:rsidRPr="00BC27EF" w:rsidRDefault="004F5B65" w:rsidP="004F5B65">
      <w:pPr>
        <w:tabs>
          <w:tab w:val="left" w:pos="5130"/>
        </w:tabs>
        <w:jc w:val="both"/>
        <w:rPr>
          <w:lang w:val="it-IT" w:eastAsia="ja-JP"/>
        </w:rPr>
      </w:pPr>
      <w:r w:rsidRPr="00BC27EF">
        <w:rPr>
          <w:lang w:val="it-IT" w:eastAsia="ja-JP"/>
        </w:rPr>
        <w:t>The counters used for Single-Ended ETH-LM count data traffic frames that pass through a MEP.  They also count certain OAM frames</w:t>
      </w:r>
      <w:r w:rsidR="005807CC" w:rsidRPr="00BC27EF">
        <w:rPr>
          <w:lang w:val="it-IT" w:eastAsia="ja-JP"/>
        </w:rPr>
        <w:t xml:space="preserve">, as shown in </w:t>
      </w:r>
      <w:r w:rsidR="00D75753" w:rsidRPr="00DE490C">
        <w:rPr>
          <w:lang w:val="it-IT" w:eastAsia="ja-JP"/>
        </w:rPr>
        <w:t>Table 1</w:t>
      </w:r>
      <w:r w:rsidR="005807CC" w:rsidRPr="00BC27EF">
        <w:rPr>
          <w:lang w:val="it-IT" w:eastAsia="ja-JP"/>
        </w:rPr>
        <w:t xml:space="preserve">. </w:t>
      </w:r>
      <w:r w:rsidRPr="00BC27EF">
        <w:rPr>
          <w:lang w:val="it-IT" w:eastAsia="ja-JP"/>
        </w:rPr>
        <w:t>Note that different OAM frames are counted for Single-Ended ETH-LM and Dual-Ended ETH-LM.</w:t>
      </w:r>
    </w:p>
    <w:p w14:paraId="6B677C0A" w14:textId="77777777" w:rsidR="00C244CC" w:rsidRDefault="00C244CC" w:rsidP="00DE490C">
      <w:pPr>
        <w:tabs>
          <w:tab w:val="left" w:pos="5130"/>
        </w:tabs>
        <w:jc w:val="center"/>
        <w:rPr>
          <w:b/>
          <w:lang w:val="it-IT" w:eastAsia="ja-JP"/>
        </w:rPr>
      </w:pPr>
    </w:p>
    <w:p w14:paraId="795C6DB6" w14:textId="77777777" w:rsidR="00C244CC" w:rsidRDefault="00C244CC" w:rsidP="00DE490C">
      <w:pPr>
        <w:tabs>
          <w:tab w:val="left" w:pos="5130"/>
        </w:tabs>
        <w:jc w:val="center"/>
        <w:rPr>
          <w:b/>
          <w:lang w:val="it-IT" w:eastAsia="ja-JP"/>
        </w:rPr>
      </w:pPr>
    </w:p>
    <w:p w14:paraId="7430AAC7" w14:textId="60D8FA4F" w:rsidR="004F5B65" w:rsidRPr="00DE490C" w:rsidRDefault="00D75753" w:rsidP="00DE490C">
      <w:pPr>
        <w:tabs>
          <w:tab w:val="left" w:pos="5130"/>
        </w:tabs>
        <w:jc w:val="center"/>
        <w:rPr>
          <w:b/>
          <w:lang w:val="it-IT" w:eastAsia="ja-JP"/>
        </w:rPr>
      </w:pPr>
      <w:r w:rsidRPr="00BC27EF">
        <w:rPr>
          <w:b/>
          <w:lang w:val="it-IT" w:eastAsia="ja-JP"/>
        </w:rPr>
        <w:t>Table 1 –Counting OAM Frames for Single-Ended ETH-LM</w:t>
      </w:r>
    </w:p>
    <w:tbl>
      <w:tblPr>
        <w:tblStyle w:val="TableGrid5"/>
        <w:tblW w:w="5000" w:type="pct"/>
        <w:tblLook w:val="0420" w:firstRow="1" w:lastRow="0" w:firstColumn="0" w:lastColumn="0" w:noHBand="0" w:noVBand="1"/>
      </w:tblPr>
      <w:tblGrid>
        <w:gridCol w:w="2463"/>
        <w:gridCol w:w="2464"/>
        <w:gridCol w:w="2464"/>
        <w:gridCol w:w="2464"/>
      </w:tblGrid>
      <w:tr w:rsidR="00D75753" w:rsidRPr="00BC27EF" w14:paraId="3494A3C0" w14:textId="77777777" w:rsidTr="00DE490C">
        <w:trPr>
          <w:cnfStyle w:val="100000000000" w:firstRow="1" w:lastRow="0" w:firstColumn="0" w:lastColumn="0" w:oddVBand="0" w:evenVBand="0" w:oddHBand="0" w:evenHBand="0" w:firstRowFirstColumn="0" w:firstRowLastColumn="0" w:lastRowFirstColumn="0" w:lastRowLastColumn="0"/>
          <w:tblHeader/>
        </w:trPr>
        <w:tc>
          <w:tcPr>
            <w:tcW w:w="1250" w:type="pct"/>
          </w:tcPr>
          <w:p w14:paraId="433B33E2" w14:textId="77777777" w:rsidR="00D75753" w:rsidRPr="00BC27EF" w:rsidRDefault="00D75753">
            <w:pPr>
              <w:tabs>
                <w:tab w:val="left" w:pos="5130"/>
              </w:tabs>
              <w:rPr>
                <w:rFonts w:eastAsia="MS Mincho"/>
                <w:b/>
                <w:lang w:val="it-IT" w:eastAsia="ja-JP"/>
              </w:rPr>
            </w:pPr>
            <w:r w:rsidRPr="00BC27EF">
              <w:rPr>
                <w:rFonts w:eastAsia="MS Mincho"/>
                <w:b/>
                <w:lang w:val="it-IT" w:eastAsia="ja-JP"/>
              </w:rPr>
              <w:t>MEG Level of the OAM Frame</w:t>
            </w:r>
          </w:p>
        </w:tc>
        <w:tc>
          <w:tcPr>
            <w:tcW w:w="1250" w:type="pct"/>
          </w:tcPr>
          <w:p w14:paraId="514246CF" w14:textId="77777777" w:rsidR="00D75753" w:rsidRPr="00BC27EF" w:rsidRDefault="00D75753" w:rsidP="00DE490C">
            <w:pPr>
              <w:keepNext/>
              <w:keepLines/>
              <w:tabs>
                <w:tab w:val="left" w:pos="5130"/>
              </w:tabs>
              <w:ind w:left="794" w:hanging="794"/>
              <w:outlineLvl w:val="2"/>
              <w:rPr>
                <w:rFonts w:eastAsia="MS Mincho"/>
                <w:b/>
                <w:lang w:val="it-IT" w:eastAsia="ja-JP"/>
              </w:rPr>
            </w:pPr>
            <w:r w:rsidRPr="00BC27EF">
              <w:rPr>
                <w:rFonts w:eastAsia="MS Mincho"/>
                <w:b/>
                <w:lang w:val="it-IT" w:eastAsia="ja-JP"/>
              </w:rPr>
              <w:t>OAM Frame OpCode</w:t>
            </w:r>
          </w:p>
        </w:tc>
        <w:tc>
          <w:tcPr>
            <w:tcW w:w="1250" w:type="pct"/>
          </w:tcPr>
          <w:p w14:paraId="76A347A4" w14:textId="7C31D6B3" w:rsidR="00D75753" w:rsidRPr="00BC27EF" w:rsidRDefault="00D75753" w:rsidP="00DE490C">
            <w:pPr>
              <w:tabs>
                <w:tab w:val="left" w:pos="5130"/>
              </w:tabs>
              <w:rPr>
                <w:rFonts w:eastAsia="MS Mincho"/>
                <w:b/>
                <w:lang w:val="it-IT" w:eastAsia="ja-JP"/>
              </w:rPr>
            </w:pPr>
            <w:r w:rsidRPr="00BC27EF">
              <w:rPr>
                <w:rFonts w:eastAsia="MS Mincho"/>
                <w:b/>
                <w:lang w:val="it-IT" w:eastAsia="ja-JP"/>
              </w:rPr>
              <w:t>Counted or</w:t>
            </w:r>
            <w:r w:rsidRPr="00BC27EF">
              <w:rPr>
                <w:rFonts w:eastAsia="MS Mincho"/>
                <w:b/>
                <w:lang w:val="it-IT" w:eastAsia="ja-JP"/>
              </w:rPr>
              <w:br/>
              <w:t>Not Counted</w:t>
            </w:r>
          </w:p>
        </w:tc>
        <w:tc>
          <w:tcPr>
            <w:tcW w:w="1250" w:type="pct"/>
          </w:tcPr>
          <w:p w14:paraId="7100539D" w14:textId="77777777" w:rsidR="00D75753" w:rsidRPr="00BC27EF" w:rsidRDefault="00D75753">
            <w:pPr>
              <w:tabs>
                <w:tab w:val="left" w:pos="5130"/>
              </w:tabs>
              <w:rPr>
                <w:rFonts w:eastAsia="MS Mincho"/>
                <w:b/>
                <w:lang w:val="it-IT" w:eastAsia="ja-JP"/>
              </w:rPr>
            </w:pPr>
            <w:r w:rsidRPr="00BC27EF">
              <w:rPr>
                <w:rFonts w:eastAsia="MS Mincho"/>
                <w:b/>
                <w:lang w:val="it-IT" w:eastAsia="ja-JP"/>
              </w:rPr>
              <w:t>Atomic Function that receives the PDU</w:t>
            </w:r>
          </w:p>
        </w:tc>
      </w:tr>
      <w:tr w:rsidR="00D75753" w:rsidRPr="00BC27EF" w14:paraId="14204FF3" w14:textId="77777777" w:rsidTr="00DE490C">
        <w:trPr>
          <w:cnfStyle w:val="100000000000" w:firstRow="1" w:lastRow="0" w:firstColumn="0" w:lastColumn="0" w:oddVBand="0" w:evenVBand="0" w:oddHBand="0" w:evenHBand="0" w:firstRowFirstColumn="0" w:firstRowLastColumn="0" w:lastRowFirstColumn="0" w:lastRowLastColumn="0"/>
          <w:tblHeader/>
        </w:trPr>
        <w:tc>
          <w:tcPr>
            <w:tcW w:w="1250" w:type="pct"/>
          </w:tcPr>
          <w:p w14:paraId="455ABE03" w14:textId="77777777" w:rsidR="00D75753" w:rsidRPr="00DE490C" w:rsidRDefault="00D75753" w:rsidP="00DE490C">
            <w:pPr>
              <w:keepNext/>
              <w:keepLines/>
              <w:tabs>
                <w:tab w:val="left" w:pos="5130"/>
              </w:tabs>
              <w:ind w:left="794" w:hanging="794"/>
              <w:outlineLvl w:val="2"/>
              <w:rPr>
                <w:rFonts w:eastAsia="MS Mincho"/>
                <w:lang w:val="it-IT" w:eastAsia="ja-JP"/>
              </w:rPr>
            </w:pPr>
            <w:r w:rsidRPr="00BC27EF">
              <w:rPr>
                <w:rFonts w:eastAsia="MS Mincho"/>
                <w:lang w:val="it-IT" w:eastAsia="ja-JP"/>
              </w:rPr>
              <w:lastRenderedPageBreak/>
              <w:t>Higher than MEP</w:t>
            </w:r>
          </w:p>
        </w:tc>
        <w:tc>
          <w:tcPr>
            <w:tcW w:w="1250" w:type="pct"/>
          </w:tcPr>
          <w:p w14:paraId="45385AF2" w14:textId="77777777" w:rsidR="00D75753" w:rsidRPr="00BC27EF" w:rsidRDefault="00D75753" w:rsidP="00DE490C">
            <w:pPr>
              <w:tabs>
                <w:tab w:val="left" w:pos="5130"/>
              </w:tabs>
              <w:rPr>
                <w:rFonts w:eastAsia="MS Mincho"/>
                <w:lang w:val="it-IT" w:eastAsia="ja-JP"/>
              </w:rPr>
            </w:pPr>
            <w:r w:rsidRPr="00BC27EF">
              <w:rPr>
                <w:rFonts w:eastAsia="MS Mincho"/>
                <w:lang w:val="it-IT" w:eastAsia="ja-JP"/>
              </w:rPr>
              <w:t>Any</w:t>
            </w:r>
          </w:p>
        </w:tc>
        <w:tc>
          <w:tcPr>
            <w:tcW w:w="1250" w:type="pct"/>
          </w:tcPr>
          <w:p w14:paraId="1E05D84C" w14:textId="77777777" w:rsidR="00D75753" w:rsidRPr="00DE490C" w:rsidRDefault="00D75753" w:rsidP="00DE490C">
            <w:pPr>
              <w:keepNext/>
              <w:keepLines/>
              <w:tabs>
                <w:tab w:val="left" w:pos="5130"/>
              </w:tabs>
              <w:ind w:left="794" w:hanging="794"/>
              <w:outlineLvl w:val="2"/>
              <w:rPr>
                <w:rFonts w:eastAsia="MS Mincho"/>
                <w:lang w:val="it-IT" w:eastAsia="ja-JP"/>
              </w:rPr>
            </w:pPr>
            <w:r w:rsidRPr="00BC27EF">
              <w:rPr>
                <w:rFonts w:eastAsia="MS Mincho"/>
                <w:lang w:val="it-IT" w:eastAsia="ja-JP"/>
              </w:rPr>
              <w:t>Counted</w:t>
            </w:r>
          </w:p>
        </w:tc>
        <w:tc>
          <w:tcPr>
            <w:tcW w:w="1250" w:type="pct"/>
          </w:tcPr>
          <w:p w14:paraId="6147A20A" w14:textId="77777777" w:rsidR="00D75753" w:rsidRPr="00DE490C" w:rsidRDefault="00D75753" w:rsidP="00DE490C">
            <w:pPr>
              <w:keepNext/>
              <w:keepLines/>
              <w:tabs>
                <w:tab w:val="clear" w:pos="794"/>
                <w:tab w:val="left" w:pos="406"/>
                <w:tab w:val="left" w:pos="5130"/>
              </w:tabs>
              <w:ind w:left="406" w:hanging="406"/>
              <w:outlineLvl w:val="2"/>
              <w:rPr>
                <w:rFonts w:eastAsia="MS Mincho"/>
                <w:lang w:val="it-IT" w:eastAsia="ja-JP"/>
              </w:rPr>
            </w:pPr>
            <w:r w:rsidRPr="00BC27EF">
              <w:rPr>
                <w:rFonts w:eastAsia="MS Mincho"/>
                <w:lang w:val="it-IT" w:eastAsia="ja-JP"/>
              </w:rPr>
              <w:t>ETHx_FT_Sk or ETHDe_FT_Sk at a higher MEG Level</w:t>
            </w:r>
          </w:p>
        </w:tc>
      </w:tr>
      <w:tr w:rsidR="00D75753" w:rsidRPr="00BC27EF" w14:paraId="5201C879" w14:textId="77777777" w:rsidTr="00DE490C">
        <w:trPr>
          <w:cnfStyle w:val="100000000000" w:firstRow="1" w:lastRow="0" w:firstColumn="0" w:lastColumn="0" w:oddVBand="0" w:evenVBand="0" w:oddHBand="0" w:evenHBand="0" w:firstRowFirstColumn="0" w:firstRowLastColumn="0" w:lastRowFirstColumn="0" w:lastRowLastColumn="0"/>
          <w:tblHeader/>
        </w:trPr>
        <w:tc>
          <w:tcPr>
            <w:tcW w:w="1250" w:type="pct"/>
            <w:vMerge w:val="restart"/>
          </w:tcPr>
          <w:p w14:paraId="36A7C97C" w14:textId="77777777" w:rsidR="00D75753" w:rsidRPr="00DE490C" w:rsidRDefault="00D75753">
            <w:pPr>
              <w:keepNext/>
              <w:keepLines/>
              <w:tabs>
                <w:tab w:val="left" w:pos="5130"/>
              </w:tabs>
              <w:ind w:left="794" w:hanging="794"/>
              <w:outlineLvl w:val="2"/>
              <w:rPr>
                <w:rFonts w:eastAsia="MS Mincho"/>
                <w:lang w:val="it-IT" w:eastAsia="ja-JP"/>
              </w:rPr>
            </w:pPr>
            <w:r w:rsidRPr="00BC27EF">
              <w:rPr>
                <w:rFonts w:eastAsia="MS Mincho"/>
                <w:lang w:val="it-IT" w:eastAsia="ja-JP"/>
              </w:rPr>
              <w:t>Equal to MEP (including frames generated by the MEP)</w:t>
            </w:r>
          </w:p>
        </w:tc>
        <w:tc>
          <w:tcPr>
            <w:tcW w:w="1250" w:type="pct"/>
          </w:tcPr>
          <w:p w14:paraId="5DE97A54" w14:textId="77777777" w:rsidR="00D75753" w:rsidRPr="00DE490C" w:rsidRDefault="00D75753" w:rsidP="00DE490C">
            <w:pPr>
              <w:keepNext/>
              <w:keepLines/>
              <w:tabs>
                <w:tab w:val="left" w:pos="5130"/>
              </w:tabs>
              <w:ind w:left="794" w:hanging="794"/>
              <w:outlineLvl w:val="2"/>
              <w:rPr>
                <w:rFonts w:eastAsia="MS Mincho"/>
                <w:lang w:val="it-IT" w:eastAsia="ja-JP"/>
              </w:rPr>
            </w:pPr>
            <w:r w:rsidRPr="00BC27EF">
              <w:rPr>
                <w:rFonts w:eastAsia="MS Mincho"/>
                <w:lang w:val="it-IT" w:eastAsia="ja-JP"/>
              </w:rPr>
              <w:t>APS, CSF</w:t>
            </w:r>
          </w:p>
        </w:tc>
        <w:tc>
          <w:tcPr>
            <w:tcW w:w="1250" w:type="pct"/>
          </w:tcPr>
          <w:p w14:paraId="6106D203" w14:textId="77777777" w:rsidR="00D75753" w:rsidRPr="00DE490C" w:rsidRDefault="00D75753" w:rsidP="00DE490C">
            <w:pPr>
              <w:keepNext/>
              <w:keepLines/>
              <w:tabs>
                <w:tab w:val="left" w:pos="5130"/>
              </w:tabs>
              <w:ind w:left="794" w:hanging="794"/>
              <w:outlineLvl w:val="2"/>
              <w:rPr>
                <w:rFonts w:eastAsia="MS Mincho"/>
                <w:lang w:val="it-IT" w:eastAsia="ja-JP"/>
              </w:rPr>
            </w:pPr>
            <w:r w:rsidRPr="00BC27EF">
              <w:rPr>
                <w:rFonts w:eastAsia="MS Mincho"/>
                <w:lang w:val="it-IT" w:eastAsia="ja-JP"/>
              </w:rPr>
              <w:t>Counted</w:t>
            </w:r>
          </w:p>
        </w:tc>
        <w:tc>
          <w:tcPr>
            <w:tcW w:w="1250" w:type="pct"/>
          </w:tcPr>
          <w:p w14:paraId="5DB3B3B3" w14:textId="77777777" w:rsidR="00D75753" w:rsidRPr="00BC27EF" w:rsidRDefault="00D75753">
            <w:pPr>
              <w:tabs>
                <w:tab w:val="left" w:pos="5130"/>
              </w:tabs>
              <w:rPr>
                <w:rFonts w:eastAsia="MS Mincho"/>
                <w:lang w:val="it-IT" w:eastAsia="ja-JP"/>
              </w:rPr>
            </w:pPr>
            <w:r w:rsidRPr="00BC27EF">
              <w:rPr>
                <w:rFonts w:eastAsia="MS Mincho"/>
                <w:lang w:val="it-IT" w:eastAsia="ja-JP"/>
              </w:rPr>
              <w:t>ETHx/ETH_A_Sk</w:t>
            </w:r>
          </w:p>
        </w:tc>
      </w:tr>
      <w:tr w:rsidR="00D75753" w:rsidRPr="00BC27EF" w14:paraId="6DC740BE" w14:textId="77777777" w:rsidTr="00DE490C">
        <w:trPr>
          <w:cnfStyle w:val="100000000000" w:firstRow="1" w:lastRow="0" w:firstColumn="0" w:lastColumn="0" w:oddVBand="0" w:evenVBand="0" w:oddHBand="0" w:evenHBand="0" w:firstRowFirstColumn="0" w:firstRowLastColumn="0" w:lastRowFirstColumn="0" w:lastRowLastColumn="0"/>
          <w:tblHeader/>
        </w:trPr>
        <w:tc>
          <w:tcPr>
            <w:tcW w:w="1250" w:type="pct"/>
            <w:vMerge/>
          </w:tcPr>
          <w:p w14:paraId="297499C2" w14:textId="77777777" w:rsidR="00D75753" w:rsidRPr="00DE490C" w:rsidRDefault="00D75753" w:rsidP="00DE490C">
            <w:pPr>
              <w:keepNext/>
              <w:keepLines/>
              <w:tabs>
                <w:tab w:val="left" w:pos="567"/>
                <w:tab w:val="left" w:pos="1134"/>
                <w:tab w:val="left" w:pos="1701"/>
                <w:tab w:val="left" w:pos="2268"/>
                <w:tab w:val="left" w:pos="2835"/>
                <w:tab w:val="left" w:pos="3402"/>
                <w:tab w:val="left" w:pos="3969"/>
                <w:tab w:val="left" w:pos="4536"/>
                <w:tab w:val="left" w:pos="5103"/>
                <w:tab w:val="left" w:pos="5130"/>
                <w:tab w:val="left" w:pos="5670"/>
              </w:tabs>
              <w:ind w:left="794"/>
              <w:rPr>
                <w:rFonts w:eastAsia="MS Mincho"/>
                <w:lang w:val="it-IT" w:eastAsia="ja-JP"/>
              </w:rPr>
            </w:pPr>
          </w:p>
        </w:tc>
        <w:tc>
          <w:tcPr>
            <w:tcW w:w="1250" w:type="pct"/>
          </w:tcPr>
          <w:p w14:paraId="793B6C1C" w14:textId="77777777" w:rsidR="00D75753" w:rsidRPr="00DE490C" w:rsidRDefault="00D75753" w:rsidP="00DE490C">
            <w:pPr>
              <w:keepNext/>
              <w:keepLines/>
              <w:tabs>
                <w:tab w:val="left" w:pos="5130"/>
              </w:tabs>
              <w:ind w:left="794" w:hanging="794"/>
              <w:outlineLvl w:val="2"/>
              <w:rPr>
                <w:rFonts w:eastAsia="MS Mincho"/>
                <w:lang w:val="it-IT" w:eastAsia="ja-JP"/>
              </w:rPr>
            </w:pPr>
            <w:r w:rsidRPr="00BC27EF">
              <w:rPr>
                <w:rFonts w:eastAsia="MS Mincho"/>
                <w:lang w:val="it-IT" w:eastAsia="ja-JP"/>
              </w:rPr>
              <w:t>CCM</w:t>
            </w:r>
          </w:p>
        </w:tc>
        <w:tc>
          <w:tcPr>
            <w:tcW w:w="1250" w:type="pct"/>
          </w:tcPr>
          <w:p w14:paraId="77AF56B2" w14:textId="77777777" w:rsidR="00D75753" w:rsidRPr="00DE490C" w:rsidRDefault="00D75753" w:rsidP="00DE490C">
            <w:pPr>
              <w:keepNext/>
              <w:keepLines/>
              <w:tabs>
                <w:tab w:val="left" w:pos="5130"/>
              </w:tabs>
              <w:ind w:left="794" w:hanging="794"/>
              <w:outlineLvl w:val="2"/>
              <w:rPr>
                <w:rFonts w:eastAsia="MS Mincho"/>
                <w:lang w:val="it-IT" w:eastAsia="ja-JP"/>
              </w:rPr>
            </w:pPr>
            <w:r w:rsidRPr="00BC27EF">
              <w:rPr>
                <w:rFonts w:eastAsia="MS Mincho"/>
                <w:lang w:val="it-IT" w:eastAsia="ja-JP"/>
              </w:rPr>
              <w:t>Counted</w:t>
            </w:r>
          </w:p>
        </w:tc>
        <w:tc>
          <w:tcPr>
            <w:tcW w:w="1250" w:type="pct"/>
          </w:tcPr>
          <w:p w14:paraId="1C9DD37E" w14:textId="77777777" w:rsidR="00D75753" w:rsidRPr="00DE490C" w:rsidRDefault="00D75753">
            <w:pPr>
              <w:keepNext/>
              <w:keepLines/>
              <w:tabs>
                <w:tab w:val="left" w:pos="5130"/>
              </w:tabs>
              <w:ind w:left="794" w:hanging="794"/>
              <w:outlineLvl w:val="2"/>
              <w:rPr>
                <w:rFonts w:eastAsia="MS Mincho"/>
                <w:lang w:val="it-IT" w:eastAsia="ja-JP"/>
              </w:rPr>
            </w:pPr>
            <w:r w:rsidRPr="00BC27EF">
              <w:rPr>
                <w:rFonts w:eastAsia="MS Mincho"/>
                <w:lang w:val="it-IT" w:eastAsia="ja-JP"/>
              </w:rPr>
              <w:t>ETHx_FT_Sk</w:t>
            </w:r>
          </w:p>
        </w:tc>
      </w:tr>
      <w:tr w:rsidR="00D75753" w:rsidRPr="00BC27EF" w14:paraId="011E0B0D" w14:textId="77777777" w:rsidTr="00DE490C">
        <w:trPr>
          <w:cnfStyle w:val="100000000000" w:firstRow="1" w:lastRow="0" w:firstColumn="0" w:lastColumn="0" w:oddVBand="0" w:evenVBand="0" w:oddHBand="0" w:evenHBand="0" w:firstRowFirstColumn="0" w:firstRowLastColumn="0" w:lastRowFirstColumn="0" w:lastRowLastColumn="0"/>
          <w:tblHeader/>
        </w:trPr>
        <w:tc>
          <w:tcPr>
            <w:tcW w:w="1250" w:type="pct"/>
            <w:vMerge/>
          </w:tcPr>
          <w:p w14:paraId="100BAD2A" w14:textId="77777777" w:rsidR="00D75753" w:rsidRPr="00DE490C" w:rsidRDefault="00D75753" w:rsidP="00DE490C">
            <w:pPr>
              <w:keepNext/>
              <w:keepLines/>
              <w:tabs>
                <w:tab w:val="left" w:pos="567"/>
                <w:tab w:val="left" w:pos="1134"/>
                <w:tab w:val="left" w:pos="1701"/>
                <w:tab w:val="left" w:pos="2268"/>
                <w:tab w:val="left" w:pos="2835"/>
                <w:tab w:val="left" w:pos="3402"/>
                <w:tab w:val="left" w:pos="3969"/>
                <w:tab w:val="left" w:pos="4536"/>
                <w:tab w:val="left" w:pos="5103"/>
                <w:tab w:val="left" w:pos="5130"/>
                <w:tab w:val="left" w:pos="5670"/>
              </w:tabs>
              <w:ind w:left="794"/>
              <w:rPr>
                <w:rFonts w:eastAsia="MS Mincho"/>
                <w:lang w:val="it-IT" w:eastAsia="ja-JP"/>
              </w:rPr>
            </w:pPr>
          </w:p>
        </w:tc>
        <w:tc>
          <w:tcPr>
            <w:tcW w:w="1250" w:type="pct"/>
          </w:tcPr>
          <w:p w14:paraId="2AFEECB7" w14:textId="41A858B7" w:rsidR="00D75753" w:rsidRPr="00DE490C" w:rsidRDefault="00D75753" w:rsidP="00DE490C">
            <w:pPr>
              <w:keepNext/>
              <w:keepLines/>
              <w:tabs>
                <w:tab w:val="left" w:pos="5130"/>
              </w:tabs>
              <w:outlineLvl w:val="2"/>
              <w:rPr>
                <w:rFonts w:eastAsia="MS Mincho"/>
                <w:lang w:val="it-IT" w:eastAsia="ja-JP"/>
              </w:rPr>
            </w:pPr>
            <w:r w:rsidRPr="00BC27EF">
              <w:rPr>
                <w:rFonts w:eastAsia="MS Mincho"/>
                <w:lang w:val="it-IT" w:eastAsia="ja-JP"/>
              </w:rPr>
              <w:t xml:space="preserve">LBM, LBR, </w:t>
            </w:r>
            <w:r w:rsidR="00C244CC">
              <w:rPr>
                <w:rFonts w:eastAsia="MS Mincho"/>
                <w:lang w:val="it-IT" w:eastAsia="ja-JP"/>
              </w:rPr>
              <w:br/>
            </w:r>
            <w:r w:rsidRPr="00BC27EF">
              <w:rPr>
                <w:rFonts w:eastAsia="MS Mincho"/>
                <w:lang w:val="it-IT" w:eastAsia="ja-JP"/>
              </w:rPr>
              <w:t>LTM, LTR</w:t>
            </w:r>
          </w:p>
        </w:tc>
        <w:tc>
          <w:tcPr>
            <w:tcW w:w="1250" w:type="pct"/>
          </w:tcPr>
          <w:p w14:paraId="10CBF4C3" w14:textId="77777777" w:rsidR="00D75753" w:rsidRPr="00DE490C" w:rsidRDefault="00D75753" w:rsidP="00DE490C">
            <w:pPr>
              <w:keepNext/>
              <w:keepLines/>
              <w:tabs>
                <w:tab w:val="left" w:pos="5130"/>
              </w:tabs>
              <w:ind w:left="794" w:hanging="794"/>
              <w:outlineLvl w:val="2"/>
              <w:rPr>
                <w:rFonts w:eastAsia="MS Mincho"/>
                <w:lang w:val="it-IT" w:eastAsia="ja-JP"/>
              </w:rPr>
            </w:pPr>
            <w:r w:rsidRPr="00BC27EF">
              <w:rPr>
                <w:rFonts w:eastAsia="MS Mincho"/>
                <w:lang w:val="it-IT" w:eastAsia="ja-JP"/>
              </w:rPr>
              <w:t>Not counted</w:t>
            </w:r>
          </w:p>
        </w:tc>
        <w:tc>
          <w:tcPr>
            <w:tcW w:w="1250" w:type="pct"/>
          </w:tcPr>
          <w:p w14:paraId="7B798CDE" w14:textId="77777777" w:rsidR="00D75753" w:rsidRPr="00DE490C" w:rsidRDefault="00D75753">
            <w:pPr>
              <w:keepNext/>
              <w:keepLines/>
              <w:tabs>
                <w:tab w:val="left" w:pos="5130"/>
              </w:tabs>
              <w:ind w:left="794" w:hanging="794"/>
              <w:outlineLvl w:val="2"/>
              <w:rPr>
                <w:rFonts w:eastAsia="MS Mincho"/>
                <w:lang w:val="it-IT" w:eastAsia="ja-JP"/>
              </w:rPr>
            </w:pPr>
            <w:r w:rsidRPr="00BC27EF">
              <w:rPr>
                <w:rFonts w:eastAsia="MS Mincho"/>
                <w:lang w:val="it-IT" w:eastAsia="ja-JP"/>
              </w:rPr>
              <w:t>ETHDe_FT_Sk</w:t>
            </w:r>
          </w:p>
        </w:tc>
      </w:tr>
      <w:tr w:rsidR="00D75753" w:rsidRPr="00BC27EF" w14:paraId="3EAA1C5D" w14:textId="77777777" w:rsidTr="00DE490C">
        <w:trPr>
          <w:cnfStyle w:val="100000000000" w:firstRow="1" w:lastRow="0" w:firstColumn="0" w:lastColumn="0" w:oddVBand="0" w:evenVBand="0" w:oddHBand="0" w:evenHBand="0" w:firstRowFirstColumn="0" w:firstRowLastColumn="0" w:lastRowFirstColumn="0" w:lastRowLastColumn="0"/>
          <w:tblHeader/>
        </w:trPr>
        <w:tc>
          <w:tcPr>
            <w:tcW w:w="1250" w:type="pct"/>
            <w:vMerge/>
          </w:tcPr>
          <w:p w14:paraId="789AA27F" w14:textId="77777777" w:rsidR="00D75753" w:rsidRPr="00DE490C" w:rsidRDefault="00D75753" w:rsidP="00DE490C">
            <w:pPr>
              <w:keepNext/>
              <w:keepLines/>
              <w:tabs>
                <w:tab w:val="left" w:pos="567"/>
                <w:tab w:val="left" w:pos="1134"/>
                <w:tab w:val="left" w:pos="1701"/>
                <w:tab w:val="left" w:pos="2268"/>
                <w:tab w:val="left" w:pos="2835"/>
                <w:tab w:val="left" w:pos="3402"/>
                <w:tab w:val="left" w:pos="3969"/>
                <w:tab w:val="left" w:pos="4536"/>
                <w:tab w:val="left" w:pos="5103"/>
                <w:tab w:val="left" w:pos="5130"/>
                <w:tab w:val="left" w:pos="5670"/>
              </w:tabs>
              <w:ind w:left="794"/>
              <w:rPr>
                <w:rFonts w:eastAsia="MS Mincho"/>
                <w:lang w:val="it-IT" w:eastAsia="ja-JP"/>
              </w:rPr>
            </w:pPr>
          </w:p>
        </w:tc>
        <w:tc>
          <w:tcPr>
            <w:tcW w:w="1250" w:type="pct"/>
          </w:tcPr>
          <w:p w14:paraId="5F58EBDB" w14:textId="77777777" w:rsidR="00D75753" w:rsidRPr="00DE490C" w:rsidRDefault="00D75753" w:rsidP="00DE490C">
            <w:pPr>
              <w:keepNext/>
              <w:keepLines/>
              <w:tabs>
                <w:tab w:val="left" w:pos="5130"/>
              </w:tabs>
              <w:ind w:left="794" w:hanging="794"/>
              <w:outlineLvl w:val="2"/>
              <w:rPr>
                <w:rFonts w:eastAsia="MS Mincho"/>
                <w:lang w:val="it-IT" w:eastAsia="ja-JP"/>
              </w:rPr>
            </w:pPr>
            <w:r w:rsidRPr="00BC27EF">
              <w:rPr>
                <w:rFonts w:eastAsia="MS Mincho"/>
                <w:lang w:val="it-IT" w:eastAsia="ja-JP"/>
              </w:rPr>
              <w:t>TST</w:t>
            </w:r>
          </w:p>
        </w:tc>
        <w:tc>
          <w:tcPr>
            <w:tcW w:w="1250" w:type="pct"/>
          </w:tcPr>
          <w:p w14:paraId="715D1064" w14:textId="77777777" w:rsidR="00D75753" w:rsidRPr="00DE490C" w:rsidRDefault="00D75753" w:rsidP="00DE490C">
            <w:pPr>
              <w:keepNext/>
              <w:keepLines/>
              <w:tabs>
                <w:tab w:val="left" w:pos="5130"/>
              </w:tabs>
              <w:ind w:left="794" w:hanging="794"/>
              <w:outlineLvl w:val="2"/>
              <w:rPr>
                <w:rFonts w:eastAsia="MS Mincho"/>
                <w:lang w:val="it-IT" w:eastAsia="ja-JP"/>
              </w:rPr>
            </w:pPr>
            <w:r w:rsidRPr="00BC27EF">
              <w:rPr>
                <w:rFonts w:eastAsia="MS Mincho"/>
                <w:lang w:val="it-IT" w:eastAsia="ja-JP"/>
              </w:rPr>
              <w:t>Not counted</w:t>
            </w:r>
          </w:p>
        </w:tc>
        <w:tc>
          <w:tcPr>
            <w:tcW w:w="1250" w:type="pct"/>
          </w:tcPr>
          <w:p w14:paraId="1A4AB262" w14:textId="77777777" w:rsidR="00D75753" w:rsidRPr="00DE490C" w:rsidRDefault="00D75753">
            <w:pPr>
              <w:keepNext/>
              <w:keepLines/>
              <w:tabs>
                <w:tab w:val="left" w:pos="5130"/>
              </w:tabs>
              <w:ind w:left="794" w:hanging="794"/>
              <w:outlineLvl w:val="2"/>
              <w:rPr>
                <w:rFonts w:eastAsia="MS Mincho"/>
                <w:lang w:val="it-IT" w:eastAsia="ja-JP"/>
              </w:rPr>
            </w:pPr>
            <w:r w:rsidRPr="00BC27EF">
              <w:rPr>
                <w:rFonts w:eastAsia="MS Mincho"/>
                <w:lang w:val="it-IT" w:eastAsia="ja-JP"/>
              </w:rPr>
              <w:t>ETHDe_FT_Sk</w:t>
            </w:r>
          </w:p>
        </w:tc>
      </w:tr>
      <w:tr w:rsidR="00D75753" w:rsidRPr="00BC27EF" w14:paraId="6B7A116F" w14:textId="77777777" w:rsidTr="00DE490C">
        <w:trPr>
          <w:cnfStyle w:val="100000000000" w:firstRow="1" w:lastRow="0" w:firstColumn="0" w:lastColumn="0" w:oddVBand="0" w:evenVBand="0" w:oddHBand="0" w:evenHBand="0" w:firstRowFirstColumn="0" w:firstRowLastColumn="0" w:lastRowFirstColumn="0" w:lastRowLastColumn="0"/>
          <w:tblHeader/>
        </w:trPr>
        <w:tc>
          <w:tcPr>
            <w:tcW w:w="1250" w:type="pct"/>
            <w:vMerge/>
          </w:tcPr>
          <w:p w14:paraId="1F0EEF8F" w14:textId="77777777" w:rsidR="00D75753" w:rsidRPr="00DE490C" w:rsidRDefault="00D75753" w:rsidP="00DE490C">
            <w:pPr>
              <w:keepNext/>
              <w:keepLines/>
              <w:tabs>
                <w:tab w:val="left" w:pos="567"/>
                <w:tab w:val="left" w:pos="1134"/>
                <w:tab w:val="left" w:pos="1701"/>
                <w:tab w:val="left" w:pos="2268"/>
                <w:tab w:val="left" w:pos="2835"/>
                <w:tab w:val="left" w:pos="3402"/>
                <w:tab w:val="left" w:pos="3969"/>
                <w:tab w:val="left" w:pos="4536"/>
                <w:tab w:val="left" w:pos="5103"/>
                <w:tab w:val="left" w:pos="5130"/>
                <w:tab w:val="left" w:pos="5670"/>
              </w:tabs>
              <w:ind w:left="794"/>
              <w:rPr>
                <w:rFonts w:eastAsia="MS Mincho"/>
                <w:lang w:val="it-IT" w:eastAsia="ja-JP"/>
              </w:rPr>
            </w:pPr>
          </w:p>
        </w:tc>
        <w:tc>
          <w:tcPr>
            <w:tcW w:w="1250" w:type="pct"/>
          </w:tcPr>
          <w:p w14:paraId="1B08F746" w14:textId="77777777" w:rsidR="00D75753" w:rsidRPr="00DE490C" w:rsidRDefault="00D75753" w:rsidP="00DE490C">
            <w:pPr>
              <w:keepNext/>
              <w:keepLines/>
              <w:tabs>
                <w:tab w:val="left" w:pos="5130"/>
              </w:tabs>
              <w:ind w:left="794" w:hanging="794"/>
              <w:outlineLvl w:val="2"/>
              <w:rPr>
                <w:rFonts w:eastAsia="MS Mincho"/>
                <w:lang w:val="it-IT" w:eastAsia="ja-JP"/>
              </w:rPr>
            </w:pPr>
            <w:r w:rsidRPr="00BC27EF">
              <w:rPr>
                <w:rFonts w:eastAsia="MS Mincho"/>
                <w:lang w:val="it-IT" w:eastAsia="ja-JP"/>
              </w:rPr>
              <w:t>AIS</w:t>
            </w:r>
          </w:p>
        </w:tc>
        <w:tc>
          <w:tcPr>
            <w:tcW w:w="1250" w:type="pct"/>
          </w:tcPr>
          <w:p w14:paraId="4203065B" w14:textId="403F6A50" w:rsidR="00D75753" w:rsidRPr="00DE490C" w:rsidRDefault="00BC27EF" w:rsidP="00DE490C">
            <w:pPr>
              <w:keepNext/>
              <w:keepLines/>
              <w:tabs>
                <w:tab w:val="clear" w:pos="794"/>
                <w:tab w:val="left" w:pos="460"/>
                <w:tab w:val="left" w:pos="5130"/>
              </w:tabs>
              <w:ind w:left="460" w:hanging="460"/>
              <w:outlineLvl w:val="2"/>
              <w:rPr>
                <w:rFonts w:eastAsia="MS Mincho"/>
                <w:lang w:val="it-IT" w:eastAsia="ja-JP"/>
              </w:rPr>
            </w:pPr>
            <w:r w:rsidRPr="00DE490C">
              <w:rPr>
                <w:rFonts w:eastAsia="MS Mincho"/>
                <w:lang w:val="it-IT" w:eastAsia="ja-JP"/>
              </w:rPr>
              <w:t>Not Specified</w:t>
            </w:r>
            <w:r w:rsidR="00D75753" w:rsidRPr="00BC27EF">
              <w:rPr>
                <w:rFonts w:eastAsia="MS Mincho"/>
                <w:lang w:val="it-IT" w:eastAsia="ja-JP"/>
              </w:rPr>
              <w:t xml:space="preserve">, </w:t>
            </w:r>
            <w:r w:rsidRPr="00DE490C">
              <w:rPr>
                <w:rFonts w:eastAsia="MS Mincho"/>
                <w:lang w:val="it-IT" w:eastAsia="ja-JP"/>
              </w:rPr>
              <w:br/>
            </w:r>
            <w:r w:rsidR="00D75753" w:rsidRPr="00BC27EF">
              <w:rPr>
                <w:rFonts w:eastAsia="MS Mincho"/>
                <w:lang w:val="it-IT" w:eastAsia="ja-JP"/>
              </w:rPr>
              <w:t>only used when no data traffic is flowing</w:t>
            </w:r>
          </w:p>
        </w:tc>
        <w:tc>
          <w:tcPr>
            <w:tcW w:w="1250" w:type="pct"/>
          </w:tcPr>
          <w:p w14:paraId="0917A74E" w14:textId="77777777" w:rsidR="00D75753" w:rsidRPr="00DE490C" w:rsidRDefault="00D75753">
            <w:pPr>
              <w:keepNext/>
              <w:keepLines/>
              <w:tabs>
                <w:tab w:val="left" w:pos="5130"/>
              </w:tabs>
              <w:ind w:left="794" w:hanging="794"/>
              <w:outlineLvl w:val="2"/>
              <w:rPr>
                <w:rFonts w:eastAsia="MS Mincho"/>
                <w:lang w:val="it-IT" w:eastAsia="ja-JP"/>
              </w:rPr>
            </w:pPr>
            <w:r w:rsidRPr="00BC27EF">
              <w:rPr>
                <w:rFonts w:eastAsia="MS Mincho"/>
                <w:lang w:val="it-IT" w:eastAsia="ja-JP"/>
              </w:rPr>
              <w:t>ETHx/ETH_A_Sk</w:t>
            </w:r>
          </w:p>
        </w:tc>
      </w:tr>
      <w:tr w:rsidR="00C244CC" w:rsidRPr="00BC27EF" w14:paraId="4AE3E17F" w14:textId="77777777" w:rsidTr="00DE490C">
        <w:trPr>
          <w:cnfStyle w:val="100000000000" w:firstRow="1" w:lastRow="0" w:firstColumn="0" w:lastColumn="0" w:oddVBand="0" w:evenVBand="0" w:oddHBand="0" w:evenHBand="0" w:firstRowFirstColumn="0" w:firstRowLastColumn="0" w:lastRowFirstColumn="0" w:lastRowLastColumn="0"/>
          <w:tblHeader/>
        </w:trPr>
        <w:tc>
          <w:tcPr>
            <w:tcW w:w="1250" w:type="pct"/>
            <w:vMerge/>
          </w:tcPr>
          <w:p w14:paraId="44FBAEB5" w14:textId="77777777" w:rsidR="00C244CC" w:rsidRPr="00DE490C" w:rsidRDefault="00C244CC" w:rsidP="00DE490C">
            <w:pPr>
              <w:keepNext/>
              <w:keepLines/>
              <w:tabs>
                <w:tab w:val="left" w:pos="567"/>
                <w:tab w:val="left" w:pos="1134"/>
                <w:tab w:val="left" w:pos="1701"/>
                <w:tab w:val="left" w:pos="2268"/>
                <w:tab w:val="left" w:pos="2835"/>
                <w:tab w:val="left" w:pos="3402"/>
                <w:tab w:val="left" w:pos="3969"/>
                <w:tab w:val="left" w:pos="4536"/>
                <w:tab w:val="left" w:pos="5103"/>
                <w:tab w:val="left" w:pos="5130"/>
                <w:tab w:val="left" w:pos="5670"/>
              </w:tabs>
              <w:ind w:left="794"/>
              <w:rPr>
                <w:rFonts w:eastAsia="MS Mincho"/>
                <w:lang w:val="it-IT" w:eastAsia="ja-JP"/>
              </w:rPr>
            </w:pPr>
          </w:p>
        </w:tc>
        <w:tc>
          <w:tcPr>
            <w:tcW w:w="1250" w:type="pct"/>
          </w:tcPr>
          <w:p w14:paraId="066A3870" w14:textId="77777777" w:rsidR="00C244CC" w:rsidRPr="00DE490C" w:rsidRDefault="00C244CC" w:rsidP="00DE490C">
            <w:pPr>
              <w:keepNext/>
              <w:keepLines/>
              <w:tabs>
                <w:tab w:val="left" w:pos="5130"/>
              </w:tabs>
              <w:ind w:left="794" w:hanging="794"/>
              <w:outlineLvl w:val="2"/>
              <w:rPr>
                <w:rFonts w:eastAsia="MS Mincho"/>
                <w:lang w:val="it-IT" w:eastAsia="ja-JP"/>
              </w:rPr>
            </w:pPr>
            <w:r w:rsidRPr="00BC27EF">
              <w:rPr>
                <w:rFonts w:eastAsia="MS Mincho"/>
                <w:lang w:val="it-IT" w:eastAsia="ja-JP"/>
              </w:rPr>
              <w:t>LCK</w:t>
            </w:r>
          </w:p>
        </w:tc>
        <w:tc>
          <w:tcPr>
            <w:tcW w:w="1250" w:type="pct"/>
          </w:tcPr>
          <w:p w14:paraId="3403DCA2" w14:textId="798FD62E" w:rsidR="00C244CC" w:rsidRPr="00DE490C" w:rsidRDefault="00C244CC" w:rsidP="00DE490C">
            <w:pPr>
              <w:keepNext/>
              <w:keepLines/>
              <w:tabs>
                <w:tab w:val="clear" w:pos="794"/>
                <w:tab w:val="left" w:pos="460"/>
                <w:tab w:val="left" w:pos="5130"/>
              </w:tabs>
              <w:ind w:left="460" w:hanging="460"/>
              <w:outlineLvl w:val="2"/>
              <w:rPr>
                <w:rFonts w:eastAsia="MS Mincho"/>
                <w:lang w:val="it-IT" w:eastAsia="ja-JP"/>
              </w:rPr>
            </w:pPr>
            <w:r w:rsidRPr="00835478">
              <w:rPr>
                <w:rFonts w:eastAsia="MS Mincho"/>
                <w:lang w:val="it-IT" w:eastAsia="ja-JP"/>
              </w:rPr>
              <w:t>Not Specified</w:t>
            </w:r>
            <w:r w:rsidRPr="00BC27EF">
              <w:rPr>
                <w:rFonts w:eastAsia="MS Mincho"/>
                <w:lang w:val="it-IT" w:eastAsia="ja-JP"/>
              </w:rPr>
              <w:t xml:space="preserve">, </w:t>
            </w:r>
            <w:r w:rsidRPr="00835478">
              <w:rPr>
                <w:rFonts w:eastAsia="MS Mincho"/>
                <w:lang w:val="it-IT" w:eastAsia="ja-JP"/>
              </w:rPr>
              <w:br/>
            </w:r>
            <w:r w:rsidRPr="00BC27EF">
              <w:rPr>
                <w:rFonts w:eastAsia="MS Mincho"/>
                <w:lang w:val="it-IT" w:eastAsia="ja-JP"/>
              </w:rPr>
              <w:t>only used when no data traffic is flowing</w:t>
            </w:r>
          </w:p>
        </w:tc>
        <w:tc>
          <w:tcPr>
            <w:tcW w:w="1250" w:type="pct"/>
          </w:tcPr>
          <w:p w14:paraId="1333F252" w14:textId="77777777" w:rsidR="00C244CC" w:rsidRPr="00DE490C" w:rsidRDefault="00C244CC">
            <w:pPr>
              <w:keepNext/>
              <w:keepLines/>
              <w:tabs>
                <w:tab w:val="left" w:pos="5130"/>
              </w:tabs>
              <w:ind w:left="794" w:hanging="794"/>
              <w:outlineLvl w:val="2"/>
              <w:rPr>
                <w:rFonts w:eastAsia="MS Mincho"/>
                <w:lang w:val="it-IT" w:eastAsia="ja-JP"/>
              </w:rPr>
            </w:pPr>
            <w:r w:rsidRPr="00BC27EF">
              <w:rPr>
                <w:rFonts w:eastAsia="MS Mincho"/>
                <w:lang w:val="it-IT" w:eastAsia="ja-JP"/>
              </w:rPr>
              <w:t>ETHx/ETH_A_Sk</w:t>
            </w:r>
          </w:p>
        </w:tc>
      </w:tr>
      <w:tr w:rsidR="00D75753" w:rsidRPr="00BC27EF" w14:paraId="3DA4DF2A" w14:textId="77777777" w:rsidTr="00DE490C">
        <w:trPr>
          <w:cnfStyle w:val="100000000000" w:firstRow="1" w:lastRow="0" w:firstColumn="0" w:lastColumn="0" w:oddVBand="0" w:evenVBand="0" w:oddHBand="0" w:evenHBand="0" w:firstRowFirstColumn="0" w:firstRowLastColumn="0" w:lastRowFirstColumn="0" w:lastRowLastColumn="0"/>
          <w:tblHeader/>
        </w:trPr>
        <w:tc>
          <w:tcPr>
            <w:tcW w:w="1250" w:type="pct"/>
            <w:vMerge/>
          </w:tcPr>
          <w:p w14:paraId="234E9756" w14:textId="77777777" w:rsidR="00D75753" w:rsidRPr="00DE490C" w:rsidRDefault="00D75753" w:rsidP="00DE490C">
            <w:pPr>
              <w:keepNext/>
              <w:keepLines/>
              <w:tabs>
                <w:tab w:val="left" w:pos="567"/>
                <w:tab w:val="left" w:pos="1134"/>
                <w:tab w:val="left" w:pos="1701"/>
                <w:tab w:val="left" w:pos="2268"/>
                <w:tab w:val="left" w:pos="2835"/>
                <w:tab w:val="left" w:pos="3402"/>
                <w:tab w:val="left" w:pos="3969"/>
                <w:tab w:val="left" w:pos="4536"/>
                <w:tab w:val="left" w:pos="5103"/>
                <w:tab w:val="left" w:pos="5130"/>
                <w:tab w:val="left" w:pos="5670"/>
              </w:tabs>
              <w:ind w:left="794"/>
              <w:rPr>
                <w:rFonts w:eastAsia="MS Mincho"/>
                <w:lang w:val="it-IT" w:eastAsia="ja-JP"/>
              </w:rPr>
            </w:pPr>
          </w:p>
        </w:tc>
        <w:tc>
          <w:tcPr>
            <w:tcW w:w="1250" w:type="pct"/>
          </w:tcPr>
          <w:p w14:paraId="19107BB0" w14:textId="77777777" w:rsidR="00D75753" w:rsidRPr="00DE490C" w:rsidRDefault="00D75753" w:rsidP="00DE490C">
            <w:pPr>
              <w:keepNext/>
              <w:keepLines/>
              <w:tabs>
                <w:tab w:val="left" w:pos="5130"/>
              </w:tabs>
              <w:ind w:left="794" w:hanging="794"/>
              <w:outlineLvl w:val="2"/>
              <w:rPr>
                <w:rFonts w:eastAsia="MS Mincho"/>
                <w:lang w:val="it-IT" w:eastAsia="ja-JP"/>
              </w:rPr>
            </w:pPr>
            <w:r w:rsidRPr="00BC27EF">
              <w:rPr>
                <w:rFonts w:eastAsia="MS Mincho"/>
                <w:lang w:val="it-IT" w:eastAsia="ja-JP"/>
              </w:rPr>
              <w:t>DMM, DMR, 1DM</w:t>
            </w:r>
          </w:p>
        </w:tc>
        <w:tc>
          <w:tcPr>
            <w:tcW w:w="1250" w:type="pct"/>
          </w:tcPr>
          <w:p w14:paraId="2865C051" w14:textId="77777777" w:rsidR="00D75753" w:rsidRPr="00DE490C" w:rsidRDefault="00D75753" w:rsidP="00DE490C">
            <w:pPr>
              <w:keepNext/>
              <w:keepLines/>
              <w:tabs>
                <w:tab w:val="left" w:pos="5130"/>
              </w:tabs>
              <w:ind w:left="794" w:hanging="794"/>
              <w:outlineLvl w:val="2"/>
              <w:rPr>
                <w:rFonts w:eastAsia="MS Mincho"/>
                <w:lang w:val="it-IT" w:eastAsia="ja-JP"/>
              </w:rPr>
            </w:pPr>
            <w:r w:rsidRPr="00BC27EF">
              <w:rPr>
                <w:rFonts w:eastAsia="MS Mincho"/>
                <w:lang w:val="it-IT" w:eastAsia="ja-JP"/>
              </w:rPr>
              <w:t>Not counted</w:t>
            </w:r>
          </w:p>
        </w:tc>
        <w:tc>
          <w:tcPr>
            <w:tcW w:w="1250" w:type="pct"/>
          </w:tcPr>
          <w:p w14:paraId="628FB1CD" w14:textId="77777777" w:rsidR="00D75753" w:rsidRPr="00DE490C" w:rsidRDefault="00D75753" w:rsidP="00DE490C">
            <w:pPr>
              <w:keepNext/>
              <w:keepLines/>
              <w:tabs>
                <w:tab w:val="clear" w:pos="794"/>
                <w:tab w:val="left" w:pos="406"/>
                <w:tab w:val="left" w:pos="5130"/>
              </w:tabs>
              <w:ind w:left="406" w:hanging="406"/>
              <w:outlineLvl w:val="2"/>
              <w:rPr>
                <w:rFonts w:eastAsia="MS Mincho"/>
                <w:lang w:val="it-IT" w:eastAsia="ja-JP"/>
              </w:rPr>
            </w:pPr>
            <w:r w:rsidRPr="00BC27EF">
              <w:rPr>
                <w:rFonts w:eastAsia="MS Mincho"/>
                <w:lang w:val="it-IT" w:eastAsia="ja-JP"/>
              </w:rPr>
              <w:t>ETHx_FT_Sk or ETHDe_FT_Sk</w:t>
            </w:r>
          </w:p>
        </w:tc>
      </w:tr>
      <w:tr w:rsidR="00D75753" w:rsidRPr="00BC27EF" w14:paraId="78D75624" w14:textId="77777777" w:rsidTr="00DE490C">
        <w:trPr>
          <w:cnfStyle w:val="100000000000" w:firstRow="1" w:lastRow="0" w:firstColumn="0" w:lastColumn="0" w:oddVBand="0" w:evenVBand="0" w:oddHBand="0" w:evenHBand="0" w:firstRowFirstColumn="0" w:firstRowLastColumn="0" w:lastRowFirstColumn="0" w:lastRowLastColumn="0"/>
          <w:tblHeader/>
        </w:trPr>
        <w:tc>
          <w:tcPr>
            <w:tcW w:w="1250" w:type="pct"/>
            <w:vMerge/>
          </w:tcPr>
          <w:p w14:paraId="791211FD" w14:textId="77777777" w:rsidR="00D75753" w:rsidRPr="00DE490C" w:rsidRDefault="00D75753" w:rsidP="00DE490C">
            <w:pPr>
              <w:keepNext/>
              <w:keepLines/>
              <w:tabs>
                <w:tab w:val="left" w:pos="567"/>
                <w:tab w:val="left" w:pos="1134"/>
                <w:tab w:val="left" w:pos="1701"/>
                <w:tab w:val="left" w:pos="2268"/>
                <w:tab w:val="left" w:pos="2835"/>
                <w:tab w:val="left" w:pos="3402"/>
                <w:tab w:val="left" w:pos="3969"/>
                <w:tab w:val="left" w:pos="4536"/>
                <w:tab w:val="left" w:pos="5103"/>
                <w:tab w:val="left" w:pos="5130"/>
                <w:tab w:val="left" w:pos="5670"/>
              </w:tabs>
              <w:ind w:left="794"/>
              <w:rPr>
                <w:rFonts w:eastAsia="MS Mincho"/>
                <w:lang w:val="it-IT" w:eastAsia="ja-JP"/>
              </w:rPr>
            </w:pPr>
          </w:p>
        </w:tc>
        <w:tc>
          <w:tcPr>
            <w:tcW w:w="1250" w:type="pct"/>
          </w:tcPr>
          <w:p w14:paraId="45491EE8" w14:textId="77777777" w:rsidR="00D75753" w:rsidRPr="00BC27EF" w:rsidRDefault="00D75753" w:rsidP="00DE490C">
            <w:pPr>
              <w:tabs>
                <w:tab w:val="left" w:pos="5130"/>
              </w:tabs>
              <w:rPr>
                <w:rFonts w:eastAsia="MS Mincho"/>
                <w:lang w:val="it-IT" w:eastAsia="ja-JP"/>
              </w:rPr>
            </w:pPr>
            <w:r w:rsidRPr="00BC27EF">
              <w:rPr>
                <w:rFonts w:eastAsia="MS Mincho"/>
                <w:lang w:val="it-IT" w:eastAsia="ja-JP"/>
              </w:rPr>
              <w:t>LMM, LMR</w:t>
            </w:r>
          </w:p>
        </w:tc>
        <w:tc>
          <w:tcPr>
            <w:tcW w:w="1250" w:type="pct"/>
          </w:tcPr>
          <w:p w14:paraId="213377D6" w14:textId="77777777" w:rsidR="00D75753" w:rsidRPr="00DE490C" w:rsidRDefault="00D75753" w:rsidP="00DE490C">
            <w:pPr>
              <w:keepNext/>
              <w:keepLines/>
              <w:tabs>
                <w:tab w:val="left" w:pos="5130"/>
              </w:tabs>
              <w:ind w:left="794" w:hanging="794"/>
              <w:outlineLvl w:val="2"/>
              <w:rPr>
                <w:rFonts w:eastAsia="MS Mincho"/>
                <w:lang w:val="it-IT" w:eastAsia="ja-JP"/>
              </w:rPr>
            </w:pPr>
            <w:r w:rsidRPr="00BC27EF">
              <w:rPr>
                <w:rFonts w:eastAsia="MS Mincho"/>
                <w:lang w:val="it-IT" w:eastAsia="ja-JP"/>
              </w:rPr>
              <w:t>Not counted</w:t>
            </w:r>
          </w:p>
        </w:tc>
        <w:tc>
          <w:tcPr>
            <w:tcW w:w="1250" w:type="pct"/>
          </w:tcPr>
          <w:p w14:paraId="4E890024" w14:textId="02CE6F5A" w:rsidR="00D75753" w:rsidRPr="00DE490C" w:rsidRDefault="00C244CC" w:rsidP="00DE490C">
            <w:pPr>
              <w:keepNext/>
              <w:keepLines/>
              <w:tabs>
                <w:tab w:val="left" w:pos="5130"/>
              </w:tabs>
              <w:ind w:left="406" w:hanging="406"/>
              <w:outlineLvl w:val="2"/>
              <w:rPr>
                <w:rFonts w:eastAsia="MS Mincho"/>
                <w:lang w:val="it-IT" w:eastAsia="ja-JP"/>
              </w:rPr>
            </w:pPr>
            <w:r w:rsidRPr="00C244CC">
              <w:rPr>
                <w:rFonts w:eastAsia="MS Mincho"/>
                <w:lang w:val="it-IT" w:eastAsia="ja-JP"/>
              </w:rPr>
              <w:t>ETHx_FT_Sk or ETHDe_FT_Sk</w:t>
            </w:r>
          </w:p>
        </w:tc>
      </w:tr>
      <w:tr w:rsidR="00D75753" w:rsidRPr="00BC27EF" w14:paraId="57AB3773" w14:textId="77777777" w:rsidTr="00DE490C">
        <w:trPr>
          <w:cnfStyle w:val="100000000000" w:firstRow="1" w:lastRow="0" w:firstColumn="0" w:lastColumn="0" w:oddVBand="0" w:evenVBand="0" w:oddHBand="0" w:evenHBand="0" w:firstRowFirstColumn="0" w:firstRowLastColumn="0" w:lastRowFirstColumn="0" w:lastRowLastColumn="0"/>
          <w:tblHeader/>
        </w:trPr>
        <w:tc>
          <w:tcPr>
            <w:tcW w:w="1250" w:type="pct"/>
            <w:vMerge/>
          </w:tcPr>
          <w:p w14:paraId="7810A6F3" w14:textId="77777777" w:rsidR="00D75753" w:rsidRPr="00DE490C" w:rsidRDefault="00D75753" w:rsidP="00DE490C">
            <w:pPr>
              <w:keepNext/>
              <w:keepLines/>
              <w:tabs>
                <w:tab w:val="left" w:pos="567"/>
                <w:tab w:val="left" w:pos="1134"/>
                <w:tab w:val="left" w:pos="1701"/>
                <w:tab w:val="left" w:pos="2268"/>
                <w:tab w:val="left" w:pos="2835"/>
                <w:tab w:val="left" w:pos="3402"/>
                <w:tab w:val="left" w:pos="3969"/>
                <w:tab w:val="left" w:pos="4536"/>
                <w:tab w:val="left" w:pos="5103"/>
                <w:tab w:val="left" w:pos="5130"/>
                <w:tab w:val="left" w:pos="5670"/>
              </w:tabs>
              <w:ind w:left="794"/>
              <w:rPr>
                <w:rFonts w:eastAsia="MS Mincho"/>
                <w:lang w:val="it-IT" w:eastAsia="ja-JP"/>
              </w:rPr>
            </w:pPr>
          </w:p>
        </w:tc>
        <w:tc>
          <w:tcPr>
            <w:tcW w:w="1250" w:type="pct"/>
          </w:tcPr>
          <w:p w14:paraId="31E1AC7E" w14:textId="77777777" w:rsidR="00D75753" w:rsidRPr="00DE490C" w:rsidRDefault="00D75753" w:rsidP="00DE490C">
            <w:pPr>
              <w:keepNext/>
              <w:keepLines/>
              <w:tabs>
                <w:tab w:val="left" w:pos="5130"/>
              </w:tabs>
              <w:ind w:left="794" w:hanging="794"/>
              <w:outlineLvl w:val="2"/>
              <w:rPr>
                <w:rFonts w:eastAsia="MS Mincho"/>
                <w:lang w:val="it-IT" w:eastAsia="ja-JP"/>
              </w:rPr>
            </w:pPr>
            <w:r w:rsidRPr="00BC27EF">
              <w:rPr>
                <w:rFonts w:eastAsia="MS Mincho"/>
                <w:lang w:val="it-IT" w:eastAsia="ja-JP"/>
              </w:rPr>
              <w:t>SLM, SLR, 1SL</w:t>
            </w:r>
          </w:p>
        </w:tc>
        <w:tc>
          <w:tcPr>
            <w:tcW w:w="1250" w:type="pct"/>
          </w:tcPr>
          <w:p w14:paraId="39A32D20" w14:textId="77777777" w:rsidR="00D75753" w:rsidRPr="00DE490C" w:rsidRDefault="00D75753" w:rsidP="00DE490C">
            <w:pPr>
              <w:keepNext/>
              <w:keepLines/>
              <w:tabs>
                <w:tab w:val="left" w:pos="5130"/>
              </w:tabs>
              <w:ind w:left="794" w:hanging="794"/>
              <w:outlineLvl w:val="2"/>
              <w:rPr>
                <w:rFonts w:eastAsia="MS Mincho"/>
                <w:lang w:val="it-IT" w:eastAsia="ja-JP"/>
              </w:rPr>
            </w:pPr>
            <w:r w:rsidRPr="00BC27EF">
              <w:rPr>
                <w:rFonts w:eastAsia="MS Mincho"/>
                <w:lang w:val="it-IT" w:eastAsia="ja-JP"/>
              </w:rPr>
              <w:t>Not counted</w:t>
            </w:r>
          </w:p>
        </w:tc>
        <w:tc>
          <w:tcPr>
            <w:tcW w:w="1250" w:type="pct"/>
          </w:tcPr>
          <w:p w14:paraId="4406E5D0" w14:textId="77777777" w:rsidR="00D75753" w:rsidRPr="00DE490C" w:rsidRDefault="00D75753" w:rsidP="00DE490C">
            <w:pPr>
              <w:keepNext/>
              <w:keepLines/>
              <w:tabs>
                <w:tab w:val="clear" w:pos="794"/>
                <w:tab w:val="left" w:pos="406"/>
                <w:tab w:val="left" w:pos="5130"/>
              </w:tabs>
              <w:ind w:left="406" w:hanging="406"/>
              <w:outlineLvl w:val="2"/>
              <w:rPr>
                <w:rFonts w:eastAsia="MS Mincho"/>
                <w:lang w:val="it-IT" w:eastAsia="ja-JP"/>
              </w:rPr>
            </w:pPr>
            <w:r w:rsidRPr="00BC27EF">
              <w:rPr>
                <w:rFonts w:eastAsia="MS Mincho"/>
                <w:lang w:val="it-IT" w:eastAsia="ja-JP"/>
              </w:rPr>
              <w:t>ETHx_FT_Sk or ETHDe_FT_Sk</w:t>
            </w:r>
          </w:p>
        </w:tc>
      </w:tr>
      <w:tr w:rsidR="00D75753" w14:paraId="596A9F0D" w14:textId="77777777" w:rsidTr="00DE490C">
        <w:trPr>
          <w:cnfStyle w:val="100000000000" w:firstRow="1" w:lastRow="0" w:firstColumn="0" w:lastColumn="0" w:oddVBand="0" w:evenVBand="0" w:oddHBand="0" w:evenHBand="0" w:firstRowFirstColumn="0" w:firstRowLastColumn="0" w:lastRowFirstColumn="0" w:lastRowLastColumn="0"/>
          <w:tblHeader/>
        </w:trPr>
        <w:tc>
          <w:tcPr>
            <w:tcW w:w="1250" w:type="pct"/>
          </w:tcPr>
          <w:p w14:paraId="5E7B1D47" w14:textId="77777777" w:rsidR="00D75753" w:rsidRPr="00DE490C" w:rsidRDefault="00D75753" w:rsidP="00DE490C">
            <w:pPr>
              <w:keepNext/>
              <w:keepLines/>
              <w:tabs>
                <w:tab w:val="left" w:pos="5130"/>
              </w:tabs>
              <w:ind w:left="794" w:hanging="794"/>
              <w:outlineLvl w:val="2"/>
              <w:rPr>
                <w:rFonts w:eastAsia="MS Mincho"/>
                <w:lang w:val="it-IT" w:eastAsia="ja-JP"/>
              </w:rPr>
            </w:pPr>
            <w:r w:rsidRPr="00BC27EF">
              <w:rPr>
                <w:rFonts w:eastAsia="MS Mincho"/>
                <w:lang w:val="it-IT" w:eastAsia="ja-JP"/>
              </w:rPr>
              <w:t>Lower than MEP</w:t>
            </w:r>
          </w:p>
        </w:tc>
        <w:tc>
          <w:tcPr>
            <w:tcW w:w="1250" w:type="pct"/>
          </w:tcPr>
          <w:p w14:paraId="341F1937" w14:textId="77777777" w:rsidR="00D75753" w:rsidRPr="00DE490C" w:rsidRDefault="00D75753" w:rsidP="00DE490C">
            <w:pPr>
              <w:keepNext/>
              <w:keepLines/>
              <w:tabs>
                <w:tab w:val="left" w:pos="5130"/>
              </w:tabs>
              <w:ind w:left="794" w:hanging="794"/>
              <w:outlineLvl w:val="2"/>
              <w:rPr>
                <w:rFonts w:eastAsia="MS Mincho"/>
                <w:lang w:val="it-IT" w:eastAsia="ja-JP"/>
              </w:rPr>
            </w:pPr>
            <w:r w:rsidRPr="00BC27EF">
              <w:rPr>
                <w:rFonts w:eastAsia="MS Mincho"/>
                <w:lang w:val="it-IT" w:eastAsia="ja-JP"/>
              </w:rPr>
              <w:t>Any</w:t>
            </w:r>
          </w:p>
        </w:tc>
        <w:tc>
          <w:tcPr>
            <w:tcW w:w="1250" w:type="pct"/>
          </w:tcPr>
          <w:p w14:paraId="28172674" w14:textId="77777777" w:rsidR="00D75753" w:rsidRPr="00BC27EF" w:rsidRDefault="00D75753" w:rsidP="00DE490C">
            <w:pPr>
              <w:tabs>
                <w:tab w:val="left" w:pos="5130"/>
              </w:tabs>
              <w:rPr>
                <w:rFonts w:eastAsia="MS Mincho"/>
                <w:lang w:val="it-IT" w:eastAsia="ja-JP"/>
              </w:rPr>
            </w:pPr>
            <w:r w:rsidRPr="00BC27EF">
              <w:rPr>
                <w:rFonts w:eastAsia="MS Mincho"/>
                <w:lang w:val="it-IT" w:eastAsia="ja-JP"/>
              </w:rPr>
              <w:t>Not counted</w:t>
            </w:r>
          </w:p>
        </w:tc>
        <w:tc>
          <w:tcPr>
            <w:tcW w:w="1250" w:type="pct"/>
          </w:tcPr>
          <w:p w14:paraId="1B2AF0F5" w14:textId="77777777" w:rsidR="00D75753" w:rsidRDefault="00D75753">
            <w:pPr>
              <w:tabs>
                <w:tab w:val="left" w:pos="5130"/>
              </w:tabs>
              <w:rPr>
                <w:rFonts w:eastAsia="MS Mincho"/>
                <w:lang w:val="it-IT" w:eastAsia="ja-JP"/>
              </w:rPr>
            </w:pPr>
            <w:r w:rsidRPr="00BC27EF">
              <w:rPr>
                <w:rFonts w:eastAsia="MS Mincho"/>
                <w:lang w:val="it-IT" w:eastAsia="ja-JP"/>
              </w:rPr>
              <w:t>ETHx_FT_Sk or ETHDe_FT_Sk at a lower MEG Level</w:t>
            </w:r>
          </w:p>
        </w:tc>
      </w:tr>
    </w:tbl>
    <w:p w14:paraId="0602390A" w14:textId="77777777" w:rsidR="00AC436A" w:rsidRDefault="00AC436A" w:rsidP="00AC436A">
      <w:pPr>
        <w:tabs>
          <w:tab w:val="clear" w:pos="794"/>
          <w:tab w:val="left" w:pos="0"/>
        </w:tabs>
        <w:jc w:val="both"/>
        <w:rPr>
          <w:lang w:eastAsia="ja-JP"/>
        </w:rPr>
      </w:pPr>
      <w:r w:rsidRPr="00C41EFE">
        <w:rPr>
          <w:lang w:eastAsia="ja-JP"/>
        </w:rPr>
        <w:t>It is assumed that the impact on FLR evaluation of counting OAM frames is negligible, as long as both MEPs count the same set of OAM frames.</w:t>
      </w:r>
    </w:p>
    <w:p w14:paraId="6D26E63D" w14:textId="77777777" w:rsidR="00723863" w:rsidRDefault="00723863" w:rsidP="00AC436A">
      <w:pPr>
        <w:tabs>
          <w:tab w:val="clear" w:pos="794"/>
          <w:tab w:val="left" w:pos="0"/>
        </w:tabs>
        <w:jc w:val="both"/>
        <w:rPr>
          <w:lang w:eastAsia="ja-JP"/>
        </w:rPr>
      </w:pPr>
    </w:p>
    <w:p w14:paraId="681EB51F" w14:textId="182064FF" w:rsidR="00D25B09" w:rsidRPr="00C41EFE" w:rsidRDefault="00D25B09" w:rsidP="00D25B09">
      <w:pPr>
        <w:pStyle w:val="Heading3"/>
        <w:rPr>
          <w:lang w:eastAsia="ja-JP"/>
        </w:rPr>
      </w:pPr>
      <w:r>
        <w:rPr>
          <w:rFonts w:hint="eastAsia"/>
          <w:lang w:eastAsia="ja-JP"/>
        </w:rPr>
        <w:t>6</w:t>
      </w:r>
      <w:r w:rsidRPr="00C41EFE">
        <w:rPr>
          <w:lang w:eastAsia="ja-JP"/>
        </w:rPr>
        <w:t>.</w:t>
      </w:r>
      <w:r>
        <w:rPr>
          <w:lang w:eastAsia="ja-JP"/>
        </w:rPr>
        <w:t>2</w:t>
      </w:r>
      <w:r w:rsidRPr="00C41EFE">
        <w:rPr>
          <w:lang w:eastAsia="ja-JP"/>
        </w:rPr>
        <w:t>.</w:t>
      </w:r>
      <w:r>
        <w:rPr>
          <w:lang w:eastAsia="ja-JP"/>
        </w:rPr>
        <w:t>2</w:t>
      </w:r>
      <w:r w:rsidRPr="00C41EFE">
        <w:rPr>
          <w:lang w:eastAsia="ja-JP"/>
        </w:rPr>
        <w:tab/>
      </w:r>
      <w:r>
        <w:rPr>
          <w:lang w:eastAsia="ja-JP"/>
        </w:rPr>
        <w:t xml:space="preserve">Proactive </w:t>
      </w:r>
      <w:r w:rsidRPr="00C41EFE">
        <w:rPr>
          <w:lang w:eastAsia="ja-JP"/>
        </w:rPr>
        <w:t>Process</w:t>
      </w:r>
    </w:p>
    <w:p w14:paraId="7D53732E" w14:textId="108EC7B5" w:rsidR="005968EC" w:rsidRPr="00C41EFE" w:rsidRDefault="005968EC" w:rsidP="005968EC">
      <w:pPr>
        <w:rPr>
          <w:lang w:eastAsia="ja-JP"/>
        </w:rPr>
      </w:pPr>
      <w:r w:rsidRPr="00C41EFE">
        <w:rPr>
          <w:rFonts w:hint="eastAsia"/>
          <w:lang w:eastAsia="ja-JP"/>
        </w:rPr>
        <w:t xml:space="preserve">The overview of the </w:t>
      </w:r>
      <w:r w:rsidRPr="00C41EFE">
        <w:rPr>
          <w:lang w:eastAsia="ja-JP"/>
        </w:rPr>
        <w:t xml:space="preserve">process involved </w:t>
      </w:r>
      <w:r w:rsidRPr="00C41EFE">
        <w:rPr>
          <w:rFonts w:hint="eastAsia"/>
          <w:lang w:eastAsia="ja-JP"/>
        </w:rPr>
        <w:t>with</w:t>
      </w:r>
      <w:r w:rsidRPr="00C41EFE">
        <w:rPr>
          <w:lang w:eastAsia="ja-JP"/>
        </w:rPr>
        <w:t xml:space="preserve"> </w:t>
      </w:r>
      <w:r w:rsidRPr="00C41EFE">
        <w:rPr>
          <w:rFonts w:hint="eastAsia"/>
          <w:lang w:eastAsia="ja-JP"/>
        </w:rPr>
        <w:t xml:space="preserve">proactive </w:t>
      </w:r>
      <w:r w:rsidR="006A0FD0" w:rsidRPr="00E36C23">
        <w:rPr>
          <w:szCs w:val="24"/>
          <w:lang w:eastAsia="ja-JP"/>
        </w:rPr>
        <w:t>Single-Ended ETH-LM</w:t>
      </w:r>
      <w:r w:rsidRPr="00C41EFE">
        <w:rPr>
          <w:lang w:eastAsia="ja-JP"/>
        </w:rPr>
        <w:t xml:space="preserve"> is described in clause 8.1.</w:t>
      </w:r>
      <w:r w:rsidRPr="00C41EFE">
        <w:rPr>
          <w:rFonts w:hint="eastAsia"/>
          <w:lang w:eastAsia="ja-JP"/>
        </w:rPr>
        <w:t>9</w:t>
      </w:r>
      <w:r w:rsidRPr="00C41EFE">
        <w:rPr>
          <w:lang w:eastAsia="ja-JP"/>
        </w:rPr>
        <w:t xml:space="preserve"> of [ITU-T G.8021]. The management information (MI) signals and their values</w:t>
      </w:r>
      <w:r w:rsidRPr="00C41EFE">
        <w:rPr>
          <w:rFonts w:hint="eastAsia"/>
          <w:lang w:eastAsia="ja-JP"/>
        </w:rPr>
        <w:t xml:space="preserve"> for </w:t>
      </w:r>
      <w:r w:rsidRPr="00C41EFE">
        <w:rPr>
          <w:lang w:eastAsia="ja-JP"/>
        </w:rPr>
        <w:t xml:space="preserve">proactive </w:t>
      </w:r>
      <w:r w:rsidR="006A0FD0" w:rsidRPr="00E36C23">
        <w:rPr>
          <w:szCs w:val="24"/>
          <w:lang w:eastAsia="ja-JP"/>
        </w:rPr>
        <w:t>Single-Ended ETH-LM</w:t>
      </w:r>
      <w:r w:rsidRPr="00C41EFE">
        <w:rPr>
          <w:lang w:eastAsia="ja-JP"/>
        </w:rPr>
        <w:t xml:space="preserve"> </w:t>
      </w:r>
      <w:r w:rsidRPr="00C41EFE">
        <w:rPr>
          <w:rFonts w:hint="eastAsia"/>
          <w:lang w:eastAsia="ja-JP"/>
        </w:rPr>
        <w:t>are</w:t>
      </w:r>
      <w:r w:rsidRPr="00C41EFE">
        <w:rPr>
          <w:lang w:eastAsia="ja-JP"/>
        </w:rPr>
        <w:t xml:space="preserve"> listed</w:t>
      </w:r>
      <w:r w:rsidRPr="00C41EFE">
        <w:rPr>
          <w:rFonts w:hint="eastAsia"/>
          <w:lang w:eastAsia="ja-JP"/>
        </w:rPr>
        <w:t xml:space="preserve"> in Table 1a.</w:t>
      </w:r>
    </w:p>
    <w:p w14:paraId="0576AF24" w14:textId="77777777" w:rsidR="005968EC" w:rsidRPr="00C41EFE" w:rsidRDefault="005968EC" w:rsidP="005968EC">
      <w:pPr>
        <w:tabs>
          <w:tab w:val="clear" w:pos="794"/>
          <w:tab w:val="left" w:pos="0"/>
        </w:tabs>
        <w:ind w:hanging="29"/>
        <w:rPr>
          <w:lang w:eastAsia="ja-JP"/>
        </w:rPr>
      </w:pPr>
      <w:r w:rsidRPr="00C41EFE">
        <w:rPr>
          <w:szCs w:val="24"/>
          <w:lang w:eastAsia="ja-JP"/>
        </w:rPr>
        <w:t>The result of measu</w:t>
      </w:r>
      <w:r w:rsidRPr="00C41EFE">
        <w:rPr>
          <w:rFonts w:hint="eastAsia"/>
          <w:szCs w:val="24"/>
          <w:lang w:eastAsia="ja-JP"/>
        </w:rPr>
        <w:t>rement</w:t>
      </w:r>
      <w:r w:rsidRPr="00C41EFE">
        <w:rPr>
          <w:szCs w:val="24"/>
          <w:lang w:eastAsia="ja-JP"/>
        </w:rPr>
        <w:t xml:space="preserve"> </w:t>
      </w:r>
      <w:r w:rsidRPr="00C41EFE">
        <w:rPr>
          <w:rFonts w:hint="eastAsia"/>
          <w:szCs w:val="24"/>
          <w:lang w:eastAsia="ja-JP"/>
        </w:rPr>
        <w:t xml:space="preserve">in the process </w:t>
      </w:r>
      <w:r w:rsidRPr="00C41EFE">
        <w:rPr>
          <w:szCs w:val="24"/>
          <w:lang w:eastAsia="ja-JP"/>
        </w:rPr>
        <w:t xml:space="preserve">is represented as </w:t>
      </w:r>
      <w:r w:rsidRPr="00C41EFE">
        <w:rPr>
          <w:szCs w:val="24"/>
          <w:lang w:val="en-US"/>
        </w:rPr>
        <w:t>ETH_RI_</w:t>
      </w:r>
      <w:r w:rsidRPr="00C41EFE">
        <w:rPr>
          <w:rFonts w:hint="eastAsia"/>
          <w:szCs w:val="24"/>
          <w:lang w:val="en-US" w:eastAsia="ja-JP"/>
        </w:rPr>
        <w:t>LM_Result (N_TF, N_LF, F_TF, F_LF)</w:t>
      </w:r>
      <w:r w:rsidRPr="008B67DD">
        <w:rPr>
          <w:rFonts w:hint="eastAsia"/>
          <w:szCs w:val="24"/>
          <w:lang w:val="en-US" w:eastAsia="ja-JP"/>
        </w:rPr>
        <w:t xml:space="preserve"> [1...M</w:t>
      </w:r>
      <w:r w:rsidRPr="008B67DD">
        <w:rPr>
          <w:rFonts w:hint="eastAsia"/>
          <w:szCs w:val="24"/>
          <w:vertAlign w:val="subscript"/>
          <w:lang w:val="en-US" w:eastAsia="ja-JP"/>
        </w:rPr>
        <w:t>LM</w:t>
      </w:r>
      <w:r w:rsidRPr="008B67DD">
        <w:rPr>
          <w:rFonts w:hint="eastAsia"/>
          <w:szCs w:val="24"/>
          <w:lang w:val="en-US" w:eastAsia="ja-JP"/>
        </w:rPr>
        <w:t xml:space="preserve">]. </w:t>
      </w:r>
      <w:r w:rsidRPr="00C41EFE">
        <w:rPr>
          <w:rFonts w:hint="eastAsia"/>
          <w:lang w:eastAsia="ja-JP"/>
        </w:rPr>
        <w:t xml:space="preserve">Finally, the results of </w:t>
      </w:r>
      <w:r w:rsidRPr="00C41EFE">
        <w:rPr>
          <w:lang w:eastAsia="ja-JP"/>
        </w:rPr>
        <w:t>measurement</w:t>
      </w:r>
      <w:r w:rsidRPr="00C41EFE">
        <w:rPr>
          <w:rFonts w:hint="eastAsia"/>
          <w:lang w:eastAsia="ja-JP"/>
        </w:rPr>
        <w:t xml:space="preserve"> are represented as:</w:t>
      </w:r>
    </w:p>
    <w:p w14:paraId="35299C45" w14:textId="77777777" w:rsidR="005968EC" w:rsidRPr="00C41EFE" w:rsidRDefault="005968EC" w:rsidP="005968EC">
      <w:pPr>
        <w:numPr>
          <w:ilvl w:val="0"/>
          <w:numId w:val="1"/>
        </w:numPr>
        <w:tabs>
          <w:tab w:val="left" w:pos="5130"/>
        </w:tabs>
        <w:ind w:left="810"/>
        <w:jc w:val="both"/>
        <w:rPr>
          <w:lang w:val="it-IT" w:eastAsia="ja-JP"/>
        </w:rPr>
      </w:pPr>
      <w:r w:rsidRPr="00C41EFE">
        <w:rPr>
          <w:lang w:val="it-IT"/>
        </w:rPr>
        <w:t xml:space="preserve">Near-end </w:t>
      </w:r>
      <w:r w:rsidRPr="00C41EFE">
        <w:rPr>
          <w:rFonts w:hint="eastAsia"/>
          <w:lang w:val="it-IT" w:eastAsia="ja-JP"/>
        </w:rPr>
        <w:t>T</w:t>
      </w:r>
      <w:r w:rsidRPr="00C41EFE">
        <w:rPr>
          <w:lang w:val="it-IT"/>
        </w:rPr>
        <w:t>ransmitted Frame</w:t>
      </w:r>
      <w:r w:rsidRPr="00C41EFE">
        <w:rPr>
          <w:rFonts w:hint="eastAsia"/>
          <w:lang w:val="it-IT" w:eastAsia="ja-JP"/>
        </w:rPr>
        <w:t>s</w:t>
      </w:r>
      <w:r w:rsidRPr="00C41EFE">
        <w:rPr>
          <w:lang w:val="it-IT"/>
        </w:rPr>
        <w:t>:</w:t>
      </w:r>
      <w:r w:rsidRPr="00C41EFE">
        <w:rPr>
          <w:lang w:val="it-IT"/>
        </w:rPr>
        <w:tab/>
        <w:t>ETHx_FT_Sk_MI_pN_</w:t>
      </w:r>
      <w:r w:rsidRPr="00C41EFE">
        <w:rPr>
          <w:lang w:val="it-IT" w:eastAsia="ja-JP"/>
        </w:rPr>
        <w:t>TF</w:t>
      </w:r>
    </w:p>
    <w:p w14:paraId="185CD2A5" w14:textId="77777777" w:rsidR="005968EC" w:rsidRPr="00C41EFE" w:rsidRDefault="005968EC" w:rsidP="005968EC">
      <w:pPr>
        <w:numPr>
          <w:ilvl w:val="0"/>
          <w:numId w:val="1"/>
        </w:numPr>
        <w:tabs>
          <w:tab w:val="left" w:pos="5130"/>
        </w:tabs>
        <w:ind w:left="810"/>
        <w:jc w:val="both"/>
        <w:rPr>
          <w:lang w:val="it-IT"/>
        </w:rPr>
      </w:pPr>
      <w:r w:rsidRPr="00C41EFE">
        <w:rPr>
          <w:lang w:val="it-IT"/>
        </w:rPr>
        <w:t>Near-end Lost Frame</w:t>
      </w:r>
      <w:r w:rsidRPr="00C41EFE">
        <w:rPr>
          <w:rFonts w:hint="eastAsia"/>
          <w:lang w:val="it-IT" w:eastAsia="ja-JP"/>
        </w:rPr>
        <w:t>s</w:t>
      </w:r>
      <w:r w:rsidRPr="00C41EFE">
        <w:rPr>
          <w:lang w:val="it-IT"/>
        </w:rPr>
        <w:t>:</w:t>
      </w:r>
      <w:r w:rsidRPr="00C41EFE">
        <w:rPr>
          <w:lang w:val="it-IT"/>
        </w:rPr>
        <w:tab/>
        <w:t>ETHx_FT_Sk_MI_pN_LF</w:t>
      </w:r>
    </w:p>
    <w:p w14:paraId="3C09B3AC" w14:textId="77777777" w:rsidR="005968EC" w:rsidRPr="00C41EFE" w:rsidRDefault="005968EC" w:rsidP="005968EC">
      <w:pPr>
        <w:numPr>
          <w:ilvl w:val="0"/>
          <w:numId w:val="1"/>
        </w:numPr>
        <w:tabs>
          <w:tab w:val="left" w:pos="5130"/>
        </w:tabs>
        <w:ind w:left="810"/>
        <w:jc w:val="both"/>
        <w:rPr>
          <w:lang w:val="it-IT" w:eastAsia="ja-JP"/>
        </w:rPr>
      </w:pPr>
      <w:r w:rsidRPr="00C41EFE">
        <w:rPr>
          <w:lang w:val="it-IT"/>
        </w:rPr>
        <w:t xml:space="preserve">Far-end </w:t>
      </w:r>
      <w:r w:rsidRPr="00C41EFE">
        <w:rPr>
          <w:rFonts w:hint="eastAsia"/>
          <w:lang w:val="it-IT" w:eastAsia="ja-JP"/>
        </w:rPr>
        <w:t>T</w:t>
      </w:r>
      <w:r w:rsidRPr="00C41EFE">
        <w:rPr>
          <w:lang w:val="it-IT"/>
        </w:rPr>
        <w:t>ransmitted Frame</w:t>
      </w:r>
      <w:r w:rsidRPr="00C41EFE">
        <w:rPr>
          <w:rFonts w:hint="eastAsia"/>
          <w:lang w:val="it-IT" w:eastAsia="ja-JP"/>
        </w:rPr>
        <w:t>s</w:t>
      </w:r>
      <w:r w:rsidRPr="00C41EFE">
        <w:rPr>
          <w:lang w:val="it-IT"/>
        </w:rPr>
        <w:t>:</w:t>
      </w:r>
      <w:r w:rsidRPr="00C41EFE">
        <w:rPr>
          <w:lang w:val="it-IT"/>
        </w:rPr>
        <w:tab/>
        <w:t>ETHx_FT_Sk_MI_pF_</w:t>
      </w:r>
      <w:r w:rsidRPr="00C41EFE">
        <w:rPr>
          <w:lang w:val="it-IT" w:eastAsia="ja-JP"/>
        </w:rPr>
        <w:t>TF</w:t>
      </w:r>
    </w:p>
    <w:p w14:paraId="5B3E9C02" w14:textId="77777777" w:rsidR="005968EC" w:rsidRPr="00C41EFE" w:rsidRDefault="005968EC" w:rsidP="005968EC">
      <w:pPr>
        <w:numPr>
          <w:ilvl w:val="0"/>
          <w:numId w:val="1"/>
        </w:numPr>
        <w:tabs>
          <w:tab w:val="left" w:pos="5130"/>
        </w:tabs>
        <w:ind w:left="810"/>
        <w:jc w:val="both"/>
        <w:rPr>
          <w:lang w:val="it-IT" w:eastAsia="ja-JP"/>
        </w:rPr>
      </w:pPr>
      <w:r w:rsidRPr="00C41EFE">
        <w:rPr>
          <w:lang w:val="it-IT"/>
        </w:rPr>
        <w:t>Far-end Lost Frame</w:t>
      </w:r>
      <w:r w:rsidRPr="00C41EFE">
        <w:rPr>
          <w:rFonts w:hint="eastAsia"/>
          <w:lang w:val="it-IT" w:eastAsia="ja-JP"/>
        </w:rPr>
        <w:t>s</w:t>
      </w:r>
      <w:r w:rsidRPr="00C41EFE">
        <w:rPr>
          <w:lang w:val="it-IT"/>
        </w:rPr>
        <w:t>:</w:t>
      </w:r>
      <w:r w:rsidRPr="00C41EFE">
        <w:rPr>
          <w:lang w:val="it-IT"/>
        </w:rPr>
        <w:tab/>
        <w:t>ETHx_FT_Sk_MI_pF_</w:t>
      </w:r>
      <w:r w:rsidRPr="00C41EFE">
        <w:rPr>
          <w:lang w:val="it-IT" w:eastAsia="ja-JP"/>
        </w:rPr>
        <w:t>LF</w:t>
      </w:r>
    </w:p>
    <w:p w14:paraId="04A8003A" w14:textId="69194C16" w:rsidR="007C134C" w:rsidRPr="00DE490C" w:rsidRDefault="007C134C" w:rsidP="005968EC">
      <w:pPr>
        <w:rPr>
          <w:lang w:val="it-IT" w:eastAsia="ja-JP"/>
        </w:rPr>
      </w:pPr>
      <w:r w:rsidRPr="003C29C9">
        <w:rPr>
          <w:lang w:val="it-IT" w:eastAsia="ja-JP"/>
        </w:rPr>
        <w:lastRenderedPageBreak/>
        <w:t xml:space="preserve">The counters used for proactive Single-Ended ETH-LM are </w:t>
      </w:r>
      <w:r w:rsidR="00D6546B" w:rsidRPr="003C29C9">
        <w:rPr>
          <w:lang w:val="it-IT" w:eastAsia="ja-JP"/>
        </w:rPr>
        <w:t xml:space="preserve">the </w:t>
      </w:r>
      <w:r w:rsidRPr="003C29C9">
        <w:rPr>
          <w:lang w:val="it-IT" w:eastAsia="ja-JP"/>
        </w:rPr>
        <w:t>same as those used for on-demand. See 6.2.1.</w:t>
      </w:r>
    </w:p>
    <w:p w14:paraId="25F2BE8E" w14:textId="77777777" w:rsidR="005968EC" w:rsidRPr="00C41EFE" w:rsidRDefault="005968EC" w:rsidP="005968EC">
      <w:pPr>
        <w:tabs>
          <w:tab w:val="clear" w:pos="794"/>
          <w:tab w:val="left" w:pos="0"/>
        </w:tabs>
        <w:jc w:val="both"/>
        <w:rPr>
          <w:bCs/>
          <w:lang w:eastAsia="ja-JP"/>
        </w:rPr>
      </w:pPr>
      <w:r w:rsidRPr="00C41EFE">
        <w:rPr>
          <w:lang w:eastAsia="ja-JP"/>
        </w:rPr>
        <w:t>It is assumed that the impact on FLR evaluation of counting OAM frames is negligible, as long as both MEPs count the same set of OAM frames.</w:t>
      </w:r>
    </w:p>
    <w:p w14:paraId="3FD84D6A" w14:textId="77777777" w:rsidR="00D25B09" w:rsidRDefault="00D25B09" w:rsidP="00AC436A">
      <w:pPr>
        <w:tabs>
          <w:tab w:val="clear" w:pos="794"/>
          <w:tab w:val="left" w:pos="0"/>
        </w:tabs>
        <w:jc w:val="both"/>
        <w:rPr>
          <w:lang w:eastAsia="ja-JP"/>
        </w:rPr>
      </w:pPr>
    </w:p>
    <w:p w14:paraId="404991F2" w14:textId="7209CBAB" w:rsidR="00723863" w:rsidRPr="00C41EFE" w:rsidRDefault="00723863" w:rsidP="00723863">
      <w:pPr>
        <w:pStyle w:val="Heading2"/>
        <w:rPr>
          <w:lang w:eastAsia="ja-JP"/>
        </w:rPr>
      </w:pPr>
      <w:r>
        <w:rPr>
          <w:rFonts w:hint="eastAsia"/>
          <w:lang w:eastAsia="ja-JP"/>
        </w:rPr>
        <w:t>6.3</w:t>
      </w:r>
      <w:r w:rsidRPr="00C41EFE">
        <w:rPr>
          <w:rFonts w:hint="eastAsia"/>
          <w:lang w:eastAsia="ja-JP"/>
        </w:rPr>
        <w:tab/>
      </w:r>
      <w:r w:rsidRPr="00C41EFE">
        <w:rPr>
          <w:lang w:eastAsia="ja-JP"/>
        </w:rPr>
        <w:t>Management requirement</w:t>
      </w:r>
      <w:r w:rsidRPr="00C41EFE">
        <w:rPr>
          <w:rFonts w:hint="eastAsia"/>
          <w:lang w:eastAsia="ja-JP"/>
        </w:rPr>
        <w:t xml:space="preserve"> </w:t>
      </w:r>
    </w:p>
    <w:p w14:paraId="702BCE7C" w14:textId="3D957147" w:rsidR="00AC436A" w:rsidRPr="00C41EFE" w:rsidRDefault="00AC436A" w:rsidP="00AC436A">
      <w:pPr>
        <w:rPr>
          <w:lang w:eastAsia="ja-JP"/>
        </w:rPr>
      </w:pPr>
      <w:r w:rsidRPr="00C41EFE">
        <w:rPr>
          <w:lang w:eastAsia="ja-JP"/>
        </w:rPr>
        <w:t>The generic requirements of performance monitoring are described in clause 10.2 of [ITU-T G.7710]</w:t>
      </w:r>
      <w:r w:rsidR="00897777">
        <w:rPr>
          <w:lang w:val="en-US" w:eastAsia="ja-JP"/>
        </w:rPr>
        <w:t>,</w:t>
      </w:r>
      <w:r w:rsidR="00897777" w:rsidRPr="00897777">
        <w:rPr>
          <w:lang w:eastAsia="ja-JP"/>
        </w:rPr>
        <w:t xml:space="preserve"> </w:t>
      </w:r>
      <w:r w:rsidR="00897777" w:rsidRPr="00C41EFE">
        <w:rPr>
          <w:lang w:eastAsia="ja-JP"/>
        </w:rPr>
        <w:t xml:space="preserve">including current and history, such as 15-minute and 24-hour, data collection and thresholding. </w:t>
      </w:r>
    </w:p>
    <w:p w14:paraId="006B4B44" w14:textId="001F4A6A" w:rsidR="00897777" w:rsidRDefault="00897777" w:rsidP="00DE490C">
      <w:pPr>
        <w:pStyle w:val="Heading3"/>
        <w:rPr>
          <w:lang w:eastAsia="ja-JP"/>
        </w:rPr>
      </w:pPr>
      <w:r>
        <w:rPr>
          <w:rFonts w:hint="eastAsia"/>
          <w:lang w:eastAsia="ja-JP"/>
        </w:rPr>
        <w:t>6.3</w:t>
      </w:r>
      <w:r>
        <w:rPr>
          <w:lang w:eastAsia="ja-JP"/>
        </w:rPr>
        <w:t>.1</w:t>
      </w:r>
      <w:r w:rsidRPr="00C41EFE">
        <w:rPr>
          <w:rFonts w:hint="eastAsia"/>
          <w:lang w:eastAsia="ja-JP"/>
        </w:rPr>
        <w:tab/>
      </w:r>
      <w:r w:rsidRPr="00C41EFE">
        <w:rPr>
          <w:lang w:eastAsia="ja-JP"/>
        </w:rPr>
        <w:t>Management requirement</w:t>
      </w:r>
      <w:r w:rsidR="00823BE0">
        <w:rPr>
          <w:lang w:eastAsia="ja-JP"/>
        </w:rPr>
        <w:t xml:space="preserve"> for o</w:t>
      </w:r>
      <w:r>
        <w:rPr>
          <w:lang w:eastAsia="ja-JP"/>
        </w:rPr>
        <w:t>n-demand</w:t>
      </w:r>
      <w:r w:rsidRPr="00C41EFE">
        <w:rPr>
          <w:rFonts w:hint="eastAsia"/>
          <w:lang w:eastAsia="ja-JP"/>
        </w:rPr>
        <w:t xml:space="preserve"> </w:t>
      </w:r>
    </w:p>
    <w:p w14:paraId="5B9D5C0A" w14:textId="414C1752" w:rsidR="00AC436A" w:rsidRPr="00C41EFE" w:rsidRDefault="00AC436A" w:rsidP="00AC436A">
      <w:pPr>
        <w:rPr>
          <w:lang w:eastAsia="ja-JP"/>
        </w:rPr>
      </w:pPr>
      <w:r w:rsidRPr="00C41EFE">
        <w:rPr>
          <w:lang w:eastAsia="ja-JP"/>
        </w:rPr>
        <w:t xml:space="preserve">The Ethernet specific requirements for on-demand </w:t>
      </w:r>
      <w:r w:rsidR="00A203C7">
        <w:rPr>
          <w:lang w:eastAsia="ja-JP"/>
        </w:rPr>
        <w:t>Single-Ended ETH-LM</w:t>
      </w:r>
      <w:r w:rsidRPr="00C41EFE">
        <w:rPr>
          <w:lang w:eastAsia="ja-JP"/>
        </w:rPr>
        <w:t xml:space="preserve"> are specified in clause 10.2 of [ITU-T G.8051]. </w:t>
      </w:r>
      <w:r w:rsidRPr="00C41EFE">
        <w:rPr>
          <w:rFonts w:hint="eastAsia"/>
          <w:lang w:eastAsia="ja-JP"/>
        </w:rPr>
        <w:t xml:space="preserve"> </w:t>
      </w:r>
      <w:r w:rsidRPr="00C41EFE">
        <w:rPr>
          <w:lang w:eastAsia="ja-JP"/>
        </w:rPr>
        <w:t>The relevant items for On-demand LM are 2), 5), 6), 7) and 16).</w:t>
      </w:r>
    </w:p>
    <w:p w14:paraId="3EE0C22D" w14:textId="77777777" w:rsidR="00AC436A" w:rsidRPr="00C41EFE" w:rsidRDefault="00AC436A" w:rsidP="00AC436A">
      <w:pPr>
        <w:rPr>
          <w:lang w:eastAsia="ja-JP"/>
        </w:rPr>
      </w:pPr>
      <w:r w:rsidRPr="00C41EFE">
        <w:rPr>
          <w:rFonts w:hint="eastAsia"/>
          <w:lang w:eastAsia="ja-JP"/>
        </w:rPr>
        <w:t xml:space="preserve">In the clause, it </w:t>
      </w:r>
      <w:r w:rsidRPr="00C41EFE">
        <w:rPr>
          <w:lang w:eastAsia="ja-JP"/>
        </w:rPr>
        <w:t>describes</w:t>
      </w:r>
      <w:r w:rsidRPr="00C41EFE">
        <w:rPr>
          <w:rFonts w:hint="eastAsia"/>
          <w:lang w:eastAsia="ja-JP"/>
        </w:rPr>
        <w:t xml:space="preserve"> f</w:t>
      </w:r>
      <w:r w:rsidRPr="00C41EFE">
        <w:t>our on-demand measurements</w:t>
      </w:r>
      <w:r w:rsidRPr="00C41EFE">
        <w:rPr>
          <w:rFonts w:hint="eastAsia"/>
          <w:lang w:eastAsia="ja-JP"/>
        </w:rPr>
        <w:t xml:space="preserve">: </w:t>
      </w:r>
    </w:p>
    <w:p w14:paraId="4F860A52" w14:textId="77777777" w:rsidR="00AC436A" w:rsidRPr="00C41EFE" w:rsidRDefault="00AC436A" w:rsidP="00AC436A">
      <w:pPr>
        <w:pStyle w:val="ListParagraph"/>
        <w:numPr>
          <w:ilvl w:val="1"/>
          <w:numId w:val="2"/>
        </w:numPr>
        <w:ind w:leftChars="0"/>
        <w:rPr>
          <w:lang w:eastAsia="ja-JP"/>
        </w:rPr>
      </w:pPr>
      <w:r w:rsidRPr="00C41EFE">
        <w:rPr>
          <w:lang w:val="en-US" w:eastAsia="ja-JP"/>
        </w:rPr>
        <w:t>Single instance</w:t>
      </w:r>
    </w:p>
    <w:p w14:paraId="6446BAB0" w14:textId="77777777" w:rsidR="00AC436A" w:rsidRPr="00C41EFE" w:rsidRDefault="00AC436A" w:rsidP="00AC436A">
      <w:pPr>
        <w:pStyle w:val="ListParagraph"/>
        <w:numPr>
          <w:ilvl w:val="1"/>
          <w:numId w:val="2"/>
        </w:numPr>
        <w:ind w:leftChars="0"/>
        <w:rPr>
          <w:lang w:eastAsia="ja-JP"/>
        </w:rPr>
      </w:pPr>
      <w:r w:rsidRPr="00C41EFE">
        <w:rPr>
          <w:lang w:val="en-US" w:eastAsia="ja-JP"/>
        </w:rPr>
        <w:t>Repetitive instance</w:t>
      </w:r>
    </w:p>
    <w:p w14:paraId="0874D60C" w14:textId="77777777" w:rsidR="00AC436A" w:rsidRPr="00C41EFE" w:rsidRDefault="00AC436A" w:rsidP="00AC436A">
      <w:pPr>
        <w:pStyle w:val="ListParagraph"/>
        <w:numPr>
          <w:ilvl w:val="1"/>
          <w:numId w:val="2"/>
        </w:numPr>
        <w:ind w:leftChars="0"/>
        <w:rPr>
          <w:lang w:val="en-US" w:eastAsia="ja-JP"/>
        </w:rPr>
      </w:pPr>
      <w:r w:rsidRPr="00C41EFE">
        <w:rPr>
          <w:lang w:val="en-US" w:eastAsia="ja-JP"/>
        </w:rPr>
        <w:t>Single series</w:t>
      </w:r>
    </w:p>
    <w:p w14:paraId="05443140" w14:textId="77777777" w:rsidR="00AC436A" w:rsidRPr="00C41EFE" w:rsidRDefault="00AC436A" w:rsidP="00AC436A">
      <w:pPr>
        <w:pStyle w:val="ListParagraph"/>
        <w:numPr>
          <w:ilvl w:val="1"/>
          <w:numId w:val="2"/>
        </w:numPr>
        <w:ind w:leftChars="0"/>
        <w:rPr>
          <w:lang w:eastAsia="ja-JP"/>
        </w:rPr>
      </w:pPr>
      <w:r w:rsidRPr="00C41EFE">
        <w:rPr>
          <w:lang w:val="en-US" w:eastAsia="ja-JP"/>
        </w:rPr>
        <w:t>Repetitive series</w:t>
      </w:r>
    </w:p>
    <w:p w14:paraId="24222225" w14:textId="77777777" w:rsidR="00AC436A" w:rsidRDefault="00AC436A" w:rsidP="00AC436A">
      <w:pPr>
        <w:rPr>
          <w:lang w:eastAsia="ja-JP"/>
        </w:rPr>
      </w:pPr>
      <w:r w:rsidRPr="00C41EFE">
        <w:t xml:space="preserve">In each </w:t>
      </w:r>
      <w:r w:rsidRPr="00C41EFE">
        <w:rPr>
          <w:rFonts w:hint="eastAsia"/>
          <w:lang w:eastAsia="ja-JP"/>
        </w:rPr>
        <w:t>measurement</w:t>
      </w:r>
      <w:r w:rsidRPr="00C41EFE">
        <w:t>, the mandatory parameters</w:t>
      </w:r>
      <w:r w:rsidRPr="00C41EFE">
        <w:rPr>
          <w:rFonts w:hint="eastAsia"/>
          <w:lang w:eastAsia="ja-JP"/>
        </w:rPr>
        <w:t xml:space="preserve">, such as Start time, Stop time, Reception period, Message period, and Measurement interval are shown in the </w:t>
      </w:r>
      <w:r w:rsidRPr="00C41EFE">
        <w:t>Figure 10-1</w:t>
      </w:r>
      <w:r w:rsidRPr="00C41EFE">
        <w:rPr>
          <w:rFonts w:hint="eastAsia"/>
          <w:lang w:eastAsia="ja-JP"/>
        </w:rPr>
        <w:t xml:space="preserve"> of [ITU-T G.8051].</w:t>
      </w:r>
    </w:p>
    <w:p w14:paraId="3409C610" w14:textId="40BA8146" w:rsidR="00897777" w:rsidRDefault="00AC436A" w:rsidP="00830936">
      <w:pPr>
        <w:rPr>
          <w:lang w:eastAsia="ja-JP"/>
        </w:rPr>
      </w:pPr>
      <w:r w:rsidRPr="00C41EFE">
        <w:rPr>
          <w:lang w:eastAsia="ja-JP"/>
        </w:rPr>
        <w:t>The value ranges of the MI signals and the default values of the input MI signals are also specified in clause 8</w:t>
      </w:r>
      <w:r w:rsidRPr="00C41EFE">
        <w:rPr>
          <w:rFonts w:hint="eastAsia"/>
          <w:lang w:eastAsia="ja-JP"/>
        </w:rPr>
        <w:t>.6</w:t>
      </w:r>
      <w:r w:rsidRPr="00C41EFE">
        <w:rPr>
          <w:lang w:eastAsia="ja-JP"/>
        </w:rPr>
        <w:t xml:space="preserve"> of [ITU-T G.8051].</w:t>
      </w:r>
      <w:r w:rsidRPr="00C41EFE">
        <w:rPr>
          <w:rFonts w:hint="eastAsia"/>
          <w:lang w:eastAsia="ja-JP"/>
        </w:rPr>
        <w:t xml:space="preserve"> </w:t>
      </w:r>
      <w:r w:rsidRPr="00C41EFE">
        <w:rPr>
          <w:lang w:eastAsia="ja-JP"/>
        </w:rPr>
        <w:t xml:space="preserve">[ITU-T G.8021] defines the primitives mentioned in the above bullet list. </w:t>
      </w:r>
      <w:r w:rsidRPr="00C41EFE">
        <w:rPr>
          <w:rFonts w:hint="eastAsia"/>
          <w:lang w:eastAsia="ja-JP"/>
        </w:rPr>
        <w:t xml:space="preserve">[ITU-T </w:t>
      </w:r>
      <w:r w:rsidRPr="00C41EFE">
        <w:rPr>
          <w:lang w:eastAsia="ja-JP"/>
        </w:rPr>
        <w:t>G.8051</w:t>
      </w:r>
      <w:r w:rsidRPr="00C41EFE">
        <w:rPr>
          <w:rFonts w:hint="eastAsia"/>
          <w:lang w:eastAsia="ja-JP"/>
        </w:rPr>
        <w:t>]</w:t>
      </w:r>
      <w:r w:rsidRPr="00C41EFE">
        <w:rPr>
          <w:lang w:eastAsia="ja-JP"/>
        </w:rPr>
        <w:t xml:space="preserve"> define</w:t>
      </w:r>
      <w:r w:rsidRPr="00C41EFE">
        <w:rPr>
          <w:rFonts w:hint="eastAsia"/>
          <w:lang w:eastAsia="ja-JP"/>
        </w:rPr>
        <w:t>s</w:t>
      </w:r>
      <w:r w:rsidRPr="00C41EFE">
        <w:rPr>
          <w:lang w:eastAsia="ja-JP"/>
        </w:rPr>
        <w:t xml:space="preserve"> the calculation </w:t>
      </w:r>
      <w:r w:rsidRPr="00C41EFE">
        <w:rPr>
          <w:rFonts w:hint="eastAsia"/>
          <w:lang w:eastAsia="ja-JP"/>
        </w:rPr>
        <w:t xml:space="preserve">algorithm </w:t>
      </w:r>
      <w:r w:rsidRPr="00C41EFE">
        <w:rPr>
          <w:lang w:eastAsia="ja-JP"/>
        </w:rPr>
        <w:t>of Near-end and Far-end Frame Loss Ratio (TN_FLR and TF_FLR).</w:t>
      </w:r>
    </w:p>
    <w:p w14:paraId="1ADBB983" w14:textId="06AFF2B1" w:rsidR="00897777" w:rsidRDefault="00897777" w:rsidP="00DE490C">
      <w:pPr>
        <w:pStyle w:val="Heading3"/>
        <w:rPr>
          <w:lang w:eastAsia="ja-JP"/>
        </w:rPr>
      </w:pPr>
      <w:r>
        <w:rPr>
          <w:rFonts w:hint="eastAsia"/>
          <w:lang w:eastAsia="ja-JP"/>
        </w:rPr>
        <w:t>6.3</w:t>
      </w:r>
      <w:r>
        <w:rPr>
          <w:lang w:eastAsia="ja-JP"/>
        </w:rPr>
        <w:t>.2</w:t>
      </w:r>
      <w:r w:rsidRPr="00C41EFE">
        <w:rPr>
          <w:rFonts w:hint="eastAsia"/>
          <w:lang w:eastAsia="ja-JP"/>
        </w:rPr>
        <w:tab/>
      </w:r>
      <w:r w:rsidRPr="00C41EFE">
        <w:rPr>
          <w:lang w:eastAsia="ja-JP"/>
        </w:rPr>
        <w:t>Management requirement</w:t>
      </w:r>
      <w:r w:rsidR="00823BE0">
        <w:rPr>
          <w:lang w:eastAsia="ja-JP"/>
        </w:rPr>
        <w:t xml:space="preserve"> for proactive</w:t>
      </w:r>
      <w:r w:rsidRPr="00C41EFE">
        <w:rPr>
          <w:rFonts w:hint="eastAsia"/>
          <w:lang w:eastAsia="ja-JP"/>
        </w:rPr>
        <w:t xml:space="preserve"> </w:t>
      </w:r>
    </w:p>
    <w:p w14:paraId="5E010291" w14:textId="06AF99C9" w:rsidR="00830936" w:rsidRPr="00C41EFE" w:rsidRDefault="00830936" w:rsidP="00830936">
      <w:pPr>
        <w:rPr>
          <w:lang w:eastAsia="ja-JP"/>
        </w:rPr>
      </w:pPr>
      <w:r w:rsidRPr="00C41EFE">
        <w:rPr>
          <w:lang w:eastAsia="ja-JP"/>
        </w:rPr>
        <w:t xml:space="preserve">The Ethernet specific requirements for proactive </w:t>
      </w:r>
      <w:r w:rsidR="00495BE4">
        <w:rPr>
          <w:lang w:eastAsia="ja-JP"/>
        </w:rPr>
        <w:t>Single-Ended ETH-LM</w:t>
      </w:r>
      <w:r w:rsidR="00A203C7">
        <w:rPr>
          <w:lang w:eastAsia="ja-JP"/>
        </w:rPr>
        <w:t xml:space="preserve"> </w:t>
      </w:r>
      <w:r w:rsidRPr="00C41EFE">
        <w:rPr>
          <w:lang w:eastAsia="ja-JP"/>
        </w:rPr>
        <w:t xml:space="preserve">are specified in clause 10.2 of [ITU-T G.8051]. </w:t>
      </w:r>
      <w:r w:rsidRPr="00C41EFE">
        <w:rPr>
          <w:rFonts w:hint="eastAsia"/>
          <w:lang w:eastAsia="ja-JP"/>
        </w:rPr>
        <w:t xml:space="preserve">Item 17) describes the requirement and it is in common with </w:t>
      </w:r>
      <w:r w:rsidRPr="00C41EFE">
        <w:rPr>
          <w:lang w:eastAsia="ja-JP"/>
        </w:rPr>
        <w:t>proactive</w:t>
      </w:r>
      <w:r w:rsidR="00495BE4">
        <w:rPr>
          <w:lang w:eastAsia="ja-JP"/>
        </w:rPr>
        <w:t xml:space="preserve"> Dual-Ended ETH-LM in clause 7.3</w:t>
      </w:r>
      <w:r w:rsidRPr="00C41EFE">
        <w:rPr>
          <w:rFonts w:hint="eastAsia"/>
          <w:lang w:eastAsia="ja-JP"/>
        </w:rPr>
        <w:t>.</w:t>
      </w:r>
    </w:p>
    <w:p w14:paraId="67CC5DE9" w14:textId="5F6F07A7" w:rsidR="00830936" w:rsidRPr="00C41EFE" w:rsidRDefault="00830936" w:rsidP="00830936">
      <w:pPr>
        <w:tabs>
          <w:tab w:val="clear" w:pos="794"/>
          <w:tab w:val="left" w:pos="0"/>
        </w:tabs>
        <w:rPr>
          <w:lang w:eastAsia="ja-JP"/>
        </w:rPr>
      </w:pPr>
      <w:r w:rsidRPr="00C41EFE">
        <w:rPr>
          <w:lang w:eastAsia="ja-JP"/>
        </w:rPr>
        <w:t>The value ranges of the MI signals and the default values of the input MI signals used</w:t>
      </w:r>
      <w:r w:rsidRPr="00C41EFE">
        <w:rPr>
          <w:rFonts w:hint="eastAsia"/>
          <w:lang w:eastAsia="ja-JP"/>
        </w:rPr>
        <w:t xml:space="preserve"> for </w:t>
      </w:r>
      <w:r w:rsidRPr="00C41EFE">
        <w:rPr>
          <w:lang w:eastAsia="ja-JP"/>
        </w:rPr>
        <w:t xml:space="preserve">are </w:t>
      </w:r>
      <w:r w:rsidRPr="00C41EFE">
        <w:rPr>
          <w:rFonts w:hint="eastAsia"/>
          <w:lang w:eastAsia="ja-JP"/>
        </w:rPr>
        <w:t xml:space="preserve">proactive </w:t>
      </w:r>
      <w:r w:rsidR="006A0FD0" w:rsidRPr="00E36C23">
        <w:rPr>
          <w:szCs w:val="24"/>
          <w:lang w:eastAsia="ja-JP"/>
        </w:rPr>
        <w:t>Single-Ended ETH-LM</w:t>
      </w:r>
      <w:r w:rsidRPr="00C41EFE">
        <w:rPr>
          <w:lang w:eastAsia="ja-JP"/>
        </w:rPr>
        <w:t xml:space="preserve"> also specified in clause 8</w:t>
      </w:r>
      <w:r w:rsidRPr="00C41EFE">
        <w:rPr>
          <w:rFonts w:hint="eastAsia"/>
          <w:lang w:eastAsia="ja-JP"/>
        </w:rPr>
        <w:t>.5</w:t>
      </w:r>
      <w:r w:rsidRPr="00C41EFE">
        <w:rPr>
          <w:lang w:eastAsia="ja-JP"/>
        </w:rPr>
        <w:t xml:space="preserve"> of [ITU-T G.8051].</w:t>
      </w:r>
      <w:r w:rsidRPr="00C41EFE">
        <w:rPr>
          <w:rFonts w:hint="eastAsia"/>
          <w:lang w:eastAsia="ja-JP"/>
        </w:rPr>
        <w:t xml:space="preserve"> </w:t>
      </w:r>
      <w:r w:rsidRPr="00C41EFE">
        <w:rPr>
          <w:lang w:eastAsia="ja-JP"/>
        </w:rPr>
        <w:t>[ITU-T G.8021] defines the primitives mentioned in the above bullet list.</w:t>
      </w:r>
      <w:r w:rsidRPr="00C41EFE">
        <w:rPr>
          <w:rFonts w:hint="eastAsia"/>
          <w:lang w:eastAsia="ja-JP"/>
        </w:rPr>
        <w:t xml:space="preserve"> [ITU-T </w:t>
      </w:r>
      <w:r w:rsidRPr="00C41EFE">
        <w:rPr>
          <w:lang w:eastAsia="ja-JP"/>
        </w:rPr>
        <w:t>G.8051</w:t>
      </w:r>
      <w:r w:rsidRPr="00C41EFE">
        <w:rPr>
          <w:rFonts w:hint="eastAsia"/>
          <w:lang w:eastAsia="ja-JP"/>
        </w:rPr>
        <w:t>]</w:t>
      </w:r>
      <w:r w:rsidRPr="00C41EFE">
        <w:rPr>
          <w:lang w:eastAsia="ja-JP"/>
        </w:rPr>
        <w:t xml:space="preserve"> define</w:t>
      </w:r>
      <w:r w:rsidRPr="00C41EFE">
        <w:rPr>
          <w:rFonts w:hint="eastAsia"/>
          <w:lang w:eastAsia="ja-JP"/>
        </w:rPr>
        <w:t>s</w:t>
      </w:r>
      <w:r w:rsidRPr="00C41EFE">
        <w:rPr>
          <w:lang w:eastAsia="ja-JP"/>
        </w:rPr>
        <w:t xml:space="preserve"> the calculation</w:t>
      </w:r>
      <w:r w:rsidRPr="00C41EFE">
        <w:rPr>
          <w:rFonts w:hint="eastAsia"/>
          <w:lang w:eastAsia="ja-JP"/>
        </w:rPr>
        <w:t xml:space="preserve"> algorithm of </w:t>
      </w:r>
      <w:r w:rsidRPr="00C41EFE">
        <w:rPr>
          <w:lang w:val="en-US"/>
        </w:rPr>
        <w:t>the temporal minimum, average, and maximum statistics of Near-end and Far-end Frame Loss Ratio (mN_FLR, aN_FLR, xN_FLR, mF_FLR, aF_FLR, xF_FLR)</w:t>
      </w:r>
      <w:r w:rsidRPr="00C41EFE">
        <w:rPr>
          <w:rFonts w:hint="eastAsia"/>
          <w:lang w:eastAsia="ja-JP"/>
        </w:rPr>
        <w:t>.</w:t>
      </w:r>
    </w:p>
    <w:p w14:paraId="161EFEB8" w14:textId="418578FF" w:rsidR="00AC436A" w:rsidRPr="00C41EFE" w:rsidRDefault="00AC436A" w:rsidP="00DE490C">
      <w:pPr>
        <w:pStyle w:val="Heading2"/>
        <w:rPr>
          <w:lang w:eastAsia="ja-JP"/>
        </w:rPr>
      </w:pPr>
      <w:r>
        <w:rPr>
          <w:rFonts w:hint="eastAsia"/>
          <w:lang w:eastAsia="ja-JP"/>
        </w:rPr>
        <w:t>6</w:t>
      </w:r>
      <w:r w:rsidRPr="00C41EFE">
        <w:rPr>
          <w:lang w:eastAsia="ja-JP"/>
        </w:rPr>
        <w:t>.4</w:t>
      </w:r>
      <w:r w:rsidRPr="00C41EFE">
        <w:rPr>
          <w:lang w:eastAsia="ja-JP"/>
        </w:rPr>
        <w:tab/>
        <w:t xml:space="preserve">Information </w:t>
      </w:r>
      <w:r w:rsidRPr="00C41EFE">
        <w:rPr>
          <w:rFonts w:hint="eastAsia"/>
          <w:lang w:eastAsia="ja-JP"/>
        </w:rPr>
        <w:t>m</w:t>
      </w:r>
      <w:r w:rsidRPr="00C41EFE">
        <w:rPr>
          <w:lang w:eastAsia="ja-JP"/>
        </w:rPr>
        <w:t>odel</w:t>
      </w:r>
    </w:p>
    <w:p w14:paraId="19B3BAC9" w14:textId="3B04127D" w:rsidR="00897777" w:rsidRPr="00C41EFE" w:rsidRDefault="00AC436A" w:rsidP="00897777">
      <w:pPr>
        <w:rPr>
          <w:lang w:eastAsia="ja-JP"/>
        </w:rPr>
      </w:pPr>
      <w:r w:rsidRPr="00C41EFE">
        <w:rPr>
          <w:lang w:eastAsia="ja-JP"/>
        </w:rPr>
        <w:t xml:space="preserve">The protocol-neutral information model for Ethernet network element management is defined [ITU-T G.8052]. The modelling of </w:t>
      </w:r>
      <w:r w:rsidRPr="00C41EFE">
        <w:rPr>
          <w:rFonts w:hint="eastAsia"/>
          <w:lang w:eastAsia="ja-JP"/>
        </w:rPr>
        <w:t>o</w:t>
      </w:r>
      <w:r w:rsidRPr="00C41EFE">
        <w:rPr>
          <w:lang w:eastAsia="ja-JP"/>
        </w:rPr>
        <w:t xml:space="preserve">n-demand </w:t>
      </w:r>
      <w:r w:rsidR="00D6546B">
        <w:rPr>
          <w:lang w:eastAsia="ja-JP"/>
        </w:rPr>
        <w:t xml:space="preserve">and proactive </w:t>
      </w:r>
      <w:r w:rsidR="006A0FD0" w:rsidRPr="00E36C23">
        <w:rPr>
          <w:szCs w:val="24"/>
          <w:lang w:eastAsia="ja-JP"/>
        </w:rPr>
        <w:t>Single-Ended ETH-LM</w:t>
      </w:r>
      <w:r w:rsidRPr="00C41EFE">
        <w:rPr>
          <w:lang w:eastAsia="ja-JP"/>
        </w:rPr>
        <w:t xml:space="preserve"> </w:t>
      </w:r>
      <w:r w:rsidRPr="00C41EFE">
        <w:rPr>
          <w:rFonts w:hint="eastAsia"/>
          <w:lang w:eastAsia="ja-JP"/>
        </w:rPr>
        <w:t xml:space="preserve">is </w:t>
      </w:r>
      <w:r w:rsidRPr="00C41EFE">
        <w:rPr>
          <w:lang w:eastAsia="ja-JP"/>
        </w:rPr>
        <w:t>provide</w:t>
      </w:r>
      <w:r w:rsidRPr="00C41EFE">
        <w:rPr>
          <w:rFonts w:hint="eastAsia"/>
          <w:lang w:eastAsia="ja-JP"/>
        </w:rPr>
        <w:t>d</w:t>
      </w:r>
      <w:r w:rsidRPr="00C41EFE">
        <w:rPr>
          <w:lang w:eastAsia="ja-JP"/>
        </w:rPr>
        <w:t xml:space="preserve"> in the on-demand measurement class diagram in Figure 7-8 of [ITU-T G.8052]</w:t>
      </w:r>
      <w:r w:rsidR="00D6546B">
        <w:rPr>
          <w:lang w:eastAsia="ja-JP"/>
        </w:rPr>
        <w:t xml:space="preserve"> and in</w:t>
      </w:r>
      <w:r w:rsidR="00897777">
        <w:rPr>
          <w:lang w:eastAsia="ja-JP"/>
        </w:rPr>
        <w:t xml:space="preserve"> </w:t>
      </w:r>
      <w:r w:rsidR="00897777" w:rsidRPr="00C41EFE">
        <w:rPr>
          <w:lang w:eastAsia="ja-JP"/>
        </w:rPr>
        <w:t>the proactive measurement class diagram in Figure 7-13</w:t>
      </w:r>
      <w:r w:rsidR="00897777" w:rsidRPr="00C41EFE">
        <w:rPr>
          <w:rFonts w:hint="eastAsia"/>
          <w:lang w:eastAsia="ja-JP"/>
        </w:rPr>
        <w:t xml:space="preserve"> of [ITU-T </w:t>
      </w:r>
      <w:r w:rsidR="00897777" w:rsidRPr="00C41EFE">
        <w:rPr>
          <w:lang w:eastAsia="ja-JP"/>
        </w:rPr>
        <w:t>G.8052</w:t>
      </w:r>
      <w:r w:rsidR="00897777" w:rsidRPr="00C41EFE">
        <w:rPr>
          <w:rFonts w:hint="eastAsia"/>
          <w:lang w:eastAsia="ja-JP"/>
        </w:rPr>
        <w:t>]</w:t>
      </w:r>
      <w:r w:rsidR="00D6546B">
        <w:rPr>
          <w:lang w:eastAsia="ja-JP"/>
        </w:rPr>
        <w:t xml:space="preserve"> respectively</w:t>
      </w:r>
      <w:r w:rsidR="00897777" w:rsidRPr="00C41EFE">
        <w:rPr>
          <w:rFonts w:hint="eastAsia"/>
          <w:lang w:eastAsia="ja-JP"/>
        </w:rPr>
        <w:t>.</w:t>
      </w:r>
    </w:p>
    <w:p w14:paraId="3E1E8E6B" w14:textId="73DA531F" w:rsidR="00AC436A" w:rsidRPr="00C41EFE" w:rsidRDefault="00AC436A" w:rsidP="00AC436A">
      <w:pPr>
        <w:rPr>
          <w:lang w:eastAsia="ja-JP"/>
        </w:rPr>
      </w:pPr>
    </w:p>
    <w:p w14:paraId="04F16DB7" w14:textId="7B6C2A70" w:rsidR="00D6546B" w:rsidRDefault="00BF1E69">
      <w:pPr>
        <w:pStyle w:val="Heading1"/>
        <w:numPr>
          <w:ilvl w:val="0"/>
          <w:numId w:val="5"/>
        </w:numPr>
        <w:rPr>
          <w:lang w:eastAsia="ja-JP"/>
        </w:rPr>
      </w:pPr>
      <w:r>
        <w:lastRenderedPageBreak/>
        <w:t>Dual-Ended ETH-LM</w:t>
      </w:r>
      <w:r w:rsidRPr="00C41EFE" w:rsidDel="00BF1E69">
        <w:rPr>
          <w:rFonts w:hint="eastAsia"/>
          <w:lang w:eastAsia="ja-JP"/>
        </w:rPr>
        <w:t xml:space="preserve"> </w:t>
      </w:r>
    </w:p>
    <w:p w14:paraId="7293053C" w14:textId="7B00B29C" w:rsidR="005807CC" w:rsidRPr="00DE490C" w:rsidRDefault="005807CC" w:rsidP="00DE490C">
      <w:r w:rsidRPr="005807CC">
        <w:t xml:space="preserve">The following subclauses describe the protocol and the process used for the </w:t>
      </w:r>
      <w:r>
        <w:rPr>
          <w:lang w:val="en-US"/>
        </w:rPr>
        <w:t>Dual</w:t>
      </w:r>
      <w:r w:rsidRPr="005807CC">
        <w:t>-Ended ETH-LM, and the corresponding management requirements and information models.</w:t>
      </w:r>
    </w:p>
    <w:p w14:paraId="5AB5BD4A" w14:textId="7FA4F203" w:rsidR="00F525C3" w:rsidRPr="00C41EFE" w:rsidRDefault="00AC436A" w:rsidP="00F525C3">
      <w:pPr>
        <w:pStyle w:val="Heading2"/>
        <w:rPr>
          <w:lang w:eastAsia="ja-JP"/>
        </w:rPr>
      </w:pPr>
      <w:r>
        <w:rPr>
          <w:rFonts w:hint="eastAsia"/>
          <w:lang w:eastAsia="ja-JP"/>
        </w:rPr>
        <w:t>7</w:t>
      </w:r>
      <w:r w:rsidR="00F525C3" w:rsidRPr="00C41EFE">
        <w:rPr>
          <w:rFonts w:hint="eastAsia"/>
          <w:lang w:eastAsia="ja-JP"/>
        </w:rPr>
        <w:t>.1</w:t>
      </w:r>
      <w:r w:rsidR="00F525C3" w:rsidRPr="00C41EFE">
        <w:rPr>
          <w:rFonts w:hint="eastAsia"/>
          <w:lang w:eastAsia="ja-JP"/>
        </w:rPr>
        <w:tab/>
      </w:r>
      <w:r w:rsidR="00A45EC6" w:rsidRPr="00C41EFE">
        <w:rPr>
          <w:lang w:eastAsia="ja-JP"/>
        </w:rPr>
        <w:t>Protocol</w:t>
      </w:r>
      <w:r w:rsidR="00A45EC6" w:rsidRPr="00C41EFE" w:rsidDel="00A45EC6">
        <w:rPr>
          <w:rFonts w:hint="eastAsia"/>
          <w:lang w:eastAsia="ja-JP"/>
        </w:rPr>
        <w:t xml:space="preserve"> </w:t>
      </w:r>
    </w:p>
    <w:p w14:paraId="5A2F2E2F" w14:textId="75E54982" w:rsidR="00A45EC6" w:rsidRPr="00C244CC" w:rsidRDefault="00FF7004" w:rsidP="00A45EC6">
      <w:pPr>
        <w:rPr>
          <w:lang w:eastAsia="ja-JP"/>
        </w:rPr>
      </w:pPr>
      <w:r w:rsidRPr="00C244CC">
        <w:rPr>
          <w:lang w:eastAsia="ja-JP"/>
        </w:rPr>
        <w:t xml:space="preserve">Dual-Ended ETH-LM is performed using CCM PDUs. </w:t>
      </w:r>
      <w:r w:rsidR="00A45EC6" w:rsidRPr="00C244CC">
        <w:rPr>
          <w:lang w:eastAsia="ja-JP"/>
        </w:rPr>
        <w:t xml:space="preserve">The measurement information carried in the PDU of the CCM protocol for proactive </w:t>
      </w:r>
      <w:r w:rsidR="00D75753" w:rsidRPr="00C244CC">
        <w:rPr>
          <w:lang w:eastAsia="ja-JP"/>
        </w:rPr>
        <w:t>Dual-Ended ETH-LM</w:t>
      </w:r>
      <w:r w:rsidR="00A45EC6" w:rsidRPr="00C244CC">
        <w:rPr>
          <w:lang w:eastAsia="ja-JP"/>
        </w:rPr>
        <w:t xml:space="preserve"> is described in clause 8.1.1 of [ITU-T G.8013].</w:t>
      </w:r>
      <w:r w:rsidR="005807CC" w:rsidRPr="00C244CC">
        <w:rPr>
          <w:lang w:eastAsia="ja-JP"/>
        </w:rPr>
        <w:t xml:space="preserve"> On-demand </w:t>
      </w:r>
      <w:r w:rsidR="002D6CEE" w:rsidRPr="00C244CC">
        <w:rPr>
          <w:lang w:eastAsia="ja-JP"/>
        </w:rPr>
        <w:t>Dual-Ended ETH-LM</w:t>
      </w:r>
      <w:r w:rsidR="005807CC" w:rsidRPr="00DE490C">
        <w:rPr>
          <w:lang w:eastAsia="ja-JP"/>
        </w:rPr>
        <w:t xml:space="preserve"> is not supported.</w:t>
      </w:r>
    </w:p>
    <w:p w14:paraId="5F0BA062" w14:textId="77777777" w:rsidR="00A45EC6" w:rsidRPr="00C244CC" w:rsidRDefault="00A45EC6" w:rsidP="00A45EC6">
      <w:pPr>
        <w:rPr>
          <w:lang w:eastAsia="ja-JP"/>
        </w:rPr>
      </w:pPr>
      <w:r w:rsidRPr="00C244CC">
        <w:rPr>
          <w:lang w:eastAsia="ja-JP"/>
        </w:rPr>
        <w:t xml:space="preserve">The PDU format for CCM is described in clause 9.2 of [ITU-T G.8013]. </w:t>
      </w:r>
    </w:p>
    <w:p w14:paraId="18B1510C" w14:textId="2BEA5646" w:rsidR="00942DE3" w:rsidRPr="005807CC" w:rsidRDefault="00942DE3" w:rsidP="00942DE3">
      <w:pPr>
        <w:rPr>
          <w:szCs w:val="24"/>
          <w:lang w:eastAsia="ja-JP"/>
        </w:rPr>
      </w:pPr>
      <w:r w:rsidRPr="00C244CC">
        <w:rPr>
          <w:szCs w:val="24"/>
          <w:lang w:eastAsia="ja-JP"/>
        </w:rPr>
        <w:t>Since the measurement information is carried in CCM PDUs, only the PCP value used for CCMs can be measured</w:t>
      </w:r>
      <w:r w:rsidR="00F21031" w:rsidRPr="00C244CC">
        <w:rPr>
          <w:szCs w:val="24"/>
          <w:lang w:eastAsia="ja-JP"/>
        </w:rPr>
        <w:t>. This</w:t>
      </w:r>
      <w:r w:rsidR="005807CC" w:rsidRPr="00C244CC">
        <w:rPr>
          <w:szCs w:val="24"/>
          <w:lang w:eastAsia="ja-JP"/>
        </w:rPr>
        <w:t xml:space="preserve"> </w:t>
      </w:r>
      <w:r w:rsidR="00F21031" w:rsidRPr="00C244CC">
        <w:rPr>
          <w:szCs w:val="24"/>
          <w:lang w:eastAsia="ja-JP"/>
        </w:rPr>
        <w:t xml:space="preserve">only </w:t>
      </w:r>
      <w:r w:rsidR="005807CC" w:rsidRPr="00C244CC">
        <w:rPr>
          <w:szCs w:val="24"/>
          <w:lang w:eastAsia="ja-JP"/>
        </w:rPr>
        <w:t xml:space="preserve">allows </w:t>
      </w:r>
      <w:r w:rsidRPr="00C244CC">
        <w:rPr>
          <w:szCs w:val="24"/>
          <w:lang w:eastAsia="ja-JP"/>
        </w:rPr>
        <w:t>tak</w:t>
      </w:r>
      <w:r w:rsidR="00F21031" w:rsidRPr="00DE490C">
        <w:rPr>
          <w:szCs w:val="24"/>
          <w:lang w:eastAsia="ja-JP"/>
        </w:rPr>
        <w:t>ing</w:t>
      </w:r>
      <w:r w:rsidRPr="00C244CC">
        <w:rPr>
          <w:szCs w:val="24"/>
          <w:lang w:eastAsia="ja-JP"/>
        </w:rPr>
        <w:t xml:space="preserve"> measurements for </w:t>
      </w:r>
      <w:r w:rsidR="00F21031" w:rsidRPr="00DE490C">
        <w:rPr>
          <w:szCs w:val="24"/>
          <w:lang w:eastAsia="ja-JP"/>
        </w:rPr>
        <w:t xml:space="preserve">a </w:t>
      </w:r>
      <w:r w:rsidR="005807CC" w:rsidRPr="00DE490C">
        <w:rPr>
          <w:szCs w:val="24"/>
          <w:lang w:eastAsia="ja-JP"/>
        </w:rPr>
        <w:t>single</w:t>
      </w:r>
      <w:r w:rsidRPr="00C244CC">
        <w:rPr>
          <w:szCs w:val="24"/>
          <w:lang w:eastAsia="ja-JP"/>
        </w:rPr>
        <w:t xml:space="preserve"> class of service using Dual-Ended ETH-LM.</w:t>
      </w:r>
    </w:p>
    <w:p w14:paraId="657EE6D7" w14:textId="7FD0DFA9" w:rsidR="00942DE3" w:rsidRPr="005807CC" w:rsidRDefault="00942DE3" w:rsidP="00942DE3">
      <w:pPr>
        <w:rPr>
          <w:szCs w:val="24"/>
          <w:lang w:eastAsia="ja-JP"/>
        </w:rPr>
      </w:pPr>
      <w:r w:rsidRPr="005807CC">
        <w:rPr>
          <w:szCs w:val="24"/>
          <w:lang w:eastAsia="ja-JP"/>
        </w:rPr>
        <w:t xml:space="preserve">Dual-Ended ETH-LM is only applicable in point-to-point MEGs, since it measures the loss of data traffic frames.  Also since it is the loss of data traffic frames that is being measured, the size of the CCM frames has no effect on the measurement. </w:t>
      </w:r>
      <w:r w:rsidR="005807CC" w:rsidRPr="00DE490C">
        <w:rPr>
          <w:szCs w:val="24"/>
          <w:lang w:eastAsia="ja-JP"/>
        </w:rPr>
        <w:t>The size of the LMM/LMR frames is fixed.</w:t>
      </w:r>
    </w:p>
    <w:p w14:paraId="55C243D6" w14:textId="19DDA415" w:rsidR="00942DE3" w:rsidRPr="00C41EFE" w:rsidRDefault="00942DE3" w:rsidP="00A45EC6">
      <w:pPr>
        <w:rPr>
          <w:szCs w:val="24"/>
          <w:lang w:eastAsia="ja-JP"/>
        </w:rPr>
      </w:pPr>
      <w:r w:rsidRPr="005807CC">
        <w:rPr>
          <w:szCs w:val="24"/>
          <w:lang w:eastAsia="ja-JP"/>
        </w:rPr>
        <w:t>Measurements using Dual-Ended ETH-LM can be inaccurate if the CCM frames traverse a LAG interface.  Further details can be found in Appendix VII of [ITU-T G.8013].</w:t>
      </w:r>
    </w:p>
    <w:p w14:paraId="6C8673E8" w14:textId="7C38856C" w:rsidR="00F525C3" w:rsidRPr="00C41EFE" w:rsidRDefault="00AC436A" w:rsidP="00F525C3">
      <w:pPr>
        <w:pStyle w:val="Heading2"/>
        <w:rPr>
          <w:lang w:eastAsia="ja-JP"/>
        </w:rPr>
      </w:pPr>
      <w:r>
        <w:rPr>
          <w:rFonts w:hint="eastAsia"/>
          <w:lang w:eastAsia="ja-JP"/>
        </w:rPr>
        <w:t>7</w:t>
      </w:r>
      <w:r w:rsidR="00F525C3" w:rsidRPr="00C41EFE">
        <w:rPr>
          <w:rFonts w:hint="eastAsia"/>
          <w:lang w:eastAsia="ja-JP"/>
        </w:rPr>
        <w:t>.2</w:t>
      </w:r>
      <w:r w:rsidR="00F525C3" w:rsidRPr="00C41EFE">
        <w:rPr>
          <w:rFonts w:hint="eastAsia"/>
          <w:lang w:eastAsia="ja-JP"/>
        </w:rPr>
        <w:tab/>
      </w:r>
      <w:r w:rsidR="00131FF9">
        <w:rPr>
          <w:lang w:eastAsia="ja-JP"/>
        </w:rPr>
        <w:t xml:space="preserve">Processes </w:t>
      </w:r>
    </w:p>
    <w:p w14:paraId="7D1976F3" w14:textId="1F638A41" w:rsidR="00F525C3" w:rsidRPr="00C41EFE" w:rsidRDefault="00AC436A" w:rsidP="00F525C3">
      <w:pPr>
        <w:pStyle w:val="Heading3"/>
      </w:pPr>
      <w:r>
        <w:rPr>
          <w:lang w:eastAsia="ja-JP"/>
        </w:rPr>
        <w:t>7</w:t>
      </w:r>
      <w:r w:rsidR="00F525C3" w:rsidRPr="00C41EFE">
        <w:rPr>
          <w:lang w:eastAsia="ja-JP"/>
        </w:rPr>
        <w:t>.</w:t>
      </w:r>
      <w:r w:rsidR="00F525C3" w:rsidRPr="00C41EFE">
        <w:rPr>
          <w:rFonts w:hint="eastAsia"/>
          <w:lang w:eastAsia="ja-JP"/>
        </w:rPr>
        <w:t>2</w:t>
      </w:r>
      <w:r w:rsidR="00F525C3" w:rsidRPr="00C41EFE">
        <w:rPr>
          <w:lang w:eastAsia="ja-JP"/>
        </w:rPr>
        <w:t>.1</w:t>
      </w:r>
      <w:r w:rsidR="00F525C3" w:rsidRPr="00C41EFE">
        <w:rPr>
          <w:lang w:eastAsia="ja-JP"/>
        </w:rPr>
        <w:tab/>
      </w:r>
      <w:r w:rsidR="00131FF9">
        <w:rPr>
          <w:lang w:eastAsia="ja-JP"/>
        </w:rPr>
        <w:t>On-demand Process</w:t>
      </w:r>
    </w:p>
    <w:p w14:paraId="7A62A8AD" w14:textId="3D6C0518" w:rsidR="00131FF9" w:rsidRPr="00C41EFE" w:rsidRDefault="002D6CEE">
      <w:pPr>
        <w:rPr>
          <w:szCs w:val="24"/>
          <w:lang w:eastAsia="ja-JP"/>
        </w:rPr>
      </w:pPr>
      <w:r>
        <w:rPr>
          <w:lang w:eastAsia="ja-JP"/>
        </w:rPr>
        <w:t xml:space="preserve">The process is </w:t>
      </w:r>
      <w:r w:rsidR="00942DE3" w:rsidRPr="00C41EFE">
        <w:rPr>
          <w:rFonts w:hint="eastAsia"/>
          <w:lang w:eastAsia="ja-JP"/>
        </w:rPr>
        <w:t xml:space="preserve">not supported </w:t>
      </w:r>
      <w:r w:rsidR="00942DE3">
        <w:rPr>
          <w:lang w:eastAsia="ja-JP"/>
        </w:rPr>
        <w:t xml:space="preserve">when using </w:t>
      </w:r>
      <w:r>
        <w:rPr>
          <w:lang w:eastAsia="ja-JP"/>
        </w:rPr>
        <w:t xml:space="preserve">on-demand </w:t>
      </w:r>
      <w:r w:rsidR="00942DE3">
        <w:rPr>
          <w:lang w:eastAsia="ja-JP"/>
        </w:rPr>
        <w:t>Dual-Ended ETH-LM</w:t>
      </w:r>
      <w:r w:rsidR="00942DE3" w:rsidRPr="00C41EFE">
        <w:rPr>
          <w:rFonts w:hint="eastAsia"/>
          <w:lang w:eastAsia="ja-JP"/>
        </w:rPr>
        <w:t>.</w:t>
      </w:r>
    </w:p>
    <w:p w14:paraId="6A754739" w14:textId="740C45E1" w:rsidR="00F525C3" w:rsidRPr="00C41EFE" w:rsidRDefault="00AC436A" w:rsidP="00F525C3">
      <w:pPr>
        <w:pStyle w:val="Heading3"/>
        <w:rPr>
          <w:lang w:eastAsia="ja-JP"/>
        </w:rPr>
      </w:pPr>
      <w:r>
        <w:rPr>
          <w:lang w:eastAsia="ja-JP"/>
        </w:rPr>
        <w:t>7</w:t>
      </w:r>
      <w:r w:rsidR="00F525C3" w:rsidRPr="00C41EFE">
        <w:rPr>
          <w:lang w:eastAsia="ja-JP"/>
        </w:rPr>
        <w:t>.</w:t>
      </w:r>
      <w:r w:rsidR="00F525C3" w:rsidRPr="00C41EFE">
        <w:rPr>
          <w:rFonts w:hint="eastAsia"/>
          <w:lang w:eastAsia="ja-JP"/>
        </w:rPr>
        <w:t>2</w:t>
      </w:r>
      <w:r w:rsidR="00F525C3" w:rsidRPr="00C41EFE">
        <w:rPr>
          <w:lang w:eastAsia="ja-JP"/>
        </w:rPr>
        <w:t>.2</w:t>
      </w:r>
      <w:r w:rsidR="00F525C3" w:rsidRPr="00C41EFE">
        <w:rPr>
          <w:lang w:eastAsia="ja-JP"/>
        </w:rPr>
        <w:tab/>
      </w:r>
      <w:r w:rsidR="00131FF9">
        <w:rPr>
          <w:lang w:eastAsia="ja-JP"/>
        </w:rPr>
        <w:t>Proactive p</w:t>
      </w:r>
      <w:r w:rsidR="00F525C3" w:rsidRPr="00C41EFE">
        <w:rPr>
          <w:lang w:eastAsia="ja-JP"/>
        </w:rPr>
        <w:t>rocess</w:t>
      </w:r>
    </w:p>
    <w:p w14:paraId="303A49EC" w14:textId="0E8DFDD7" w:rsidR="00F525C3" w:rsidRPr="00C41EFE" w:rsidRDefault="00F525C3" w:rsidP="00F525C3">
      <w:pPr>
        <w:jc w:val="both"/>
        <w:rPr>
          <w:lang w:eastAsia="ja-JP"/>
        </w:rPr>
      </w:pPr>
      <w:r w:rsidRPr="00C41EFE">
        <w:rPr>
          <w:rFonts w:hint="eastAsia"/>
          <w:lang w:eastAsia="ja-JP"/>
        </w:rPr>
        <w:t xml:space="preserve">The overview of the </w:t>
      </w:r>
      <w:r w:rsidRPr="00C41EFE">
        <w:rPr>
          <w:lang w:eastAsia="ja-JP"/>
        </w:rPr>
        <w:t xml:space="preserve">process involved </w:t>
      </w:r>
      <w:r w:rsidRPr="00C41EFE">
        <w:rPr>
          <w:rFonts w:hint="eastAsia"/>
          <w:lang w:eastAsia="ja-JP"/>
        </w:rPr>
        <w:t>with</w:t>
      </w:r>
      <w:r w:rsidRPr="00C41EFE">
        <w:rPr>
          <w:lang w:eastAsia="ja-JP"/>
        </w:rPr>
        <w:t xml:space="preserve"> </w:t>
      </w:r>
      <w:r w:rsidRPr="00C41EFE">
        <w:rPr>
          <w:rFonts w:hint="eastAsia"/>
          <w:lang w:eastAsia="ja-JP"/>
        </w:rPr>
        <w:t xml:space="preserve">proactive </w:t>
      </w:r>
      <w:r w:rsidR="006A0FD0">
        <w:rPr>
          <w:szCs w:val="24"/>
          <w:lang w:eastAsia="ja-JP"/>
        </w:rPr>
        <w:t>Dual</w:t>
      </w:r>
      <w:r w:rsidR="006A0FD0" w:rsidRPr="00E36C23">
        <w:rPr>
          <w:szCs w:val="24"/>
          <w:lang w:eastAsia="ja-JP"/>
        </w:rPr>
        <w:t>-Ended ETH-LM</w:t>
      </w:r>
      <w:r w:rsidRPr="00C41EFE">
        <w:rPr>
          <w:lang w:eastAsia="ja-JP"/>
        </w:rPr>
        <w:t xml:space="preserve"> using CCM is described in clause 8.1.7 of [ITU-T G.8021].</w:t>
      </w:r>
      <w:r w:rsidRPr="00C41EFE">
        <w:rPr>
          <w:rFonts w:hint="eastAsia"/>
          <w:lang w:eastAsia="ja-JP"/>
        </w:rPr>
        <w:t xml:space="preserve"> </w:t>
      </w:r>
      <w:r w:rsidRPr="00C41EFE">
        <w:rPr>
          <w:lang w:eastAsia="ja-JP"/>
        </w:rPr>
        <w:t>The management information (MI) signals and their values</w:t>
      </w:r>
      <w:r w:rsidRPr="00C41EFE">
        <w:rPr>
          <w:rFonts w:hint="eastAsia"/>
          <w:lang w:eastAsia="ja-JP"/>
        </w:rPr>
        <w:t xml:space="preserve"> for </w:t>
      </w:r>
      <w:r w:rsidRPr="00C41EFE">
        <w:rPr>
          <w:lang w:eastAsia="ja-JP"/>
        </w:rPr>
        <w:t xml:space="preserve">proactive </w:t>
      </w:r>
      <w:r w:rsidR="00F21031">
        <w:rPr>
          <w:szCs w:val="24"/>
          <w:lang w:eastAsia="ja-JP"/>
        </w:rPr>
        <w:t>Dual</w:t>
      </w:r>
      <w:r w:rsidR="00F21031" w:rsidRPr="00E36C23">
        <w:rPr>
          <w:szCs w:val="24"/>
          <w:lang w:eastAsia="ja-JP"/>
        </w:rPr>
        <w:t>-Ended ETH-LM</w:t>
      </w:r>
      <w:r w:rsidR="00F21031">
        <w:rPr>
          <w:szCs w:val="24"/>
          <w:lang w:eastAsia="ja-JP"/>
        </w:rPr>
        <w:t xml:space="preserve"> using</w:t>
      </w:r>
      <w:r w:rsidRPr="00C41EFE">
        <w:rPr>
          <w:lang w:eastAsia="ja-JP"/>
        </w:rPr>
        <w:t xml:space="preserve"> CCM </w:t>
      </w:r>
      <w:r w:rsidRPr="00C41EFE">
        <w:rPr>
          <w:rFonts w:hint="eastAsia"/>
          <w:lang w:eastAsia="ja-JP"/>
        </w:rPr>
        <w:t>are</w:t>
      </w:r>
      <w:r w:rsidRPr="00C41EFE">
        <w:rPr>
          <w:lang w:eastAsia="ja-JP"/>
        </w:rPr>
        <w:t xml:space="preserve"> listed</w:t>
      </w:r>
      <w:r w:rsidRPr="00C41EFE">
        <w:rPr>
          <w:rFonts w:hint="eastAsia"/>
          <w:lang w:eastAsia="ja-JP"/>
        </w:rPr>
        <w:t xml:space="preserve"> in Table </w:t>
      </w:r>
      <w:r w:rsidR="008B7F67">
        <w:rPr>
          <w:rFonts w:hint="eastAsia"/>
          <w:lang w:eastAsia="ja-JP"/>
        </w:rPr>
        <w:t>A.1 in Annex A</w:t>
      </w:r>
      <w:r w:rsidRPr="00C41EFE">
        <w:rPr>
          <w:rFonts w:hint="eastAsia"/>
          <w:lang w:eastAsia="ja-JP"/>
        </w:rPr>
        <w:t>.</w:t>
      </w:r>
    </w:p>
    <w:p w14:paraId="4732B202" w14:textId="77777777" w:rsidR="00F525C3" w:rsidRPr="00C41EFE" w:rsidRDefault="00F525C3" w:rsidP="00F525C3">
      <w:pPr>
        <w:rPr>
          <w:lang w:eastAsia="ja-JP"/>
        </w:rPr>
      </w:pPr>
      <w:r w:rsidRPr="00C41EFE">
        <w:rPr>
          <w:rFonts w:hint="eastAsia"/>
          <w:lang w:eastAsia="ja-JP"/>
        </w:rPr>
        <w:t xml:space="preserve">The results of </w:t>
      </w:r>
      <w:r w:rsidRPr="00C41EFE">
        <w:rPr>
          <w:lang w:eastAsia="ja-JP"/>
        </w:rPr>
        <w:t>measurement</w:t>
      </w:r>
      <w:r w:rsidRPr="00C41EFE">
        <w:rPr>
          <w:rFonts w:hint="eastAsia"/>
          <w:lang w:eastAsia="ja-JP"/>
        </w:rPr>
        <w:t xml:space="preserve"> in this process are represented as:</w:t>
      </w:r>
    </w:p>
    <w:p w14:paraId="7EE3D74E" w14:textId="77777777" w:rsidR="00F525C3" w:rsidRPr="00C41EFE" w:rsidRDefault="00F525C3" w:rsidP="0095209C">
      <w:pPr>
        <w:numPr>
          <w:ilvl w:val="0"/>
          <w:numId w:val="1"/>
        </w:numPr>
        <w:tabs>
          <w:tab w:val="left" w:pos="5130"/>
        </w:tabs>
        <w:ind w:left="810"/>
        <w:jc w:val="both"/>
        <w:rPr>
          <w:lang w:val="it-IT" w:eastAsia="ja-JP"/>
        </w:rPr>
      </w:pPr>
      <w:r w:rsidRPr="00C41EFE">
        <w:rPr>
          <w:lang w:val="it-IT"/>
        </w:rPr>
        <w:t xml:space="preserve">Near-end </w:t>
      </w:r>
      <w:r w:rsidRPr="00C41EFE">
        <w:rPr>
          <w:rFonts w:hint="eastAsia"/>
          <w:lang w:val="it-IT" w:eastAsia="ja-JP"/>
        </w:rPr>
        <w:t>T</w:t>
      </w:r>
      <w:r w:rsidRPr="00C41EFE">
        <w:rPr>
          <w:lang w:val="it-IT"/>
        </w:rPr>
        <w:t>ransmitted Frame</w:t>
      </w:r>
      <w:r w:rsidRPr="00C41EFE">
        <w:rPr>
          <w:rFonts w:hint="eastAsia"/>
          <w:lang w:val="it-IT" w:eastAsia="ja-JP"/>
        </w:rPr>
        <w:t>s</w:t>
      </w:r>
      <w:r w:rsidRPr="00C41EFE">
        <w:rPr>
          <w:lang w:val="it-IT"/>
        </w:rPr>
        <w:t>:</w:t>
      </w:r>
      <w:r w:rsidRPr="00C41EFE">
        <w:rPr>
          <w:lang w:val="it-IT"/>
        </w:rPr>
        <w:tab/>
        <w:t>ETHx_FT_Sk_MI_pN_</w:t>
      </w:r>
      <w:r w:rsidRPr="00C41EFE">
        <w:rPr>
          <w:lang w:val="it-IT" w:eastAsia="ja-JP"/>
        </w:rPr>
        <w:t>TF</w:t>
      </w:r>
    </w:p>
    <w:p w14:paraId="05C7D0B6" w14:textId="77777777" w:rsidR="00F525C3" w:rsidRPr="00C41EFE" w:rsidRDefault="00F525C3" w:rsidP="0095209C">
      <w:pPr>
        <w:numPr>
          <w:ilvl w:val="0"/>
          <w:numId w:val="1"/>
        </w:numPr>
        <w:tabs>
          <w:tab w:val="left" w:pos="5130"/>
        </w:tabs>
        <w:ind w:left="810"/>
        <w:jc w:val="both"/>
        <w:rPr>
          <w:lang w:val="it-IT"/>
        </w:rPr>
      </w:pPr>
      <w:r w:rsidRPr="00C41EFE">
        <w:rPr>
          <w:lang w:val="it-IT"/>
        </w:rPr>
        <w:t>Near-end Lost Frame</w:t>
      </w:r>
      <w:r w:rsidRPr="00C41EFE">
        <w:rPr>
          <w:rFonts w:hint="eastAsia"/>
          <w:lang w:val="it-IT" w:eastAsia="ja-JP"/>
        </w:rPr>
        <w:t>s</w:t>
      </w:r>
      <w:r w:rsidRPr="00C41EFE">
        <w:rPr>
          <w:lang w:val="it-IT"/>
        </w:rPr>
        <w:t>:</w:t>
      </w:r>
      <w:r w:rsidRPr="00C41EFE">
        <w:rPr>
          <w:lang w:val="it-IT"/>
        </w:rPr>
        <w:tab/>
        <w:t>ETHx_FT_Sk_MI_pN_LF</w:t>
      </w:r>
    </w:p>
    <w:p w14:paraId="5D9E95E1" w14:textId="77777777" w:rsidR="00F525C3" w:rsidRPr="00C41EFE" w:rsidRDefault="00F525C3" w:rsidP="0095209C">
      <w:pPr>
        <w:numPr>
          <w:ilvl w:val="0"/>
          <w:numId w:val="1"/>
        </w:numPr>
        <w:tabs>
          <w:tab w:val="left" w:pos="5130"/>
        </w:tabs>
        <w:ind w:left="810"/>
        <w:jc w:val="both"/>
        <w:rPr>
          <w:lang w:val="it-IT" w:eastAsia="ja-JP"/>
        </w:rPr>
      </w:pPr>
      <w:r w:rsidRPr="00C41EFE">
        <w:rPr>
          <w:lang w:val="it-IT"/>
        </w:rPr>
        <w:t xml:space="preserve">Far-end </w:t>
      </w:r>
      <w:r w:rsidRPr="00C41EFE">
        <w:rPr>
          <w:rFonts w:hint="eastAsia"/>
          <w:lang w:val="it-IT" w:eastAsia="ja-JP"/>
        </w:rPr>
        <w:t>T</w:t>
      </w:r>
      <w:r w:rsidRPr="00C41EFE">
        <w:rPr>
          <w:lang w:val="it-IT"/>
        </w:rPr>
        <w:t>ransmitted Frame</w:t>
      </w:r>
      <w:r w:rsidRPr="00C41EFE">
        <w:rPr>
          <w:rFonts w:hint="eastAsia"/>
          <w:lang w:val="it-IT" w:eastAsia="ja-JP"/>
        </w:rPr>
        <w:t>s</w:t>
      </w:r>
      <w:r w:rsidRPr="00C41EFE">
        <w:rPr>
          <w:lang w:val="it-IT"/>
        </w:rPr>
        <w:t>:</w:t>
      </w:r>
      <w:r w:rsidRPr="00C41EFE">
        <w:rPr>
          <w:lang w:val="it-IT"/>
        </w:rPr>
        <w:tab/>
        <w:t>ETHx_FT_Sk_MI_pF_</w:t>
      </w:r>
      <w:r w:rsidRPr="00C41EFE">
        <w:rPr>
          <w:lang w:val="it-IT" w:eastAsia="ja-JP"/>
        </w:rPr>
        <w:t>TF</w:t>
      </w:r>
    </w:p>
    <w:p w14:paraId="27E8C8AF" w14:textId="77777777" w:rsidR="00F525C3" w:rsidRPr="00C41EFE" w:rsidRDefault="00F525C3" w:rsidP="0095209C">
      <w:pPr>
        <w:numPr>
          <w:ilvl w:val="0"/>
          <w:numId w:val="1"/>
        </w:numPr>
        <w:tabs>
          <w:tab w:val="left" w:pos="5130"/>
        </w:tabs>
        <w:ind w:left="810"/>
        <w:jc w:val="both"/>
        <w:rPr>
          <w:lang w:val="it-IT" w:eastAsia="ja-JP"/>
        </w:rPr>
      </w:pPr>
      <w:r w:rsidRPr="00C41EFE">
        <w:rPr>
          <w:lang w:val="it-IT"/>
        </w:rPr>
        <w:t>Far-end Lost Frame</w:t>
      </w:r>
      <w:r w:rsidRPr="00C41EFE">
        <w:rPr>
          <w:rFonts w:hint="eastAsia"/>
          <w:lang w:val="it-IT" w:eastAsia="ja-JP"/>
        </w:rPr>
        <w:t>s</w:t>
      </w:r>
      <w:r w:rsidRPr="00C41EFE">
        <w:rPr>
          <w:lang w:val="it-IT"/>
        </w:rPr>
        <w:t>:</w:t>
      </w:r>
      <w:r w:rsidRPr="00C41EFE">
        <w:rPr>
          <w:lang w:val="it-IT"/>
        </w:rPr>
        <w:tab/>
        <w:t>ETHx_FT_Sk_MI_pF_</w:t>
      </w:r>
      <w:r w:rsidRPr="00C41EFE">
        <w:rPr>
          <w:lang w:val="it-IT" w:eastAsia="ja-JP"/>
        </w:rPr>
        <w:t>LF</w:t>
      </w:r>
    </w:p>
    <w:p w14:paraId="282CB920" w14:textId="7EF2A6E5" w:rsidR="00D75753" w:rsidRPr="00DE490C" w:rsidRDefault="00D75753" w:rsidP="00D75753">
      <w:pPr>
        <w:tabs>
          <w:tab w:val="left" w:pos="5130"/>
        </w:tabs>
        <w:jc w:val="both"/>
        <w:rPr>
          <w:lang w:val="it-IT" w:eastAsia="ja-JP"/>
        </w:rPr>
      </w:pPr>
      <w:r w:rsidRPr="00DE490C">
        <w:rPr>
          <w:lang w:val="it-IT" w:eastAsia="ja-JP"/>
        </w:rPr>
        <w:t xml:space="preserve">The counters used for </w:t>
      </w:r>
      <w:r w:rsidR="00DB553C" w:rsidRPr="00DE490C">
        <w:rPr>
          <w:lang w:val="it-IT" w:eastAsia="ja-JP"/>
        </w:rPr>
        <w:t>proactive D</w:t>
      </w:r>
      <w:r w:rsidRPr="00DE490C">
        <w:rPr>
          <w:lang w:val="it-IT" w:eastAsia="ja-JP"/>
        </w:rPr>
        <w:t>u</w:t>
      </w:r>
      <w:r w:rsidR="00DB553C" w:rsidRPr="00DE490C">
        <w:rPr>
          <w:lang w:val="it-IT" w:eastAsia="ja-JP"/>
        </w:rPr>
        <w:t>a</w:t>
      </w:r>
      <w:r w:rsidRPr="00DE490C">
        <w:rPr>
          <w:lang w:val="it-IT" w:eastAsia="ja-JP"/>
        </w:rPr>
        <w:t>l-Ended ETH-LM count data traffic frames that pass through a MEP.  They also count certain OAM frames, as shown in Table 2. Note that different OAM frames are counted for Single-Ended ETH-LM and Dual-Ended ETH-LM.</w:t>
      </w:r>
    </w:p>
    <w:p w14:paraId="23363CB7" w14:textId="77777777" w:rsidR="005807CC" w:rsidRPr="00DE490C" w:rsidRDefault="005807CC" w:rsidP="008165DA">
      <w:pPr>
        <w:tabs>
          <w:tab w:val="left" w:pos="5130"/>
        </w:tabs>
        <w:jc w:val="both"/>
        <w:rPr>
          <w:lang w:val="it-IT" w:eastAsia="ja-JP"/>
        </w:rPr>
      </w:pPr>
    </w:p>
    <w:p w14:paraId="4C8DBA15" w14:textId="77777777" w:rsidR="00C244CC" w:rsidRDefault="00C244CC">
      <w:pPr>
        <w:tabs>
          <w:tab w:val="clear" w:pos="794"/>
          <w:tab w:val="clear" w:pos="1191"/>
          <w:tab w:val="clear" w:pos="1588"/>
          <w:tab w:val="clear" w:pos="1985"/>
        </w:tabs>
        <w:overflowPunct/>
        <w:autoSpaceDE/>
        <w:autoSpaceDN/>
        <w:adjustRightInd/>
        <w:spacing w:before="0"/>
        <w:textAlignment w:val="auto"/>
        <w:rPr>
          <w:lang w:val="it-IT" w:eastAsia="ja-JP"/>
        </w:rPr>
      </w:pPr>
      <w:r>
        <w:rPr>
          <w:lang w:val="it-IT" w:eastAsia="ja-JP"/>
        </w:rPr>
        <w:br w:type="page"/>
      </w:r>
    </w:p>
    <w:p w14:paraId="50532FCA" w14:textId="116F887A" w:rsidR="00D75753" w:rsidRPr="00DE490C" w:rsidRDefault="00D75753" w:rsidP="00D75753">
      <w:pPr>
        <w:tabs>
          <w:tab w:val="left" w:pos="5130"/>
        </w:tabs>
        <w:jc w:val="center"/>
        <w:rPr>
          <w:b/>
          <w:lang w:val="it-IT" w:eastAsia="ja-JP"/>
        </w:rPr>
      </w:pPr>
      <w:r w:rsidRPr="00DE490C">
        <w:rPr>
          <w:b/>
          <w:lang w:val="it-IT" w:eastAsia="ja-JP"/>
        </w:rPr>
        <w:lastRenderedPageBreak/>
        <w:t xml:space="preserve">Table 2 –Counting OAM Frames for </w:t>
      </w:r>
      <w:r w:rsidR="00DB553C" w:rsidRPr="00BC27EF">
        <w:rPr>
          <w:b/>
          <w:lang w:val="it-IT" w:eastAsia="ja-JP"/>
        </w:rPr>
        <w:t>proactive Dua</w:t>
      </w:r>
      <w:r w:rsidRPr="00BC27EF">
        <w:rPr>
          <w:b/>
          <w:lang w:val="it-IT" w:eastAsia="ja-JP"/>
        </w:rPr>
        <w:t>l-Ended</w:t>
      </w:r>
      <w:r w:rsidRPr="00DE490C">
        <w:rPr>
          <w:b/>
          <w:lang w:val="it-IT" w:eastAsia="ja-JP"/>
        </w:rPr>
        <w:t xml:space="preserve"> ETH-LM</w:t>
      </w:r>
    </w:p>
    <w:tbl>
      <w:tblPr>
        <w:tblStyle w:val="TableGrid5"/>
        <w:tblW w:w="5000" w:type="pct"/>
        <w:tblLook w:val="0420" w:firstRow="1" w:lastRow="0" w:firstColumn="0" w:lastColumn="0" w:noHBand="0" w:noVBand="1"/>
      </w:tblPr>
      <w:tblGrid>
        <w:gridCol w:w="2568"/>
        <w:gridCol w:w="2505"/>
        <w:gridCol w:w="2318"/>
        <w:gridCol w:w="2464"/>
      </w:tblGrid>
      <w:tr w:rsidR="00C244CC" w:rsidRPr="00BC27EF" w14:paraId="2587F24F" w14:textId="77777777" w:rsidTr="00DE490C">
        <w:trPr>
          <w:cnfStyle w:val="100000000000" w:firstRow="1" w:lastRow="0" w:firstColumn="0" w:lastColumn="0" w:oddVBand="0" w:evenVBand="0" w:oddHBand="0" w:evenHBand="0" w:firstRowFirstColumn="0" w:firstRowLastColumn="0" w:lastRowFirstColumn="0" w:lastRowLastColumn="0"/>
        </w:trPr>
        <w:tc>
          <w:tcPr>
            <w:tcW w:w="1303" w:type="pct"/>
          </w:tcPr>
          <w:p w14:paraId="2EB88E4F" w14:textId="77777777" w:rsidR="00C244CC" w:rsidRPr="00BC27EF" w:rsidRDefault="00C244CC" w:rsidP="007F1D98">
            <w:pPr>
              <w:tabs>
                <w:tab w:val="left" w:pos="5130"/>
              </w:tabs>
              <w:rPr>
                <w:rFonts w:eastAsia="MS Mincho"/>
                <w:b/>
                <w:lang w:val="it-IT" w:eastAsia="ja-JP"/>
              </w:rPr>
            </w:pPr>
            <w:r w:rsidRPr="00BC27EF">
              <w:rPr>
                <w:rFonts w:eastAsia="MS Mincho"/>
                <w:b/>
                <w:lang w:val="it-IT" w:eastAsia="ja-JP"/>
              </w:rPr>
              <w:t>MEG Level of the OAM Frame</w:t>
            </w:r>
          </w:p>
        </w:tc>
        <w:tc>
          <w:tcPr>
            <w:tcW w:w="1271" w:type="pct"/>
          </w:tcPr>
          <w:p w14:paraId="793842DD" w14:textId="77777777" w:rsidR="00C244CC" w:rsidRPr="00BC27EF" w:rsidRDefault="00C244CC" w:rsidP="007F1D98">
            <w:pPr>
              <w:keepNext/>
              <w:keepLines/>
              <w:tabs>
                <w:tab w:val="left" w:pos="5130"/>
              </w:tabs>
              <w:ind w:left="794" w:hanging="794"/>
              <w:outlineLvl w:val="2"/>
              <w:rPr>
                <w:rFonts w:eastAsia="MS Mincho"/>
                <w:b/>
                <w:lang w:val="it-IT" w:eastAsia="ja-JP"/>
              </w:rPr>
            </w:pPr>
            <w:r w:rsidRPr="00BC27EF">
              <w:rPr>
                <w:rFonts w:eastAsia="MS Mincho"/>
                <w:b/>
                <w:lang w:val="it-IT" w:eastAsia="ja-JP"/>
              </w:rPr>
              <w:t>OAM Frame OpCode</w:t>
            </w:r>
          </w:p>
        </w:tc>
        <w:tc>
          <w:tcPr>
            <w:tcW w:w="1176" w:type="pct"/>
          </w:tcPr>
          <w:p w14:paraId="7E6A1423" w14:textId="77777777" w:rsidR="00C244CC" w:rsidRPr="00BC27EF" w:rsidRDefault="00C244CC" w:rsidP="007F1D98">
            <w:pPr>
              <w:tabs>
                <w:tab w:val="left" w:pos="5130"/>
              </w:tabs>
              <w:rPr>
                <w:rFonts w:eastAsia="MS Mincho"/>
                <w:b/>
                <w:lang w:val="it-IT" w:eastAsia="ja-JP"/>
              </w:rPr>
            </w:pPr>
            <w:r w:rsidRPr="00BC27EF">
              <w:rPr>
                <w:rFonts w:eastAsia="MS Mincho"/>
                <w:b/>
                <w:lang w:val="it-IT" w:eastAsia="ja-JP"/>
              </w:rPr>
              <w:t>Counted or</w:t>
            </w:r>
            <w:r w:rsidRPr="00BC27EF">
              <w:rPr>
                <w:rFonts w:eastAsia="MS Mincho"/>
                <w:b/>
                <w:lang w:val="it-IT" w:eastAsia="ja-JP"/>
              </w:rPr>
              <w:br/>
              <w:t>Not Counted</w:t>
            </w:r>
          </w:p>
        </w:tc>
        <w:tc>
          <w:tcPr>
            <w:tcW w:w="1250" w:type="pct"/>
          </w:tcPr>
          <w:p w14:paraId="46938CA8" w14:textId="77777777" w:rsidR="00C244CC" w:rsidRPr="00BC27EF" w:rsidRDefault="00C244CC" w:rsidP="007F1D98">
            <w:pPr>
              <w:tabs>
                <w:tab w:val="left" w:pos="5130"/>
              </w:tabs>
              <w:rPr>
                <w:rFonts w:eastAsia="MS Mincho"/>
                <w:b/>
                <w:lang w:val="it-IT" w:eastAsia="ja-JP"/>
              </w:rPr>
            </w:pPr>
            <w:r w:rsidRPr="00BC27EF">
              <w:rPr>
                <w:rFonts w:eastAsia="MS Mincho"/>
                <w:b/>
                <w:lang w:val="it-IT" w:eastAsia="ja-JP"/>
              </w:rPr>
              <w:t>Atomic Function that receives the PDU</w:t>
            </w:r>
          </w:p>
        </w:tc>
      </w:tr>
      <w:tr w:rsidR="00D75753" w:rsidRPr="00BC27EF" w14:paraId="4E1CB555" w14:textId="77777777" w:rsidTr="00DE490C">
        <w:tc>
          <w:tcPr>
            <w:tcW w:w="1303" w:type="pct"/>
          </w:tcPr>
          <w:p w14:paraId="7CB9A924" w14:textId="77777777" w:rsidR="00D75753" w:rsidRPr="00DE490C" w:rsidRDefault="00D75753" w:rsidP="00D75753">
            <w:pPr>
              <w:keepNext/>
              <w:keepLines/>
              <w:tabs>
                <w:tab w:val="left" w:pos="5130"/>
              </w:tabs>
              <w:ind w:left="794" w:hanging="794"/>
              <w:jc w:val="both"/>
              <w:outlineLvl w:val="2"/>
              <w:rPr>
                <w:rFonts w:eastAsia="MS Mincho"/>
                <w:lang w:val="it-IT" w:eastAsia="ja-JP"/>
              </w:rPr>
            </w:pPr>
            <w:r w:rsidRPr="00BC27EF">
              <w:rPr>
                <w:rFonts w:eastAsia="MS Mincho"/>
                <w:lang w:val="it-IT" w:eastAsia="ja-JP"/>
              </w:rPr>
              <w:t>Higher than MEP</w:t>
            </w:r>
          </w:p>
        </w:tc>
        <w:tc>
          <w:tcPr>
            <w:tcW w:w="1271" w:type="pct"/>
          </w:tcPr>
          <w:p w14:paraId="799AD717" w14:textId="77777777" w:rsidR="00D75753" w:rsidRPr="00DE490C" w:rsidRDefault="00D75753" w:rsidP="00D75753">
            <w:pPr>
              <w:keepNext/>
              <w:keepLines/>
              <w:tabs>
                <w:tab w:val="left" w:pos="5130"/>
              </w:tabs>
              <w:ind w:left="794" w:hanging="794"/>
              <w:jc w:val="both"/>
              <w:outlineLvl w:val="2"/>
              <w:rPr>
                <w:rFonts w:eastAsia="MS Mincho"/>
                <w:lang w:val="it-IT" w:eastAsia="ja-JP"/>
              </w:rPr>
            </w:pPr>
            <w:r w:rsidRPr="00BC27EF">
              <w:rPr>
                <w:rFonts w:eastAsia="MS Mincho"/>
                <w:lang w:val="it-IT" w:eastAsia="ja-JP"/>
              </w:rPr>
              <w:t>Any</w:t>
            </w:r>
          </w:p>
        </w:tc>
        <w:tc>
          <w:tcPr>
            <w:tcW w:w="1176" w:type="pct"/>
          </w:tcPr>
          <w:p w14:paraId="443A87DD" w14:textId="77777777" w:rsidR="00D75753" w:rsidRPr="00DE490C" w:rsidRDefault="00D75753" w:rsidP="00D75753">
            <w:pPr>
              <w:keepNext/>
              <w:keepLines/>
              <w:tabs>
                <w:tab w:val="left" w:pos="5130"/>
              </w:tabs>
              <w:ind w:left="794" w:hanging="794"/>
              <w:jc w:val="both"/>
              <w:outlineLvl w:val="2"/>
              <w:rPr>
                <w:rFonts w:eastAsia="MS Mincho"/>
                <w:lang w:val="it-IT" w:eastAsia="ja-JP"/>
              </w:rPr>
            </w:pPr>
            <w:r w:rsidRPr="00BC27EF">
              <w:rPr>
                <w:rFonts w:eastAsia="MS Mincho"/>
                <w:lang w:val="it-IT" w:eastAsia="ja-JP"/>
              </w:rPr>
              <w:t>Counted</w:t>
            </w:r>
          </w:p>
        </w:tc>
        <w:tc>
          <w:tcPr>
            <w:tcW w:w="1250" w:type="pct"/>
          </w:tcPr>
          <w:p w14:paraId="147B0287" w14:textId="77777777" w:rsidR="00D75753" w:rsidRPr="00BC27EF" w:rsidRDefault="00D75753" w:rsidP="00D75753">
            <w:pPr>
              <w:tabs>
                <w:tab w:val="left" w:pos="5130"/>
              </w:tabs>
              <w:rPr>
                <w:rFonts w:eastAsia="MS Mincho"/>
                <w:lang w:val="it-IT" w:eastAsia="ja-JP"/>
              </w:rPr>
            </w:pPr>
            <w:r w:rsidRPr="00BC27EF">
              <w:rPr>
                <w:rFonts w:eastAsia="MS Mincho"/>
                <w:lang w:val="it-IT" w:eastAsia="ja-JP"/>
              </w:rPr>
              <w:t>ETHx_FT_Sk or ETHDe_FT_Sk at a higher MEG Level</w:t>
            </w:r>
          </w:p>
        </w:tc>
      </w:tr>
      <w:tr w:rsidR="00D75753" w:rsidRPr="00BC27EF" w14:paraId="655A5522" w14:textId="77777777" w:rsidTr="00DE490C">
        <w:tc>
          <w:tcPr>
            <w:tcW w:w="1303" w:type="pct"/>
            <w:vMerge w:val="restart"/>
          </w:tcPr>
          <w:p w14:paraId="3E6551E0" w14:textId="77777777" w:rsidR="00D75753" w:rsidRPr="00DE490C" w:rsidRDefault="00D75753">
            <w:pPr>
              <w:keepNext/>
              <w:keepLines/>
              <w:tabs>
                <w:tab w:val="left" w:pos="5130"/>
              </w:tabs>
              <w:ind w:left="794" w:hanging="794"/>
              <w:outlineLvl w:val="2"/>
              <w:rPr>
                <w:rFonts w:eastAsia="MS Mincho"/>
                <w:lang w:val="it-IT" w:eastAsia="ja-JP"/>
              </w:rPr>
            </w:pPr>
            <w:r w:rsidRPr="00BC27EF">
              <w:rPr>
                <w:rFonts w:eastAsia="MS Mincho"/>
                <w:lang w:val="it-IT" w:eastAsia="ja-JP"/>
              </w:rPr>
              <w:t>Equal to MEP (including frames generated by the MEP)</w:t>
            </w:r>
          </w:p>
        </w:tc>
        <w:tc>
          <w:tcPr>
            <w:tcW w:w="1271" w:type="pct"/>
          </w:tcPr>
          <w:p w14:paraId="5002C99A" w14:textId="77777777" w:rsidR="00D75753" w:rsidRPr="00DE490C" w:rsidRDefault="00D75753" w:rsidP="00DE490C">
            <w:pPr>
              <w:keepNext/>
              <w:keepLines/>
              <w:tabs>
                <w:tab w:val="left" w:pos="5130"/>
              </w:tabs>
              <w:ind w:left="794" w:hanging="794"/>
              <w:outlineLvl w:val="2"/>
              <w:rPr>
                <w:rFonts w:eastAsia="MS Mincho"/>
                <w:lang w:val="it-IT" w:eastAsia="ja-JP"/>
              </w:rPr>
            </w:pPr>
            <w:r w:rsidRPr="00BC27EF">
              <w:rPr>
                <w:rFonts w:eastAsia="MS Mincho"/>
                <w:lang w:val="it-IT" w:eastAsia="ja-JP"/>
              </w:rPr>
              <w:t>APS, CSF</w:t>
            </w:r>
          </w:p>
        </w:tc>
        <w:tc>
          <w:tcPr>
            <w:tcW w:w="1176" w:type="pct"/>
          </w:tcPr>
          <w:p w14:paraId="15FD00E0" w14:textId="77777777" w:rsidR="00D75753" w:rsidRPr="00DE490C" w:rsidRDefault="00D75753" w:rsidP="00DE490C">
            <w:pPr>
              <w:keepNext/>
              <w:keepLines/>
              <w:tabs>
                <w:tab w:val="left" w:pos="5130"/>
              </w:tabs>
              <w:ind w:left="794" w:hanging="794"/>
              <w:outlineLvl w:val="2"/>
              <w:rPr>
                <w:rFonts w:eastAsia="MS Mincho"/>
                <w:lang w:val="it-IT" w:eastAsia="ja-JP"/>
              </w:rPr>
            </w:pPr>
            <w:r w:rsidRPr="00BC27EF">
              <w:rPr>
                <w:rFonts w:eastAsia="MS Mincho"/>
                <w:lang w:val="it-IT" w:eastAsia="ja-JP"/>
              </w:rPr>
              <w:t>Counted</w:t>
            </w:r>
          </w:p>
        </w:tc>
        <w:tc>
          <w:tcPr>
            <w:tcW w:w="1250" w:type="pct"/>
          </w:tcPr>
          <w:p w14:paraId="26174261" w14:textId="77777777" w:rsidR="00D75753" w:rsidRPr="00DE490C" w:rsidRDefault="00D75753">
            <w:pPr>
              <w:keepNext/>
              <w:keepLines/>
              <w:tabs>
                <w:tab w:val="left" w:pos="5130"/>
              </w:tabs>
              <w:ind w:left="794" w:hanging="794"/>
              <w:outlineLvl w:val="2"/>
              <w:rPr>
                <w:rFonts w:eastAsia="MS Mincho"/>
                <w:lang w:val="it-IT" w:eastAsia="ja-JP"/>
              </w:rPr>
            </w:pPr>
            <w:r w:rsidRPr="00BC27EF">
              <w:rPr>
                <w:rFonts w:eastAsia="MS Mincho"/>
                <w:lang w:val="it-IT" w:eastAsia="ja-JP"/>
              </w:rPr>
              <w:t>ETHx/ETH_A_Sk</w:t>
            </w:r>
          </w:p>
        </w:tc>
      </w:tr>
      <w:tr w:rsidR="00D75753" w:rsidRPr="00BC27EF" w14:paraId="6B9F1C6F" w14:textId="77777777" w:rsidTr="00DE490C">
        <w:tc>
          <w:tcPr>
            <w:tcW w:w="1303" w:type="pct"/>
            <w:vMerge/>
          </w:tcPr>
          <w:p w14:paraId="5580E7A5" w14:textId="77777777" w:rsidR="00D75753" w:rsidRPr="00DE490C" w:rsidRDefault="00D75753" w:rsidP="00DE490C">
            <w:pPr>
              <w:keepNext/>
              <w:keepLines/>
              <w:tabs>
                <w:tab w:val="left" w:pos="567"/>
                <w:tab w:val="left" w:pos="1134"/>
                <w:tab w:val="left" w:pos="1701"/>
                <w:tab w:val="left" w:pos="2268"/>
                <w:tab w:val="left" w:pos="2835"/>
                <w:tab w:val="left" w:pos="3402"/>
                <w:tab w:val="left" w:pos="3969"/>
                <w:tab w:val="left" w:pos="4536"/>
                <w:tab w:val="left" w:pos="5103"/>
                <w:tab w:val="left" w:pos="5130"/>
                <w:tab w:val="left" w:pos="5670"/>
              </w:tabs>
              <w:ind w:left="794"/>
              <w:rPr>
                <w:rFonts w:eastAsia="MS Mincho"/>
                <w:lang w:val="it-IT" w:eastAsia="ja-JP"/>
              </w:rPr>
            </w:pPr>
          </w:p>
        </w:tc>
        <w:tc>
          <w:tcPr>
            <w:tcW w:w="1271" w:type="pct"/>
          </w:tcPr>
          <w:p w14:paraId="4D438D2B" w14:textId="77777777" w:rsidR="00D75753" w:rsidRPr="00DE490C" w:rsidRDefault="00D75753" w:rsidP="00DE490C">
            <w:pPr>
              <w:keepNext/>
              <w:keepLines/>
              <w:tabs>
                <w:tab w:val="left" w:pos="5130"/>
              </w:tabs>
              <w:ind w:left="794" w:hanging="794"/>
              <w:outlineLvl w:val="2"/>
              <w:rPr>
                <w:rFonts w:eastAsia="MS Mincho"/>
                <w:lang w:val="it-IT" w:eastAsia="ja-JP"/>
              </w:rPr>
            </w:pPr>
            <w:r w:rsidRPr="00BC27EF">
              <w:rPr>
                <w:rFonts w:eastAsia="MS Mincho"/>
                <w:lang w:val="it-IT" w:eastAsia="ja-JP"/>
              </w:rPr>
              <w:t>CCM</w:t>
            </w:r>
          </w:p>
        </w:tc>
        <w:tc>
          <w:tcPr>
            <w:tcW w:w="1176" w:type="pct"/>
          </w:tcPr>
          <w:p w14:paraId="338B7780" w14:textId="77777777" w:rsidR="00D75753" w:rsidRPr="00BC27EF" w:rsidRDefault="00D75753" w:rsidP="00DE490C">
            <w:pPr>
              <w:tabs>
                <w:tab w:val="left" w:pos="5130"/>
              </w:tabs>
              <w:rPr>
                <w:rFonts w:eastAsia="MS Mincho"/>
                <w:b/>
                <w:lang w:val="it-IT" w:eastAsia="ja-JP"/>
              </w:rPr>
            </w:pPr>
            <w:r w:rsidRPr="00BC27EF">
              <w:rPr>
                <w:rFonts w:eastAsia="MS Mincho"/>
                <w:lang w:val="it-IT" w:eastAsia="ja-JP"/>
              </w:rPr>
              <w:t>Not counted</w:t>
            </w:r>
          </w:p>
        </w:tc>
        <w:tc>
          <w:tcPr>
            <w:tcW w:w="1250" w:type="pct"/>
          </w:tcPr>
          <w:p w14:paraId="08742AEB" w14:textId="77777777" w:rsidR="00D75753" w:rsidRPr="00DE490C" w:rsidRDefault="00D75753">
            <w:pPr>
              <w:keepNext/>
              <w:keepLines/>
              <w:tabs>
                <w:tab w:val="left" w:pos="5130"/>
              </w:tabs>
              <w:ind w:left="794" w:hanging="794"/>
              <w:outlineLvl w:val="2"/>
              <w:rPr>
                <w:rFonts w:eastAsia="MS Mincho"/>
                <w:lang w:val="it-IT" w:eastAsia="ja-JP"/>
              </w:rPr>
            </w:pPr>
            <w:r w:rsidRPr="00BC27EF">
              <w:rPr>
                <w:rFonts w:eastAsia="MS Mincho"/>
                <w:lang w:val="it-IT" w:eastAsia="ja-JP"/>
              </w:rPr>
              <w:t>ETHx_FT_Sk</w:t>
            </w:r>
          </w:p>
        </w:tc>
      </w:tr>
      <w:tr w:rsidR="00D75753" w:rsidRPr="00BC27EF" w14:paraId="0CF6E998" w14:textId="77777777" w:rsidTr="00DE490C">
        <w:tc>
          <w:tcPr>
            <w:tcW w:w="1303" w:type="pct"/>
            <w:vMerge/>
          </w:tcPr>
          <w:p w14:paraId="5212CED3" w14:textId="77777777" w:rsidR="00D75753" w:rsidRPr="00DE490C" w:rsidRDefault="00D75753" w:rsidP="00DE490C">
            <w:pPr>
              <w:keepNext/>
              <w:keepLines/>
              <w:tabs>
                <w:tab w:val="left" w:pos="567"/>
                <w:tab w:val="left" w:pos="1134"/>
                <w:tab w:val="left" w:pos="1701"/>
                <w:tab w:val="left" w:pos="2268"/>
                <w:tab w:val="left" w:pos="2835"/>
                <w:tab w:val="left" w:pos="3402"/>
                <w:tab w:val="left" w:pos="3969"/>
                <w:tab w:val="left" w:pos="4536"/>
                <w:tab w:val="left" w:pos="5103"/>
                <w:tab w:val="left" w:pos="5130"/>
                <w:tab w:val="left" w:pos="5670"/>
              </w:tabs>
              <w:ind w:left="794"/>
              <w:rPr>
                <w:rFonts w:eastAsia="MS Mincho"/>
                <w:lang w:val="it-IT" w:eastAsia="ja-JP"/>
              </w:rPr>
            </w:pPr>
          </w:p>
        </w:tc>
        <w:tc>
          <w:tcPr>
            <w:tcW w:w="1271" w:type="pct"/>
          </w:tcPr>
          <w:p w14:paraId="36956246" w14:textId="2EA552D5" w:rsidR="00D75753" w:rsidRPr="00DE490C" w:rsidRDefault="00C244CC" w:rsidP="00DE490C">
            <w:pPr>
              <w:keepNext/>
              <w:keepLines/>
              <w:tabs>
                <w:tab w:val="clear" w:pos="794"/>
                <w:tab w:val="left" w:pos="0"/>
                <w:tab w:val="left" w:pos="5130"/>
              </w:tabs>
              <w:ind w:hanging="17"/>
              <w:outlineLvl w:val="2"/>
              <w:rPr>
                <w:rFonts w:eastAsia="MS Mincho"/>
                <w:lang w:val="it-IT" w:eastAsia="ja-JP"/>
              </w:rPr>
            </w:pPr>
            <w:r>
              <w:rPr>
                <w:rFonts w:eastAsia="MS Mincho"/>
                <w:lang w:val="it-IT" w:eastAsia="ja-JP"/>
              </w:rPr>
              <w:t xml:space="preserve">LBM, LBR, </w:t>
            </w:r>
            <w:r>
              <w:rPr>
                <w:rFonts w:eastAsia="MS Mincho"/>
                <w:lang w:val="it-IT" w:eastAsia="ja-JP"/>
              </w:rPr>
              <w:br/>
              <w:t>LTM,</w:t>
            </w:r>
            <w:r w:rsidR="00D75753" w:rsidRPr="00BC27EF">
              <w:rPr>
                <w:rFonts w:eastAsia="MS Mincho"/>
                <w:lang w:val="it-IT" w:eastAsia="ja-JP"/>
              </w:rPr>
              <w:t>LTR</w:t>
            </w:r>
          </w:p>
        </w:tc>
        <w:tc>
          <w:tcPr>
            <w:tcW w:w="1176" w:type="pct"/>
          </w:tcPr>
          <w:p w14:paraId="1BE7E74E" w14:textId="77777777" w:rsidR="00D75753" w:rsidRPr="00DE490C" w:rsidRDefault="00D75753" w:rsidP="00DE490C">
            <w:pPr>
              <w:keepNext/>
              <w:keepLines/>
              <w:tabs>
                <w:tab w:val="left" w:pos="5130"/>
              </w:tabs>
              <w:ind w:left="794" w:hanging="794"/>
              <w:outlineLvl w:val="2"/>
              <w:rPr>
                <w:rFonts w:eastAsia="MS Mincho"/>
                <w:lang w:val="it-IT" w:eastAsia="ja-JP"/>
              </w:rPr>
            </w:pPr>
            <w:r w:rsidRPr="00BC27EF">
              <w:rPr>
                <w:rFonts w:eastAsia="MS Mincho"/>
                <w:lang w:val="it-IT" w:eastAsia="ja-JP"/>
              </w:rPr>
              <w:t>Not counted</w:t>
            </w:r>
          </w:p>
        </w:tc>
        <w:tc>
          <w:tcPr>
            <w:tcW w:w="1250" w:type="pct"/>
          </w:tcPr>
          <w:p w14:paraId="2AA166F1" w14:textId="77777777" w:rsidR="00D75753" w:rsidRPr="00DE490C" w:rsidRDefault="00D75753">
            <w:pPr>
              <w:keepNext/>
              <w:keepLines/>
              <w:tabs>
                <w:tab w:val="left" w:pos="5130"/>
              </w:tabs>
              <w:ind w:left="794" w:hanging="794"/>
              <w:outlineLvl w:val="2"/>
              <w:rPr>
                <w:rFonts w:eastAsia="MS Mincho"/>
                <w:lang w:val="it-IT" w:eastAsia="ja-JP"/>
              </w:rPr>
            </w:pPr>
            <w:r w:rsidRPr="00BC27EF">
              <w:rPr>
                <w:rFonts w:eastAsia="MS Mincho"/>
                <w:lang w:val="it-IT" w:eastAsia="ja-JP"/>
              </w:rPr>
              <w:t>ETHDe_FT_Sk</w:t>
            </w:r>
          </w:p>
        </w:tc>
      </w:tr>
      <w:tr w:rsidR="00D75753" w:rsidRPr="00BC27EF" w14:paraId="44534039" w14:textId="77777777" w:rsidTr="00DE490C">
        <w:tc>
          <w:tcPr>
            <w:tcW w:w="1303" w:type="pct"/>
            <w:vMerge/>
          </w:tcPr>
          <w:p w14:paraId="776C2EFA" w14:textId="77777777" w:rsidR="00D75753" w:rsidRPr="00DE490C" w:rsidRDefault="00D75753" w:rsidP="00DE490C">
            <w:pPr>
              <w:keepNext/>
              <w:keepLines/>
              <w:tabs>
                <w:tab w:val="left" w:pos="567"/>
                <w:tab w:val="left" w:pos="1134"/>
                <w:tab w:val="left" w:pos="1701"/>
                <w:tab w:val="left" w:pos="2268"/>
                <w:tab w:val="left" w:pos="2835"/>
                <w:tab w:val="left" w:pos="3402"/>
                <w:tab w:val="left" w:pos="3969"/>
                <w:tab w:val="left" w:pos="4536"/>
                <w:tab w:val="left" w:pos="5103"/>
                <w:tab w:val="left" w:pos="5130"/>
                <w:tab w:val="left" w:pos="5670"/>
              </w:tabs>
              <w:ind w:left="794"/>
              <w:rPr>
                <w:rFonts w:eastAsia="MS Mincho"/>
                <w:lang w:val="it-IT" w:eastAsia="ja-JP"/>
              </w:rPr>
            </w:pPr>
          </w:p>
        </w:tc>
        <w:tc>
          <w:tcPr>
            <w:tcW w:w="1271" w:type="pct"/>
          </w:tcPr>
          <w:p w14:paraId="0C5326F5" w14:textId="77777777" w:rsidR="00D75753" w:rsidRPr="00DE490C" w:rsidRDefault="00D75753" w:rsidP="00DE490C">
            <w:pPr>
              <w:keepNext/>
              <w:keepLines/>
              <w:tabs>
                <w:tab w:val="left" w:pos="5130"/>
              </w:tabs>
              <w:ind w:left="794" w:hanging="794"/>
              <w:outlineLvl w:val="2"/>
              <w:rPr>
                <w:rFonts w:eastAsia="MS Mincho"/>
                <w:lang w:val="it-IT" w:eastAsia="ja-JP"/>
              </w:rPr>
            </w:pPr>
            <w:r w:rsidRPr="00BC27EF">
              <w:rPr>
                <w:rFonts w:eastAsia="MS Mincho"/>
                <w:lang w:val="it-IT" w:eastAsia="ja-JP"/>
              </w:rPr>
              <w:t>TST</w:t>
            </w:r>
          </w:p>
        </w:tc>
        <w:tc>
          <w:tcPr>
            <w:tcW w:w="1176" w:type="pct"/>
          </w:tcPr>
          <w:p w14:paraId="6D0A3B79" w14:textId="77777777" w:rsidR="00D75753" w:rsidRPr="00DE490C" w:rsidRDefault="00D75753" w:rsidP="00DE490C">
            <w:pPr>
              <w:keepNext/>
              <w:keepLines/>
              <w:tabs>
                <w:tab w:val="left" w:pos="5130"/>
              </w:tabs>
              <w:ind w:left="794" w:hanging="794"/>
              <w:outlineLvl w:val="2"/>
              <w:rPr>
                <w:rFonts w:eastAsia="MS Mincho"/>
                <w:lang w:val="it-IT" w:eastAsia="ja-JP"/>
              </w:rPr>
            </w:pPr>
            <w:r w:rsidRPr="00BC27EF">
              <w:rPr>
                <w:rFonts w:eastAsia="MS Mincho"/>
                <w:lang w:val="it-IT" w:eastAsia="ja-JP"/>
              </w:rPr>
              <w:t>Not counted</w:t>
            </w:r>
          </w:p>
        </w:tc>
        <w:tc>
          <w:tcPr>
            <w:tcW w:w="1250" w:type="pct"/>
          </w:tcPr>
          <w:p w14:paraId="3C98932F" w14:textId="77777777" w:rsidR="00D75753" w:rsidRPr="00DE490C" w:rsidRDefault="00D75753">
            <w:pPr>
              <w:keepNext/>
              <w:keepLines/>
              <w:tabs>
                <w:tab w:val="left" w:pos="5130"/>
              </w:tabs>
              <w:ind w:left="794" w:hanging="794"/>
              <w:outlineLvl w:val="2"/>
              <w:rPr>
                <w:rFonts w:eastAsia="MS Mincho"/>
                <w:lang w:val="it-IT" w:eastAsia="ja-JP"/>
              </w:rPr>
            </w:pPr>
            <w:r w:rsidRPr="00BC27EF">
              <w:rPr>
                <w:rFonts w:eastAsia="MS Mincho"/>
                <w:lang w:val="it-IT" w:eastAsia="ja-JP"/>
              </w:rPr>
              <w:t>ETHDe_FT_Sk</w:t>
            </w:r>
          </w:p>
        </w:tc>
      </w:tr>
      <w:tr w:rsidR="00D75753" w:rsidRPr="00BC27EF" w14:paraId="2EF44F3C" w14:textId="77777777" w:rsidTr="00DE490C">
        <w:tc>
          <w:tcPr>
            <w:tcW w:w="1303" w:type="pct"/>
            <w:vMerge/>
          </w:tcPr>
          <w:p w14:paraId="48D3B5DB" w14:textId="77777777" w:rsidR="00D75753" w:rsidRPr="00DE490C" w:rsidRDefault="00D75753" w:rsidP="00DE490C">
            <w:pPr>
              <w:keepNext/>
              <w:keepLines/>
              <w:tabs>
                <w:tab w:val="left" w:pos="567"/>
                <w:tab w:val="left" w:pos="1134"/>
                <w:tab w:val="left" w:pos="1701"/>
                <w:tab w:val="left" w:pos="2268"/>
                <w:tab w:val="left" w:pos="2835"/>
                <w:tab w:val="left" w:pos="3402"/>
                <w:tab w:val="left" w:pos="3969"/>
                <w:tab w:val="left" w:pos="4536"/>
                <w:tab w:val="left" w:pos="5103"/>
                <w:tab w:val="left" w:pos="5130"/>
                <w:tab w:val="left" w:pos="5670"/>
              </w:tabs>
              <w:ind w:left="794"/>
              <w:rPr>
                <w:rFonts w:eastAsia="MS Mincho"/>
                <w:lang w:val="it-IT" w:eastAsia="ja-JP"/>
              </w:rPr>
            </w:pPr>
          </w:p>
        </w:tc>
        <w:tc>
          <w:tcPr>
            <w:tcW w:w="1271" w:type="pct"/>
          </w:tcPr>
          <w:p w14:paraId="7CF462A7" w14:textId="77777777" w:rsidR="00D75753" w:rsidRPr="00DE490C" w:rsidRDefault="00D75753" w:rsidP="00DE490C">
            <w:pPr>
              <w:keepNext/>
              <w:keepLines/>
              <w:tabs>
                <w:tab w:val="left" w:pos="5130"/>
              </w:tabs>
              <w:ind w:left="794" w:hanging="794"/>
              <w:outlineLvl w:val="2"/>
              <w:rPr>
                <w:rFonts w:eastAsia="MS Mincho"/>
                <w:lang w:val="it-IT" w:eastAsia="ja-JP"/>
              </w:rPr>
            </w:pPr>
            <w:r w:rsidRPr="00BC27EF">
              <w:rPr>
                <w:rFonts w:eastAsia="MS Mincho"/>
                <w:lang w:val="it-IT" w:eastAsia="ja-JP"/>
              </w:rPr>
              <w:t>AIS</w:t>
            </w:r>
          </w:p>
        </w:tc>
        <w:tc>
          <w:tcPr>
            <w:tcW w:w="1176" w:type="pct"/>
          </w:tcPr>
          <w:p w14:paraId="4679A78A" w14:textId="4109D9BD" w:rsidR="00D75753" w:rsidRPr="00DE490C" w:rsidRDefault="00BC27EF" w:rsidP="00DE490C">
            <w:pPr>
              <w:keepNext/>
              <w:keepLines/>
              <w:tabs>
                <w:tab w:val="clear" w:pos="794"/>
                <w:tab w:val="left" w:pos="454"/>
                <w:tab w:val="left" w:pos="5130"/>
              </w:tabs>
              <w:ind w:left="454" w:hanging="454"/>
              <w:outlineLvl w:val="2"/>
              <w:rPr>
                <w:rFonts w:eastAsia="MS Mincho"/>
                <w:lang w:val="it-IT" w:eastAsia="ja-JP"/>
              </w:rPr>
            </w:pPr>
            <w:r w:rsidRPr="00E75FFB">
              <w:rPr>
                <w:rFonts w:eastAsia="MS Mincho"/>
                <w:lang w:val="it-IT" w:eastAsia="ja-JP"/>
              </w:rPr>
              <w:t xml:space="preserve">Not Specified, </w:t>
            </w:r>
            <w:r w:rsidR="00D75753" w:rsidRPr="00BC27EF">
              <w:rPr>
                <w:rFonts w:eastAsia="MS Mincho"/>
                <w:lang w:val="it-IT" w:eastAsia="ja-JP"/>
              </w:rPr>
              <w:t xml:space="preserve"> </w:t>
            </w:r>
            <w:r>
              <w:rPr>
                <w:rFonts w:eastAsia="MS Mincho"/>
                <w:lang w:val="it-IT" w:eastAsia="ja-JP"/>
              </w:rPr>
              <w:br/>
            </w:r>
            <w:r w:rsidR="00D75753" w:rsidRPr="00BC27EF">
              <w:rPr>
                <w:rFonts w:eastAsia="MS Mincho"/>
                <w:lang w:val="it-IT" w:eastAsia="ja-JP"/>
              </w:rPr>
              <w:t>only used when no data traffic is flowing</w:t>
            </w:r>
            <w:r w:rsidR="00D75753" w:rsidRPr="00BC27EF" w:rsidDel="009F394F">
              <w:rPr>
                <w:rFonts w:eastAsia="MS Mincho"/>
                <w:lang w:val="it-IT" w:eastAsia="ja-JP"/>
              </w:rPr>
              <w:t xml:space="preserve"> </w:t>
            </w:r>
          </w:p>
        </w:tc>
        <w:tc>
          <w:tcPr>
            <w:tcW w:w="1250" w:type="pct"/>
          </w:tcPr>
          <w:p w14:paraId="441D312C" w14:textId="77777777" w:rsidR="00D75753" w:rsidRPr="00DE490C" w:rsidRDefault="00D75753">
            <w:pPr>
              <w:keepNext/>
              <w:keepLines/>
              <w:tabs>
                <w:tab w:val="left" w:pos="5130"/>
              </w:tabs>
              <w:ind w:left="794" w:hanging="794"/>
              <w:outlineLvl w:val="2"/>
              <w:rPr>
                <w:rFonts w:eastAsia="MS Mincho"/>
                <w:lang w:val="it-IT" w:eastAsia="ja-JP"/>
              </w:rPr>
            </w:pPr>
            <w:r w:rsidRPr="00BC27EF">
              <w:rPr>
                <w:rFonts w:eastAsia="MS Mincho"/>
                <w:lang w:val="it-IT" w:eastAsia="ja-JP"/>
              </w:rPr>
              <w:t>ETHx/ETH_A_Sk</w:t>
            </w:r>
          </w:p>
        </w:tc>
      </w:tr>
      <w:tr w:rsidR="00D75753" w:rsidRPr="00BC27EF" w14:paraId="69824EDA" w14:textId="77777777" w:rsidTr="00DE490C">
        <w:tc>
          <w:tcPr>
            <w:tcW w:w="1303" w:type="pct"/>
            <w:vMerge/>
          </w:tcPr>
          <w:p w14:paraId="6D907A00" w14:textId="77777777" w:rsidR="00D75753" w:rsidRPr="00DE490C" w:rsidRDefault="00D75753" w:rsidP="00DE490C">
            <w:pPr>
              <w:keepNext/>
              <w:keepLines/>
              <w:tabs>
                <w:tab w:val="left" w:pos="567"/>
                <w:tab w:val="left" w:pos="1134"/>
                <w:tab w:val="left" w:pos="1701"/>
                <w:tab w:val="left" w:pos="2268"/>
                <w:tab w:val="left" w:pos="2835"/>
                <w:tab w:val="left" w:pos="3402"/>
                <w:tab w:val="left" w:pos="3969"/>
                <w:tab w:val="left" w:pos="4536"/>
                <w:tab w:val="left" w:pos="5103"/>
                <w:tab w:val="left" w:pos="5130"/>
                <w:tab w:val="left" w:pos="5670"/>
              </w:tabs>
              <w:ind w:left="794"/>
              <w:rPr>
                <w:rFonts w:eastAsia="MS Mincho"/>
                <w:lang w:val="it-IT" w:eastAsia="ja-JP"/>
              </w:rPr>
            </w:pPr>
          </w:p>
        </w:tc>
        <w:tc>
          <w:tcPr>
            <w:tcW w:w="1271" w:type="pct"/>
          </w:tcPr>
          <w:p w14:paraId="5AA53D99" w14:textId="77777777" w:rsidR="00D75753" w:rsidRPr="00DE490C" w:rsidRDefault="00D75753" w:rsidP="00DE490C">
            <w:pPr>
              <w:keepNext/>
              <w:keepLines/>
              <w:tabs>
                <w:tab w:val="left" w:pos="5130"/>
              </w:tabs>
              <w:ind w:left="794" w:hanging="794"/>
              <w:outlineLvl w:val="2"/>
              <w:rPr>
                <w:rFonts w:eastAsia="MS Mincho"/>
                <w:lang w:val="it-IT" w:eastAsia="ja-JP"/>
              </w:rPr>
            </w:pPr>
            <w:r w:rsidRPr="00BC27EF">
              <w:rPr>
                <w:rFonts w:eastAsia="MS Mincho"/>
                <w:lang w:val="it-IT" w:eastAsia="ja-JP"/>
              </w:rPr>
              <w:t>LCK</w:t>
            </w:r>
          </w:p>
        </w:tc>
        <w:tc>
          <w:tcPr>
            <w:tcW w:w="1176" w:type="pct"/>
          </w:tcPr>
          <w:p w14:paraId="1038EA21" w14:textId="242881D7" w:rsidR="00D75753" w:rsidRPr="00DE490C" w:rsidRDefault="00BC27EF" w:rsidP="00DE490C">
            <w:pPr>
              <w:keepNext/>
              <w:keepLines/>
              <w:tabs>
                <w:tab w:val="clear" w:pos="794"/>
                <w:tab w:val="left" w:pos="312"/>
                <w:tab w:val="left" w:pos="5130"/>
              </w:tabs>
              <w:ind w:left="454" w:hanging="454"/>
              <w:outlineLvl w:val="2"/>
              <w:rPr>
                <w:rFonts w:eastAsia="MS Mincho"/>
                <w:lang w:val="it-IT" w:eastAsia="ja-JP"/>
              </w:rPr>
            </w:pPr>
            <w:r w:rsidRPr="00E75FFB">
              <w:rPr>
                <w:rFonts w:eastAsia="MS Mincho"/>
                <w:lang w:val="it-IT" w:eastAsia="ja-JP"/>
              </w:rPr>
              <w:t xml:space="preserve">Not Specified, </w:t>
            </w:r>
            <w:r w:rsidR="00D75753" w:rsidRPr="00BC27EF">
              <w:rPr>
                <w:rFonts w:eastAsia="MS Mincho"/>
                <w:lang w:val="it-IT" w:eastAsia="ja-JP"/>
              </w:rPr>
              <w:t xml:space="preserve"> </w:t>
            </w:r>
            <w:r>
              <w:rPr>
                <w:rFonts w:eastAsia="MS Mincho"/>
                <w:lang w:val="it-IT" w:eastAsia="ja-JP"/>
              </w:rPr>
              <w:br/>
            </w:r>
            <w:r w:rsidR="00D75753" w:rsidRPr="00BC27EF">
              <w:rPr>
                <w:rFonts w:eastAsia="MS Mincho"/>
                <w:lang w:val="it-IT" w:eastAsia="ja-JP"/>
              </w:rPr>
              <w:t>only used when no data traffic is flowing</w:t>
            </w:r>
          </w:p>
        </w:tc>
        <w:tc>
          <w:tcPr>
            <w:tcW w:w="1250" w:type="pct"/>
          </w:tcPr>
          <w:p w14:paraId="727ABBC4" w14:textId="77777777" w:rsidR="00D75753" w:rsidRPr="00DE490C" w:rsidRDefault="00D75753">
            <w:pPr>
              <w:keepNext/>
              <w:keepLines/>
              <w:tabs>
                <w:tab w:val="left" w:pos="5130"/>
              </w:tabs>
              <w:ind w:left="794" w:hanging="794"/>
              <w:outlineLvl w:val="2"/>
              <w:rPr>
                <w:rFonts w:eastAsia="MS Mincho"/>
                <w:lang w:val="it-IT" w:eastAsia="ja-JP"/>
              </w:rPr>
            </w:pPr>
            <w:r w:rsidRPr="00BC27EF">
              <w:rPr>
                <w:rFonts w:eastAsia="MS Mincho"/>
                <w:lang w:val="it-IT" w:eastAsia="ja-JP"/>
              </w:rPr>
              <w:t>ETHx/ETH_A_Sk</w:t>
            </w:r>
          </w:p>
        </w:tc>
      </w:tr>
      <w:tr w:rsidR="00D75753" w:rsidRPr="00BC27EF" w14:paraId="284C33F7" w14:textId="77777777" w:rsidTr="00DE490C">
        <w:tc>
          <w:tcPr>
            <w:tcW w:w="1303" w:type="pct"/>
            <w:vMerge/>
          </w:tcPr>
          <w:p w14:paraId="4717FCC1" w14:textId="77777777" w:rsidR="00D75753" w:rsidRPr="00DE490C" w:rsidRDefault="00D75753" w:rsidP="00DE490C">
            <w:pPr>
              <w:keepNext/>
              <w:keepLines/>
              <w:tabs>
                <w:tab w:val="left" w:pos="567"/>
                <w:tab w:val="left" w:pos="1134"/>
                <w:tab w:val="left" w:pos="1701"/>
                <w:tab w:val="left" w:pos="2268"/>
                <w:tab w:val="left" w:pos="2835"/>
                <w:tab w:val="left" w:pos="3402"/>
                <w:tab w:val="left" w:pos="3969"/>
                <w:tab w:val="left" w:pos="4536"/>
                <w:tab w:val="left" w:pos="5103"/>
                <w:tab w:val="left" w:pos="5130"/>
                <w:tab w:val="left" w:pos="5670"/>
              </w:tabs>
              <w:ind w:left="794"/>
              <w:rPr>
                <w:rFonts w:eastAsia="MS Mincho"/>
                <w:lang w:val="it-IT" w:eastAsia="ja-JP"/>
              </w:rPr>
            </w:pPr>
          </w:p>
        </w:tc>
        <w:tc>
          <w:tcPr>
            <w:tcW w:w="1271" w:type="pct"/>
          </w:tcPr>
          <w:p w14:paraId="7E483FBE" w14:textId="77777777" w:rsidR="00D75753" w:rsidRPr="00DE490C" w:rsidRDefault="00D75753" w:rsidP="00DE490C">
            <w:pPr>
              <w:keepNext/>
              <w:keepLines/>
              <w:tabs>
                <w:tab w:val="left" w:pos="5130"/>
              </w:tabs>
              <w:ind w:left="794" w:hanging="794"/>
              <w:outlineLvl w:val="2"/>
              <w:rPr>
                <w:rFonts w:eastAsia="MS Mincho"/>
                <w:lang w:val="it-IT" w:eastAsia="ja-JP"/>
              </w:rPr>
            </w:pPr>
            <w:r w:rsidRPr="00BC27EF">
              <w:rPr>
                <w:rFonts w:eastAsia="MS Mincho"/>
                <w:lang w:val="it-IT" w:eastAsia="ja-JP"/>
              </w:rPr>
              <w:t>DMM, DMR, 1DM</w:t>
            </w:r>
          </w:p>
        </w:tc>
        <w:tc>
          <w:tcPr>
            <w:tcW w:w="1176" w:type="pct"/>
          </w:tcPr>
          <w:p w14:paraId="34C24EBD" w14:textId="77777777" w:rsidR="00D75753" w:rsidRPr="00DE490C" w:rsidRDefault="00D75753" w:rsidP="00DE490C">
            <w:pPr>
              <w:keepNext/>
              <w:keepLines/>
              <w:tabs>
                <w:tab w:val="left" w:pos="5130"/>
              </w:tabs>
              <w:ind w:left="794" w:hanging="794"/>
              <w:outlineLvl w:val="2"/>
              <w:rPr>
                <w:rFonts w:eastAsia="MS Mincho"/>
                <w:lang w:val="it-IT" w:eastAsia="ja-JP"/>
              </w:rPr>
            </w:pPr>
            <w:r w:rsidRPr="00BC27EF">
              <w:rPr>
                <w:rFonts w:eastAsia="MS Mincho"/>
                <w:lang w:val="it-IT" w:eastAsia="ja-JP"/>
              </w:rPr>
              <w:t>Not counted</w:t>
            </w:r>
          </w:p>
        </w:tc>
        <w:tc>
          <w:tcPr>
            <w:tcW w:w="1250" w:type="pct"/>
          </w:tcPr>
          <w:p w14:paraId="1D538619" w14:textId="77777777" w:rsidR="00D75753" w:rsidRPr="00BC27EF" w:rsidRDefault="00D75753" w:rsidP="00DE490C">
            <w:pPr>
              <w:tabs>
                <w:tab w:val="left" w:pos="5130"/>
              </w:tabs>
              <w:rPr>
                <w:rFonts w:eastAsia="MS Mincho"/>
                <w:b/>
                <w:lang w:val="it-IT" w:eastAsia="ja-JP"/>
              </w:rPr>
            </w:pPr>
            <w:r w:rsidRPr="00BC27EF">
              <w:rPr>
                <w:rFonts w:eastAsia="MS Mincho"/>
                <w:lang w:val="it-IT" w:eastAsia="ja-JP"/>
              </w:rPr>
              <w:t>ETHDe_FT_Sk or ETHx_FT_Sk</w:t>
            </w:r>
          </w:p>
        </w:tc>
      </w:tr>
      <w:tr w:rsidR="00D75753" w:rsidRPr="00BC27EF" w14:paraId="4366CE4F" w14:textId="77777777" w:rsidTr="00DE490C">
        <w:tc>
          <w:tcPr>
            <w:tcW w:w="1303" w:type="pct"/>
            <w:vMerge/>
          </w:tcPr>
          <w:p w14:paraId="0E725E21" w14:textId="77777777" w:rsidR="00D75753" w:rsidRPr="00DE490C" w:rsidRDefault="00D75753" w:rsidP="00DE490C">
            <w:pPr>
              <w:keepNext/>
              <w:keepLines/>
              <w:tabs>
                <w:tab w:val="left" w:pos="567"/>
                <w:tab w:val="left" w:pos="1134"/>
                <w:tab w:val="left" w:pos="1701"/>
                <w:tab w:val="left" w:pos="2268"/>
                <w:tab w:val="left" w:pos="2835"/>
                <w:tab w:val="left" w:pos="3402"/>
                <w:tab w:val="left" w:pos="3969"/>
                <w:tab w:val="left" w:pos="4536"/>
                <w:tab w:val="left" w:pos="5103"/>
                <w:tab w:val="left" w:pos="5130"/>
                <w:tab w:val="left" w:pos="5670"/>
              </w:tabs>
              <w:ind w:left="794"/>
              <w:rPr>
                <w:rFonts w:eastAsia="MS Mincho"/>
                <w:lang w:val="it-IT" w:eastAsia="ja-JP"/>
              </w:rPr>
            </w:pPr>
          </w:p>
        </w:tc>
        <w:tc>
          <w:tcPr>
            <w:tcW w:w="1271" w:type="pct"/>
          </w:tcPr>
          <w:p w14:paraId="5491D1D5" w14:textId="77777777" w:rsidR="00D75753" w:rsidRPr="00DE490C" w:rsidRDefault="00D75753" w:rsidP="00DE490C">
            <w:pPr>
              <w:keepNext/>
              <w:keepLines/>
              <w:tabs>
                <w:tab w:val="left" w:pos="5130"/>
              </w:tabs>
              <w:ind w:left="794" w:hanging="794"/>
              <w:outlineLvl w:val="2"/>
              <w:rPr>
                <w:rFonts w:eastAsia="MS Mincho"/>
                <w:lang w:val="it-IT" w:eastAsia="ja-JP"/>
              </w:rPr>
            </w:pPr>
            <w:r w:rsidRPr="00BC27EF">
              <w:rPr>
                <w:rFonts w:eastAsia="MS Mincho"/>
                <w:lang w:val="it-IT" w:eastAsia="ja-JP"/>
              </w:rPr>
              <w:t>LMM, LMR</w:t>
            </w:r>
          </w:p>
        </w:tc>
        <w:tc>
          <w:tcPr>
            <w:tcW w:w="1176" w:type="pct"/>
          </w:tcPr>
          <w:p w14:paraId="792BBAE8" w14:textId="77777777" w:rsidR="00D75753" w:rsidRPr="00DE490C" w:rsidRDefault="00D75753" w:rsidP="00DE490C">
            <w:pPr>
              <w:keepNext/>
              <w:keepLines/>
              <w:tabs>
                <w:tab w:val="left" w:pos="5130"/>
              </w:tabs>
              <w:ind w:left="794" w:hanging="794"/>
              <w:outlineLvl w:val="2"/>
              <w:rPr>
                <w:rFonts w:eastAsia="MS Mincho"/>
                <w:lang w:val="it-IT" w:eastAsia="ja-JP"/>
              </w:rPr>
            </w:pPr>
            <w:r w:rsidRPr="00BC27EF">
              <w:rPr>
                <w:rFonts w:eastAsia="MS Mincho"/>
                <w:lang w:val="it-IT" w:eastAsia="ja-JP"/>
              </w:rPr>
              <w:t>Not counted</w:t>
            </w:r>
          </w:p>
        </w:tc>
        <w:tc>
          <w:tcPr>
            <w:tcW w:w="1250" w:type="pct"/>
          </w:tcPr>
          <w:p w14:paraId="1DAE5104" w14:textId="77777777" w:rsidR="00D75753" w:rsidRPr="00DE490C" w:rsidRDefault="00D75753" w:rsidP="00DE490C">
            <w:pPr>
              <w:keepNext/>
              <w:keepLines/>
              <w:tabs>
                <w:tab w:val="clear" w:pos="794"/>
                <w:tab w:val="left" w:pos="458"/>
                <w:tab w:val="left" w:pos="5130"/>
              </w:tabs>
              <w:ind w:left="458" w:hanging="458"/>
              <w:outlineLvl w:val="2"/>
              <w:rPr>
                <w:rFonts w:eastAsia="MS Mincho"/>
                <w:lang w:val="it-IT" w:eastAsia="ja-JP"/>
              </w:rPr>
            </w:pPr>
            <w:r w:rsidRPr="00BC27EF">
              <w:rPr>
                <w:rFonts w:eastAsia="MS Mincho"/>
                <w:lang w:val="it-IT" w:eastAsia="ja-JP"/>
              </w:rPr>
              <w:t>ETHDe_FT_Sk or ETHx_FT_Sk</w:t>
            </w:r>
          </w:p>
        </w:tc>
      </w:tr>
      <w:tr w:rsidR="00D75753" w:rsidRPr="00BC27EF" w14:paraId="6E6BF4E4" w14:textId="77777777" w:rsidTr="00DE490C">
        <w:tc>
          <w:tcPr>
            <w:tcW w:w="1303" w:type="pct"/>
            <w:vMerge/>
          </w:tcPr>
          <w:p w14:paraId="5A058DF4" w14:textId="77777777" w:rsidR="00D75753" w:rsidRPr="00DE490C" w:rsidRDefault="00D75753" w:rsidP="00DE490C">
            <w:pPr>
              <w:keepNext/>
              <w:keepLines/>
              <w:tabs>
                <w:tab w:val="left" w:pos="567"/>
                <w:tab w:val="left" w:pos="1134"/>
                <w:tab w:val="left" w:pos="1701"/>
                <w:tab w:val="left" w:pos="2268"/>
                <w:tab w:val="left" w:pos="2835"/>
                <w:tab w:val="left" w:pos="3402"/>
                <w:tab w:val="left" w:pos="3969"/>
                <w:tab w:val="left" w:pos="4536"/>
                <w:tab w:val="left" w:pos="5103"/>
                <w:tab w:val="left" w:pos="5130"/>
                <w:tab w:val="left" w:pos="5670"/>
              </w:tabs>
              <w:ind w:left="794"/>
              <w:rPr>
                <w:rFonts w:eastAsia="MS Mincho"/>
                <w:lang w:val="it-IT" w:eastAsia="ja-JP"/>
              </w:rPr>
            </w:pPr>
          </w:p>
        </w:tc>
        <w:tc>
          <w:tcPr>
            <w:tcW w:w="1271" w:type="pct"/>
          </w:tcPr>
          <w:p w14:paraId="2223C101" w14:textId="77777777" w:rsidR="00D75753" w:rsidRPr="00DE490C" w:rsidRDefault="00D75753" w:rsidP="00DE490C">
            <w:pPr>
              <w:keepNext/>
              <w:keepLines/>
              <w:tabs>
                <w:tab w:val="left" w:pos="5130"/>
              </w:tabs>
              <w:ind w:left="794" w:hanging="794"/>
              <w:outlineLvl w:val="2"/>
              <w:rPr>
                <w:rFonts w:eastAsia="MS Mincho"/>
                <w:lang w:val="it-IT" w:eastAsia="ja-JP"/>
              </w:rPr>
            </w:pPr>
            <w:r w:rsidRPr="00BC27EF">
              <w:rPr>
                <w:rFonts w:eastAsia="MS Mincho"/>
                <w:lang w:val="it-IT" w:eastAsia="ja-JP"/>
              </w:rPr>
              <w:t>SLM, SLR, 1SL</w:t>
            </w:r>
          </w:p>
        </w:tc>
        <w:tc>
          <w:tcPr>
            <w:tcW w:w="1176" w:type="pct"/>
          </w:tcPr>
          <w:p w14:paraId="50B00466" w14:textId="77777777" w:rsidR="00D75753" w:rsidRPr="00DE490C" w:rsidRDefault="00D75753" w:rsidP="00DE490C">
            <w:pPr>
              <w:keepNext/>
              <w:keepLines/>
              <w:tabs>
                <w:tab w:val="left" w:pos="5130"/>
              </w:tabs>
              <w:ind w:left="794" w:hanging="794"/>
              <w:outlineLvl w:val="2"/>
              <w:rPr>
                <w:rFonts w:eastAsia="MS Mincho"/>
                <w:lang w:val="it-IT" w:eastAsia="ja-JP"/>
              </w:rPr>
            </w:pPr>
            <w:r w:rsidRPr="00BC27EF">
              <w:rPr>
                <w:rFonts w:eastAsia="MS Mincho"/>
                <w:lang w:val="it-IT" w:eastAsia="ja-JP"/>
              </w:rPr>
              <w:t>Not counted</w:t>
            </w:r>
          </w:p>
        </w:tc>
        <w:tc>
          <w:tcPr>
            <w:tcW w:w="1250" w:type="pct"/>
          </w:tcPr>
          <w:p w14:paraId="0BA5B05F" w14:textId="77777777" w:rsidR="00D75753" w:rsidRPr="00DE490C" w:rsidRDefault="00D75753" w:rsidP="00DE490C">
            <w:pPr>
              <w:keepNext/>
              <w:keepLines/>
              <w:tabs>
                <w:tab w:val="clear" w:pos="794"/>
                <w:tab w:val="left" w:pos="458"/>
                <w:tab w:val="left" w:pos="5130"/>
              </w:tabs>
              <w:ind w:left="458" w:hanging="458"/>
              <w:outlineLvl w:val="2"/>
              <w:rPr>
                <w:rFonts w:eastAsia="MS Mincho"/>
                <w:lang w:val="it-IT" w:eastAsia="ja-JP"/>
              </w:rPr>
            </w:pPr>
            <w:r w:rsidRPr="00BC27EF">
              <w:rPr>
                <w:rFonts w:eastAsia="MS Mincho"/>
                <w:lang w:val="it-IT" w:eastAsia="ja-JP"/>
              </w:rPr>
              <w:t>ETHDe_FT_Sk or ETHx_FT_Sk</w:t>
            </w:r>
          </w:p>
        </w:tc>
      </w:tr>
      <w:tr w:rsidR="00D75753" w14:paraId="356D5954" w14:textId="77777777" w:rsidTr="00DE490C">
        <w:tc>
          <w:tcPr>
            <w:tcW w:w="1303" w:type="pct"/>
          </w:tcPr>
          <w:p w14:paraId="3E9EBA80" w14:textId="77777777" w:rsidR="00D75753" w:rsidRPr="00DE490C" w:rsidRDefault="00D75753" w:rsidP="00DE490C">
            <w:pPr>
              <w:keepNext/>
              <w:keepLines/>
              <w:tabs>
                <w:tab w:val="left" w:pos="5130"/>
              </w:tabs>
              <w:ind w:left="794" w:hanging="794"/>
              <w:outlineLvl w:val="2"/>
              <w:rPr>
                <w:rFonts w:eastAsia="MS Mincho"/>
                <w:lang w:val="it-IT" w:eastAsia="ja-JP"/>
              </w:rPr>
            </w:pPr>
            <w:r w:rsidRPr="00BC27EF">
              <w:rPr>
                <w:rFonts w:eastAsia="MS Mincho"/>
                <w:lang w:val="it-IT" w:eastAsia="ja-JP"/>
              </w:rPr>
              <w:t>Lower than MEP</w:t>
            </w:r>
          </w:p>
        </w:tc>
        <w:tc>
          <w:tcPr>
            <w:tcW w:w="1271" w:type="pct"/>
          </w:tcPr>
          <w:p w14:paraId="6A659B16" w14:textId="77777777" w:rsidR="00D75753" w:rsidRPr="00DE490C" w:rsidRDefault="00D75753" w:rsidP="00DE490C">
            <w:pPr>
              <w:keepNext/>
              <w:keepLines/>
              <w:tabs>
                <w:tab w:val="left" w:pos="5130"/>
              </w:tabs>
              <w:ind w:left="794" w:hanging="794"/>
              <w:outlineLvl w:val="2"/>
              <w:rPr>
                <w:rFonts w:eastAsia="MS Mincho"/>
                <w:lang w:val="it-IT" w:eastAsia="ja-JP"/>
              </w:rPr>
            </w:pPr>
            <w:r w:rsidRPr="00BC27EF">
              <w:rPr>
                <w:rFonts w:eastAsia="MS Mincho"/>
                <w:lang w:val="it-IT" w:eastAsia="ja-JP"/>
              </w:rPr>
              <w:t>Any</w:t>
            </w:r>
          </w:p>
        </w:tc>
        <w:tc>
          <w:tcPr>
            <w:tcW w:w="1176" w:type="pct"/>
          </w:tcPr>
          <w:p w14:paraId="56FB8BFC" w14:textId="77777777" w:rsidR="00D75753" w:rsidRPr="00DE490C" w:rsidRDefault="00D75753" w:rsidP="00DE490C">
            <w:pPr>
              <w:keepNext/>
              <w:keepLines/>
              <w:tabs>
                <w:tab w:val="left" w:pos="5130"/>
              </w:tabs>
              <w:ind w:left="794" w:hanging="794"/>
              <w:outlineLvl w:val="2"/>
              <w:rPr>
                <w:rFonts w:eastAsia="MS Mincho"/>
                <w:lang w:val="it-IT" w:eastAsia="ja-JP"/>
              </w:rPr>
            </w:pPr>
            <w:r w:rsidRPr="00BC27EF">
              <w:rPr>
                <w:rFonts w:eastAsia="MS Mincho"/>
                <w:lang w:val="it-IT" w:eastAsia="ja-JP"/>
              </w:rPr>
              <w:t>Not counted</w:t>
            </w:r>
          </w:p>
        </w:tc>
        <w:tc>
          <w:tcPr>
            <w:tcW w:w="1250" w:type="pct"/>
          </w:tcPr>
          <w:p w14:paraId="0B361918" w14:textId="77777777" w:rsidR="00D75753" w:rsidRDefault="00D75753" w:rsidP="00DE490C">
            <w:pPr>
              <w:tabs>
                <w:tab w:val="left" w:pos="5130"/>
              </w:tabs>
              <w:rPr>
                <w:rFonts w:eastAsia="MS Mincho"/>
                <w:b/>
                <w:lang w:val="it-IT" w:eastAsia="ja-JP"/>
              </w:rPr>
            </w:pPr>
            <w:r w:rsidRPr="00BC27EF">
              <w:rPr>
                <w:rFonts w:eastAsia="MS Mincho"/>
                <w:lang w:val="it-IT" w:eastAsia="ja-JP"/>
              </w:rPr>
              <w:t>ETHx_FT_Sk or ETHDe_FT_Sk at a lower MEG Level</w:t>
            </w:r>
          </w:p>
        </w:tc>
      </w:tr>
    </w:tbl>
    <w:p w14:paraId="6C762FA0" w14:textId="6E74DE4E" w:rsidR="00330ADB" w:rsidRPr="00DE490C" w:rsidRDefault="00330ADB" w:rsidP="008165DA">
      <w:pPr>
        <w:tabs>
          <w:tab w:val="left" w:pos="5130"/>
        </w:tabs>
        <w:jc w:val="center"/>
        <w:rPr>
          <w:b/>
          <w:highlight w:val="cyan"/>
          <w:lang w:val="it-IT" w:eastAsia="ja-JP"/>
        </w:rPr>
      </w:pPr>
    </w:p>
    <w:p w14:paraId="5628C44E" w14:textId="77777777" w:rsidR="00F525C3" w:rsidRDefault="00F525C3" w:rsidP="00F525C3">
      <w:pPr>
        <w:tabs>
          <w:tab w:val="left" w:pos="5130"/>
        </w:tabs>
        <w:jc w:val="both"/>
        <w:rPr>
          <w:lang w:val="it-IT" w:eastAsia="ja-JP"/>
        </w:rPr>
      </w:pPr>
      <w:r w:rsidRPr="00942DE3">
        <w:rPr>
          <w:lang w:val="it-IT" w:eastAsia="ja-JP"/>
        </w:rPr>
        <w:t>It is assumed that the impact on FLR evaluation of counting OAM frames is negligible, as long as both MEPs count the same set of OAM frames.</w:t>
      </w:r>
    </w:p>
    <w:p w14:paraId="5BA45AA9" w14:textId="6306B2ED" w:rsidR="00131FF9" w:rsidRPr="00C41EFE" w:rsidRDefault="00131FF9" w:rsidP="00131FF9">
      <w:pPr>
        <w:pStyle w:val="Heading2"/>
        <w:rPr>
          <w:lang w:eastAsia="ja-JP"/>
        </w:rPr>
      </w:pPr>
      <w:r>
        <w:rPr>
          <w:rFonts w:hint="eastAsia"/>
          <w:lang w:eastAsia="ja-JP"/>
        </w:rPr>
        <w:t>7.3</w:t>
      </w:r>
      <w:r w:rsidRPr="00C41EFE">
        <w:rPr>
          <w:rFonts w:hint="eastAsia"/>
          <w:lang w:eastAsia="ja-JP"/>
        </w:rPr>
        <w:tab/>
      </w:r>
      <w:r w:rsidRPr="00C41EFE">
        <w:rPr>
          <w:lang w:eastAsia="ja-JP"/>
        </w:rPr>
        <w:t>Management requirement</w:t>
      </w:r>
    </w:p>
    <w:p w14:paraId="155D116C" w14:textId="77777777" w:rsidR="00F525C3" w:rsidRPr="00C41EFE" w:rsidRDefault="00F525C3" w:rsidP="00F525C3">
      <w:pPr>
        <w:rPr>
          <w:lang w:eastAsia="ja-JP"/>
        </w:rPr>
      </w:pPr>
      <w:r w:rsidRPr="00C41EFE">
        <w:rPr>
          <w:lang w:eastAsia="ja-JP"/>
        </w:rPr>
        <w:t xml:space="preserve">The generic requirements of performance monitoring are described in clause 10.2 of [ITU-T G.7710], including current and history, such as 15-minute and 24-hour, data collection and thresholding. </w:t>
      </w:r>
    </w:p>
    <w:p w14:paraId="2E722657" w14:textId="7DC516FF" w:rsidR="00F525C3" w:rsidRPr="00C41EFE" w:rsidRDefault="00F525C3" w:rsidP="00F525C3">
      <w:pPr>
        <w:rPr>
          <w:lang w:eastAsia="ja-JP"/>
        </w:rPr>
      </w:pPr>
      <w:r w:rsidRPr="00C41EFE">
        <w:rPr>
          <w:lang w:eastAsia="ja-JP"/>
        </w:rPr>
        <w:t xml:space="preserve">The Ethernet specific requirements for proactive </w:t>
      </w:r>
      <w:r w:rsidR="006A0FD0">
        <w:rPr>
          <w:szCs w:val="24"/>
          <w:lang w:eastAsia="ja-JP"/>
        </w:rPr>
        <w:t>Dual</w:t>
      </w:r>
      <w:r w:rsidR="006A0FD0" w:rsidRPr="00E36C23">
        <w:rPr>
          <w:szCs w:val="24"/>
          <w:lang w:eastAsia="ja-JP"/>
        </w:rPr>
        <w:t>-Ended ETH-LM</w:t>
      </w:r>
      <w:r w:rsidRPr="00C41EFE">
        <w:rPr>
          <w:lang w:eastAsia="ja-JP"/>
        </w:rPr>
        <w:t xml:space="preserve"> are specified in clause 10.2 of [ITU-T G.8051]. </w:t>
      </w:r>
      <w:r w:rsidRPr="00C41EFE">
        <w:rPr>
          <w:rFonts w:hint="eastAsia"/>
          <w:lang w:eastAsia="ja-JP"/>
        </w:rPr>
        <w:t xml:space="preserve">Item 17) describes the </w:t>
      </w:r>
      <w:r w:rsidRPr="00C41EFE">
        <w:rPr>
          <w:lang w:eastAsia="ja-JP"/>
        </w:rPr>
        <w:t>relevant</w:t>
      </w:r>
      <w:r w:rsidRPr="00C41EFE">
        <w:rPr>
          <w:rFonts w:hint="eastAsia"/>
          <w:lang w:eastAsia="ja-JP"/>
        </w:rPr>
        <w:t xml:space="preserve"> requirement.</w:t>
      </w:r>
    </w:p>
    <w:p w14:paraId="6C35A3BB" w14:textId="26069CD9" w:rsidR="00F525C3" w:rsidRDefault="00F525C3" w:rsidP="00F525C3">
      <w:pPr>
        <w:tabs>
          <w:tab w:val="clear" w:pos="794"/>
          <w:tab w:val="left" w:pos="0"/>
        </w:tabs>
        <w:rPr>
          <w:lang w:eastAsia="ja-JP"/>
        </w:rPr>
      </w:pPr>
      <w:r w:rsidRPr="00C41EFE">
        <w:rPr>
          <w:lang w:eastAsia="ja-JP"/>
        </w:rPr>
        <w:t>The value ranges of the MI signals and the default values of the input MI signals are also specified in clause 8</w:t>
      </w:r>
      <w:r w:rsidRPr="00C41EFE">
        <w:rPr>
          <w:rFonts w:hint="eastAsia"/>
          <w:lang w:eastAsia="ja-JP"/>
        </w:rPr>
        <w:t>.5</w:t>
      </w:r>
      <w:r w:rsidRPr="00C41EFE">
        <w:rPr>
          <w:lang w:eastAsia="ja-JP"/>
        </w:rPr>
        <w:t xml:space="preserve"> of [ITU-T G.8051].</w:t>
      </w:r>
      <w:r w:rsidRPr="00C41EFE">
        <w:rPr>
          <w:rFonts w:hint="eastAsia"/>
          <w:lang w:eastAsia="ja-JP"/>
        </w:rPr>
        <w:t xml:space="preserve"> It is noted that MI_LMC should be enabled when </w:t>
      </w:r>
      <w:r w:rsidR="00030FE0">
        <w:rPr>
          <w:lang w:eastAsia="ja-JP"/>
        </w:rPr>
        <w:t xml:space="preserve">proactive </w:t>
      </w:r>
      <w:r w:rsidR="006A0FD0">
        <w:rPr>
          <w:szCs w:val="24"/>
          <w:lang w:eastAsia="ja-JP"/>
        </w:rPr>
        <w:t>Dual</w:t>
      </w:r>
      <w:r w:rsidR="006A0FD0" w:rsidRPr="00E36C23">
        <w:rPr>
          <w:szCs w:val="24"/>
          <w:lang w:eastAsia="ja-JP"/>
        </w:rPr>
        <w:t>-Ended ETH-LM</w:t>
      </w:r>
      <w:r w:rsidR="00030FE0">
        <w:rPr>
          <w:lang w:eastAsia="ja-JP"/>
        </w:rPr>
        <w:t xml:space="preserve"> </w:t>
      </w:r>
      <w:r w:rsidRPr="00C41EFE">
        <w:rPr>
          <w:lang w:eastAsia="ja-JP"/>
        </w:rPr>
        <w:t>using CCM</w:t>
      </w:r>
      <w:r w:rsidRPr="00C41EFE">
        <w:rPr>
          <w:rFonts w:hint="eastAsia"/>
          <w:lang w:eastAsia="ja-JP"/>
        </w:rPr>
        <w:t xml:space="preserve"> is used. </w:t>
      </w:r>
      <w:r w:rsidRPr="00C41EFE">
        <w:rPr>
          <w:lang w:eastAsia="ja-JP"/>
        </w:rPr>
        <w:t xml:space="preserve">[ITU-T G.8021] defines the primitives mentioned in the above bullet list. </w:t>
      </w:r>
      <w:r w:rsidRPr="00C41EFE">
        <w:rPr>
          <w:rFonts w:hint="eastAsia"/>
          <w:lang w:eastAsia="ja-JP"/>
        </w:rPr>
        <w:t xml:space="preserve">[ITU-T </w:t>
      </w:r>
      <w:r w:rsidRPr="00C41EFE">
        <w:rPr>
          <w:lang w:eastAsia="ja-JP"/>
        </w:rPr>
        <w:t>G.8051</w:t>
      </w:r>
      <w:r w:rsidRPr="00C41EFE">
        <w:rPr>
          <w:rFonts w:hint="eastAsia"/>
          <w:lang w:eastAsia="ja-JP"/>
        </w:rPr>
        <w:t>]</w:t>
      </w:r>
      <w:r w:rsidRPr="00C41EFE">
        <w:rPr>
          <w:lang w:eastAsia="ja-JP"/>
        </w:rPr>
        <w:t xml:space="preserve"> define</w:t>
      </w:r>
      <w:r w:rsidRPr="00C41EFE">
        <w:rPr>
          <w:rFonts w:hint="eastAsia"/>
          <w:lang w:eastAsia="ja-JP"/>
        </w:rPr>
        <w:t>s</w:t>
      </w:r>
      <w:r w:rsidRPr="00C41EFE">
        <w:rPr>
          <w:lang w:eastAsia="ja-JP"/>
        </w:rPr>
        <w:t xml:space="preserve"> the calculation</w:t>
      </w:r>
      <w:r w:rsidRPr="00C41EFE">
        <w:rPr>
          <w:rFonts w:hint="eastAsia"/>
          <w:lang w:eastAsia="ja-JP"/>
        </w:rPr>
        <w:t xml:space="preserve"> algorithm of </w:t>
      </w:r>
      <w:r w:rsidRPr="00C41EFE">
        <w:rPr>
          <w:lang w:val="en-US"/>
        </w:rPr>
        <w:t xml:space="preserve">the temporal minimum, average, </w:t>
      </w:r>
      <w:r w:rsidRPr="00C41EFE">
        <w:rPr>
          <w:lang w:val="en-US"/>
        </w:rPr>
        <w:lastRenderedPageBreak/>
        <w:t>and maximum statistics of Near-end and Far-end Frame Loss Ratio (mN_FLR, aN_FLR, xN_FLR, mF_FLR, aF_FLR, xF_FLR)</w:t>
      </w:r>
      <w:r w:rsidRPr="00C41EFE">
        <w:rPr>
          <w:rFonts w:hint="eastAsia"/>
          <w:lang w:eastAsia="ja-JP"/>
        </w:rPr>
        <w:t>.</w:t>
      </w:r>
    </w:p>
    <w:p w14:paraId="614DB5D5" w14:textId="6DBD0B1E" w:rsidR="00131FF9" w:rsidRPr="00C41EFE" w:rsidRDefault="00131FF9" w:rsidP="00DE490C">
      <w:pPr>
        <w:pStyle w:val="Heading2"/>
        <w:rPr>
          <w:lang w:eastAsia="ja-JP"/>
        </w:rPr>
      </w:pPr>
      <w:r>
        <w:rPr>
          <w:rFonts w:hint="eastAsia"/>
          <w:lang w:eastAsia="ja-JP"/>
        </w:rPr>
        <w:t>7.4</w:t>
      </w:r>
      <w:r w:rsidRPr="00C41EFE">
        <w:rPr>
          <w:rFonts w:hint="eastAsia"/>
          <w:lang w:eastAsia="ja-JP"/>
        </w:rPr>
        <w:tab/>
      </w:r>
      <w:r w:rsidRPr="00C41EFE">
        <w:rPr>
          <w:lang w:eastAsia="ja-JP"/>
        </w:rPr>
        <w:t xml:space="preserve">Information </w:t>
      </w:r>
      <w:r w:rsidRPr="00C41EFE">
        <w:rPr>
          <w:rFonts w:hint="eastAsia"/>
          <w:lang w:eastAsia="ja-JP"/>
        </w:rPr>
        <w:t>m</w:t>
      </w:r>
      <w:r w:rsidRPr="00C41EFE">
        <w:rPr>
          <w:lang w:eastAsia="ja-JP"/>
        </w:rPr>
        <w:t>odel</w:t>
      </w:r>
    </w:p>
    <w:p w14:paraId="39B65777" w14:textId="60B48546" w:rsidR="00F525C3" w:rsidRPr="00C41EFE" w:rsidRDefault="00F525C3" w:rsidP="00F525C3">
      <w:pPr>
        <w:rPr>
          <w:lang w:eastAsia="ja-JP"/>
        </w:rPr>
      </w:pPr>
      <w:r w:rsidRPr="00C41EFE">
        <w:rPr>
          <w:lang w:eastAsia="ja-JP"/>
        </w:rPr>
        <w:t xml:space="preserve">The protocol-neutral information model for Ethernet network element management is defined </w:t>
      </w:r>
      <w:r w:rsidRPr="00C41EFE">
        <w:rPr>
          <w:rFonts w:hint="eastAsia"/>
          <w:lang w:eastAsia="ja-JP"/>
        </w:rPr>
        <w:t xml:space="preserve">in </w:t>
      </w:r>
      <w:r w:rsidRPr="00C41EFE">
        <w:rPr>
          <w:lang w:eastAsia="ja-JP"/>
        </w:rPr>
        <w:t xml:space="preserve">[ITU-T G.8052]. The modelling of </w:t>
      </w:r>
      <w:r w:rsidR="006A0FD0">
        <w:rPr>
          <w:szCs w:val="24"/>
          <w:lang w:eastAsia="ja-JP"/>
        </w:rPr>
        <w:t>Dual</w:t>
      </w:r>
      <w:r w:rsidR="006A0FD0" w:rsidRPr="00E36C23">
        <w:rPr>
          <w:szCs w:val="24"/>
          <w:lang w:eastAsia="ja-JP"/>
        </w:rPr>
        <w:t>-Ended ETH-LM</w:t>
      </w:r>
      <w:r w:rsidRPr="00C41EFE">
        <w:rPr>
          <w:lang w:eastAsia="ja-JP"/>
        </w:rPr>
        <w:t xml:space="preserve"> is provid</w:t>
      </w:r>
      <w:r w:rsidRPr="00C41EFE">
        <w:rPr>
          <w:rFonts w:hint="eastAsia"/>
          <w:lang w:eastAsia="ja-JP"/>
        </w:rPr>
        <w:t>ed</w:t>
      </w:r>
      <w:r w:rsidRPr="00C41EFE">
        <w:rPr>
          <w:lang w:eastAsia="ja-JP"/>
        </w:rPr>
        <w:t xml:space="preserve"> in the proactive measurement class diagram in Figure 7-13</w:t>
      </w:r>
      <w:r w:rsidRPr="00C41EFE">
        <w:rPr>
          <w:rFonts w:hint="eastAsia"/>
          <w:lang w:eastAsia="ja-JP"/>
        </w:rPr>
        <w:t xml:space="preserve"> of [ITU-T </w:t>
      </w:r>
      <w:r w:rsidRPr="00C41EFE">
        <w:rPr>
          <w:lang w:eastAsia="ja-JP"/>
        </w:rPr>
        <w:t>G.8052</w:t>
      </w:r>
      <w:r w:rsidRPr="00C41EFE">
        <w:rPr>
          <w:rFonts w:hint="eastAsia"/>
          <w:lang w:eastAsia="ja-JP"/>
        </w:rPr>
        <w:t>].</w:t>
      </w:r>
    </w:p>
    <w:p w14:paraId="795029CD" w14:textId="77777777" w:rsidR="00F525C3" w:rsidRPr="00C41EFE" w:rsidRDefault="00F525C3" w:rsidP="00F525C3">
      <w:pPr>
        <w:tabs>
          <w:tab w:val="clear" w:pos="794"/>
          <w:tab w:val="clear" w:pos="1191"/>
          <w:tab w:val="clear" w:pos="1588"/>
          <w:tab w:val="clear" w:pos="1985"/>
        </w:tabs>
        <w:overflowPunct/>
        <w:autoSpaceDE/>
        <w:autoSpaceDN/>
        <w:adjustRightInd/>
        <w:spacing w:before="0"/>
        <w:jc w:val="both"/>
        <w:textAlignment w:val="auto"/>
        <w:rPr>
          <w:i/>
          <w:szCs w:val="24"/>
          <w:shd w:val="clear" w:color="auto" w:fill="FFFF00"/>
          <w:lang w:eastAsia="ja-JP"/>
        </w:rPr>
      </w:pPr>
    </w:p>
    <w:p w14:paraId="2EDF7009" w14:textId="77777777" w:rsidR="005807CC" w:rsidRDefault="00BF1E69" w:rsidP="0095209C">
      <w:pPr>
        <w:pStyle w:val="Heading1"/>
        <w:numPr>
          <w:ilvl w:val="0"/>
          <w:numId w:val="5"/>
        </w:numPr>
        <w:rPr>
          <w:lang w:eastAsia="ja-JP"/>
        </w:rPr>
      </w:pPr>
      <w:r>
        <w:t>Single-Ended ETH-DM</w:t>
      </w:r>
    </w:p>
    <w:p w14:paraId="136095E3" w14:textId="1715B6C4" w:rsidR="00F525C3" w:rsidRPr="00DE490C" w:rsidRDefault="005807CC" w:rsidP="00DE490C">
      <w:r w:rsidRPr="005807CC">
        <w:t>The following subclauses describe the protocol and the process</w:t>
      </w:r>
      <w:r>
        <w:t xml:space="preserve"> used for the Single-Ended ETH-D</w:t>
      </w:r>
      <w:r w:rsidRPr="005807CC">
        <w:t>M, and the corresponding management requirements and information models.</w:t>
      </w:r>
      <w:r w:rsidRPr="005807CC" w:rsidDel="00A21B47">
        <w:t xml:space="preserve"> </w:t>
      </w:r>
    </w:p>
    <w:p w14:paraId="7B62D50A" w14:textId="5FBB13F4" w:rsidR="00F525C3" w:rsidRDefault="00131FF9" w:rsidP="00DE490C">
      <w:pPr>
        <w:pStyle w:val="Heading2"/>
        <w:numPr>
          <w:ilvl w:val="1"/>
          <w:numId w:val="5"/>
        </w:numPr>
        <w:rPr>
          <w:lang w:eastAsia="ja-JP"/>
        </w:rPr>
      </w:pPr>
      <w:r w:rsidRPr="00C41EFE">
        <w:rPr>
          <w:lang w:eastAsia="ja-JP"/>
        </w:rPr>
        <w:t>Protocol</w:t>
      </w:r>
      <w:r w:rsidDel="00131FF9">
        <w:rPr>
          <w:lang w:eastAsia="ja-JP"/>
        </w:rPr>
        <w:t xml:space="preserve"> </w:t>
      </w:r>
    </w:p>
    <w:p w14:paraId="56ECD50F" w14:textId="26F967E3" w:rsidR="00131FF9" w:rsidRDefault="00EC2182" w:rsidP="00131FF9">
      <w:r>
        <w:rPr>
          <w:lang w:eastAsia="ja-JP"/>
        </w:rPr>
        <w:t xml:space="preserve">Single-Ended ETH-DM is performed using DMM and DMR PDUs. </w:t>
      </w:r>
      <w:r w:rsidR="00131FF9">
        <w:t xml:space="preserve">The measurement information carried in the PDU of the DMM/DMR protocol for </w:t>
      </w:r>
      <w:r w:rsidR="00DB553C">
        <w:t xml:space="preserve">both </w:t>
      </w:r>
      <w:r w:rsidR="00131FF9">
        <w:t xml:space="preserve">on-demand </w:t>
      </w:r>
      <w:r w:rsidR="00DB553C">
        <w:t xml:space="preserve">and proactive </w:t>
      </w:r>
      <w:r w:rsidR="00A812EE">
        <w:t>Single-Ended ETH-D</w:t>
      </w:r>
      <w:r w:rsidR="00A812EE" w:rsidRPr="005807CC">
        <w:t>M</w:t>
      </w:r>
      <w:r w:rsidR="00131FF9">
        <w:t xml:space="preserve"> is described in clause 8.2.2 of [ITU-T G.8013].</w:t>
      </w:r>
    </w:p>
    <w:p w14:paraId="68E85688" w14:textId="00B070CD" w:rsidR="00131FF9" w:rsidRDefault="00131FF9" w:rsidP="00DE490C">
      <w:pPr>
        <w:rPr>
          <w:lang w:eastAsia="ja-JP"/>
        </w:rPr>
      </w:pPr>
      <w:r w:rsidRPr="00C41EFE">
        <w:rPr>
          <w:lang w:eastAsia="ja-JP"/>
        </w:rPr>
        <w:t xml:space="preserve">The PDU </w:t>
      </w:r>
      <w:r w:rsidRPr="00C41EFE">
        <w:rPr>
          <w:rFonts w:hint="eastAsia"/>
          <w:lang w:eastAsia="ja-JP"/>
        </w:rPr>
        <w:t xml:space="preserve">format </w:t>
      </w:r>
      <w:r w:rsidRPr="00C41EFE">
        <w:rPr>
          <w:lang w:eastAsia="ja-JP"/>
        </w:rPr>
        <w:t xml:space="preserve">for </w:t>
      </w:r>
      <w:r w:rsidRPr="00C41EFE">
        <w:rPr>
          <w:rFonts w:hint="eastAsia"/>
          <w:lang w:eastAsia="ja-JP"/>
        </w:rPr>
        <w:t>DMM/DMR</w:t>
      </w:r>
      <w:r w:rsidRPr="00C41EFE">
        <w:rPr>
          <w:lang w:eastAsia="ja-JP"/>
        </w:rPr>
        <w:t xml:space="preserve"> is described in clause</w:t>
      </w:r>
      <w:r w:rsidRPr="00C41EFE">
        <w:rPr>
          <w:rFonts w:hint="eastAsia"/>
          <w:lang w:eastAsia="ja-JP"/>
        </w:rPr>
        <w:t>s</w:t>
      </w:r>
      <w:r w:rsidRPr="00C41EFE">
        <w:rPr>
          <w:lang w:eastAsia="ja-JP"/>
        </w:rPr>
        <w:t xml:space="preserve"> 9.</w:t>
      </w:r>
      <w:r w:rsidRPr="00C41EFE">
        <w:rPr>
          <w:rFonts w:hint="eastAsia"/>
          <w:lang w:eastAsia="ja-JP"/>
        </w:rPr>
        <w:t>15</w:t>
      </w:r>
      <w:r w:rsidRPr="00C41EFE">
        <w:rPr>
          <w:lang w:eastAsia="ja-JP"/>
        </w:rPr>
        <w:t xml:space="preserve"> </w:t>
      </w:r>
      <w:r w:rsidRPr="00C41EFE">
        <w:rPr>
          <w:rFonts w:hint="eastAsia"/>
          <w:lang w:eastAsia="ja-JP"/>
        </w:rPr>
        <w:t xml:space="preserve">and 9.16 </w:t>
      </w:r>
      <w:r>
        <w:rPr>
          <w:lang w:eastAsia="ja-JP"/>
        </w:rPr>
        <w:t>of [ITU-T G.8013].</w:t>
      </w:r>
    </w:p>
    <w:p w14:paraId="1A2DCD0F" w14:textId="77777777" w:rsidR="00EC2182" w:rsidRDefault="00EC2182" w:rsidP="00EC2182">
      <w:pPr>
        <w:rPr>
          <w:lang w:eastAsia="ja-JP"/>
        </w:rPr>
      </w:pPr>
      <w:r w:rsidRPr="006A0FD0">
        <w:rPr>
          <w:lang w:eastAsia="ja-JP"/>
        </w:rPr>
        <w:t>The frame size of DMM/DMR PDUs can be varied by including a Data TLV.  This can aid in testing the delay for different frame sizes or in ensuring the DMM/DMR PDUs are representative of the data traffic.</w:t>
      </w:r>
    </w:p>
    <w:p w14:paraId="6A20663A" w14:textId="77777777" w:rsidR="00EC2182" w:rsidRDefault="00EC2182" w:rsidP="00EC2182">
      <w:pPr>
        <w:rPr>
          <w:lang w:eastAsia="ja-JP"/>
        </w:rPr>
      </w:pPr>
      <w:r>
        <w:rPr>
          <w:lang w:eastAsia="ja-JP"/>
        </w:rPr>
        <w:t>Separate tests can be run concurrently using Single-Ended ETH-DM, by using the Test ID TLV in DMM PDUs.  Separate concurrent tests may be used to take measurements for different classes of service, different frame sizes, or to take proactive and on-demand measurements concurrently.</w:t>
      </w:r>
    </w:p>
    <w:p w14:paraId="77FEBE98" w14:textId="2094DB04" w:rsidR="00EC2182" w:rsidRPr="00FE3E1F" w:rsidRDefault="00EC2182" w:rsidP="00EC2182">
      <w:pPr>
        <w:rPr>
          <w:lang w:eastAsia="ja-JP"/>
        </w:rPr>
      </w:pPr>
      <w:r w:rsidRPr="003C29C9">
        <w:rPr>
          <w:lang w:eastAsia="ja-JP"/>
        </w:rPr>
        <w:t>Single-Ended ETH-DM can be used in point-to-point or multipoint MEGs.  DMM frames are generated with unicast DAs.  DMM frames may be generated with a multicast Class 1 DA if multipoint measurements are desired</w:t>
      </w:r>
      <w:r w:rsidR="006A0FD0" w:rsidRPr="00DE490C">
        <w:rPr>
          <w:lang w:eastAsia="ja-JP"/>
        </w:rPr>
        <w:t>.</w:t>
      </w:r>
      <w:r w:rsidRPr="003C29C9">
        <w:rPr>
          <w:lang w:eastAsia="ja-JP"/>
        </w:rPr>
        <w:t xml:space="preserve"> </w:t>
      </w:r>
      <w:r w:rsidR="006A0FD0" w:rsidRPr="003C29C9">
        <w:rPr>
          <w:lang w:eastAsia="ja-JP"/>
        </w:rPr>
        <w:t>The detai</w:t>
      </w:r>
      <w:r w:rsidR="00DB553C">
        <w:rPr>
          <w:lang w:eastAsia="ja-JP"/>
        </w:rPr>
        <w:t>led behaviour if more than one DMR is received for each D</w:t>
      </w:r>
      <w:r w:rsidR="006A0FD0" w:rsidRPr="003C29C9">
        <w:rPr>
          <w:lang w:eastAsia="ja-JP"/>
        </w:rPr>
        <w:t xml:space="preserve">MM is not defined. </w:t>
      </w:r>
      <w:r w:rsidRPr="003C29C9">
        <w:rPr>
          <w:lang w:eastAsia="ja-JP"/>
        </w:rPr>
        <w:t>DMR frames are always generated with unicast DAs.</w:t>
      </w:r>
    </w:p>
    <w:p w14:paraId="0BE40ADE" w14:textId="14E2DD89" w:rsidR="00131FF9" w:rsidRPr="00C41EFE" w:rsidRDefault="00131FF9" w:rsidP="00DE490C">
      <w:pPr>
        <w:pStyle w:val="Heading2"/>
        <w:numPr>
          <w:ilvl w:val="1"/>
          <w:numId w:val="5"/>
        </w:numPr>
        <w:rPr>
          <w:lang w:eastAsia="ja-JP"/>
        </w:rPr>
      </w:pPr>
      <w:r>
        <w:rPr>
          <w:lang w:eastAsia="ja-JP"/>
        </w:rPr>
        <w:t>Process</w:t>
      </w:r>
      <w:r w:rsidDel="00131FF9">
        <w:rPr>
          <w:lang w:eastAsia="ja-JP"/>
        </w:rPr>
        <w:t xml:space="preserve"> </w:t>
      </w:r>
    </w:p>
    <w:p w14:paraId="53D1770B" w14:textId="50C5D86E" w:rsidR="00F525C3" w:rsidRPr="00C41EFE" w:rsidRDefault="00F525C3" w:rsidP="00F525C3">
      <w:pPr>
        <w:pStyle w:val="Heading3"/>
        <w:rPr>
          <w:lang w:eastAsia="ja-JP"/>
        </w:rPr>
      </w:pPr>
      <w:r>
        <w:rPr>
          <w:lang w:eastAsia="ja-JP"/>
        </w:rPr>
        <w:t>8</w:t>
      </w:r>
      <w:r w:rsidRPr="00C41EFE">
        <w:rPr>
          <w:lang w:eastAsia="ja-JP"/>
        </w:rPr>
        <w:t>.</w:t>
      </w:r>
      <w:r w:rsidR="00131FF9">
        <w:rPr>
          <w:lang w:eastAsia="ja-JP"/>
        </w:rPr>
        <w:t>2</w:t>
      </w:r>
      <w:r w:rsidRPr="00C41EFE">
        <w:rPr>
          <w:lang w:eastAsia="ja-JP"/>
        </w:rPr>
        <w:t>.</w:t>
      </w:r>
      <w:r w:rsidR="00131FF9">
        <w:rPr>
          <w:lang w:eastAsia="ja-JP"/>
        </w:rPr>
        <w:t>1</w:t>
      </w:r>
      <w:r w:rsidRPr="00C41EFE">
        <w:rPr>
          <w:lang w:eastAsia="ja-JP"/>
        </w:rPr>
        <w:tab/>
      </w:r>
      <w:r w:rsidR="00823BE0">
        <w:rPr>
          <w:lang w:eastAsia="ja-JP"/>
        </w:rPr>
        <w:t>On-demand p</w:t>
      </w:r>
      <w:r w:rsidRPr="00C41EFE">
        <w:rPr>
          <w:lang w:eastAsia="ja-JP"/>
        </w:rPr>
        <w:t>r</w:t>
      </w:r>
      <w:r w:rsidRPr="00C41EFE">
        <w:rPr>
          <w:rFonts w:hint="eastAsia"/>
          <w:lang w:eastAsia="ja-JP"/>
        </w:rPr>
        <w:t>ocess</w:t>
      </w:r>
    </w:p>
    <w:p w14:paraId="25D0D164" w14:textId="526C4368" w:rsidR="00F525C3" w:rsidRPr="00C41EFE" w:rsidRDefault="00F525C3" w:rsidP="00F525C3">
      <w:pPr>
        <w:rPr>
          <w:lang w:eastAsia="ja-JP"/>
        </w:rPr>
      </w:pPr>
      <w:r w:rsidRPr="00C41EFE">
        <w:rPr>
          <w:rFonts w:hint="eastAsia"/>
          <w:lang w:eastAsia="ja-JP"/>
        </w:rPr>
        <w:t xml:space="preserve">The overview of the </w:t>
      </w:r>
      <w:r w:rsidRPr="00C41EFE">
        <w:rPr>
          <w:lang w:eastAsia="ja-JP"/>
        </w:rPr>
        <w:t xml:space="preserve">process involved </w:t>
      </w:r>
      <w:r w:rsidRPr="00C41EFE">
        <w:rPr>
          <w:rFonts w:hint="eastAsia"/>
          <w:lang w:eastAsia="ja-JP"/>
        </w:rPr>
        <w:t>with</w:t>
      </w:r>
      <w:r w:rsidRPr="00C41EFE">
        <w:rPr>
          <w:lang w:eastAsia="ja-JP"/>
        </w:rPr>
        <w:t xml:space="preserve"> </w:t>
      </w:r>
      <w:r w:rsidRPr="00C41EFE">
        <w:rPr>
          <w:rFonts w:hint="eastAsia"/>
          <w:lang w:eastAsia="ja-JP"/>
        </w:rPr>
        <w:t xml:space="preserve">on-demand </w:t>
      </w:r>
      <w:r w:rsidR="00A812EE">
        <w:t>Single-Ended ETH-D</w:t>
      </w:r>
      <w:r w:rsidR="00A812EE" w:rsidRPr="005807CC">
        <w:t>M</w:t>
      </w:r>
      <w:r w:rsidRPr="00C41EFE">
        <w:rPr>
          <w:lang w:eastAsia="ja-JP"/>
        </w:rPr>
        <w:t xml:space="preserve"> using </w:t>
      </w:r>
      <w:r w:rsidRPr="00C41EFE">
        <w:rPr>
          <w:rFonts w:hint="eastAsia"/>
          <w:lang w:eastAsia="ja-JP"/>
        </w:rPr>
        <w:t>DMM/DMR</w:t>
      </w:r>
      <w:r w:rsidRPr="00C41EFE">
        <w:rPr>
          <w:lang w:eastAsia="ja-JP"/>
        </w:rPr>
        <w:t xml:space="preserve"> is described in clause 8.1.</w:t>
      </w:r>
      <w:r w:rsidRPr="00C41EFE">
        <w:rPr>
          <w:rFonts w:hint="eastAsia"/>
          <w:lang w:eastAsia="ja-JP"/>
        </w:rPr>
        <w:t>10</w:t>
      </w:r>
      <w:r w:rsidRPr="00C41EFE">
        <w:rPr>
          <w:lang w:eastAsia="ja-JP"/>
        </w:rPr>
        <w:t xml:space="preserve"> of [ITU-T G.8021].</w:t>
      </w:r>
      <w:r w:rsidRPr="00C41EFE">
        <w:rPr>
          <w:rFonts w:hint="eastAsia"/>
          <w:lang w:eastAsia="ja-JP"/>
        </w:rPr>
        <w:t xml:space="preserve"> </w:t>
      </w:r>
      <w:r w:rsidRPr="00C41EFE">
        <w:rPr>
          <w:lang w:eastAsia="ja-JP"/>
        </w:rPr>
        <w:t>The management information (MI) signals and their values</w:t>
      </w:r>
      <w:r w:rsidRPr="00C41EFE">
        <w:rPr>
          <w:rFonts w:hint="eastAsia"/>
          <w:lang w:eastAsia="ja-JP"/>
        </w:rPr>
        <w:t xml:space="preserve"> for on-demand</w:t>
      </w:r>
      <w:r w:rsidRPr="00C41EFE">
        <w:rPr>
          <w:lang w:eastAsia="ja-JP"/>
        </w:rPr>
        <w:t xml:space="preserve"> </w:t>
      </w:r>
      <w:r w:rsidR="00A812EE">
        <w:t>Single-Ended ETH-D</w:t>
      </w:r>
      <w:r w:rsidR="00A812EE" w:rsidRPr="005807CC">
        <w:t>M</w:t>
      </w:r>
      <w:r w:rsidR="00A812EE" w:rsidRPr="00C41EFE" w:rsidDel="00A812EE">
        <w:rPr>
          <w:rFonts w:hint="eastAsia"/>
          <w:lang w:eastAsia="ja-JP"/>
        </w:rPr>
        <w:t xml:space="preserve"> </w:t>
      </w:r>
      <w:r w:rsidRPr="00C41EFE">
        <w:rPr>
          <w:lang w:eastAsia="ja-JP"/>
        </w:rPr>
        <w:t xml:space="preserve">using </w:t>
      </w:r>
      <w:r w:rsidRPr="00C41EFE">
        <w:rPr>
          <w:rFonts w:hint="eastAsia"/>
          <w:lang w:eastAsia="ja-JP"/>
        </w:rPr>
        <w:t>DMM/DMR</w:t>
      </w:r>
      <w:r w:rsidRPr="00C41EFE">
        <w:rPr>
          <w:lang w:eastAsia="ja-JP"/>
        </w:rPr>
        <w:t xml:space="preserve"> </w:t>
      </w:r>
      <w:r w:rsidRPr="00C41EFE">
        <w:rPr>
          <w:rFonts w:hint="eastAsia"/>
          <w:lang w:eastAsia="ja-JP"/>
        </w:rPr>
        <w:t>are</w:t>
      </w:r>
      <w:r w:rsidRPr="00C41EFE">
        <w:rPr>
          <w:lang w:eastAsia="ja-JP"/>
        </w:rPr>
        <w:t xml:space="preserve"> listed</w:t>
      </w:r>
      <w:r w:rsidRPr="00C41EFE">
        <w:rPr>
          <w:rFonts w:hint="eastAsia"/>
          <w:lang w:eastAsia="ja-JP"/>
        </w:rPr>
        <w:t xml:space="preserve"> in Table </w:t>
      </w:r>
      <w:r w:rsidRPr="00C41EFE">
        <w:rPr>
          <w:lang w:eastAsia="ja-JP"/>
        </w:rPr>
        <w:t>1</w:t>
      </w:r>
      <w:r w:rsidRPr="00C41EFE">
        <w:rPr>
          <w:rFonts w:hint="eastAsia"/>
          <w:lang w:eastAsia="ja-JP"/>
        </w:rPr>
        <w:t>c.</w:t>
      </w:r>
    </w:p>
    <w:p w14:paraId="56FDAE7C" w14:textId="77777777" w:rsidR="00F525C3" w:rsidRPr="00C41EFE" w:rsidRDefault="00F525C3" w:rsidP="00F525C3">
      <w:pPr>
        <w:tabs>
          <w:tab w:val="clear" w:pos="794"/>
          <w:tab w:val="left" w:pos="0"/>
          <w:tab w:val="left" w:pos="709"/>
        </w:tabs>
        <w:rPr>
          <w:lang w:val="en-US" w:eastAsia="ja-JP"/>
        </w:rPr>
      </w:pPr>
      <w:r w:rsidRPr="00C41EFE">
        <w:rPr>
          <w:rFonts w:hint="eastAsia"/>
          <w:lang w:eastAsia="ja-JP"/>
        </w:rPr>
        <w:t>The result of measuring result is represented via</w:t>
      </w:r>
      <w:r w:rsidRPr="00C41EFE">
        <w:rPr>
          <w:rFonts w:hint="eastAsia"/>
          <w:lang w:val="en-US" w:eastAsia="ja-JP"/>
        </w:rPr>
        <w:t xml:space="preserve"> </w:t>
      </w:r>
      <w:r w:rsidRPr="00C41EFE">
        <w:rPr>
          <w:lang w:val="en-US" w:eastAsia="ja-JP"/>
        </w:rPr>
        <w:t>ETHDe_FT_So_MI_DM_Result</w:t>
      </w:r>
      <w:r w:rsidRPr="00C41EFE">
        <w:rPr>
          <w:rFonts w:hint="eastAsia"/>
          <w:lang w:val="en-US" w:eastAsia="ja-JP"/>
        </w:rPr>
        <w:t xml:space="preserve"> </w:t>
      </w:r>
      <w:r w:rsidRPr="00C41EFE">
        <w:rPr>
          <w:lang w:val="en-US" w:eastAsia="ja-JP"/>
        </w:rPr>
        <w:t>(count,</w:t>
      </w:r>
      <w:r w:rsidRPr="00C41EFE">
        <w:rPr>
          <w:rFonts w:hint="eastAsia"/>
          <w:lang w:val="en-US" w:eastAsia="ja-JP"/>
        </w:rPr>
        <w:t xml:space="preserve"> </w:t>
      </w:r>
      <w:r w:rsidRPr="00C41EFE">
        <w:rPr>
          <w:lang w:val="en-US" w:eastAsia="ja-JP"/>
        </w:rPr>
        <w:t>B_FD[],</w:t>
      </w:r>
      <w:r w:rsidRPr="00C41EFE">
        <w:rPr>
          <w:rFonts w:hint="eastAsia"/>
          <w:lang w:val="en-US" w:eastAsia="ja-JP"/>
        </w:rPr>
        <w:t xml:space="preserve"> </w:t>
      </w:r>
      <w:r w:rsidRPr="00C41EFE">
        <w:rPr>
          <w:lang w:val="en-US" w:eastAsia="ja-JP"/>
        </w:rPr>
        <w:t>F_FD[],</w:t>
      </w:r>
      <w:r w:rsidRPr="00C41EFE">
        <w:rPr>
          <w:rFonts w:hint="eastAsia"/>
          <w:lang w:val="en-US" w:eastAsia="ja-JP"/>
        </w:rPr>
        <w:t xml:space="preserve"> </w:t>
      </w:r>
      <w:r w:rsidRPr="00C41EFE">
        <w:rPr>
          <w:lang w:val="en-US" w:eastAsia="ja-JP"/>
        </w:rPr>
        <w:t>N_FD[])</w:t>
      </w:r>
      <w:r w:rsidRPr="00C41EFE">
        <w:rPr>
          <w:rFonts w:hint="eastAsia"/>
          <w:lang w:val="en-US" w:eastAsia="ja-JP"/>
        </w:rPr>
        <w:t xml:space="preserve"> as:</w:t>
      </w:r>
    </w:p>
    <w:p w14:paraId="5D1BBDFC" w14:textId="77777777" w:rsidR="00F525C3" w:rsidRPr="00C41EFE" w:rsidRDefault="00F525C3" w:rsidP="0095209C">
      <w:pPr>
        <w:numPr>
          <w:ilvl w:val="0"/>
          <w:numId w:val="1"/>
        </w:numPr>
        <w:tabs>
          <w:tab w:val="left" w:pos="5130"/>
        </w:tabs>
        <w:ind w:left="810"/>
        <w:jc w:val="both"/>
        <w:rPr>
          <w:lang w:val="it-IT" w:eastAsia="ja-JP"/>
        </w:rPr>
      </w:pPr>
      <w:r w:rsidRPr="00C41EFE">
        <w:rPr>
          <w:rFonts w:hint="eastAsia"/>
          <w:lang w:val="it-IT" w:eastAsia="ja-JP"/>
        </w:rPr>
        <w:tab/>
      </w:r>
      <w:r w:rsidRPr="00C41EFE">
        <w:rPr>
          <w:rFonts w:hint="eastAsia"/>
          <w:lang w:eastAsia="ja-JP"/>
        </w:rPr>
        <w:t>Bidirectional Frame Delay</w:t>
      </w:r>
      <w:r w:rsidRPr="00C41EFE">
        <w:rPr>
          <w:lang w:val="it-IT"/>
        </w:rPr>
        <w:t>:</w:t>
      </w:r>
      <w:r w:rsidRPr="00C41EFE">
        <w:rPr>
          <w:rFonts w:hint="eastAsia"/>
          <w:lang w:val="it-IT" w:eastAsia="ja-JP"/>
        </w:rPr>
        <w:tab/>
      </w:r>
      <w:r w:rsidRPr="00C41EFE">
        <w:rPr>
          <w:rFonts w:hint="eastAsia"/>
          <w:lang w:val="en-US" w:eastAsia="ja-JP"/>
        </w:rPr>
        <w:t>B</w:t>
      </w:r>
      <w:r w:rsidRPr="00C41EFE">
        <w:rPr>
          <w:lang w:val="en-US"/>
        </w:rPr>
        <w:t>_</w:t>
      </w:r>
      <w:r w:rsidRPr="00C41EFE">
        <w:rPr>
          <w:rFonts w:hint="eastAsia"/>
          <w:lang w:val="en-US" w:eastAsia="ja-JP"/>
        </w:rPr>
        <w:t>FD</w:t>
      </w:r>
    </w:p>
    <w:p w14:paraId="0C545ED1" w14:textId="77777777" w:rsidR="00F525C3" w:rsidRPr="00C41EFE" w:rsidRDefault="00F525C3" w:rsidP="0095209C">
      <w:pPr>
        <w:numPr>
          <w:ilvl w:val="0"/>
          <w:numId w:val="1"/>
        </w:numPr>
        <w:tabs>
          <w:tab w:val="left" w:pos="5130"/>
        </w:tabs>
        <w:ind w:left="810"/>
        <w:jc w:val="both"/>
        <w:rPr>
          <w:lang w:val="it-IT" w:eastAsia="ja-JP"/>
        </w:rPr>
      </w:pPr>
      <w:r w:rsidRPr="00C41EFE">
        <w:rPr>
          <w:rFonts w:hint="eastAsia"/>
          <w:lang w:eastAsia="ja-JP"/>
        </w:rPr>
        <w:t>Far</w:t>
      </w:r>
      <w:r w:rsidRPr="00C41EFE">
        <w:t>-end</w:t>
      </w:r>
      <w:r w:rsidRPr="00C41EFE">
        <w:rPr>
          <w:rFonts w:hint="eastAsia"/>
          <w:lang w:eastAsia="ja-JP"/>
        </w:rPr>
        <w:t xml:space="preserve"> Frame Delay</w:t>
      </w:r>
      <w:r w:rsidRPr="00C41EFE">
        <w:rPr>
          <w:lang w:val="it-IT"/>
        </w:rPr>
        <w:t>:</w:t>
      </w:r>
      <w:r w:rsidRPr="00C41EFE">
        <w:rPr>
          <w:rFonts w:hint="eastAsia"/>
          <w:lang w:val="it-IT" w:eastAsia="ja-JP"/>
        </w:rPr>
        <w:t xml:space="preserve"> </w:t>
      </w:r>
      <w:r w:rsidRPr="00C41EFE">
        <w:rPr>
          <w:rFonts w:hint="eastAsia"/>
          <w:lang w:val="it-IT" w:eastAsia="ja-JP"/>
        </w:rPr>
        <w:tab/>
        <w:t>F</w:t>
      </w:r>
      <w:r w:rsidRPr="00C41EFE">
        <w:rPr>
          <w:lang w:val="it-IT"/>
        </w:rPr>
        <w:t>_</w:t>
      </w:r>
      <w:r w:rsidRPr="00C41EFE">
        <w:rPr>
          <w:rFonts w:hint="eastAsia"/>
          <w:lang w:val="it-IT" w:eastAsia="ja-JP"/>
        </w:rPr>
        <w:t>FD</w:t>
      </w:r>
    </w:p>
    <w:p w14:paraId="136D8762" w14:textId="2180FFA8" w:rsidR="00EC2182" w:rsidRDefault="00F525C3">
      <w:pPr>
        <w:numPr>
          <w:ilvl w:val="0"/>
          <w:numId w:val="1"/>
        </w:numPr>
        <w:tabs>
          <w:tab w:val="left" w:pos="5130"/>
        </w:tabs>
        <w:ind w:left="810"/>
        <w:jc w:val="both"/>
        <w:rPr>
          <w:lang w:val="it-IT" w:eastAsia="ja-JP"/>
        </w:rPr>
      </w:pPr>
      <w:r w:rsidRPr="00C41EFE">
        <w:rPr>
          <w:rFonts w:hint="eastAsia"/>
          <w:lang w:val="it-IT" w:eastAsia="ja-JP"/>
        </w:rPr>
        <w:t>Near-end Frame Delay</w:t>
      </w:r>
      <w:r w:rsidRPr="00C41EFE">
        <w:rPr>
          <w:lang w:val="it-IT"/>
        </w:rPr>
        <w:t>:</w:t>
      </w:r>
      <w:r w:rsidRPr="00C41EFE">
        <w:rPr>
          <w:rFonts w:hint="eastAsia"/>
          <w:lang w:val="it-IT" w:eastAsia="ja-JP"/>
        </w:rPr>
        <w:t xml:space="preserve"> </w:t>
      </w:r>
      <w:r w:rsidRPr="00C41EFE">
        <w:rPr>
          <w:rFonts w:hint="eastAsia"/>
          <w:lang w:val="it-IT" w:eastAsia="ja-JP"/>
        </w:rPr>
        <w:tab/>
        <w:t>N_FD</w:t>
      </w:r>
    </w:p>
    <w:p w14:paraId="00DED435" w14:textId="77777777" w:rsidR="00EC2182" w:rsidRPr="00FE3E1F" w:rsidRDefault="00EC2182" w:rsidP="00EC2182">
      <w:pPr>
        <w:tabs>
          <w:tab w:val="left" w:pos="5130"/>
        </w:tabs>
        <w:jc w:val="both"/>
        <w:rPr>
          <w:lang w:val="it-IT" w:eastAsia="ja-JP"/>
        </w:rPr>
      </w:pPr>
      <w:r w:rsidRPr="0086219D">
        <w:rPr>
          <w:lang w:val="it-IT" w:eastAsia="ja-JP"/>
        </w:rPr>
        <w:t>Results are returned at the end of the test (on</w:t>
      </w:r>
      <w:r>
        <w:rPr>
          <w:lang w:val="it-IT" w:eastAsia="ja-JP"/>
        </w:rPr>
        <w:t xml:space="preserve"> receipt of the ETHDe_FT_So_MI_D</w:t>
      </w:r>
      <w:r w:rsidRPr="0086219D">
        <w:rPr>
          <w:lang w:val="it-IT" w:eastAsia="ja-JP"/>
        </w:rPr>
        <w:t>M_Terminate signal) or during the test (on receipt of the ETHD</w:t>
      </w:r>
      <w:r>
        <w:rPr>
          <w:lang w:val="it-IT" w:eastAsia="ja-JP"/>
        </w:rPr>
        <w:t>e_FT_So_MI_D</w:t>
      </w:r>
      <w:r w:rsidRPr="0086219D">
        <w:rPr>
          <w:lang w:val="it-IT" w:eastAsia="ja-JP"/>
        </w:rPr>
        <w:t>M_Intermediate_Request signal).</w:t>
      </w:r>
    </w:p>
    <w:p w14:paraId="6CDCA6DF" w14:textId="77777777" w:rsidR="00EC2182" w:rsidRPr="00EC2182" w:rsidRDefault="00EC2182" w:rsidP="00DE490C">
      <w:pPr>
        <w:tabs>
          <w:tab w:val="clear" w:pos="794"/>
          <w:tab w:val="left" w:pos="0"/>
          <w:tab w:val="left" w:pos="5130"/>
        </w:tabs>
        <w:jc w:val="both"/>
        <w:rPr>
          <w:lang w:val="it-IT" w:eastAsia="ja-JP"/>
        </w:rPr>
      </w:pPr>
    </w:p>
    <w:p w14:paraId="2E5E700D" w14:textId="36E494BC" w:rsidR="00823BE0" w:rsidRPr="00C41EFE" w:rsidRDefault="00823BE0" w:rsidP="00823BE0">
      <w:pPr>
        <w:pStyle w:val="Heading3"/>
        <w:rPr>
          <w:lang w:eastAsia="ja-JP"/>
        </w:rPr>
      </w:pPr>
      <w:r>
        <w:rPr>
          <w:lang w:eastAsia="ja-JP"/>
        </w:rPr>
        <w:lastRenderedPageBreak/>
        <w:t>8</w:t>
      </w:r>
      <w:r w:rsidRPr="00C41EFE">
        <w:rPr>
          <w:lang w:eastAsia="ja-JP"/>
        </w:rPr>
        <w:t>.</w:t>
      </w:r>
      <w:r>
        <w:rPr>
          <w:lang w:eastAsia="ja-JP"/>
        </w:rPr>
        <w:t>2</w:t>
      </w:r>
      <w:r w:rsidRPr="00C41EFE">
        <w:rPr>
          <w:lang w:eastAsia="ja-JP"/>
        </w:rPr>
        <w:t>.</w:t>
      </w:r>
      <w:r>
        <w:rPr>
          <w:lang w:eastAsia="ja-JP"/>
        </w:rPr>
        <w:t>2</w:t>
      </w:r>
      <w:r w:rsidRPr="00C41EFE">
        <w:rPr>
          <w:lang w:eastAsia="ja-JP"/>
        </w:rPr>
        <w:tab/>
      </w:r>
      <w:r>
        <w:rPr>
          <w:lang w:eastAsia="ja-JP"/>
        </w:rPr>
        <w:t>Proactive p</w:t>
      </w:r>
      <w:r w:rsidRPr="00C41EFE">
        <w:rPr>
          <w:lang w:eastAsia="ja-JP"/>
        </w:rPr>
        <w:t>r</w:t>
      </w:r>
      <w:r w:rsidRPr="00C41EFE">
        <w:rPr>
          <w:rFonts w:hint="eastAsia"/>
          <w:lang w:eastAsia="ja-JP"/>
        </w:rPr>
        <w:t>ocess</w:t>
      </w:r>
    </w:p>
    <w:p w14:paraId="499B4572" w14:textId="47FB7D74" w:rsidR="00823BE0" w:rsidRPr="00C41EFE" w:rsidRDefault="00823BE0" w:rsidP="00823BE0">
      <w:pPr>
        <w:rPr>
          <w:lang w:eastAsia="ja-JP"/>
        </w:rPr>
      </w:pPr>
      <w:r w:rsidRPr="00C41EFE">
        <w:rPr>
          <w:rFonts w:hint="eastAsia"/>
          <w:lang w:eastAsia="ja-JP"/>
        </w:rPr>
        <w:t xml:space="preserve">The overview of the </w:t>
      </w:r>
      <w:r w:rsidRPr="00C41EFE">
        <w:rPr>
          <w:lang w:eastAsia="ja-JP"/>
        </w:rPr>
        <w:t xml:space="preserve">process involved </w:t>
      </w:r>
      <w:r w:rsidRPr="00C41EFE">
        <w:rPr>
          <w:rFonts w:hint="eastAsia"/>
          <w:lang w:eastAsia="ja-JP"/>
        </w:rPr>
        <w:t>with</w:t>
      </w:r>
      <w:r w:rsidRPr="00C41EFE">
        <w:rPr>
          <w:lang w:eastAsia="ja-JP"/>
        </w:rPr>
        <w:t xml:space="preserve"> </w:t>
      </w:r>
      <w:r w:rsidRPr="00C41EFE">
        <w:rPr>
          <w:rFonts w:hint="eastAsia"/>
          <w:lang w:eastAsia="ja-JP"/>
        </w:rPr>
        <w:t xml:space="preserve">proactive </w:t>
      </w:r>
      <w:r w:rsidR="00A812EE">
        <w:t>Single-Ended ETH-D</w:t>
      </w:r>
      <w:r w:rsidR="00A812EE" w:rsidRPr="005807CC">
        <w:t>M</w:t>
      </w:r>
      <w:r w:rsidRPr="00C41EFE">
        <w:rPr>
          <w:lang w:eastAsia="ja-JP"/>
        </w:rPr>
        <w:t xml:space="preserve"> using D</w:t>
      </w:r>
      <w:r w:rsidRPr="00C41EFE">
        <w:rPr>
          <w:rFonts w:hint="eastAsia"/>
          <w:lang w:eastAsia="ja-JP"/>
        </w:rPr>
        <w:t>MM/</w:t>
      </w:r>
      <w:r w:rsidRPr="00C41EFE">
        <w:rPr>
          <w:lang w:eastAsia="ja-JP"/>
        </w:rPr>
        <w:t>D</w:t>
      </w:r>
      <w:r w:rsidRPr="00C41EFE">
        <w:rPr>
          <w:rFonts w:hint="eastAsia"/>
          <w:lang w:eastAsia="ja-JP"/>
        </w:rPr>
        <w:t>MR</w:t>
      </w:r>
      <w:r w:rsidRPr="00C41EFE">
        <w:rPr>
          <w:lang w:eastAsia="ja-JP"/>
        </w:rPr>
        <w:t xml:space="preserve"> is described in clause 8.1.</w:t>
      </w:r>
      <w:r w:rsidRPr="00C41EFE">
        <w:rPr>
          <w:rFonts w:hint="eastAsia"/>
          <w:lang w:eastAsia="ja-JP"/>
        </w:rPr>
        <w:t>10</w:t>
      </w:r>
      <w:r w:rsidRPr="00C41EFE">
        <w:rPr>
          <w:lang w:eastAsia="ja-JP"/>
        </w:rPr>
        <w:t xml:space="preserve"> of [ITU-T G.8021].</w:t>
      </w:r>
      <w:r w:rsidRPr="00C41EFE">
        <w:rPr>
          <w:rFonts w:hint="eastAsia"/>
          <w:lang w:eastAsia="ja-JP"/>
        </w:rPr>
        <w:t xml:space="preserve"> </w:t>
      </w:r>
      <w:r w:rsidRPr="00C41EFE">
        <w:rPr>
          <w:lang w:eastAsia="ja-JP"/>
        </w:rPr>
        <w:t>The management information (MI) signals and their values</w:t>
      </w:r>
      <w:r w:rsidRPr="00C41EFE">
        <w:rPr>
          <w:rFonts w:hint="eastAsia"/>
          <w:lang w:eastAsia="ja-JP"/>
        </w:rPr>
        <w:t xml:space="preserve"> for </w:t>
      </w:r>
      <w:r w:rsidRPr="00C41EFE">
        <w:rPr>
          <w:lang w:eastAsia="ja-JP"/>
        </w:rPr>
        <w:t xml:space="preserve">proactive </w:t>
      </w:r>
      <w:r w:rsidR="00A812EE">
        <w:t>Single-Ended ETH-D</w:t>
      </w:r>
      <w:r w:rsidR="00A812EE" w:rsidRPr="005807CC">
        <w:t>M</w:t>
      </w:r>
      <w:r w:rsidRPr="00C41EFE">
        <w:rPr>
          <w:lang w:eastAsia="ja-JP"/>
        </w:rPr>
        <w:t xml:space="preserve"> using DMM/D</w:t>
      </w:r>
      <w:r w:rsidRPr="00C41EFE">
        <w:rPr>
          <w:rFonts w:hint="eastAsia"/>
          <w:lang w:eastAsia="ja-JP"/>
        </w:rPr>
        <w:t>MR</w:t>
      </w:r>
      <w:r w:rsidRPr="00C41EFE">
        <w:rPr>
          <w:lang w:eastAsia="ja-JP"/>
        </w:rPr>
        <w:t xml:space="preserve"> </w:t>
      </w:r>
      <w:r w:rsidRPr="00C41EFE">
        <w:rPr>
          <w:rFonts w:hint="eastAsia"/>
          <w:lang w:eastAsia="ja-JP"/>
        </w:rPr>
        <w:t>are</w:t>
      </w:r>
      <w:r w:rsidRPr="00C41EFE">
        <w:rPr>
          <w:lang w:eastAsia="ja-JP"/>
        </w:rPr>
        <w:t xml:space="preserve"> listed</w:t>
      </w:r>
      <w:r w:rsidRPr="00C41EFE">
        <w:rPr>
          <w:rFonts w:hint="eastAsia"/>
          <w:lang w:eastAsia="ja-JP"/>
        </w:rPr>
        <w:t xml:space="preserve"> in Table 1a.</w:t>
      </w:r>
    </w:p>
    <w:p w14:paraId="64C3F550" w14:textId="77777777" w:rsidR="00823BE0" w:rsidRPr="00C41EFE" w:rsidRDefault="00823BE0" w:rsidP="00823BE0">
      <w:pPr>
        <w:tabs>
          <w:tab w:val="clear" w:pos="794"/>
          <w:tab w:val="left" w:pos="0"/>
        </w:tabs>
        <w:ind w:hanging="29"/>
        <w:rPr>
          <w:szCs w:val="24"/>
          <w:lang w:eastAsia="ja-JP"/>
        </w:rPr>
      </w:pPr>
      <w:r w:rsidRPr="00C41EFE">
        <w:rPr>
          <w:szCs w:val="24"/>
          <w:lang w:eastAsia="ja-JP"/>
        </w:rPr>
        <w:t>The result of measu</w:t>
      </w:r>
      <w:r w:rsidRPr="00C41EFE">
        <w:rPr>
          <w:rFonts w:hint="eastAsia"/>
          <w:szCs w:val="24"/>
          <w:lang w:eastAsia="ja-JP"/>
        </w:rPr>
        <w:t>rement</w:t>
      </w:r>
      <w:r w:rsidRPr="00C41EFE">
        <w:rPr>
          <w:szCs w:val="24"/>
          <w:lang w:eastAsia="ja-JP"/>
        </w:rPr>
        <w:t xml:space="preserve"> </w:t>
      </w:r>
      <w:r w:rsidRPr="00C41EFE">
        <w:rPr>
          <w:rFonts w:hint="eastAsia"/>
          <w:szCs w:val="24"/>
          <w:lang w:eastAsia="ja-JP"/>
        </w:rPr>
        <w:t xml:space="preserve">in the process </w:t>
      </w:r>
      <w:r w:rsidRPr="00C41EFE">
        <w:rPr>
          <w:szCs w:val="24"/>
          <w:lang w:eastAsia="ja-JP"/>
        </w:rPr>
        <w:t>is represented as ETH_RI_DM_Result</w:t>
      </w:r>
      <w:r w:rsidRPr="00C41EFE">
        <w:rPr>
          <w:rFonts w:hint="eastAsia"/>
          <w:szCs w:val="24"/>
          <w:lang w:eastAsia="ja-JP"/>
        </w:rPr>
        <w:t xml:space="preserve"> </w:t>
      </w:r>
      <w:r w:rsidRPr="00C41EFE">
        <w:rPr>
          <w:szCs w:val="24"/>
          <w:lang w:eastAsia="ja-JP"/>
        </w:rPr>
        <w:t xml:space="preserve"> (B_FD, F_FD, N_FD) [1...M]</w:t>
      </w:r>
      <w:r w:rsidRPr="00C41EFE">
        <w:rPr>
          <w:rFonts w:hint="eastAsia"/>
          <w:szCs w:val="24"/>
          <w:lang w:eastAsia="ja-JP"/>
        </w:rPr>
        <w:t xml:space="preserve">. </w:t>
      </w:r>
      <w:r w:rsidRPr="00C41EFE">
        <w:rPr>
          <w:rFonts w:hint="eastAsia"/>
          <w:lang w:eastAsia="ja-JP"/>
        </w:rPr>
        <w:t xml:space="preserve">Finally, the results of </w:t>
      </w:r>
      <w:r w:rsidRPr="00C41EFE">
        <w:rPr>
          <w:lang w:eastAsia="ja-JP"/>
        </w:rPr>
        <w:t>measurement</w:t>
      </w:r>
      <w:r w:rsidRPr="00C41EFE">
        <w:rPr>
          <w:rFonts w:hint="eastAsia"/>
          <w:lang w:eastAsia="ja-JP"/>
        </w:rPr>
        <w:t xml:space="preserve"> are represented as:</w:t>
      </w:r>
    </w:p>
    <w:p w14:paraId="4CA6E22B" w14:textId="77777777" w:rsidR="00823BE0" w:rsidRPr="00C41EFE" w:rsidRDefault="00823BE0" w:rsidP="00823BE0">
      <w:pPr>
        <w:numPr>
          <w:ilvl w:val="0"/>
          <w:numId w:val="1"/>
        </w:numPr>
        <w:tabs>
          <w:tab w:val="left" w:pos="5130"/>
        </w:tabs>
        <w:ind w:left="810"/>
        <w:jc w:val="both"/>
        <w:rPr>
          <w:lang w:val="it-IT" w:eastAsia="ja-JP"/>
        </w:rPr>
      </w:pPr>
      <w:r w:rsidRPr="00C41EFE">
        <w:rPr>
          <w:lang w:val="it-IT" w:eastAsia="ja-JP"/>
        </w:rPr>
        <w:t>Bidirectional Frame Delay</w:t>
      </w:r>
      <w:r w:rsidRPr="00C41EFE">
        <w:rPr>
          <w:lang w:val="it-IT"/>
        </w:rPr>
        <w:t>:</w:t>
      </w:r>
      <w:r w:rsidRPr="00C41EFE">
        <w:rPr>
          <w:lang w:val="it-IT"/>
        </w:rPr>
        <w:tab/>
        <w:t>ETHx_FT_</w:t>
      </w:r>
      <w:r w:rsidRPr="00C41EFE">
        <w:rPr>
          <w:szCs w:val="24"/>
          <w:lang w:val="it-IT"/>
        </w:rPr>
        <w:t>Sk_MI_pB_FD</w:t>
      </w:r>
    </w:p>
    <w:p w14:paraId="393F58DF" w14:textId="77777777" w:rsidR="00823BE0" w:rsidRPr="00C41EFE" w:rsidRDefault="00823BE0" w:rsidP="00823BE0">
      <w:pPr>
        <w:numPr>
          <w:ilvl w:val="0"/>
          <w:numId w:val="1"/>
        </w:numPr>
        <w:tabs>
          <w:tab w:val="left" w:pos="5130"/>
        </w:tabs>
        <w:ind w:left="810"/>
        <w:jc w:val="both"/>
        <w:rPr>
          <w:lang w:val="it-IT" w:eastAsia="ja-JP"/>
        </w:rPr>
      </w:pPr>
      <w:r w:rsidRPr="00C41EFE">
        <w:rPr>
          <w:lang w:val="it-IT" w:eastAsia="ja-JP"/>
        </w:rPr>
        <w:t>Bidirectional Frame Delay Variation</w:t>
      </w:r>
      <w:r w:rsidRPr="00C41EFE">
        <w:rPr>
          <w:lang w:val="it-IT"/>
        </w:rPr>
        <w:t>:</w:t>
      </w:r>
      <w:r w:rsidRPr="00C41EFE">
        <w:rPr>
          <w:lang w:val="it-IT"/>
        </w:rPr>
        <w:tab/>
        <w:t>ETHx_FT_</w:t>
      </w:r>
      <w:r w:rsidRPr="00C41EFE">
        <w:rPr>
          <w:szCs w:val="24"/>
          <w:lang w:val="it-IT"/>
        </w:rPr>
        <w:t>Sk_MI_pB_FD</w:t>
      </w:r>
      <w:r w:rsidRPr="00C41EFE">
        <w:rPr>
          <w:rFonts w:hint="eastAsia"/>
          <w:szCs w:val="24"/>
          <w:lang w:val="it-IT" w:eastAsia="ja-JP"/>
        </w:rPr>
        <w:t>V</w:t>
      </w:r>
    </w:p>
    <w:p w14:paraId="4E414744" w14:textId="77777777" w:rsidR="00823BE0" w:rsidRPr="00C41EFE" w:rsidRDefault="00823BE0" w:rsidP="00823BE0">
      <w:pPr>
        <w:numPr>
          <w:ilvl w:val="0"/>
          <w:numId w:val="1"/>
        </w:numPr>
        <w:tabs>
          <w:tab w:val="left" w:pos="5130"/>
        </w:tabs>
        <w:ind w:left="810"/>
        <w:jc w:val="both"/>
        <w:rPr>
          <w:lang w:val="it-IT"/>
        </w:rPr>
      </w:pPr>
      <w:r w:rsidRPr="00C41EFE">
        <w:rPr>
          <w:lang w:val="it-IT"/>
        </w:rPr>
        <w:t xml:space="preserve">Near-end </w:t>
      </w:r>
      <w:r w:rsidRPr="00C41EFE">
        <w:rPr>
          <w:lang w:val="it-IT" w:eastAsia="ja-JP"/>
        </w:rPr>
        <w:t>Frame Delay</w:t>
      </w:r>
      <w:r w:rsidRPr="00C41EFE">
        <w:rPr>
          <w:lang w:val="it-IT"/>
        </w:rPr>
        <w:t>:</w:t>
      </w:r>
      <w:r w:rsidRPr="00C41EFE">
        <w:rPr>
          <w:lang w:val="it-IT"/>
        </w:rPr>
        <w:tab/>
        <w:t>ETHx_FT_Sk</w:t>
      </w:r>
      <w:r w:rsidRPr="00C41EFE">
        <w:rPr>
          <w:lang w:val="it-IT" w:eastAsia="ja-JP"/>
        </w:rPr>
        <w:t>_</w:t>
      </w:r>
      <w:r w:rsidRPr="00C41EFE">
        <w:rPr>
          <w:szCs w:val="24"/>
          <w:lang w:val="it-IT"/>
        </w:rPr>
        <w:t xml:space="preserve"> MI_p</w:t>
      </w:r>
      <w:r w:rsidRPr="00C41EFE">
        <w:rPr>
          <w:rFonts w:hint="eastAsia"/>
          <w:szCs w:val="24"/>
          <w:lang w:val="it-IT" w:eastAsia="ja-JP"/>
        </w:rPr>
        <w:t>N</w:t>
      </w:r>
      <w:r w:rsidRPr="00C41EFE">
        <w:rPr>
          <w:szCs w:val="24"/>
          <w:lang w:val="it-IT"/>
        </w:rPr>
        <w:t>_FD</w:t>
      </w:r>
    </w:p>
    <w:p w14:paraId="3957D6E4" w14:textId="77777777" w:rsidR="00823BE0" w:rsidRPr="00C41EFE" w:rsidRDefault="00823BE0" w:rsidP="00823BE0">
      <w:pPr>
        <w:numPr>
          <w:ilvl w:val="0"/>
          <w:numId w:val="1"/>
        </w:numPr>
        <w:tabs>
          <w:tab w:val="left" w:pos="5130"/>
        </w:tabs>
        <w:ind w:left="810"/>
        <w:jc w:val="both"/>
        <w:rPr>
          <w:lang w:val="it-IT"/>
        </w:rPr>
      </w:pPr>
      <w:r w:rsidRPr="00C41EFE">
        <w:rPr>
          <w:lang w:val="it-IT"/>
        </w:rPr>
        <w:t xml:space="preserve">Near-end </w:t>
      </w:r>
      <w:r w:rsidRPr="00C41EFE">
        <w:rPr>
          <w:lang w:val="it-IT" w:eastAsia="ja-JP"/>
        </w:rPr>
        <w:t>Frame Delay Variation</w:t>
      </w:r>
      <w:r w:rsidRPr="00C41EFE">
        <w:rPr>
          <w:lang w:val="it-IT"/>
        </w:rPr>
        <w:t>:</w:t>
      </w:r>
      <w:r w:rsidRPr="00C41EFE">
        <w:rPr>
          <w:lang w:val="it-IT"/>
        </w:rPr>
        <w:tab/>
        <w:t>ETHx_FT_Sk</w:t>
      </w:r>
      <w:r w:rsidRPr="00C41EFE">
        <w:rPr>
          <w:lang w:val="it-IT" w:eastAsia="ja-JP"/>
        </w:rPr>
        <w:t>_</w:t>
      </w:r>
      <w:r w:rsidRPr="00C41EFE">
        <w:rPr>
          <w:szCs w:val="24"/>
          <w:lang w:val="it-IT"/>
        </w:rPr>
        <w:t xml:space="preserve"> MI_p</w:t>
      </w:r>
      <w:r w:rsidRPr="00C41EFE">
        <w:rPr>
          <w:rFonts w:hint="eastAsia"/>
          <w:szCs w:val="24"/>
          <w:lang w:val="it-IT" w:eastAsia="ja-JP"/>
        </w:rPr>
        <w:t>F</w:t>
      </w:r>
      <w:r w:rsidRPr="00C41EFE">
        <w:rPr>
          <w:szCs w:val="24"/>
          <w:lang w:val="it-IT"/>
        </w:rPr>
        <w:t>_FD</w:t>
      </w:r>
      <w:r w:rsidRPr="00C41EFE">
        <w:rPr>
          <w:rFonts w:hint="eastAsia"/>
          <w:szCs w:val="24"/>
          <w:lang w:val="it-IT" w:eastAsia="ja-JP"/>
        </w:rPr>
        <w:t>V</w:t>
      </w:r>
    </w:p>
    <w:p w14:paraId="79DBC4D6" w14:textId="77777777" w:rsidR="00823BE0" w:rsidRPr="00C41EFE" w:rsidRDefault="00823BE0" w:rsidP="00823BE0">
      <w:pPr>
        <w:numPr>
          <w:ilvl w:val="0"/>
          <w:numId w:val="1"/>
        </w:numPr>
        <w:tabs>
          <w:tab w:val="left" w:pos="5130"/>
        </w:tabs>
        <w:ind w:left="810"/>
        <w:jc w:val="both"/>
        <w:rPr>
          <w:lang w:val="it-IT" w:eastAsia="ja-JP"/>
        </w:rPr>
      </w:pPr>
      <w:r w:rsidRPr="00C41EFE">
        <w:rPr>
          <w:lang w:val="it-IT"/>
        </w:rPr>
        <w:t xml:space="preserve">Far-end </w:t>
      </w:r>
      <w:r w:rsidRPr="00C41EFE">
        <w:rPr>
          <w:lang w:val="it-IT" w:eastAsia="ja-JP"/>
        </w:rPr>
        <w:t>Frame Delay</w:t>
      </w:r>
      <w:r w:rsidRPr="00C41EFE">
        <w:rPr>
          <w:lang w:val="it-IT"/>
        </w:rPr>
        <w:t>:</w:t>
      </w:r>
      <w:r w:rsidRPr="00C41EFE">
        <w:rPr>
          <w:lang w:val="it-IT"/>
        </w:rPr>
        <w:tab/>
        <w:t>ETHx_FT_Sk_MI_p</w:t>
      </w:r>
      <w:r w:rsidRPr="00C41EFE">
        <w:rPr>
          <w:lang w:val="it-IT" w:eastAsia="ja-JP"/>
        </w:rPr>
        <w:t>F</w:t>
      </w:r>
      <w:r w:rsidRPr="00C41EFE">
        <w:rPr>
          <w:lang w:val="it-IT"/>
        </w:rPr>
        <w:t>_</w:t>
      </w:r>
      <w:r w:rsidRPr="00C41EFE">
        <w:rPr>
          <w:lang w:val="it-IT" w:eastAsia="ja-JP"/>
        </w:rPr>
        <w:t>FD</w:t>
      </w:r>
    </w:p>
    <w:p w14:paraId="7F1B480A" w14:textId="77777777" w:rsidR="00823BE0" w:rsidRPr="00C41EFE" w:rsidRDefault="00823BE0" w:rsidP="00823BE0">
      <w:pPr>
        <w:numPr>
          <w:ilvl w:val="0"/>
          <w:numId w:val="1"/>
        </w:numPr>
        <w:tabs>
          <w:tab w:val="left" w:pos="5130"/>
        </w:tabs>
        <w:ind w:left="810"/>
        <w:jc w:val="both"/>
        <w:rPr>
          <w:lang w:val="it-IT" w:eastAsia="ja-JP"/>
        </w:rPr>
      </w:pPr>
      <w:r w:rsidRPr="00C41EFE">
        <w:rPr>
          <w:lang w:val="it-IT"/>
        </w:rPr>
        <w:t xml:space="preserve">Far-end </w:t>
      </w:r>
      <w:r w:rsidRPr="00C41EFE">
        <w:rPr>
          <w:lang w:val="it-IT" w:eastAsia="ja-JP"/>
        </w:rPr>
        <w:t>Frame Delay</w:t>
      </w:r>
      <w:r w:rsidRPr="00C41EFE">
        <w:rPr>
          <w:lang w:val="it-IT"/>
        </w:rPr>
        <w:t>:</w:t>
      </w:r>
      <w:r w:rsidRPr="00C41EFE">
        <w:rPr>
          <w:lang w:val="it-IT"/>
        </w:rPr>
        <w:tab/>
        <w:t>ETHx_FT_Sk_MI_</w:t>
      </w:r>
      <w:r w:rsidRPr="00C41EFE">
        <w:rPr>
          <w:lang w:val="it-IT" w:eastAsia="ja-JP"/>
        </w:rPr>
        <w:t>pF</w:t>
      </w:r>
      <w:r w:rsidRPr="00C41EFE">
        <w:rPr>
          <w:lang w:val="it-IT"/>
        </w:rPr>
        <w:t>_</w:t>
      </w:r>
      <w:r w:rsidRPr="00C41EFE">
        <w:rPr>
          <w:lang w:val="it-IT" w:eastAsia="ja-JP"/>
        </w:rPr>
        <w:t>FDV</w:t>
      </w:r>
    </w:p>
    <w:p w14:paraId="54A7A30A" w14:textId="77777777" w:rsidR="00823BE0" w:rsidRPr="00C41EFE" w:rsidRDefault="00823BE0" w:rsidP="00823BE0">
      <w:pPr>
        <w:rPr>
          <w:bCs/>
          <w:lang w:eastAsia="ja-JP"/>
        </w:rPr>
      </w:pPr>
      <w:r w:rsidRPr="00C41EFE">
        <w:rPr>
          <w:bCs/>
          <w:lang w:eastAsia="ja-JP"/>
        </w:rPr>
        <w:t>Note that a detail calculation formula for FDV is for further study.</w:t>
      </w:r>
    </w:p>
    <w:p w14:paraId="4EE1253D" w14:textId="6383406D" w:rsidR="00823BE0" w:rsidRDefault="00A61680" w:rsidP="00DE490C">
      <w:pPr>
        <w:tabs>
          <w:tab w:val="left" w:pos="5130"/>
        </w:tabs>
        <w:jc w:val="both"/>
        <w:rPr>
          <w:lang w:val="it-IT" w:eastAsia="ja-JP"/>
        </w:rPr>
      </w:pPr>
      <w:r w:rsidRPr="00A61680">
        <w:rPr>
          <w:lang w:eastAsia="ja-JP"/>
        </w:rPr>
        <w:t xml:space="preserve">[ITU-T G.8051] includes requirements for storing the temporal minimum, average, and maximum for each type of the </w:t>
      </w:r>
      <w:r w:rsidR="00DB553C">
        <w:rPr>
          <w:lang w:eastAsia="ja-JP"/>
        </w:rPr>
        <w:t>measurement</w:t>
      </w:r>
      <w:r w:rsidRPr="00A61680">
        <w:rPr>
          <w:lang w:eastAsia="ja-JP"/>
        </w:rPr>
        <w:t>s of FD for the current 15 minute and 24 hour registers, and for moving the statistics in the current registers to history registers at the end of the 15 minute and 24 hour periods.  These requirements are outside the scope of [ITU-T G.8021].</w:t>
      </w:r>
    </w:p>
    <w:p w14:paraId="71270FB1" w14:textId="0B3C4414" w:rsidR="00823BE0" w:rsidRDefault="00823BE0" w:rsidP="00DE490C">
      <w:pPr>
        <w:pStyle w:val="Heading2"/>
        <w:numPr>
          <w:ilvl w:val="1"/>
          <w:numId w:val="5"/>
        </w:numPr>
        <w:rPr>
          <w:lang w:eastAsia="ja-JP"/>
        </w:rPr>
      </w:pPr>
      <w:r w:rsidRPr="00C41EFE">
        <w:rPr>
          <w:lang w:eastAsia="ja-JP"/>
        </w:rPr>
        <w:t>Management requirement</w:t>
      </w:r>
      <w:r w:rsidDel="00131FF9">
        <w:rPr>
          <w:lang w:eastAsia="ja-JP"/>
        </w:rPr>
        <w:t xml:space="preserve"> </w:t>
      </w:r>
    </w:p>
    <w:p w14:paraId="4F97D587" w14:textId="342D1522" w:rsidR="00823BE0" w:rsidRPr="00DE490C" w:rsidRDefault="00823BE0" w:rsidP="00DE490C">
      <w:pPr>
        <w:rPr>
          <w:lang w:eastAsia="ja-JP"/>
        </w:rPr>
      </w:pPr>
      <w:r w:rsidRPr="00C41EFE">
        <w:rPr>
          <w:lang w:eastAsia="ja-JP"/>
        </w:rPr>
        <w:t xml:space="preserve">The generic requirements of performance monitoring are described in </w:t>
      </w:r>
      <w:r>
        <w:rPr>
          <w:lang w:eastAsia="ja-JP"/>
        </w:rPr>
        <w:t>clause 10.2 of [ITU-T G.7710]</w:t>
      </w:r>
      <w:r w:rsidRPr="00C41EFE">
        <w:rPr>
          <w:lang w:eastAsia="ja-JP"/>
        </w:rPr>
        <w:t>, including current and history, such as 15-minute and 24-hour, data collection and thresholding.</w:t>
      </w:r>
    </w:p>
    <w:p w14:paraId="1C7EBFF7" w14:textId="13971B00" w:rsidR="00F525C3" w:rsidRPr="00C41EFE" w:rsidRDefault="00F525C3" w:rsidP="00F525C3">
      <w:pPr>
        <w:pStyle w:val="Heading3"/>
        <w:rPr>
          <w:lang w:eastAsia="ja-JP"/>
        </w:rPr>
      </w:pPr>
      <w:r>
        <w:rPr>
          <w:lang w:eastAsia="ja-JP"/>
        </w:rPr>
        <w:t>8</w:t>
      </w:r>
      <w:r w:rsidRPr="00C41EFE">
        <w:rPr>
          <w:lang w:eastAsia="ja-JP"/>
        </w:rPr>
        <w:t>.</w:t>
      </w:r>
      <w:r w:rsidR="00823BE0">
        <w:rPr>
          <w:lang w:eastAsia="ja-JP"/>
        </w:rPr>
        <w:t>3</w:t>
      </w:r>
      <w:r w:rsidRPr="00C41EFE">
        <w:rPr>
          <w:lang w:eastAsia="ja-JP"/>
        </w:rPr>
        <w:t>.</w:t>
      </w:r>
      <w:r w:rsidR="00823BE0">
        <w:rPr>
          <w:lang w:eastAsia="ja-JP"/>
        </w:rPr>
        <w:t>1</w:t>
      </w:r>
      <w:r w:rsidRPr="00C41EFE">
        <w:rPr>
          <w:lang w:eastAsia="ja-JP"/>
        </w:rPr>
        <w:tab/>
        <w:t>Management requirement</w:t>
      </w:r>
      <w:r w:rsidR="00823BE0">
        <w:rPr>
          <w:lang w:eastAsia="ja-JP"/>
        </w:rPr>
        <w:t xml:space="preserve"> for on-demand</w:t>
      </w:r>
    </w:p>
    <w:p w14:paraId="459715A3" w14:textId="77777777" w:rsidR="00F525C3" w:rsidRPr="00C41EFE" w:rsidRDefault="00F525C3" w:rsidP="00F525C3">
      <w:pPr>
        <w:rPr>
          <w:lang w:eastAsia="ja-JP"/>
        </w:rPr>
      </w:pPr>
      <w:r w:rsidRPr="00C41EFE">
        <w:rPr>
          <w:lang w:eastAsia="ja-JP"/>
        </w:rPr>
        <w:t xml:space="preserve">The generic requirements of performance monitoring are described in clause 10.2 of [ITU-T G.7710]. </w:t>
      </w:r>
    </w:p>
    <w:p w14:paraId="5025DCD0" w14:textId="7335CCAC" w:rsidR="00F525C3" w:rsidRPr="00C41EFE" w:rsidRDefault="00F525C3" w:rsidP="00F525C3">
      <w:pPr>
        <w:rPr>
          <w:lang w:eastAsia="ja-JP"/>
        </w:rPr>
      </w:pPr>
      <w:r w:rsidRPr="00C244CC">
        <w:rPr>
          <w:lang w:eastAsia="ja-JP"/>
        </w:rPr>
        <w:t xml:space="preserve">The Ethernet specific requirements for on-demand </w:t>
      </w:r>
      <w:r w:rsidR="00556CC0" w:rsidRPr="00DE490C">
        <w:rPr>
          <w:lang w:val="en-US" w:eastAsia="ja-JP"/>
        </w:rPr>
        <w:t xml:space="preserve">Single-Ended </w:t>
      </w:r>
      <w:r w:rsidR="00556CC0" w:rsidRPr="00C244CC">
        <w:t>ETH-DM</w:t>
      </w:r>
      <w:r w:rsidR="00A31232" w:rsidRPr="00C244CC">
        <w:rPr>
          <w:lang w:eastAsia="ja-JP"/>
        </w:rPr>
        <w:t xml:space="preserve"> </w:t>
      </w:r>
      <w:r w:rsidRPr="00C244CC">
        <w:rPr>
          <w:lang w:eastAsia="ja-JP"/>
        </w:rPr>
        <w:t xml:space="preserve">are specified in clause 10.2 of [ITU-T G.8051].  The relevant items for </w:t>
      </w:r>
      <w:r w:rsidR="002D6CEE" w:rsidRPr="00C244CC">
        <w:rPr>
          <w:lang w:eastAsia="ja-JP"/>
        </w:rPr>
        <w:t>o</w:t>
      </w:r>
      <w:r w:rsidRPr="00C244CC">
        <w:rPr>
          <w:lang w:eastAsia="ja-JP"/>
        </w:rPr>
        <w:t xml:space="preserve">n-demand </w:t>
      </w:r>
      <w:r w:rsidR="00556CC0" w:rsidRPr="00DE490C">
        <w:rPr>
          <w:lang w:val="en-US" w:eastAsia="ja-JP"/>
        </w:rPr>
        <w:t xml:space="preserve">Single-Ended </w:t>
      </w:r>
      <w:r w:rsidR="00556CC0" w:rsidRPr="00C244CC">
        <w:t>ETH-DM</w:t>
      </w:r>
      <w:r w:rsidRPr="00C244CC">
        <w:rPr>
          <w:lang w:eastAsia="ja-JP"/>
        </w:rPr>
        <w:t xml:space="preserve"> are 2), 5), 6),</w:t>
      </w:r>
      <w:r w:rsidRPr="00C41EFE">
        <w:rPr>
          <w:lang w:eastAsia="ja-JP"/>
        </w:rPr>
        <w:t xml:space="preserve"> 7) and 20).</w:t>
      </w:r>
    </w:p>
    <w:p w14:paraId="57950628" w14:textId="77777777" w:rsidR="00F525C3" w:rsidRPr="00C41EFE" w:rsidRDefault="00F525C3" w:rsidP="00F525C3">
      <w:pPr>
        <w:rPr>
          <w:lang w:eastAsia="ja-JP"/>
        </w:rPr>
      </w:pPr>
      <w:r w:rsidRPr="00C41EFE">
        <w:rPr>
          <w:rFonts w:hint="eastAsia"/>
          <w:lang w:eastAsia="ja-JP"/>
        </w:rPr>
        <w:t xml:space="preserve">In the clause, it </w:t>
      </w:r>
      <w:r w:rsidRPr="00C41EFE">
        <w:rPr>
          <w:lang w:eastAsia="ja-JP"/>
        </w:rPr>
        <w:t>describes</w:t>
      </w:r>
      <w:r w:rsidRPr="00C41EFE">
        <w:rPr>
          <w:rFonts w:hint="eastAsia"/>
          <w:lang w:eastAsia="ja-JP"/>
        </w:rPr>
        <w:t xml:space="preserve"> f</w:t>
      </w:r>
      <w:r w:rsidRPr="00C41EFE">
        <w:t>our on-demand measurements</w:t>
      </w:r>
      <w:r w:rsidRPr="00C41EFE">
        <w:rPr>
          <w:rFonts w:hint="eastAsia"/>
          <w:lang w:eastAsia="ja-JP"/>
        </w:rPr>
        <w:t>:</w:t>
      </w:r>
      <w:r w:rsidRPr="00C41EFE">
        <w:rPr>
          <w:lang w:eastAsia="ja-JP"/>
        </w:rPr>
        <w:t xml:space="preserve"> </w:t>
      </w:r>
    </w:p>
    <w:p w14:paraId="0B1A0A45" w14:textId="77777777" w:rsidR="00F525C3" w:rsidRPr="00C41EFE" w:rsidRDefault="00F525C3" w:rsidP="0095209C">
      <w:pPr>
        <w:pStyle w:val="ListParagraph"/>
        <w:numPr>
          <w:ilvl w:val="0"/>
          <w:numId w:val="4"/>
        </w:numPr>
        <w:ind w:leftChars="0"/>
        <w:rPr>
          <w:lang w:eastAsia="ja-JP"/>
        </w:rPr>
      </w:pPr>
      <w:r w:rsidRPr="00C41EFE">
        <w:rPr>
          <w:lang w:val="en-US" w:eastAsia="ja-JP"/>
        </w:rPr>
        <w:t>Single instance</w:t>
      </w:r>
    </w:p>
    <w:p w14:paraId="0108B576" w14:textId="77777777" w:rsidR="00F525C3" w:rsidRPr="00C41EFE" w:rsidRDefault="00F525C3" w:rsidP="0095209C">
      <w:pPr>
        <w:pStyle w:val="ListParagraph"/>
        <w:numPr>
          <w:ilvl w:val="0"/>
          <w:numId w:val="4"/>
        </w:numPr>
        <w:ind w:leftChars="0"/>
        <w:rPr>
          <w:lang w:eastAsia="ja-JP"/>
        </w:rPr>
      </w:pPr>
      <w:r w:rsidRPr="00C41EFE">
        <w:rPr>
          <w:lang w:val="en-US" w:eastAsia="ja-JP"/>
        </w:rPr>
        <w:t>Repetitive instance</w:t>
      </w:r>
    </w:p>
    <w:p w14:paraId="462632C7" w14:textId="77777777" w:rsidR="00F525C3" w:rsidRPr="00C41EFE" w:rsidRDefault="00F525C3" w:rsidP="0095209C">
      <w:pPr>
        <w:pStyle w:val="ListParagraph"/>
        <w:numPr>
          <w:ilvl w:val="0"/>
          <w:numId w:val="4"/>
        </w:numPr>
        <w:ind w:leftChars="0"/>
        <w:rPr>
          <w:lang w:val="en-US" w:eastAsia="ja-JP"/>
        </w:rPr>
      </w:pPr>
      <w:r w:rsidRPr="00C41EFE">
        <w:rPr>
          <w:lang w:val="en-US" w:eastAsia="ja-JP"/>
        </w:rPr>
        <w:t>Single series</w:t>
      </w:r>
    </w:p>
    <w:p w14:paraId="4276DE00" w14:textId="77777777" w:rsidR="00F525C3" w:rsidRPr="00C41EFE" w:rsidRDefault="00F525C3" w:rsidP="0095209C">
      <w:pPr>
        <w:pStyle w:val="ListParagraph"/>
        <w:numPr>
          <w:ilvl w:val="0"/>
          <w:numId w:val="4"/>
        </w:numPr>
        <w:ind w:leftChars="0"/>
        <w:rPr>
          <w:lang w:eastAsia="ja-JP"/>
        </w:rPr>
      </w:pPr>
      <w:r w:rsidRPr="00C41EFE">
        <w:rPr>
          <w:lang w:val="en-US" w:eastAsia="ja-JP"/>
        </w:rPr>
        <w:t>Repetitive series</w:t>
      </w:r>
    </w:p>
    <w:p w14:paraId="652F85E8" w14:textId="77777777" w:rsidR="00F525C3" w:rsidRPr="00C41EFE" w:rsidRDefault="00F525C3" w:rsidP="00F525C3">
      <w:pPr>
        <w:rPr>
          <w:lang w:eastAsia="ja-JP"/>
        </w:rPr>
      </w:pPr>
      <w:r w:rsidRPr="00C41EFE">
        <w:t xml:space="preserve">In each </w:t>
      </w:r>
      <w:r w:rsidRPr="00C41EFE">
        <w:rPr>
          <w:rFonts w:hint="eastAsia"/>
          <w:lang w:eastAsia="ja-JP"/>
        </w:rPr>
        <w:t>measurement</w:t>
      </w:r>
      <w:r w:rsidRPr="00C41EFE">
        <w:t>, the mandatory parameters</w:t>
      </w:r>
      <w:r w:rsidRPr="00C41EFE">
        <w:rPr>
          <w:lang w:eastAsia="ja-JP"/>
        </w:rPr>
        <w:t xml:space="preserve">, such as Start time, Stop time, Reception period, Message period, and Measurement interval </w:t>
      </w:r>
      <w:r w:rsidRPr="00C41EFE">
        <w:rPr>
          <w:rFonts w:hint="eastAsia"/>
          <w:lang w:eastAsia="ja-JP"/>
        </w:rPr>
        <w:t>are</w:t>
      </w:r>
      <w:r w:rsidRPr="00C41EFE">
        <w:rPr>
          <w:lang w:eastAsia="ja-JP"/>
        </w:rPr>
        <w:t xml:space="preserve"> shown in th</w:t>
      </w:r>
      <w:r w:rsidRPr="00C41EFE">
        <w:rPr>
          <w:rFonts w:hint="eastAsia"/>
          <w:lang w:eastAsia="ja-JP"/>
        </w:rPr>
        <w:t>e</w:t>
      </w:r>
      <w:r w:rsidRPr="00C41EFE">
        <w:rPr>
          <w:lang w:eastAsia="ja-JP"/>
        </w:rPr>
        <w:t xml:space="preserve"> </w:t>
      </w:r>
      <w:r w:rsidRPr="00C41EFE">
        <w:t>Figure 10-1</w:t>
      </w:r>
      <w:r w:rsidRPr="00C41EFE">
        <w:rPr>
          <w:rFonts w:hint="eastAsia"/>
          <w:lang w:eastAsia="ja-JP"/>
        </w:rPr>
        <w:t xml:space="preserve"> of [ITU-T G.8051]</w:t>
      </w:r>
      <w:r w:rsidRPr="00C41EFE">
        <w:rPr>
          <w:lang w:eastAsia="ja-JP"/>
        </w:rPr>
        <w:t>.</w:t>
      </w:r>
    </w:p>
    <w:p w14:paraId="6B31024D" w14:textId="77777777" w:rsidR="00F525C3" w:rsidRDefault="00F525C3" w:rsidP="00F525C3">
      <w:pPr>
        <w:rPr>
          <w:lang w:eastAsia="ja-JP"/>
        </w:rPr>
      </w:pPr>
      <w:r w:rsidRPr="00C41EFE">
        <w:rPr>
          <w:lang w:eastAsia="ja-JP"/>
        </w:rPr>
        <w:t>The value ranges of the MI signals and the default values of the input MI signals are also specified in clause 8</w:t>
      </w:r>
      <w:r w:rsidRPr="00C41EFE">
        <w:rPr>
          <w:rFonts w:hint="eastAsia"/>
          <w:lang w:eastAsia="ja-JP"/>
        </w:rPr>
        <w:t>.6</w:t>
      </w:r>
      <w:r w:rsidRPr="00C41EFE">
        <w:rPr>
          <w:lang w:eastAsia="ja-JP"/>
        </w:rPr>
        <w:t xml:space="preserve"> of [ITU-T G.8051].</w:t>
      </w:r>
      <w:r w:rsidRPr="00C41EFE">
        <w:rPr>
          <w:rFonts w:hint="eastAsia"/>
          <w:lang w:eastAsia="ja-JP"/>
        </w:rPr>
        <w:t xml:space="preserve"> </w:t>
      </w:r>
      <w:r w:rsidRPr="00C41EFE">
        <w:rPr>
          <w:lang w:eastAsia="ja-JP"/>
        </w:rPr>
        <w:t>[ITU-T G.8021] defines the primitives mentioned in the above bullet list.</w:t>
      </w:r>
      <w:r w:rsidRPr="00C41EFE">
        <w:rPr>
          <w:rFonts w:hint="eastAsia"/>
          <w:lang w:eastAsia="ja-JP"/>
        </w:rPr>
        <w:t xml:space="preserve"> [ITU-T G.8051] defines the </w:t>
      </w:r>
      <w:r w:rsidRPr="00C41EFE">
        <w:rPr>
          <w:lang w:eastAsia="ja-JP"/>
        </w:rPr>
        <w:t>calculation</w:t>
      </w:r>
      <w:r w:rsidRPr="00C41EFE">
        <w:rPr>
          <w:rFonts w:hint="eastAsia"/>
          <w:lang w:eastAsia="ja-JP"/>
        </w:rPr>
        <w:t xml:space="preserve"> algorithm of the Frame Delay Variation (FDV) for Near-end, Far-end, and Bidirectional (N_FDV[], F_FDV[], and B_FDV[]). The </w:t>
      </w:r>
      <w:r w:rsidRPr="00C41EFE">
        <w:rPr>
          <w:lang w:eastAsia="ja-JP"/>
        </w:rPr>
        <w:t>calculation</w:t>
      </w:r>
      <w:r w:rsidRPr="00C41EFE">
        <w:rPr>
          <w:rFonts w:hint="eastAsia"/>
          <w:lang w:eastAsia="ja-JP"/>
        </w:rPr>
        <w:t xml:space="preserve"> of FDV is, however, for further study.</w:t>
      </w:r>
    </w:p>
    <w:p w14:paraId="43600C14" w14:textId="0189ADF6" w:rsidR="00823BE0" w:rsidRPr="00C41EFE" w:rsidRDefault="00823BE0" w:rsidP="00823BE0">
      <w:pPr>
        <w:pStyle w:val="Heading3"/>
        <w:rPr>
          <w:lang w:eastAsia="ja-JP"/>
        </w:rPr>
      </w:pPr>
      <w:r>
        <w:rPr>
          <w:lang w:eastAsia="ja-JP"/>
        </w:rPr>
        <w:lastRenderedPageBreak/>
        <w:t>8</w:t>
      </w:r>
      <w:r w:rsidRPr="00C41EFE">
        <w:rPr>
          <w:lang w:eastAsia="ja-JP"/>
        </w:rPr>
        <w:t>.</w:t>
      </w:r>
      <w:r>
        <w:rPr>
          <w:lang w:eastAsia="ja-JP"/>
        </w:rPr>
        <w:t>3</w:t>
      </w:r>
      <w:r w:rsidRPr="00C41EFE">
        <w:rPr>
          <w:lang w:eastAsia="ja-JP"/>
        </w:rPr>
        <w:t>.</w:t>
      </w:r>
      <w:r>
        <w:rPr>
          <w:lang w:eastAsia="ja-JP"/>
        </w:rPr>
        <w:t>2</w:t>
      </w:r>
      <w:r w:rsidRPr="00C41EFE">
        <w:rPr>
          <w:lang w:eastAsia="ja-JP"/>
        </w:rPr>
        <w:tab/>
        <w:t>Management requirement</w:t>
      </w:r>
      <w:r>
        <w:rPr>
          <w:lang w:eastAsia="ja-JP"/>
        </w:rPr>
        <w:t xml:space="preserve"> for proactive</w:t>
      </w:r>
    </w:p>
    <w:p w14:paraId="1252998D" w14:textId="4AC0235A" w:rsidR="00823BE0" w:rsidRPr="00C41EFE" w:rsidRDefault="00823BE0" w:rsidP="00823BE0">
      <w:pPr>
        <w:rPr>
          <w:lang w:eastAsia="ja-JP"/>
        </w:rPr>
      </w:pPr>
      <w:r w:rsidRPr="00C41EFE">
        <w:rPr>
          <w:lang w:eastAsia="ja-JP"/>
        </w:rPr>
        <w:t xml:space="preserve">The Ethernet specific requirements for proactive </w:t>
      </w:r>
      <w:r w:rsidR="003C29C9" w:rsidRPr="00112459">
        <w:rPr>
          <w:lang w:eastAsia="ja-JP"/>
        </w:rPr>
        <w:t>Single-Ended ETH-DM</w:t>
      </w:r>
      <w:r w:rsidRPr="00C41EFE">
        <w:rPr>
          <w:rFonts w:hint="eastAsia"/>
          <w:lang w:eastAsia="ja-JP"/>
        </w:rPr>
        <w:t xml:space="preserve"> </w:t>
      </w:r>
      <w:r w:rsidRPr="00C41EFE">
        <w:rPr>
          <w:lang w:eastAsia="ja-JP"/>
        </w:rPr>
        <w:t xml:space="preserve">are specified in clause 10.2 of [ITU-T G.8051]. </w:t>
      </w:r>
      <w:r w:rsidRPr="00C41EFE">
        <w:rPr>
          <w:rFonts w:hint="eastAsia"/>
          <w:lang w:eastAsia="ja-JP"/>
        </w:rPr>
        <w:t xml:space="preserve">Item </w:t>
      </w:r>
      <w:r w:rsidRPr="00C41EFE">
        <w:rPr>
          <w:lang w:eastAsia="ja-JP"/>
        </w:rPr>
        <w:t>21</w:t>
      </w:r>
      <w:r w:rsidRPr="00C41EFE">
        <w:rPr>
          <w:rFonts w:hint="eastAsia"/>
          <w:lang w:eastAsia="ja-JP"/>
        </w:rPr>
        <w:t xml:space="preserve">) describes the </w:t>
      </w:r>
      <w:r w:rsidRPr="00C41EFE">
        <w:rPr>
          <w:lang w:eastAsia="ja-JP"/>
        </w:rPr>
        <w:t>relevant</w:t>
      </w:r>
      <w:r w:rsidRPr="00C41EFE">
        <w:rPr>
          <w:rFonts w:hint="eastAsia"/>
          <w:lang w:eastAsia="ja-JP"/>
        </w:rPr>
        <w:t xml:space="preserve"> requirement. </w:t>
      </w:r>
    </w:p>
    <w:p w14:paraId="05D95FBD" w14:textId="41CE302A" w:rsidR="00823BE0" w:rsidRPr="00C41EFE" w:rsidRDefault="00823BE0" w:rsidP="00823BE0">
      <w:pPr>
        <w:rPr>
          <w:lang w:eastAsia="ja-JP"/>
        </w:rPr>
      </w:pPr>
      <w:r w:rsidRPr="00C41EFE">
        <w:rPr>
          <w:lang w:eastAsia="ja-JP"/>
        </w:rPr>
        <w:t xml:space="preserve">The value ranges of the MI signals and the default values of the input MI signals used for are proactive </w:t>
      </w:r>
      <w:r w:rsidR="003C29C9" w:rsidRPr="00112459">
        <w:rPr>
          <w:lang w:eastAsia="ja-JP"/>
        </w:rPr>
        <w:t>Single-Ended ETH-DM</w:t>
      </w:r>
      <w:r w:rsidRPr="00C41EFE">
        <w:rPr>
          <w:lang w:eastAsia="ja-JP"/>
        </w:rPr>
        <w:t xml:space="preserve"> also specified in clause 8</w:t>
      </w:r>
      <w:r w:rsidRPr="00C41EFE">
        <w:rPr>
          <w:rFonts w:hint="eastAsia"/>
          <w:lang w:eastAsia="ja-JP"/>
        </w:rPr>
        <w:t>.5</w:t>
      </w:r>
      <w:r w:rsidRPr="00C41EFE">
        <w:rPr>
          <w:lang w:eastAsia="ja-JP"/>
        </w:rPr>
        <w:t xml:space="preserve"> of [ITU-T G.8051].</w:t>
      </w:r>
    </w:p>
    <w:p w14:paraId="01E03260" w14:textId="49B05022" w:rsidR="00E346AA" w:rsidRPr="00C41EFE" w:rsidRDefault="00E346AA" w:rsidP="00E346AA">
      <w:pPr>
        <w:pStyle w:val="Heading2"/>
        <w:rPr>
          <w:lang w:eastAsia="ja-JP"/>
        </w:rPr>
      </w:pPr>
      <w:r>
        <w:rPr>
          <w:lang w:eastAsia="ja-JP"/>
        </w:rPr>
        <w:t>8</w:t>
      </w:r>
      <w:r>
        <w:rPr>
          <w:rFonts w:hint="eastAsia"/>
          <w:lang w:eastAsia="ja-JP"/>
        </w:rPr>
        <w:t>.4</w:t>
      </w:r>
      <w:r>
        <w:rPr>
          <w:rFonts w:hint="eastAsia"/>
          <w:lang w:eastAsia="ja-JP"/>
        </w:rPr>
        <w:tab/>
      </w:r>
      <w:r w:rsidRPr="00C41EFE">
        <w:rPr>
          <w:lang w:eastAsia="ja-JP"/>
        </w:rPr>
        <w:t xml:space="preserve">Information </w:t>
      </w:r>
      <w:r w:rsidRPr="00C41EFE">
        <w:rPr>
          <w:rFonts w:hint="eastAsia"/>
          <w:lang w:eastAsia="ja-JP"/>
        </w:rPr>
        <w:t>m</w:t>
      </w:r>
      <w:r w:rsidRPr="00C41EFE">
        <w:rPr>
          <w:lang w:eastAsia="ja-JP"/>
        </w:rPr>
        <w:t>odel</w:t>
      </w:r>
    </w:p>
    <w:p w14:paraId="12876C58" w14:textId="550F7905" w:rsidR="00E346AA" w:rsidRDefault="00F525C3">
      <w:pPr>
        <w:rPr>
          <w:lang w:eastAsia="ja-JP"/>
        </w:rPr>
      </w:pPr>
      <w:r w:rsidRPr="00C41EFE">
        <w:rPr>
          <w:lang w:eastAsia="ja-JP"/>
        </w:rPr>
        <w:t xml:space="preserve">The protocol-neutral information model for Ethernet network element management is defined [ITU-T G.8052]. The modelling of </w:t>
      </w:r>
      <w:r w:rsidRPr="00C41EFE">
        <w:rPr>
          <w:rFonts w:hint="eastAsia"/>
          <w:lang w:eastAsia="ja-JP"/>
        </w:rPr>
        <w:t>o</w:t>
      </w:r>
      <w:r w:rsidRPr="00C41EFE">
        <w:rPr>
          <w:lang w:eastAsia="ja-JP"/>
        </w:rPr>
        <w:t xml:space="preserve">n-demand </w:t>
      </w:r>
      <w:r w:rsidR="00056226">
        <w:rPr>
          <w:lang w:eastAsia="ja-JP"/>
        </w:rPr>
        <w:t xml:space="preserve">and </w:t>
      </w:r>
      <w:r w:rsidR="00056226" w:rsidRPr="00C41EFE">
        <w:rPr>
          <w:lang w:eastAsia="ja-JP"/>
        </w:rPr>
        <w:t>proactive</w:t>
      </w:r>
      <w:r w:rsidR="00056226" w:rsidRPr="00112459">
        <w:rPr>
          <w:lang w:eastAsia="ja-JP"/>
        </w:rPr>
        <w:t xml:space="preserve"> </w:t>
      </w:r>
      <w:r w:rsidR="003C29C9" w:rsidRPr="00112459">
        <w:rPr>
          <w:lang w:eastAsia="ja-JP"/>
        </w:rPr>
        <w:t>Single-Ended ETH-DM</w:t>
      </w:r>
      <w:r w:rsidRPr="00C41EFE">
        <w:rPr>
          <w:lang w:eastAsia="ja-JP"/>
        </w:rPr>
        <w:t xml:space="preserve"> </w:t>
      </w:r>
      <w:r w:rsidRPr="00C41EFE">
        <w:rPr>
          <w:rFonts w:hint="eastAsia"/>
          <w:lang w:eastAsia="ja-JP"/>
        </w:rPr>
        <w:t xml:space="preserve">is </w:t>
      </w:r>
      <w:r w:rsidRPr="00C41EFE">
        <w:rPr>
          <w:lang w:eastAsia="ja-JP"/>
        </w:rPr>
        <w:t>provide</w:t>
      </w:r>
      <w:r w:rsidRPr="00C41EFE">
        <w:rPr>
          <w:rFonts w:hint="eastAsia"/>
          <w:lang w:eastAsia="ja-JP"/>
        </w:rPr>
        <w:t>d</w:t>
      </w:r>
      <w:r w:rsidRPr="00C41EFE">
        <w:rPr>
          <w:lang w:eastAsia="ja-JP"/>
        </w:rPr>
        <w:t xml:space="preserve"> in the on-demand measurement class diagram in Figure 7-8 of [ITU-T G.8052]</w:t>
      </w:r>
      <w:r w:rsidR="00056226">
        <w:rPr>
          <w:lang w:eastAsia="ja-JP"/>
        </w:rPr>
        <w:t xml:space="preserve"> and</w:t>
      </w:r>
      <w:r w:rsidR="00E346AA" w:rsidRPr="00C41EFE">
        <w:rPr>
          <w:lang w:eastAsia="ja-JP"/>
        </w:rPr>
        <w:t xml:space="preserve"> in the proactive measurement class diagram in Figure 7-13</w:t>
      </w:r>
      <w:r w:rsidR="00E346AA" w:rsidRPr="00C41EFE">
        <w:rPr>
          <w:rFonts w:hint="eastAsia"/>
          <w:lang w:eastAsia="ja-JP"/>
        </w:rPr>
        <w:t xml:space="preserve"> of [ITU-T </w:t>
      </w:r>
      <w:r w:rsidR="00E346AA" w:rsidRPr="00C41EFE">
        <w:rPr>
          <w:lang w:eastAsia="ja-JP"/>
        </w:rPr>
        <w:t>G.8052</w:t>
      </w:r>
      <w:r w:rsidR="00E346AA" w:rsidRPr="00C41EFE">
        <w:rPr>
          <w:rFonts w:hint="eastAsia"/>
          <w:lang w:eastAsia="ja-JP"/>
        </w:rPr>
        <w:t>]</w:t>
      </w:r>
      <w:r w:rsidR="00056226">
        <w:rPr>
          <w:lang w:eastAsia="ja-JP"/>
        </w:rPr>
        <w:t xml:space="preserve"> respectively</w:t>
      </w:r>
      <w:r w:rsidR="00E346AA" w:rsidRPr="00C41EFE">
        <w:rPr>
          <w:rFonts w:hint="eastAsia"/>
          <w:lang w:eastAsia="ja-JP"/>
        </w:rPr>
        <w:t>.</w:t>
      </w:r>
    </w:p>
    <w:p w14:paraId="5BEDF971" w14:textId="77777777" w:rsidR="00FD4753" w:rsidRPr="00C41EFE" w:rsidRDefault="00FD4753">
      <w:pPr>
        <w:rPr>
          <w:lang w:eastAsia="ja-JP"/>
        </w:rPr>
      </w:pPr>
    </w:p>
    <w:p w14:paraId="7707D240" w14:textId="77777777" w:rsidR="005807CC" w:rsidRDefault="005D718D" w:rsidP="0095209C">
      <w:pPr>
        <w:pStyle w:val="Heading1"/>
        <w:numPr>
          <w:ilvl w:val="0"/>
          <w:numId w:val="5"/>
        </w:numPr>
        <w:rPr>
          <w:lang w:eastAsia="ja-JP"/>
        </w:rPr>
      </w:pPr>
      <w:r>
        <w:t>Dual</w:t>
      </w:r>
      <w:r w:rsidR="00A21B47" w:rsidRPr="00072931">
        <w:t>-Ended ETH-DM</w:t>
      </w:r>
      <w:r w:rsidR="00A21B47" w:rsidRPr="00072931" w:rsidDel="00A21B47">
        <w:rPr>
          <w:lang w:eastAsia="ja-JP"/>
        </w:rPr>
        <w:t xml:space="preserve"> </w:t>
      </w:r>
    </w:p>
    <w:p w14:paraId="7A4A0972" w14:textId="5712F081" w:rsidR="00F525C3" w:rsidRPr="00072931" w:rsidRDefault="005807CC" w:rsidP="00DE490C">
      <w:pPr>
        <w:rPr>
          <w:lang w:eastAsia="ja-JP"/>
        </w:rPr>
      </w:pPr>
      <w:r w:rsidRPr="005807CC">
        <w:t xml:space="preserve">The following subclauses describe the protocol and the process used for the </w:t>
      </w:r>
      <w:r>
        <w:t>Dual</w:t>
      </w:r>
      <w:r w:rsidRPr="005807CC">
        <w:t>-Ended ETH-LM, and the corresponding management requirements and information models.</w:t>
      </w:r>
    </w:p>
    <w:p w14:paraId="0F6AE62F" w14:textId="013B8385" w:rsidR="00072931" w:rsidRDefault="00F525C3" w:rsidP="00F525C3">
      <w:pPr>
        <w:pStyle w:val="Heading2"/>
        <w:rPr>
          <w:lang w:eastAsia="ja-JP"/>
        </w:rPr>
      </w:pPr>
      <w:r>
        <w:rPr>
          <w:lang w:eastAsia="ja-JP"/>
        </w:rPr>
        <w:t>9</w:t>
      </w:r>
      <w:r w:rsidRPr="00C41EFE">
        <w:rPr>
          <w:rFonts w:hint="eastAsia"/>
          <w:lang w:eastAsia="ja-JP"/>
        </w:rPr>
        <w:t>.1</w:t>
      </w:r>
      <w:r w:rsidRPr="00C41EFE">
        <w:rPr>
          <w:rFonts w:hint="eastAsia"/>
          <w:lang w:eastAsia="ja-JP"/>
        </w:rPr>
        <w:tab/>
      </w:r>
      <w:r w:rsidR="00072931">
        <w:rPr>
          <w:lang w:eastAsia="ja-JP"/>
        </w:rPr>
        <w:t>Protocol</w:t>
      </w:r>
    </w:p>
    <w:p w14:paraId="52639DBD" w14:textId="016542E4" w:rsidR="00072931" w:rsidRPr="00C41EFE" w:rsidRDefault="00EC2182" w:rsidP="00072931">
      <w:pPr>
        <w:rPr>
          <w:lang w:eastAsia="ja-JP"/>
        </w:rPr>
      </w:pPr>
      <w:r>
        <w:rPr>
          <w:lang w:eastAsia="ja-JP"/>
        </w:rPr>
        <w:t xml:space="preserve">Dual-Ended ETH-DM is performed using 1DM PDUs.  </w:t>
      </w:r>
      <w:r w:rsidR="00072931" w:rsidRPr="00C41EFE">
        <w:rPr>
          <w:lang w:eastAsia="ja-JP"/>
        </w:rPr>
        <w:t xml:space="preserve">The measurement information carried in the PDU of the </w:t>
      </w:r>
      <w:r w:rsidR="00072931" w:rsidRPr="00C41EFE">
        <w:rPr>
          <w:rFonts w:hint="eastAsia"/>
          <w:lang w:eastAsia="ja-JP"/>
        </w:rPr>
        <w:t>1D</w:t>
      </w:r>
      <w:r w:rsidR="00072931" w:rsidRPr="00C41EFE">
        <w:rPr>
          <w:lang w:eastAsia="ja-JP"/>
        </w:rPr>
        <w:t xml:space="preserve">M protocol for </w:t>
      </w:r>
      <w:r w:rsidR="00DB553C">
        <w:rPr>
          <w:lang w:eastAsia="ja-JP"/>
        </w:rPr>
        <w:t xml:space="preserve">both </w:t>
      </w:r>
      <w:r w:rsidR="00072931" w:rsidRPr="00C41EFE">
        <w:rPr>
          <w:rFonts w:hint="eastAsia"/>
          <w:lang w:eastAsia="ja-JP"/>
        </w:rPr>
        <w:t xml:space="preserve">on-demand </w:t>
      </w:r>
      <w:r w:rsidR="00DB553C">
        <w:rPr>
          <w:lang w:eastAsia="ja-JP"/>
        </w:rPr>
        <w:t xml:space="preserve">and proactive </w:t>
      </w:r>
      <w:r w:rsidR="00A812EE">
        <w:t>Dual</w:t>
      </w:r>
      <w:r w:rsidR="00A812EE" w:rsidRPr="00072931">
        <w:t>-Ended ETH-DM</w:t>
      </w:r>
      <w:r w:rsidR="00072931" w:rsidRPr="00C41EFE">
        <w:rPr>
          <w:lang w:eastAsia="ja-JP"/>
        </w:rPr>
        <w:t xml:space="preserve"> is described in clause 8.</w:t>
      </w:r>
      <w:r w:rsidR="00072931" w:rsidRPr="00C41EFE">
        <w:rPr>
          <w:rFonts w:hint="eastAsia"/>
          <w:lang w:eastAsia="ja-JP"/>
        </w:rPr>
        <w:t>2.</w:t>
      </w:r>
      <w:r w:rsidR="00072931" w:rsidRPr="00C41EFE">
        <w:rPr>
          <w:lang w:eastAsia="ja-JP"/>
        </w:rPr>
        <w:t>1 of [ITU-T G.8013].</w:t>
      </w:r>
    </w:p>
    <w:p w14:paraId="75C02237" w14:textId="77777777" w:rsidR="00072931" w:rsidRDefault="00072931" w:rsidP="00072931">
      <w:pPr>
        <w:rPr>
          <w:lang w:eastAsia="ja-JP"/>
        </w:rPr>
      </w:pPr>
      <w:r w:rsidRPr="00C41EFE">
        <w:rPr>
          <w:rFonts w:hint="eastAsia"/>
          <w:lang w:eastAsia="ja-JP"/>
        </w:rPr>
        <w:t xml:space="preserve">The PDU format for 1DM is </w:t>
      </w:r>
      <w:r w:rsidRPr="00C41EFE">
        <w:rPr>
          <w:lang w:eastAsia="ja-JP"/>
        </w:rPr>
        <w:t>described</w:t>
      </w:r>
      <w:r w:rsidRPr="00C41EFE">
        <w:rPr>
          <w:rFonts w:hint="eastAsia"/>
          <w:lang w:eastAsia="ja-JP"/>
        </w:rPr>
        <w:t xml:space="preserve"> in clause 9.14 of [ITU-T G.8013].</w:t>
      </w:r>
    </w:p>
    <w:p w14:paraId="13695785" w14:textId="77777777" w:rsidR="00EC2182" w:rsidRDefault="00EC2182" w:rsidP="00EC2182">
      <w:pPr>
        <w:rPr>
          <w:lang w:eastAsia="ja-JP"/>
        </w:rPr>
      </w:pPr>
      <w:r>
        <w:rPr>
          <w:lang w:eastAsia="ja-JP"/>
        </w:rPr>
        <w:t>The frame size of 1DM PDUs can be varied by including a Data TLV.  This can aid in testing the delay for different frame sizes or in ensuring the 1DM PDUs are representative of the data traffic.</w:t>
      </w:r>
    </w:p>
    <w:p w14:paraId="4B4F555E" w14:textId="77777777" w:rsidR="00EC2182" w:rsidRDefault="00EC2182" w:rsidP="00EC2182">
      <w:pPr>
        <w:rPr>
          <w:lang w:eastAsia="ja-JP"/>
        </w:rPr>
      </w:pPr>
      <w:r>
        <w:rPr>
          <w:lang w:eastAsia="ja-JP"/>
        </w:rPr>
        <w:t>Separate tests can be run concurrently using Dual-Ended ETH-DM, by using the Test ID TLV in 1DM PDUs.  Separate concurrent tests may be used to take measurements for different classes of service, different frame sizes, or to take proactive and on-demand measurements concurrently.</w:t>
      </w:r>
    </w:p>
    <w:p w14:paraId="787DF693" w14:textId="1399D367" w:rsidR="00EC2182" w:rsidRPr="00C41EFE" w:rsidRDefault="00EC2182" w:rsidP="00072931">
      <w:pPr>
        <w:rPr>
          <w:lang w:eastAsia="ja-JP"/>
        </w:rPr>
      </w:pPr>
      <w:r w:rsidRPr="00056226">
        <w:rPr>
          <w:lang w:eastAsia="ja-JP"/>
        </w:rPr>
        <w:t>Dual-Ended ETH-DM can be used in point-to-point or multipoint MEGs.  1DM frames are generated with unicast or multicast Class 1 DAs.</w:t>
      </w:r>
    </w:p>
    <w:p w14:paraId="55B6BD7C" w14:textId="2F593837" w:rsidR="00072931" w:rsidRDefault="00072931" w:rsidP="00072931">
      <w:pPr>
        <w:pStyle w:val="Heading2"/>
        <w:rPr>
          <w:lang w:eastAsia="ja-JP"/>
        </w:rPr>
      </w:pPr>
      <w:r>
        <w:rPr>
          <w:lang w:eastAsia="ja-JP"/>
        </w:rPr>
        <w:t>9</w:t>
      </w:r>
      <w:r>
        <w:rPr>
          <w:rFonts w:hint="eastAsia"/>
          <w:lang w:eastAsia="ja-JP"/>
        </w:rPr>
        <w:t>.2</w:t>
      </w:r>
      <w:r w:rsidRPr="00C41EFE">
        <w:rPr>
          <w:rFonts w:hint="eastAsia"/>
          <w:lang w:eastAsia="ja-JP"/>
        </w:rPr>
        <w:tab/>
      </w:r>
      <w:r>
        <w:rPr>
          <w:lang w:eastAsia="ja-JP"/>
        </w:rPr>
        <w:t>Process</w:t>
      </w:r>
    </w:p>
    <w:p w14:paraId="442427A8" w14:textId="66700E1A" w:rsidR="00F525C3" w:rsidRPr="00C41EFE" w:rsidRDefault="00F525C3" w:rsidP="00F525C3">
      <w:pPr>
        <w:pStyle w:val="Heading3"/>
      </w:pPr>
      <w:r>
        <w:rPr>
          <w:lang w:eastAsia="ja-JP"/>
        </w:rPr>
        <w:t>9</w:t>
      </w:r>
      <w:r w:rsidRPr="00C41EFE">
        <w:rPr>
          <w:lang w:eastAsia="ja-JP"/>
        </w:rPr>
        <w:t>.</w:t>
      </w:r>
      <w:r w:rsidR="00072931">
        <w:rPr>
          <w:lang w:eastAsia="ja-JP"/>
        </w:rPr>
        <w:t>2</w:t>
      </w:r>
      <w:r w:rsidRPr="00C41EFE">
        <w:rPr>
          <w:lang w:eastAsia="ja-JP"/>
        </w:rPr>
        <w:t>.</w:t>
      </w:r>
      <w:r w:rsidR="00072931">
        <w:rPr>
          <w:lang w:eastAsia="ja-JP"/>
        </w:rPr>
        <w:t>1</w:t>
      </w:r>
      <w:r w:rsidRPr="00C41EFE">
        <w:rPr>
          <w:lang w:eastAsia="ja-JP"/>
        </w:rPr>
        <w:tab/>
        <w:t>Pr</w:t>
      </w:r>
      <w:r w:rsidRPr="00C41EFE">
        <w:rPr>
          <w:rFonts w:hint="eastAsia"/>
          <w:lang w:eastAsia="ja-JP"/>
        </w:rPr>
        <w:t>ocess</w:t>
      </w:r>
      <w:r w:rsidR="00072931">
        <w:rPr>
          <w:lang w:eastAsia="ja-JP"/>
        </w:rPr>
        <w:t xml:space="preserve"> for on-demand</w:t>
      </w:r>
    </w:p>
    <w:p w14:paraId="3A1238C4" w14:textId="1831853D" w:rsidR="00F525C3" w:rsidRPr="00C41EFE" w:rsidRDefault="00F525C3" w:rsidP="00F525C3">
      <w:pPr>
        <w:rPr>
          <w:lang w:eastAsia="ja-JP"/>
        </w:rPr>
      </w:pPr>
      <w:r w:rsidRPr="00C41EFE">
        <w:rPr>
          <w:lang w:eastAsia="ja-JP"/>
        </w:rPr>
        <w:t xml:space="preserve">The overview of the process involved </w:t>
      </w:r>
      <w:r w:rsidRPr="00C41EFE">
        <w:rPr>
          <w:rFonts w:hint="eastAsia"/>
          <w:lang w:eastAsia="ja-JP"/>
        </w:rPr>
        <w:t>with</w:t>
      </w:r>
      <w:r w:rsidRPr="00C41EFE">
        <w:rPr>
          <w:lang w:eastAsia="ja-JP"/>
        </w:rPr>
        <w:t xml:space="preserve"> on-demand </w:t>
      </w:r>
      <w:r w:rsidR="00A812EE">
        <w:t>Dual</w:t>
      </w:r>
      <w:r w:rsidR="00A812EE" w:rsidRPr="00072931">
        <w:t>-Ended ETH-DM</w:t>
      </w:r>
      <w:r w:rsidRPr="00C41EFE">
        <w:rPr>
          <w:lang w:eastAsia="ja-JP"/>
        </w:rPr>
        <w:t xml:space="preserve"> using 1DM is described in clause 8.1.11 of [ITU-T G.8021].</w:t>
      </w:r>
      <w:r w:rsidRPr="00C41EFE">
        <w:rPr>
          <w:rFonts w:hint="eastAsia"/>
          <w:lang w:eastAsia="ja-JP"/>
        </w:rPr>
        <w:t xml:space="preserve"> </w:t>
      </w:r>
      <w:r w:rsidRPr="00C41EFE">
        <w:rPr>
          <w:lang w:eastAsia="ja-JP"/>
        </w:rPr>
        <w:t xml:space="preserve">The management information (MI) signals and their values for on-demand </w:t>
      </w:r>
      <w:r w:rsidR="00A812EE">
        <w:t>Dual</w:t>
      </w:r>
      <w:r w:rsidR="00A812EE" w:rsidRPr="00072931">
        <w:t>-Ended ETH-DM</w:t>
      </w:r>
      <w:r w:rsidRPr="00C41EFE">
        <w:rPr>
          <w:lang w:eastAsia="ja-JP"/>
        </w:rPr>
        <w:t xml:space="preserve"> using 1DM are listed in Table 1c.</w:t>
      </w:r>
    </w:p>
    <w:p w14:paraId="68187DC9" w14:textId="77777777" w:rsidR="00F525C3" w:rsidRPr="00C41EFE" w:rsidRDefault="00F525C3" w:rsidP="00F525C3">
      <w:pPr>
        <w:tabs>
          <w:tab w:val="clear" w:pos="794"/>
          <w:tab w:val="left" w:pos="0"/>
          <w:tab w:val="left" w:pos="709"/>
        </w:tabs>
        <w:rPr>
          <w:lang w:val="en-US" w:eastAsia="ja-JP"/>
        </w:rPr>
      </w:pPr>
      <w:r w:rsidRPr="00C41EFE">
        <w:rPr>
          <w:lang w:eastAsia="ja-JP"/>
        </w:rPr>
        <w:t>The result of measuring result is represented via</w:t>
      </w:r>
      <w:r w:rsidRPr="00C41EFE">
        <w:rPr>
          <w:lang w:val="en-US" w:eastAsia="ja-JP"/>
        </w:rPr>
        <w:t xml:space="preserve"> ETHDe_FT_Sk_MI_1DM_Result</w:t>
      </w:r>
      <w:r w:rsidRPr="00C41EFE">
        <w:rPr>
          <w:rFonts w:hint="eastAsia"/>
          <w:lang w:val="en-US" w:eastAsia="ja-JP"/>
        </w:rPr>
        <w:t xml:space="preserve"> </w:t>
      </w:r>
      <w:r w:rsidRPr="00C41EFE">
        <w:rPr>
          <w:lang w:val="en-US" w:eastAsia="ja-JP"/>
        </w:rPr>
        <w:t>(count,</w:t>
      </w:r>
      <w:r w:rsidRPr="00C41EFE">
        <w:rPr>
          <w:rFonts w:hint="eastAsia"/>
          <w:lang w:val="en-US" w:eastAsia="ja-JP"/>
        </w:rPr>
        <w:t xml:space="preserve"> </w:t>
      </w:r>
      <w:r w:rsidRPr="00C41EFE">
        <w:rPr>
          <w:lang w:val="en-US" w:eastAsia="ja-JP"/>
        </w:rPr>
        <w:t>N_FD[]) as:</w:t>
      </w:r>
    </w:p>
    <w:p w14:paraId="0E9E65E8" w14:textId="77777777" w:rsidR="00F525C3" w:rsidRDefault="00F525C3" w:rsidP="0095209C">
      <w:pPr>
        <w:numPr>
          <w:ilvl w:val="0"/>
          <w:numId w:val="1"/>
        </w:numPr>
        <w:tabs>
          <w:tab w:val="left" w:pos="5130"/>
        </w:tabs>
        <w:ind w:left="810"/>
        <w:jc w:val="both"/>
        <w:rPr>
          <w:lang w:val="it-IT" w:eastAsia="ja-JP"/>
        </w:rPr>
      </w:pPr>
      <w:r w:rsidRPr="00C41EFE">
        <w:rPr>
          <w:lang w:val="it-IT" w:eastAsia="ja-JP"/>
        </w:rPr>
        <w:tab/>
        <w:t>Near-end Frame Delay</w:t>
      </w:r>
      <w:r w:rsidRPr="00C41EFE">
        <w:rPr>
          <w:lang w:val="it-IT"/>
        </w:rPr>
        <w:t>:</w:t>
      </w:r>
      <w:r w:rsidRPr="00C41EFE">
        <w:rPr>
          <w:rFonts w:hint="eastAsia"/>
          <w:lang w:val="it-IT" w:eastAsia="ja-JP"/>
        </w:rPr>
        <w:tab/>
      </w:r>
      <w:r w:rsidRPr="00C41EFE">
        <w:rPr>
          <w:lang w:val="it-IT" w:eastAsia="ja-JP"/>
        </w:rPr>
        <w:t>N</w:t>
      </w:r>
      <w:r w:rsidRPr="00C41EFE">
        <w:rPr>
          <w:rFonts w:hint="eastAsia"/>
          <w:lang w:val="it-IT" w:eastAsia="ja-JP"/>
        </w:rPr>
        <w:t>_</w:t>
      </w:r>
      <w:r w:rsidRPr="00C41EFE">
        <w:rPr>
          <w:lang w:val="it-IT" w:eastAsia="ja-JP"/>
        </w:rPr>
        <w:t>FD</w:t>
      </w:r>
    </w:p>
    <w:p w14:paraId="40BC6771" w14:textId="77777777" w:rsidR="00EC2182" w:rsidRPr="00FE3E1F" w:rsidRDefault="00EC2182" w:rsidP="00EC2182">
      <w:pPr>
        <w:tabs>
          <w:tab w:val="left" w:pos="5130"/>
        </w:tabs>
        <w:jc w:val="both"/>
        <w:rPr>
          <w:lang w:val="it-IT" w:eastAsia="ja-JP"/>
        </w:rPr>
      </w:pPr>
      <w:r w:rsidRPr="006F1A5D">
        <w:rPr>
          <w:lang w:val="it-IT" w:eastAsia="ja-JP"/>
        </w:rPr>
        <w:t>Results are returned at the end of the test (on receipt of the ETHDe_FT_S</w:t>
      </w:r>
      <w:r>
        <w:rPr>
          <w:lang w:val="it-IT" w:eastAsia="ja-JP"/>
        </w:rPr>
        <w:t>k</w:t>
      </w:r>
      <w:r w:rsidRPr="006F1A5D">
        <w:rPr>
          <w:lang w:val="it-IT" w:eastAsia="ja-JP"/>
        </w:rPr>
        <w:t>_MI_</w:t>
      </w:r>
      <w:r>
        <w:rPr>
          <w:lang w:val="it-IT" w:eastAsia="ja-JP"/>
        </w:rPr>
        <w:t>1</w:t>
      </w:r>
      <w:r w:rsidRPr="006F1A5D">
        <w:rPr>
          <w:lang w:val="it-IT" w:eastAsia="ja-JP"/>
        </w:rPr>
        <w:t>DM_Terminate signal) or during the test (on receipt of the ETHDe_FT_S</w:t>
      </w:r>
      <w:r>
        <w:rPr>
          <w:lang w:val="it-IT" w:eastAsia="ja-JP"/>
        </w:rPr>
        <w:t>k</w:t>
      </w:r>
      <w:r w:rsidRPr="006F1A5D">
        <w:rPr>
          <w:lang w:val="it-IT" w:eastAsia="ja-JP"/>
        </w:rPr>
        <w:t>_MI_</w:t>
      </w:r>
      <w:r>
        <w:rPr>
          <w:lang w:val="it-IT" w:eastAsia="ja-JP"/>
        </w:rPr>
        <w:t>1</w:t>
      </w:r>
      <w:r w:rsidRPr="006F1A5D">
        <w:rPr>
          <w:lang w:val="it-IT" w:eastAsia="ja-JP"/>
        </w:rPr>
        <w:t>DM_Intermediate_Request signal).</w:t>
      </w:r>
    </w:p>
    <w:p w14:paraId="026E8E77" w14:textId="77777777" w:rsidR="00EC2182" w:rsidRDefault="00EC2182" w:rsidP="00DE490C">
      <w:pPr>
        <w:tabs>
          <w:tab w:val="left" w:pos="5130"/>
        </w:tabs>
        <w:jc w:val="both"/>
        <w:rPr>
          <w:lang w:val="it-IT" w:eastAsia="ja-JP"/>
        </w:rPr>
      </w:pPr>
    </w:p>
    <w:p w14:paraId="5BFF7F6C" w14:textId="0056F2B4" w:rsidR="00072931" w:rsidRPr="00C41EFE" w:rsidRDefault="00072931" w:rsidP="00072931">
      <w:pPr>
        <w:pStyle w:val="Heading3"/>
      </w:pPr>
      <w:r>
        <w:rPr>
          <w:rFonts w:hint="eastAsia"/>
          <w:lang w:eastAsia="ja-JP"/>
        </w:rPr>
        <w:lastRenderedPageBreak/>
        <w:t>9</w:t>
      </w:r>
      <w:r w:rsidRPr="00C41EFE">
        <w:rPr>
          <w:lang w:eastAsia="ja-JP"/>
        </w:rPr>
        <w:t>.</w:t>
      </w:r>
      <w:r w:rsidRPr="00C41EFE">
        <w:rPr>
          <w:rFonts w:hint="eastAsia"/>
          <w:lang w:eastAsia="ja-JP"/>
        </w:rPr>
        <w:t>2</w:t>
      </w:r>
      <w:r w:rsidRPr="00C41EFE">
        <w:rPr>
          <w:lang w:eastAsia="ja-JP"/>
        </w:rPr>
        <w:t>.</w:t>
      </w:r>
      <w:r w:rsidRPr="00C41EFE">
        <w:rPr>
          <w:rFonts w:hint="eastAsia"/>
          <w:lang w:eastAsia="ja-JP"/>
        </w:rPr>
        <w:t>2</w:t>
      </w:r>
      <w:r w:rsidRPr="00C41EFE">
        <w:rPr>
          <w:lang w:eastAsia="ja-JP"/>
        </w:rPr>
        <w:tab/>
        <w:t>Pr</w:t>
      </w:r>
      <w:r w:rsidRPr="00C41EFE">
        <w:rPr>
          <w:rFonts w:hint="eastAsia"/>
          <w:lang w:eastAsia="ja-JP"/>
        </w:rPr>
        <w:t>ocess</w:t>
      </w:r>
      <w:r>
        <w:rPr>
          <w:lang w:eastAsia="ja-JP"/>
        </w:rPr>
        <w:t xml:space="preserve"> for proactive</w:t>
      </w:r>
    </w:p>
    <w:p w14:paraId="73C82746" w14:textId="29420EA8" w:rsidR="00072931" w:rsidRPr="00C41EFE" w:rsidRDefault="00072931" w:rsidP="00072931">
      <w:pPr>
        <w:rPr>
          <w:lang w:eastAsia="ja-JP"/>
        </w:rPr>
      </w:pPr>
      <w:r w:rsidRPr="00C41EFE">
        <w:rPr>
          <w:rFonts w:hint="eastAsia"/>
          <w:lang w:eastAsia="ja-JP"/>
        </w:rPr>
        <w:t xml:space="preserve">The overview of the </w:t>
      </w:r>
      <w:r w:rsidRPr="00C41EFE">
        <w:rPr>
          <w:lang w:eastAsia="ja-JP"/>
        </w:rPr>
        <w:t xml:space="preserve">process involved </w:t>
      </w:r>
      <w:r w:rsidRPr="00C41EFE">
        <w:rPr>
          <w:rFonts w:hint="eastAsia"/>
          <w:lang w:eastAsia="ja-JP"/>
        </w:rPr>
        <w:t>with</w:t>
      </w:r>
      <w:r w:rsidRPr="00C41EFE">
        <w:rPr>
          <w:lang w:eastAsia="ja-JP"/>
        </w:rPr>
        <w:t xml:space="preserve"> </w:t>
      </w:r>
      <w:r w:rsidRPr="00C41EFE">
        <w:rPr>
          <w:rFonts w:hint="eastAsia"/>
          <w:lang w:eastAsia="ja-JP"/>
        </w:rPr>
        <w:t xml:space="preserve">proactive </w:t>
      </w:r>
      <w:r w:rsidR="00A812EE">
        <w:t>Dual</w:t>
      </w:r>
      <w:r w:rsidR="00A812EE" w:rsidRPr="00072931">
        <w:t>-Ended ETH-DM</w:t>
      </w:r>
      <w:r w:rsidR="00A812EE" w:rsidRPr="00C41EFE" w:rsidDel="00A812EE">
        <w:rPr>
          <w:rFonts w:hint="eastAsia"/>
          <w:lang w:eastAsia="ja-JP"/>
        </w:rPr>
        <w:t xml:space="preserve"> </w:t>
      </w:r>
      <w:r w:rsidRPr="00C41EFE">
        <w:rPr>
          <w:lang w:eastAsia="ja-JP"/>
        </w:rPr>
        <w:t xml:space="preserve">using </w:t>
      </w:r>
      <w:r w:rsidRPr="00C41EFE">
        <w:rPr>
          <w:rFonts w:hint="eastAsia"/>
          <w:lang w:eastAsia="ja-JP"/>
        </w:rPr>
        <w:t>1DM</w:t>
      </w:r>
      <w:r w:rsidRPr="00C41EFE">
        <w:rPr>
          <w:lang w:eastAsia="ja-JP"/>
        </w:rPr>
        <w:t xml:space="preserve"> is described in clause 8.1.</w:t>
      </w:r>
      <w:r w:rsidRPr="00C41EFE">
        <w:rPr>
          <w:rFonts w:hint="eastAsia"/>
          <w:lang w:eastAsia="ja-JP"/>
        </w:rPr>
        <w:t>11</w:t>
      </w:r>
      <w:r w:rsidRPr="00C41EFE">
        <w:rPr>
          <w:lang w:eastAsia="ja-JP"/>
        </w:rPr>
        <w:t xml:space="preserve"> of [ITU-T G.8021].</w:t>
      </w:r>
      <w:r w:rsidRPr="00C41EFE">
        <w:rPr>
          <w:rFonts w:hint="eastAsia"/>
          <w:lang w:eastAsia="ja-JP"/>
        </w:rPr>
        <w:t xml:space="preserve"> </w:t>
      </w:r>
      <w:r w:rsidRPr="00C41EFE">
        <w:rPr>
          <w:lang w:eastAsia="ja-JP"/>
        </w:rPr>
        <w:t>The management information (MI) signals and their values</w:t>
      </w:r>
      <w:r w:rsidRPr="00C41EFE">
        <w:rPr>
          <w:rFonts w:hint="eastAsia"/>
          <w:lang w:eastAsia="ja-JP"/>
        </w:rPr>
        <w:t xml:space="preserve"> for proactive</w:t>
      </w:r>
      <w:r w:rsidRPr="00C41EFE">
        <w:rPr>
          <w:lang w:eastAsia="ja-JP"/>
        </w:rPr>
        <w:t xml:space="preserve"> </w:t>
      </w:r>
      <w:r w:rsidR="002D6CEE" w:rsidRPr="00056226">
        <w:rPr>
          <w:lang w:eastAsia="ja-JP"/>
        </w:rPr>
        <w:t>Dual-Ended ETH-DM</w:t>
      </w:r>
      <w:r w:rsidRPr="00C41EFE">
        <w:rPr>
          <w:lang w:eastAsia="ja-JP"/>
        </w:rPr>
        <w:t xml:space="preserve"> using </w:t>
      </w:r>
      <w:r w:rsidRPr="00C41EFE">
        <w:rPr>
          <w:rFonts w:hint="eastAsia"/>
          <w:lang w:eastAsia="ja-JP"/>
        </w:rPr>
        <w:t>1DM</w:t>
      </w:r>
      <w:r w:rsidRPr="00C41EFE">
        <w:rPr>
          <w:lang w:eastAsia="ja-JP"/>
        </w:rPr>
        <w:t xml:space="preserve"> </w:t>
      </w:r>
      <w:r w:rsidRPr="00C41EFE">
        <w:rPr>
          <w:rFonts w:hint="eastAsia"/>
          <w:lang w:eastAsia="ja-JP"/>
        </w:rPr>
        <w:t>are</w:t>
      </w:r>
      <w:r w:rsidRPr="00C41EFE">
        <w:rPr>
          <w:lang w:eastAsia="ja-JP"/>
        </w:rPr>
        <w:t xml:space="preserve"> listed</w:t>
      </w:r>
      <w:r w:rsidRPr="00C41EFE">
        <w:rPr>
          <w:rFonts w:hint="eastAsia"/>
          <w:lang w:eastAsia="ja-JP"/>
        </w:rPr>
        <w:t xml:space="preserve"> in Table </w:t>
      </w:r>
      <w:r w:rsidRPr="00C41EFE">
        <w:rPr>
          <w:lang w:eastAsia="ja-JP"/>
        </w:rPr>
        <w:t>1</w:t>
      </w:r>
      <w:r w:rsidRPr="00C41EFE">
        <w:rPr>
          <w:rFonts w:hint="eastAsia"/>
          <w:lang w:eastAsia="ja-JP"/>
        </w:rPr>
        <w:t>a.</w:t>
      </w:r>
    </w:p>
    <w:p w14:paraId="6097AED9" w14:textId="77777777" w:rsidR="00072931" w:rsidRPr="00C41EFE" w:rsidRDefault="00072931" w:rsidP="00072931">
      <w:pPr>
        <w:tabs>
          <w:tab w:val="clear" w:pos="794"/>
          <w:tab w:val="left" w:pos="0"/>
        </w:tabs>
        <w:ind w:hanging="29"/>
        <w:rPr>
          <w:szCs w:val="24"/>
          <w:lang w:eastAsia="ja-JP"/>
        </w:rPr>
      </w:pPr>
      <w:r w:rsidRPr="00C41EFE">
        <w:rPr>
          <w:lang w:eastAsia="ja-JP"/>
        </w:rPr>
        <w:t>T</w:t>
      </w:r>
      <w:r w:rsidRPr="00C41EFE">
        <w:rPr>
          <w:rFonts w:hint="eastAsia"/>
          <w:lang w:eastAsia="ja-JP"/>
        </w:rPr>
        <w:t xml:space="preserve">he results of </w:t>
      </w:r>
      <w:r w:rsidRPr="00C41EFE">
        <w:rPr>
          <w:lang w:eastAsia="ja-JP"/>
        </w:rPr>
        <w:t>measurement</w:t>
      </w:r>
      <w:r w:rsidRPr="00C41EFE">
        <w:rPr>
          <w:rFonts w:hint="eastAsia"/>
          <w:lang w:eastAsia="ja-JP"/>
        </w:rPr>
        <w:t xml:space="preserve"> are represented </w:t>
      </w:r>
      <w:r w:rsidRPr="00C41EFE">
        <w:rPr>
          <w:rFonts w:hint="eastAsia"/>
          <w:szCs w:val="24"/>
          <w:lang w:eastAsia="ja-JP"/>
        </w:rPr>
        <w:t xml:space="preserve">via 1DM_Result (N_FD), </w:t>
      </w:r>
      <w:r w:rsidRPr="00C41EFE">
        <w:rPr>
          <w:lang w:eastAsia="ja-JP"/>
        </w:rPr>
        <w:t>as:</w:t>
      </w:r>
    </w:p>
    <w:p w14:paraId="361BB5F1" w14:textId="77777777" w:rsidR="00072931" w:rsidRPr="00C41EFE" w:rsidRDefault="00072931" w:rsidP="00072931">
      <w:pPr>
        <w:numPr>
          <w:ilvl w:val="0"/>
          <w:numId w:val="1"/>
        </w:numPr>
        <w:tabs>
          <w:tab w:val="left" w:pos="5130"/>
        </w:tabs>
        <w:ind w:left="810"/>
        <w:jc w:val="both"/>
        <w:rPr>
          <w:lang w:val="it-IT"/>
        </w:rPr>
      </w:pPr>
      <w:r w:rsidRPr="00C41EFE">
        <w:rPr>
          <w:lang w:val="it-IT"/>
        </w:rPr>
        <w:t xml:space="preserve">Near-end </w:t>
      </w:r>
      <w:r w:rsidRPr="00C41EFE">
        <w:rPr>
          <w:lang w:val="it-IT" w:eastAsia="ja-JP"/>
        </w:rPr>
        <w:t>Frame Delay</w:t>
      </w:r>
      <w:r w:rsidRPr="00C41EFE">
        <w:rPr>
          <w:lang w:val="it-IT"/>
        </w:rPr>
        <w:t>:</w:t>
      </w:r>
      <w:r w:rsidRPr="00C41EFE">
        <w:rPr>
          <w:lang w:val="it-IT"/>
        </w:rPr>
        <w:tab/>
        <w:t>ETHx_FT_Sk</w:t>
      </w:r>
      <w:r w:rsidRPr="00C41EFE">
        <w:rPr>
          <w:lang w:val="it-IT" w:eastAsia="ja-JP"/>
        </w:rPr>
        <w:t>_</w:t>
      </w:r>
      <w:r w:rsidRPr="00C41EFE">
        <w:rPr>
          <w:szCs w:val="24"/>
          <w:lang w:val="it-IT"/>
        </w:rPr>
        <w:t xml:space="preserve"> MI_p</w:t>
      </w:r>
      <w:r w:rsidRPr="00C41EFE">
        <w:rPr>
          <w:szCs w:val="24"/>
          <w:lang w:val="it-IT" w:eastAsia="ja-JP"/>
        </w:rPr>
        <w:t>N</w:t>
      </w:r>
      <w:r w:rsidRPr="00C41EFE">
        <w:rPr>
          <w:szCs w:val="24"/>
          <w:lang w:val="it-IT"/>
        </w:rPr>
        <w:t>_FD</w:t>
      </w:r>
    </w:p>
    <w:p w14:paraId="601FA2BC" w14:textId="77777777" w:rsidR="00072931" w:rsidRPr="00C41EFE" w:rsidRDefault="00072931" w:rsidP="00072931">
      <w:pPr>
        <w:numPr>
          <w:ilvl w:val="0"/>
          <w:numId w:val="1"/>
        </w:numPr>
        <w:tabs>
          <w:tab w:val="left" w:pos="5130"/>
        </w:tabs>
        <w:ind w:left="810"/>
        <w:jc w:val="both"/>
        <w:rPr>
          <w:lang w:val="it-IT"/>
        </w:rPr>
      </w:pPr>
      <w:r w:rsidRPr="00C41EFE">
        <w:rPr>
          <w:lang w:val="it-IT"/>
        </w:rPr>
        <w:t xml:space="preserve">Near-end </w:t>
      </w:r>
      <w:r w:rsidRPr="00C41EFE">
        <w:rPr>
          <w:lang w:val="it-IT" w:eastAsia="ja-JP"/>
        </w:rPr>
        <w:t>Frame Delay Variation</w:t>
      </w:r>
      <w:r w:rsidRPr="00C41EFE">
        <w:rPr>
          <w:lang w:val="it-IT"/>
        </w:rPr>
        <w:t>:</w:t>
      </w:r>
      <w:r w:rsidRPr="00C41EFE">
        <w:rPr>
          <w:lang w:val="it-IT"/>
        </w:rPr>
        <w:tab/>
        <w:t>ETHx_FT_Sk</w:t>
      </w:r>
      <w:r w:rsidRPr="00C41EFE">
        <w:rPr>
          <w:lang w:val="it-IT" w:eastAsia="ja-JP"/>
        </w:rPr>
        <w:t>_</w:t>
      </w:r>
      <w:r w:rsidRPr="00C41EFE">
        <w:rPr>
          <w:szCs w:val="24"/>
          <w:lang w:val="it-IT"/>
        </w:rPr>
        <w:t xml:space="preserve"> MI_p</w:t>
      </w:r>
      <w:r w:rsidRPr="00C41EFE">
        <w:rPr>
          <w:szCs w:val="24"/>
          <w:lang w:val="it-IT" w:eastAsia="ja-JP"/>
        </w:rPr>
        <w:t>F</w:t>
      </w:r>
      <w:r w:rsidRPr="00C41EFE">
        <w:rPr>
          <w:szCs w:val="24"/>
          <w:lang w:val="it-IT"/>
        </w:rPr>
        <w:t>_FD</w:t>
      </w:r>
      <w:r w:rsidRPr="00C41EFE">
        <w:rPr>
          <w:szCs w:val="24"/>
          <w:lang w:val="it-IT" w:eastAsia="ja-JP"/>
        </w:rPr>
        <w:t>V</w:t>
      </w:r>
    </w:p>
    <w:p w14:paraId="38B2EB60" w14:textId="77777777" w:rsidR="00072931" w:rsidRPr="00C41EFE" w:rsidRDefault="00072931" w:rsidP="00072931">
      <w:pPr>
        <w:rPr>
          <w:bCs/>
          <w:lang w:eastAsia="ja-JP"/>
        </w:rPr>
      </w:pPr>
      <w:r w:rsidRPr="00C41EFE">
        <w:rPr>
          <w:bCs/>
          <w:lang w:eastAsia="ja-JP"/>
        </w:rPr>
        <w:t>Note that a detail calculation formula for FDV is for further study.</w:t>
      </w:r>
    </w:p>
    <w:p w14:paraId="194513D9" w14:textId="77777777" w:rsidR="002F1A93" w:rsidRPr="00DE490C" w:rsidRDefault="00A61680" w:rsidP="00DE490C">
      <w:r w:rsidRPr="00DE490C">
        <w:t>[ITU-T G.8051] includes requirements for storing the temporal minimum, average, and maximum for each type of the measurements of FD for the current 15 minute and 24 hour registers, and for moving the statistics in the current registers to history registers at the end of the 15 minute and 24 hour periods.  These requirements are outside the scope of [ITU-T G.8021].</w:t>
      </w:r>
    </w:p>
    <w:p w14:paraId="267E729C" w14:textId="3538DA41" w:rsidR="00072931" w:rsidRPr="00DE490C" w:rsidRDefault="00072931" w:rsidP="00DE490C">
      <w:pPr>
        <w:pStyle w:val="Heading2"/>
        <w:rPr>
          <w:lang w:eastAsia="ja-JP"/>
        </w:rPr>
      </w:pPr>
      <w:r>
        <w:rPr>
          <w:lang w:eastAsia="ja-JP"/>
        </w:rPr>
        <w:t>9</w:t>
      </w:r>
      <w:r>
        <w:rPr>
          <w:rFonts w:hint="eastAsia"/>
          <w:lang w:eastAsia="ja-JP"/>
        </w:rPr>
        <w:t>.3</w:t>
      </w:r>
      <w:r w:rsidRPr="00C41EFE">
        <w:rPr>
          <w:rFonts w:hint="eastAsia"/>
          <w:lang w:eastAsia="ja-JP"/>
        </w:rPr>
        <w:tab/>
      </w:r>
      <w:r w:rsidRPr="00C41EFE">
        <w:rPr>
          <w:lang w:eastAsia="ja-JP"/>
        </w:rPr>
        <w:t>Management requirement</w:t>
      </w:r>
    </w:p>
    <w:p w14:paraId="506D24B4" w14:textId="4DE6D2AF" w:rsidR="00F525C3" w:rsidRDefault="00F525C3" w:rsidP="00F525C3">
      <w:pPr>
        <w:rPr>
          <w:lang w:eastAsia="ja-JP"/>
        </w:rPr>
      </w:pPr>
      <w:r w:rsidRPr="00C41EFE">
        <w:rPr>
          <w:lang w:eastAsia="ja-JP"/>
        </w:rPr>
        <w:t>The generic requirements of performance monitoring are described in clause 10.2 of [ITU-T G.7710]</w:t>
      </w:r>
      <w:r w:rsidR="003D1FCF" w:rsidRPr="00C41EFE">
        <w:rPr>
          <w:lang w:eastAsia="ja-JP"/>
        </w:rPr>
        <w:t>, including current and history, such as 15-minute and 24-hour, data collection and thresholding</w:t>
      </w:r>
      <w:r w:rsidRPr="00C41EFE">
        <w:rPr>
          <w:lang w:eastAsia="ja-JP"/>
        </w:rPr>
        <w:t xml:space="preserve">. </w:t>
      </w:r>
    </w:p>
    <w:p w14:paraId="2FA06C30" w14:textId="4EAFBBA3" w:rsidR="003D1FCF" w:rsidRPr="00C41EFE" w:rsidRDefault="003D1FCF" w:rsidP="00DE490C">
      <w:pPr>
        <w:pStyle w:val="Heading3"/>
        <w:rPr>
          <w:lang w:eastAsia="ja-JP"/>
        </w:rPr>
      </w:pPr>
      <w:r>
        <w:rPr>
          <w:lang w:eastAsia="ja-JP"/>
        </w:rPr>
        <w:t>9</w:t>
      </w:r>
      <w:r w:rsidRPr="00C41EFE">
        <w:rPr>
          <w:lang w:eastAsia="ja-JP"/>
        </w:rPr>
        <w:t>.</w:t>
      </w:r>
      <w:r>
        <w:rPr>
          <w:lang w:eastAsia="ja-JP"/>
        </w:rPr>
        <w:t>3</w:t>
      </w:r>
      <w:r w:rsidRPr="00C41EFE">
        <w:rPr>
          <w:lang w:eastAsia="ja-JP"/>
        </w:rPr>
        <w:t>.</w:t>
      </w:r>
      <w:r>
        <w:rPr>
          <w:lang w:eastAsia="ja-JP"/>
        </w:rPr>
        <w:t>1</w:t>
      </w:r>
      <w:r w:rsidRPr="00C41EFE">
        <w:rPr>
          <w:lang w:eastAsia="ja-JP"/>
        </w:rPr>
        <w:tab/>
        <w:t>Management requirement</w:t>
      </w:r>
      <w:r>
        <w:rPr>
          <w:lang w:eastAsia="ja-JP"/>
        </w:rPr>
        <w:t xml:space="preserve"> for on-demand</w:t>
      </w:r>
    </w:p>
    <w:p w14:paraId="0625EFED" w14:textId="36735604" w:rsidR="00F525C3" w:rsidRPr="00C41EFE" w:rsidRDefault="00F525C3" w:rsidP="00F525C3">
      <w:pPr>
        <w:rPr>
          <w:lang w:eastAsia="ja-JP"/>
        </w:rPr>
      </w:pPr>
      <w:r w:rsidRPr="00C41EFE">
        <w:rPr>
          <w:lang w:eastAsia="ja-JP"/>
        </w:rPr>
        <w:t xml:space="preserve">The Ethernet specific requirements for on-demand </w:t>
      </w:r>
      <w:r w:rsidR="00056226">
        <w:t>Dual</w:t>
      </w:r>
      <w:r w:rsidR="00056226" w:rsidRPr="00072931">
        <w:t>-Ended ETH-DM</w:t>
      </w:r>
      <w:r w:rsidR="008517BE" w:rsidRPr="00C41EFE">
        <w:rPr>
          <w:lang w:eastAsia="ja-JP"/>
        </w:rPr>
        <w:t xml:space="preserve"> </w:t>
      </w:r>
      <w:r w:rsidRPr="00C41EFE">
        <w:rPr>
          <w:lang w:eastAsia="ja-JP"/>
        </w:rPr>
        <w:t xml:space="preserve">are specified in clause 10.2 of [ITU-T G.8051]. </w:t>
      </w:r>
      <w:r w:rsidRPr="00C41EFE">
        <w:rPr>
          <w:rFonts w:hint="eastAsia"/>
          <w:lang w:eastAsia="ja-JP"/>
        </w:rPr>
        <w:t xml:space="preserve"> </w:t>
      </w:r>
      <w:r w:rsidRPr="00C41EFE">
        <w:rPr>
          <w:lang w:eastAsia="ja-JP"/>
        </w:rPr>
        <w:t>The relevant items for On-demand 1DM are 2), 5), 6), 7) and 18).</w:t>
      </w:r>
    </w:p>
    <w:p w14:paraId="7872051A" w14:textId="77777777" w:rsidR="00F525C3" w:rsidRPr="00C41EFE" w:rsidRDefault="00F525C3" w:rsidP="00F525C3">
      <w:pPr>
        <w:rPr>
          <w:lang w:eastAsia="ja-JP"/>
        </w:rPr>
      </w:pPr>
      <w:r w:rsidRPr="00C41EFE">
        <w:rPr>
          <w:rFonts w:hint="eastAsia"/>
          <w:lang w:eastAsia="ja-JP"/>
        </w:rPr>
        <w:t xml:space="preserve">In the clause, it </w:t>
      </w:r>
      <w:r w:rsidRPr="00C41EFE">
        <w:rPr>
          <w:lang w:eastAsia="ja-JP"/>
        </w:rPr>
        <w:t>describes</w:t>
      </w:r>
      <w:r w:rsidRPr="00C41EFE">
        <w:rPr>
          <w:rFonts w:hint="eastAsia"/>
          <w:lang w:eastAsia="ja-JP"/>
        </w:rPr>
        <w:t xml:space="preserve"> f</w:t>
      </w:r>
      <w:r w:rsidRPr="00C41EFE">
        <w:t>our on-demand measurements</w:t>
      </w:r>
      <w:r w:rsidRPr="00C41EFE">
        <w:rPr>
          <w:rFonts w:hint="eastAsia"/>
          <w:lang w:eastAsia="ja-JP"/>
        </w:rPr>
        <w:t>:</w:t>
      </w:r>
    </w:p>
    <w:p w14:paraId="493AA484" w14:textId="77777777" w:rsidR="00F525C3" w:rsidRPr="00C41EFE" w:rsidRDefault="00F525C3" w:rsidP="0095209C">
      <w:pPr>
        <w:pStyle w:val="ListParagraph"/>
        <w:numPr>
          <w:ilvl w:val="0"/>
          <w:numId w:val="3"/>
        </w:numPr>
        <w:ind w:leftChars="0"/>
        <w:rPr>
          <w:lang w:eastAsia="ja-JP"/>
        </w:rPr>
      </w:pPr>
      <w:r w:rsidRPr="00C41EFE">
        <w:rPr>
          <w:lang w:val="en-US" w:eastAsia="ja-JP"/>
        </w:rPr>
        <w:t>Single instance</w:t>
      </w:r>
    </w:p>
    <w:p w14:paraId="69C62F59" w14:textId="77777777" w:rsidR="00F525C3" w:rsidRPr="00C41EFE" w:rsidRDefault="00F525C3" w:rsidP="0095209C">
      <w:pPr>
        <w:pStyle w:val="ListParagraph"/>
        <w:numPr>
          <w:ilvl w:val="0"/>
          <w:numId w:val="3"/>
        </w:numPr>
        <w:ind w:leftChars="0"/>
        <w:rPr>
          <w:lang w:eastAsia="ja-JP"/>
        </w:rPr>
      </w:pPr>
      <w:r w:rsidRPr="00C41EFE">
        <w:rPr>
          <w:lang w:val="en-US" w:eastAsia="ja-JP"/>
        </w:rPr>
        <w:t>Repetitive instance</w:t>
      </w:r>
    </w:p>
    <w:p w14:paraId="7313498A" w14:textId="77777777" w:rsidR="00F525C3" w:rsidRPr="00C41EFE" w:rsidRDefault="00F525C3" w:rsidP="0095209C">
      <w:pPr>
        <w:pStyle w:val="ListParagraph"/>
        <w:numPr>
          <w:ilvl w:val="0"/>
          <w:numId w:val="3"/>
        </w:numPr>
        <w:ind w:leftChars="0"/>
        <w:rPr>
          <w:lang w:val="en-US" w:eastAsia="ja-JP"/>
        </w:rPr>
      </w:pPr>
      <w:r w:rsidRPr="00C41EFE">
        <w:rPr>
          <w:lang w:val="en-US" w:eastAsia="ja-JP"/>
        </w:rPr>
        <w:t>Single series</w:t>
      </w:r>
    </w:p>
    <w:p w14:paraId="45F915AA" w14:textId="77777777" w:rsidR="00F525C3" w:rsidRPr="00C41EFE" w:rsidRDefault="00F525C3" w:rsidP="0095209C">
      <w:pPr>
        <w:pStyle w:val="ListParagraph"/>
        <w:numPr>
          <w:ilvl w:val="0"/>
          <w:numId w:val="3"/>
        </w:numPr>
        <w:ind w:leftChars="0"/>
        <w:rPr>
          <w:lang w:eastAsia="ja-JP"/>
        </w:rPr>
      </w:pPr>
      <w:r w:rsidRPr="00C41EFE">
        <w:rPr>
          <w:lang w:val="en-US" w:eastAsia="ja-JP"/>
        </w:rPr>
        <w:t>Repetitive series</w:t>
      </w:r>
    </w:p>
    <w:p w14:paraId="7FC0EF33" w14:textId="77777777" w:rsidR="00F525C3" w:rsidRPr="00C41EFE" w:rsidRDefault="00F525C3" w:rsidP="00F525C3">
      <w:pPr>
        <w:rPr>
          <w:lang w:eastAsia="ja-JP"/>
        </w:rPr>
      </w:pPr>
      <w:r w:rsidRPr="00C41EFE">
        <w:t xml:space="preserve">In each </w:t>
      </w:r>
      <w:r w:rsidRPr="00C41EFE">
        <w:rPr>
          <w:rFonts w:hint="eastAsia"/>
          <w:lang w:eastAsia="ja-JP"/>
        </w:rPr>
        <w:t>measurement</w:t>
      </w:r>
      <w:r w:rsidRPr="00C41EFE">
        <w:t>, the mandatory parameters</w:t>
      </w:r>
      <w:r w:rsidRPr="00C41EFE">
        <w:rPr>
          <w:lang w:eastAsia="ja-JP"/>
        </w:rPr>
        <w:t xml:space="preserve">, such as Start time, Stop time, Reception period, Message period, and Measurement interval </w:t>
      </w:r>
      <w:r w:rsidRPr="00C41EFE">
        <w:rPr>
          <w:rFonts w:hint="eastAsia"/>
          <w:lang w:eastAsia="ja-JP"/>
        </w:rPr>
        <w:t>are</w:t>
      </w:r>
      <w:r w:rsidRPr="00C41EFE">
        <w:rPr>
          <w:lang w:eastAsia="ja-JP"/>
        </w:rPr>
        <w:t xml:space="preserve"> shown in th</w:t>
      </w:r>
      <w:r w:rsidRPr="00C41EFE">
        <w:rPr>
          <w:rFonts w:hint="eastAsia"/>
          <w:lang w:eastAsia="ja-JP"/>
        </w:rPr>
        <w:t>e</w:t>
      </w:r>
      <w:r w:rsidRPr="00C41EFE">
        <w:rPr>
          <w:lang w:eastAsia="ja-JP"/>
        </w:rPr>
        <w:t xml:space="preserve"> </w:t>
      </w:r>
      <w:r w:rsidRPr="00C41EFE">
        <w:t>Figure 10-1</w:t>
      </w:r>
      <w:r w:rsidRPr="00C41EFE">
        <w:rPr>
          <w:rFonts w:hint="eastAsia"/>
          <w:lang w:eastAsia="ja-JP"/>
        </w:rPr>
        <w:t xml:space="preserve"> of [ITU-T G.8051]</w:t>
      </w:r>
      <w:r w:rsidRPr="00C41EFE">
        <w:rPr>
          <w:lang w:eastAsia="ja-JP"/>
        </w:rPr>
        <w:t>.</w:t>
      </w:r>
    </w:p>
    <w:p w14:paraId="27A56C91" w14:textId="77777777" w:rsidR="00F525C3" w:rsidRDefault="00F525C3" w:rsidP="00F525C3">
      <w:pPr>
        <w:rPr>
          <w:lang w:eastAsia="ja-JP"/>
        </w:rPr>
      </w:pPr>
      <w:r w:rsidRPr="00C41EFE">
        <w:rPr>
          <w:lang w:eastAsia="ja-JP"/>
        </w:rPr>
        <w:t>The value ranges of the MI signals and the default values of the input MI signals are also specified in clause 8</w:t>
      </w:r>
      <w:r w:rsidRPr="00C41EFE">
        <w:rPr>
          <w:rFonts w:hint="eastAsia"/>
          <w:lang w:eastAsia="ja-JP"/>
        </w:rPr>
        <w:t>.6</w:t>
      </w:r>
      <w:r w:rsidRPr="00C41EFE">
        <w:rPr>
          <w:lang w:eastAsia="ja-JP"/>
        </w:rPr>
        <w:t xml:space="preserve"> of [ITU-T G.8051].</w:t>
      </w:r>
      <w:r w:rsidRPr="00C41EFE">
        <w:rPr>
          <w:rFonts w:hint="eastAsia"/>
          <w:lang w:eastAsia="ja-JP"/>
        </w:rPr>
        <w:t xml:space="preserve"> </w:t>
      </w:r>
      <w:r w:rsidRPr="00C41EFE" w:rsidDel="00062BF8">
        <w:rPr>
          <w:lang w:eastAsia="ja-JP"/>
        </w:rPr>
        <w:t xml:space="preserve"> </w:t>
      </w:r>
      <w:r w:rsidRPr="00C41EFE">
        <w:rPr>
          <w:lang w:eastAsia="ja-JP"/>
        </w:rPr>
        <w:t>[ITU-T G.8021] defines the primitives mentioned in the above bullet list.</w:t>
      </w:r>
      <w:r w:rsidRPr="00C41EFE">
        <w:rPr>
          <w:rFonts w:hint="eastAsia"/>
          <w:lang w:eastAsia="ja-JP"/>
        </w:rPr>
        <w:t xml:space="preserve"> </w:t>
      </w:r>
      <w:r w:rsidRPr="00C41EFE">
        <w:rPr>
          <w:lang w:eastAsia="ja-JP"/>
        </w:rPr>
        <w:t>[ITU-T G.8051] defines the calculation</w:t>
      </w:r>
      <w:r w:rsidRPr="00C41EFE">
        <w:rPr>
          <w:rFonts w:hint="eastAsia"/>
          <w:lang w:eastAsia="ja-JP"/>
        </w:rPr>
        <w:t xml:space="preserve"> algorithm of</w:t>
      </w:r>
      <w:r w:rsidRPr="00C41EFE">
        <w:rPr>
          <w:lang w:eastAsia="ja-JP"/>
        </w:rPr>
        <w:t xml:space="preserve"> the Frame Delay Measurement for Near-end (</w:t>
      </w:r>
      <w:r w:rsidRPr="00C41EFE">
        <w:rPr>
          <w:rFonts w:hint="eastAsia"/>
          <w:lang w:eastAsia="ja-JP"/>
        </w:rPr>
        <w:t>N_FDV</w:t>
      </w:r>
      <w:r w:rsidRPr="00C41EFE">
        <w:rPr>
          <w:lang w:eastAsia="ja-JP"/>
        </w:rPr>
        <w:t>)</w:t>
      </w:r>
      <w:r w:rsidRPr="00C41EFE">
        <w:rPr>
          <w:rFonts w:hint="eastAsia"/>
          <w:lang w:eastAsia="ja-JP"/>
        </w:rPr>
        <w:t xml:space="preserve">. The </w:t>
      </w:r>
      <w:r w:rsidRPr="00C41EFE">
        <w:rPr>
          <w:lang w:eastAsia="ja-JP"/>
        </w:rPr>
        <w:t>calculation</w:t>
      </w:r>
      <w:r w:rsidRPr="00C41EFE">
        <w:rPr>
          <w:rFonts w:hint="eastAsia"/>
          <w:lang w:eastAsia="ja-JP"/>
        </w:rPr>
        <w:t xml:space="preserve"> of FDV is, however, for further study. </w:t>
      </w:r>
    </w:p>
    <w:p w14:paraId="0A0FCA0E" w14:textId="73184BF5" w:rsidR="003D1FCF" w:rsidRPr="00C41EFE" w:rsidRDefault="003D1FCF" w:rsidP="003D1FCF">
      <w:pPr>
        <w:pStyle w:val="Heading3"/>
        <w:rPr>
          <w:lang w:eastAsia="ja-JP"/>
        </w:rPr>
      </w:pPr>
      <w:r>
        <w:rPr>
          <w:lang w:eastAsia="ja-JP"/>
        </w:rPr>
        <w:t>9</w:t>
      </w:r>
      <w:r w:rsidRPr="00C41EFE">
        <w:rPr>
          <w:lang w:eastAsia="ja-JP"/>
        </w:rPr>
        <w:t>.</w:t>
      </w:r>
      <w:r>
        <w:rPr>
          <w:lang w:eastAsia="ja-JP"/>
        </w:rPr>
        <w:t>3</w:t>
      </w:r>
      <w:r w:rsidRPr="00C41EFE">
        <w:rPr>
          <w:lang w:eastAsia="ja-JP"/>
        </w:rPr>
        <w:t>.</w:t>
      </w:r>
      <w:r>
        <w:rPr>
          <w:lang w:eastAsia="ja-JP"/>
        </w:rPr>
        <w:t>2</w:t>
      </w:r>
      <w:r w:rsidRPr="00C41EFE">
        <w:rPr>
          <w:lang w:eastAsia="ja-JP"/>
        </w:rPr>
        <w:tab/>
        <w:t>Management requirement</w:t>
      </w:r>
      <w:r>
        <w:rPr>
          <w:lang w:eastAsia="ja-JP"/>
        </w:rPr>
        <w:t xml:space="preserve"> for proactive</w:t>
      </w:r>
    </w:p>
    <w:p w14:paraId="2B3E9F24" w14:textId="55194AD6" w:rsidR="003D1FCF" w:rsidRPr="00C41EFE" w:rsidRDefault="003D1FCF" w:rsidP="003D1FCF">
      <w:pPr>
        <w:rPr>
          <w:lang w:eastAsia="ja-JP"/>
        </w:rPr>
      </w:pPr>
      <w:r w:rsidRPr="00C41EFE">
        <w:rPr>
          <w:lang w:eastAsia="ja-JP"/>
        </w:rPr>
        <w:t xml:space="preserve">The Ethernet specific requirements for proactive </w:t>
      </w:r>
      <w:r w:rsidR="008517BE">
        <w:t>Dual</w:t>
      </w:r>
      <w:r w:rsidR="008517BE" w:rsidRPr="00072931">
        <w:t>-Ended ETH-DM</w:t>
      </w:r>
      <w:r w:rsidR="008517BE">
        <w:rPr>
          <w:lang w:eastAsia="ja-JP"/>
        </w:rPr>
        <w:t xml:space="preserve"> </w:t>
      </w:r>
      <w:r w:rsidRPr="00C41EFE">
        <w:rPr>
          <w:lang w:eastAsia="ja-JP"/>
        </w:rPr>
        <w:t xml:space="preserve">are specified in clause 10.2 of [ITU-T G.8051]. </w:t>
      </w:r>
      <w:r w:rsidRPr="00C41EFE">
        <w:rPr>
          <w:rFonts w:hint="eastAsia"/>
          <w:lang w:eastAsia="ja-JP"/>
        </w:rPr>
        <w:t xml:space="preserve">Item </w:t>
      </w:r>
      <w:r w:rsidRPr="00C41EFE">
        <w:rPr>
          <w:lang w:eastAsia="ja-JP"/>
        </w:rPr>
        <w:t>19</w:t>
      </w:r>
      <w:r w:rsidRPr="00C41EFE">
        <w:rPr>
          <w:rFonts w:hint="eastAsia"/>
          <w:lang w:eastAsia="ja-JP"/>
        </w:rPr>
        <w:t xml:space="preserve">) describes the </w:t>
      </w:r>
      <w:r w:rsidRPr="00C41EFE">
        <w:rPr>
          <w:lang w:eastAsia="ja-JP"/>
        </w:rPr>
        <w:t>relevant</w:t>
      </w:r>
      <w:r w:rsidRPr="00C41EFE">
        <w:rPr>
          <w:rFonts w:hint="eastAsia"/>
          <w:lang w:eastAsia="ja-JP"/>
        </w:rPr>
        <w:t xml:space="preserve"> requirement.</w:t>
      </w:r>
    </w:p>
    <w:p w14:paraId="1C6BF1CF" w14:textId="4658E69B" w:rsidR="003D1FCF" w:rsidRPr="00C41EFE" w:rsidRDefault="003D1FCF" w:rsidP="003D1FCF">
      <w:pPr>
        <w:tabs>
          <w:tab w:val="clear" w:pos="794"/>
          <w:tab w:val="left" w:pos="0"/>
        </w:tabs>
        <w:rPr>
          <w:lang w:eastAsia="ja-JP"/>
        </w:rPr>
      </w:pPr>
      <w:r w:rsidRPr="00C41EFE">
        <w:rPr>
          <w:lang w:eastAsia="ja-JP"/>
        </w:rPr>
        <w:t xml:space="preserve">The value ranges of the MI signals and the default values of the input MI signals used for are proactive </w:t>
      </w:r>
      <w:r w:rsidR="00CE3D9D">
        <w:rPr>
          <w:lang w:eastAsia="ja-JP"/>
        </w:rPr>
        <w:t>delay measur</w:t>
      </w:r>
      <w:r w:rsidR="00A61680">
        <w:rPr>
          <w:lang w:eastAsia="ja-JP"/>
        </w:rPr>
        <w:t>e</w:t>
      </w:r>
      <w:r w:rsidR="00CE3D9D">
        <w:rPr>
          <w:lang w:eastAsia="ja-JP"/>
        </w:rPr>
        <w:t>ment</w:t>
      </w:r>
      <w:r w:rsidRPr="00C41EFE">
        <w:rPr>
          <w:lang w:eastAsia="ja-JP"/>
        </w:rPr>
        <w:t xml:space="preserve"> using </w:t>
      </w:r>
      <w:r>
        <w:rPr>
          <w:rFonts w:hint="eastAsia"/>
          <w:lang w:eastAsia="ja-JP"/>
        </w:rPr>
        <w:t>1DM</w:t>
      </w:r>
      <w:r w:rsidRPr="00C41EFE">
        <w:rPr>
          <w:lang w:eastAsia="ja-JP"/>
        </w:rPr>
        <w:t xml:space="preserve"> also specified in clause 8</w:t>
      </w:r>
      <w:r w:rsidRPr="00C41EFE">
        <w:rPr>
          <w:rFonts w:hint="eastAsia"/>
          <w:lang w:eastAsia="ja-JP"/>
        </w:rPr>
        <w:t>.5</w:t>
      </w:r>
      <w:r w:rsidRPr="00C41EFE">
        <w:rPr>
          <w:lang w:eastAsia="ja-JP"/>
        </w:rPr>
        <w:t xml:space="preserve"> of [ITU-T G.8051].</w:t>
      </w:r>
      <w:r w:rsidRPr="00C41EFE">
        <w:rPr>
          <w:rFonts w:hint="eastAsia"/>
          <w:lang w:eastAsia="ja-JP"/>
        </w:rPr>
        <w:t xml:space="preserve"> </w:t>
      </w:r>
    </w:p>
    <w:p w14:paraId="4C3E9EE4" w14:textId="2AC5FF28" w:rsidR="003D1FCF" w:rsidRPr="008E5654" w:rsidRDefault="003D1FCF" w:rsidP="003D1FCF">
      <w:pPr>
        <w:pStyle w:val="Heading2"/>
        <w:rPr>
          <w:lang w:eastAsia="ja-JP"/>
        </w:rPr>
      </w:pPr>
      <w:r>
        <w:rPr>
          <w:lang w:eastAsia="ja-JP"/>
        </w:rPr>
        <w:t>9</w:t>
      </w:r>
      <w:r>
        <w:rPr>
          <w:rFonts w:hint="eastAsia"/>
          <w:lang w:eastAsia="ja-JP"/>
        </w:rPr>
        <w:t>.4</w:t>
      </w:r>
      <w:r w:rsidRPr="00C41EFE">
        <w:rPr>
          <w:rFonts w:hint="eastAsia"/>
          <w:lang w:eastAsia="ja-JP"/>
        </w:rPr>
        <w:tab/>
      </w:r>
      <w:r w:rsidRPr="00C41EFE">
        <w:rPr>
          <w:lang w:eastAsia="ja-JP"/>
        </w:rPr>
        <w:t xml:space="preserve">Information </w:t>
      </w:r>
      <w:r w:rsidRPr="00C41EFE">
        <w:rPr>
          <w:rFonts w:hint="eastAsia"/>
          <w:lang w:eastAsia="ja-JP"/>
        </w:rPr>
        <w:t>m</w:t>
      </w:r>
      <w:r w:rsidRPr="00C41EFE">
        <w:rPr>
          <w:lang w:eastAsia="ja-JP"/>
        </w:rPr>
        <w:t>odel</w:t>
      </w:r>
    </w:p>
    <w:p w14:paraId="38A01ECA" w14:textId="2D66E0DB" w:rsidR="003D1FCF" w:rsidRDefault="003D1FCF" w:rsidP="003D1FCF">
      <w:pPr>
        <w:rPr>
          <w:lang w:eastAsia="ja-JP"/>
        </w:rPr>
      </w:pPr>
      <w:r w:rsidRPr="00C41EFE">
        <w:rPr>
          <w:lang w:eastAsia="ja-JP"/>
        </w:rPr>
        <w:t xml:space="preserve">The protocol-neutral information model for Ethernet network element management is defined [ITU-T G.8052]. The modelling of </w:t>
      </w:r>
      <w:r w:rsidRPr="00C41EFE">
        <w:rPr>
          <w:rFonts w:hint="eastAsia"/>
          <w:lang w:eastAsia="ja-JP"/>
        </w:rPr>
        <w:t>on-demand</w:t>
      </w:r>
      <w:r w:rsidRPr="00C41EFE">
        <w:rPr>
          <w:lang w:eastAsia="ja-JP"/>
        </w:rPr>
        <w:t xml:space="preserve"> </w:t>
      </w:r>
      <w:r w:rsidR="00056226">
        <w:rPr>
          <w:lang w:eastAsia="ja-JP"/>
        </w:rPr>
        <w:t xml:space="preserve">and proactive </w:t>
      </w:r>
      <w:r w:rsidR="00056226">
        <w:t>Dual</w:t>
      </w:r>
      <w:r w:rsidR="00056226" w:rsidRPr="00072931">
        <w:t>-Ended ETH-DM</w:t>
      </w:r>
      <w:r w:rsidR="00056226" w:rsidDel="00056226">
        <w:rPr>
          <w:lang w:val="en-US" w:eastAsia="ja-JP"/>
        </w:rPr>
        <w:t xml:space="preserve"> </w:t>
      </w:r>
      <w:r w:rsidRPr="00C41EFE">
        <w:rPr>
          <w:lang w:eastAsia="ja-JP"/>
        </w:rPr>
        <w:t xml:space="preserve">using </w:t>
      </w:r>
      <w:r w:rsidRPr="00C41EFE">
        <w:rPr>
          <w:rFonts w:hint="eastAsia"/>
          <w:lang w:eastAsia="ja-JP"/>
        </w:rPr>
        <w:t>1</w:t>
      </w:r>
      <w:r w:rsidRPr="00C41EFE">
        <w:rPr>
          <w:lang w:eastAsia="ja-JP"/>
        </w:rPr>
        <w:t>D</w:t>
      </w:r>
      <w:r w:rsidRPr="00C41EFE">
        <w:rPr>
          <w:rFonts w:hint="eastAsia"/>
          <w:lang w:eastAsia="ja-JP"/>
        </w:rPr>
        <w:t>M</w:t>
      </w:r>
      <w:r w:rsidRPr="00C41EFE">
        <w:rPr>
          <w:lang w:eastAsia="ja-JP"/>
        </w:rPr>
        <w:t xml:space="preserve"> is </w:t>
      </w:r>
      <w:r w:rsidRPr="00C41EFE">
        <w:rPr>
          <w:lang w:eastAsia="ja-JP"/>
        </w:rPr>
        <w:lastRenderedPageBreak/>
        <w:t>provid</w:t>
      </w:r>
      <w:r w:rsidRPr="00C41EFE">
        <w:rPr>
          <w:rFonts w:hint="eastAsia"/>
          <w:lang w:eastAsia="ja-JP"/>
        </w:rPr>
        <w:t>ed</w:t>
      </w:r>
      <w:r w:rsidRPr="00C41EFE">
        <w:rPr>
          <w:lang w:eastAsia="ja-JP"/>
        </w:rPr>
        <w:t xml:space="preserve"> in the </w:t>
      </w:r>
      <w:r w:rsidRPr="00C41EFE">
        <w:rPr>
          <w:rFonts w:hint="eastAsia"/>
          <w:lang w:eastAsia="ja-JP"/>
        </w:rPr>
        <w:t>on-demand</w:t>
      </w:r>
      <w:r w:rsidRPr="00C41EFE">
        <w:rPr>
          <w:lang w:eastAsia="ja-JP"/>
        </w:rPr>
        <w:t xml:space="preserve"> measurement class diagram in Figure 7-</w:t>
      </w:r>
      <w:r w:rsidRPr="00C41EFE">
        <w:rPr>
          <w:rFonts w:hint="eastAsia"/>
          <w:lang w:eastAsia="ja-JP"/>
        </w:rPr>
        <w:t xml:space="preserve">8 of [ITU-T </w:t>
      </w:r>
      <w:r w:rsidRPr="00C41EFE">
        <w:rPr>
          <w:lang w:eastAsia="ja-JP"/>
        </w:rPr>
        <w:t>G.8052</w:t>
      </w:r>
      <w:r w:rsidRPr="00C41EFE">
        <w:rPr>
          <w:rFonts w:hint="eastAsia"/>
          <w:lang w:eastAsia="ja-JP"/>
        </w:rPr>
        <w:t>]</w:t>
      </w:r>
      <w:r w:rsidR="00056226">
        <w:rPr>
          <w:lang w:eastAsia="ja-JP"/>
        </w:rPr>
        <w:t xml:space="preserve"> and in</w:t>
      </w:r>
      <w:r w:rsidRPr="003D1FCF">
        <w:rPr>
          <w:lang w:eastAsia="ja-JP"/>
        </w:rPr>
        <w:t xml:space="preserve"> </w:t>
      </w:r>
      <w:r w:rsidRPr="00C41EFE">
        <w:rPr>
          <w:lang w:eastAsia="ja-JP"/>
        </w:rPr>
        <w:t>the proactive measurement class diagram in Figure 7-13</w:t>
      </w:r>
      <w:r w:rsidRPr="00C41EFE">
        <w:rPr>
          <w:rFonts w:hint="eastAsia"/>
          <w:lang w:eastAsia="ja-JP"/>
        </w:rPr>
        <w:t xml:space="preserve"> of [ITU-T </w:t>
      </w:r>
      <w:r w:rsidRPr="00C41EFE">
        <w:rPr>
          <w:lang w:eastAsia="ja-JP"/>
        </w:rPr>
        <w:t>G.8052</w:t>
      </w:r>
      <w:r w:rsidRPr="00C41EFE">
        <w:rPr>
          <w:rFonts w:hint="eastAsia"/>
          <w:lang w:eastAsia="ja-JP"/>
        </w:rPr>
        <w:t>]</w:t>
      </w:r>
      <w:r w:rsidRPr="00C41EFE">
        <w:rPr>
          <w:lang w:eastAsia="ja-JP"/>
        </w:rPr>
        <w:t>.</w:t>
      </w:r>
    </w:p>
    <w:p w14:paraId="6103B0C3" w14:textId="77777777" w:rsidR="00FD4753" w:rsidRPr="00C41EFE" w:rsidRDefault="00FD4753" w:rsidP="003D1FCF">
      <w:pPr>
        <w:rPr>
          <w:lang w:eastAsia="ja-JP"/>
        </w:rPr>
      </w:pPr>
    </w:p>
    <w:p w14:paraId="0A8DB3AB" w14:textId="77777777" w:rsidR="003C29C9" w:rsidRDefault="00A21B47" w:rsidP="0095209C">
      <w:pPr>
        <w:pStyle w:val="Heading1"/>
        <w:numPr>
          <w:ilvl w:val="0"/>
          <w:numId w:val="5"/>
        </w:numPr>
        <w:rPr>
          <w:lang w:eastAsia="ja-JP"/>
        </w:rPr>
      </w:pPr>
      <w:r>
        <w:t>Single-Ended ETH-SLM</w:t>
      </w:r>
      <w:r w:rsidRPr="00C41EFE" w:rsidDel="00A21B47">
        <w:rPr>
          <w:lang w:eastAsia="ja-JP"/>
        </w:rPr>
        <w:t xml:space="preserve"> </w:t>
      </w:r>
    </w:p>
    <w:p w14:paraId="47EA718D" w14:textId="54A815AD" w:rsidR="003C29C9" w:rsidRPr="00072931" w:rsidRDefault="003C29C9" w:rsidP="003C29C9">
      <w:pPr>
        <w:rPr>
          <w:lang w:eastAsia="ja-JP"/>
        </w:rPr>
      </w:pPr>
      <w:r w:rsidRPr="005807CC">
        <w:t xml:space="preserve">The following subclauses describe the protocol and the process used for the </w:t>
      </w:r>
      <w:r>
        <w:t>Single</w:t>
      </w:r>
      <w:r w:rsidRPr="005807CC">
        <w:t>-Ended ETH-</w:t>
      </w:r>
      <w:r>
        <w:t>S</w:t>
      </w:r>
      <w:r w:rsidRPr="005807CC">
        <w:t>LM, and the corresponding management requirements and information models.</w:t>
      </w:r>
    </w:p>
    <w:p w14:paraId="343580B8" w14:textId="0479F498" w:rsidR="00F525C3" w:rsidRPr="00C41EFE" w:rsidRDefault="00F525C3" w:rsidP="00F525C3">
      <w:pPr>
        <w:pStyle w:val="Heading2"/>
        <w:rPr>
          <w:lang w:eastAsia="ja-JP"/>
        </w:rPr>
      </w:pPr>
      <w:r>
        <w:rPr>
          <w:rFonts w:hint="eastAsia"/>
          <w:lang w:eastAsia="ja-JP"/>
        </w:rPr>
        <w:t>10</w:t>
      </w:r>
      <w:r w:rsidRPr="00C41EFE">
        <w:rPr>
          <w:rFonts w:hint="eastAsia"/>
          <w:lang w:eastAsia="ja-JP"/>
        </w:rPr>
        <w:t>.1</w:t>
      </w:r>
      <w:r w:rsidRPr="00C41EFE">
        <w:rPr>
          <w:rFonts w:hint="eastAsia"/>
          <w:lang w:eastAsia="ja-JP"/>
        </w:rPr>
        <w:tab/>
      </w:r>
      <w:r w:rsidR="003D1FCF">
        <w:rPr>
          <w:lang w:eastAsia="ja-JP"/>
        </w:rPr>
        <w:t>Protocol</w:t>
      </w:r>
    </w:p>
    <w:p w14:paraId="62B4F8FF" w14:textId="393B0A68" w:rsidR="000848F9" w:rsidRDefault="000848F9" w:rsidP="008D53D2">
      <w:pPr>
        <w:rPr>
          <w:lang w:eastAsia="ja-JP"/>
        </w:rPr>
      </w:pPr>
      <w:r>
        <w:rPr>
          <w:lang w:eastAsia="ja-JP"/>
        </w:rPr>
        <w:t xml:space="preserve">Single-Ended ETH-SLM is performed using SLM and SLR PDUs. </w:t>
      </w:r>
      <w:r w:rsidR="00F525C3" w:rsidRPr="00C41EFE">
        <w:rPr>
          <w:lang w:eastAsia="ja-JP"/>
        </w:rPr>
        <w:t xml:space="preserve">The measurement information carried in the PDU of the </w:t>
      </w:r>
      <w:r w:rsidR="00F525C3" w:rsidRPr="00C41EFE">
        <w:rPr>
          <w:rFonts w:hint="eastAsia"/>
          <w:lang w:eastAsia="ja-JP"/>
        </w:rPr>
        <w:t>SL</w:t>
      </w:r>
      <w:r w:rsidR="00F525C3" w:rsidRPr="00C41EFE">
        <w:rPr>
          <w:lang w:eastAsia="ja-JP"/>
        </w:rPr>
        <w:t>M/</w:t>
      </w:r>
      <w:r w:rsidR="00F525C3" w:rsidRPr="00C41EFE">
        <w:rPr>
          <w:rFonts w:hint="eastAsia"/>
          <w:lang w:eastAsia="ja-JP"/>
        </w:rPr>
        <w:t>SL</w:t>
      </w:r>
      <w:r w:rsidR="00F525C3" w:rsidRPr="00C41EFE">
        <w:rPr>
          <w:lang w:eastAsia="ja-JP"/>
        </w:rPr>
        <w:t xml:space="preserve">R protocol for </w:t>
      </w:r>
      <w:r w:rsidR="008D53D2">
        <w:rPr>
          <w:lang w:eastAsia="ja-JP"/>
        </w:rPr>
        <w:t xml:space="preserve">both </w:t>
      </w:r>
      <w:r w:rsidR="00F525C3" w:rsidRPr="00C41EFE">
        <w:rPr>
          <w:rFonts w:hint="eastAsia"/>
          <w:lang w:eastAsia="ja-JP"/>
        </w:rPr>
        <w:t xml:space="preserve">on-demand </w:t>
      </w:r>
      <w:r w:rsidR="008D53D2">
        <w:rPr>
          <w:lang w:eastAsia="ja-JP"/>
        </w:rPr>
        <w:t xml:space="preserve">and proactive </w:t>
      </w:r>
      <w:r w:rsidR="00A812EE" w:rsidRPr="00112459">
        <w:rPr>
          <w:lang w:eastAsia="ja-JP"/>
        </w:rPr>
        <w:t>Single-Ended ETH-SLM</w:t>
      </w:r>
      <w:r w:rsidR="00F525C3" w:rsidRPr="00C41EFE">
        <w:rPr>
          <w:lang w:eastAsia="ja-JP"/>
        </w:rPr>
        <w:t xml:space="preserve"> is described in clause 8.4.1 of [ITU-T G.8013].</w:t>
      </w:r>
      <w:r w:rsidR="008D53D2" w:rsidRPr="008D53D2">
        <w:rPr>
          <w:lang w:eastAsia="ja-JP"/>
        </w:rPr>
        <w:t xml:space="preserve"> </w:t>
      </w:r>
    </w:p>
    <w:p w14:paraId="2D43A13F" w14:textId="55FE5A39" w:rsidR="003D1FCF" w:rsidRDefault="003D1FCF" w:rsidP="003D1FCF">
      <w:pPr>
        <w:rPr>
          <w:lang w:eastAsia="ja-JP"/>
        </w:rPr>
      </w:pPr>
      <w:r w:rsidRPr="00C41EFE">
        <w:rPr>
          <w:rFonts w:hint="eastAsia"/>
          <w:lang w:eastAsia="ja-JP"/>
        </w:rPr>
        <w:t xml:space="preserve">The PDU format for SLM/SLR is </w:t>
      </w:r>
      <w:r w:rsidRPr="00C41EFE">
        <w:rPr>
          <w:lang w:eastAsia="ja-JP"/>
        </w:rPr>
        <w:t>described</w:t>
      </w:r>
      <w:r w:rsidRPr="00C41EFE">
        <w:rPr>
          <w:rFonts w:hint="eastAsia"/>
          <w:lang w:eastAsia="ja-JP"/>
        </w:rPr>
        <w:t xml:space="preserve"> in clauses 9.22 and 9.23 of [ITU-T G.8013].</w:t>
      </w:r>
    </w:p>
    <w:p w14:paraId="37B5B9E7" w14:textId="77777777" w:rsidR="000848F9" w:rsidRDefault="000848F9" w:rsidP="000848F9">
      <w:pPr>
        <w:rPr>
          <w:lang w:eastAsia="ja-JP"/>
        </w:rPr>
      </w:pPr>
      <w:r>
        <w:rPr>
          <w:lang w:eastAsia="ja-JP"/>
        </w:rPr>
        <w:t>The frame size of SLM/SLR PDUs can be varied by including a Data TLV.  This can aid in testing the frame loss for different frame sizes or in ensuring the SLM/SLR PDUs are representative of the data traffic.</w:t>
      </w:r>
    </w:p>
    <w:p w14:paraId="51A9A0C5" w14:textId="77777777" w:rsidR="000848F9" w:rsidRDefault="000848F9" w:rsidP="000848F9">
      <w:pPr>
        <w:rPr>
          <w:lang w:eastAsia="ja-JP"/>
        </w:rPr>
      </w:pPr>
      <w:r>
        <w:rPr>
          <w:lang w:eastAsia="ja-JP"/>
        </w:rPr>
        <w:t>Separate tests can be run concurrently using Single-Ended ETH-SLM, by using the Test ID in SLM PDUs.  Separate concurrent tests may be used to take measurements for different classes of service, different frame sizes, or to take proactive and on-demand measurements concurrently.</w:t>
      </w:r>
    </w:p>
    <w:p w14:paraId="738974D6" w14:textId="112AF2F1" w:rsidR="000848F9" w:rsidRPr="00FE3E1F" w:rsidRDefault="000848F9" w:rsidP="000848F9">
      <w:pPr>
        <w:rPr>
          <w:lang w:eastAsia="ja-JP"/>
        </w:rPr>
      </w:pPr>
      <w:r w:rsidRPr="006A0FD0">
        <w:rPr>
          <w:lang w:eastAsia="ja-JP"/>
        </w:rPr>
        <w:t>Single-Ended ETH-SLM can be used in point-to-point or multipoint MEGs.  SLM frames are generated with unicast DAs.  SLM frames may be generated with a multicast Class 1 DA if multipoint measurements are desired</w:t>
      </w:r>
      <w:r w:rsidR="006A0FD0" w:rsidRPr="00DE490C">
        <w:rPr>
          <w:lang w:eastAsia="ja-JP"/>
        </w:rPr>
        <w:t>.</w:t>
      </w:r>
      <w:r w:rsidRPr="006A0FD0">
        <w:rPr>
          <w:lang w:eastAsia="ja-JP"/>
        </w:rPr>
        <w:t xml:space="preserve"> </w:t>
      </w:r>
      <w:r w:rsidR="006A0FD0" w:rsidRPr="006A0FD0">
        <w:rPr>
          <w:lang w:eastAsia="ja-JP"/>
        </w:rPr>
        <w:t>The detailed behaviour</w:t>
      </w:r>
      <w:r w:rsidR="00BC27EF">
        <w:rPr>
          <w:lang w:eastAsia="ja-JP"/>
        </w:rPr>
        <w:t xml:space="preserve"> if more than one SLR</w:t>
      </w:r>
      <w:r w:rsidR="006A0FD0" w:rsidRPr="006A0FD0">
        <w:rPr>
          <w:lang w:eastAsia="ja-JP"/>
        </w:rPr>
        <w:t xml:space="preserve"> is received for each </w:t>
      </w:r>
      <w:r w:rsidR="00BC27EF">
        <w:rPr>
          <w:lang w:eastAsia="ja-JP"/>
        </w:rPr>
        <w:t>SLM</w:t>
      </w:r>
      <w:r w:rsidR="006A0FD0" w:rsidRPr="006A0FD0">
        <w:rPr>
          <w:lang w:eastAsia="ja-JP"/>
        </w:rPr>
        <w:t xml:space="preserve"> is not defined.</w:t>
      </w:r>
      <w:r w:rsidRPr="006A0FD0">
        <w:rPr>
          <w:lang w:eastAsia="ja-JP"/>
        </w:rPr>
        <w:t>.  SLR frames are always generated with unicast DAs.</w:t>
      </w:r>
    </w:p>
    <w:p w14:paraId="6E60FB9F" w14:textId="3F9BE07E" w:rsidR="003E1FCB" w:rsidRPr="00C41EFE" w:rsidRDefault="003E1FCB" w:rsidP="003E1FCB">
      <w:pPr>
        <w:pStyle w:val="Heading2"/>
        <w:rPr>
          <w:lang w:eastAsia="ja-JP"/>
        </w:rPr>
      </w:pPr>
      <w:r>
        <w:rPr>
          <w:rFonts w:hint="eastAsia"/>
          <w:lang w:eastAsia="ja-JP"/>
        </w:rPr>
        <w:t>10.2</w:t>
      </w:r>
      <w:r w:rsidRPr="00C41EFE">
        <w:rPr>
          <w:rFonts w:hint="eastAsia"/>
          <w:lang w:eastAsia="ja-JP"/>
        </w:rPr>
        <w:tab/>
      </w:r>
      <w:r>
        <w:rPr>
          <w:lang w:eastAsia="ja-JP"/>
        </w:rPr>
        <w:t>Process</w:t>
      </w:r>
    </w:p>
    <w:p w14:paraId="1CD36F69" w14:textId="7806AF27" w:rsidR="00F525C3" w:rsidRPr="00C41EFE" w:rsidRDefault="00F525C3" w:rsidP="00F525C3">
      <w:pPr>
        <w:pStyle w:val="Heading3"/>
      </w:pPr>
      <w:r>
        <w:rPr>
          <w:lang w:eastAsia="ja-JP"/>
        </w:rPr>
        <w:t>10</w:t>
      </w:r>
      <w:r w:rsidRPr="00C41EFE">
        <w:rPr>
          <w:lang w:eastAsia="ja-JP"/>
        </w:rPr>
        <w:t>.</w:t>
      </w:r>
      <w:r w:rsidR="003E1FCB">
        <w:rPr>
          <w:lang w:eastAsia="ja-JP"/>
        </w:rPr>
        <w:t>2</w:t>
      </w:r>
      <w:r w:rsidRPr="00C41EFE">
        <w:rPr>
          <w:lang w:eastAsia="ja-JP"/>
        </w:rPr>
        <w:t>.</w:t>
      </w:r>
      <w:r w:rsidR="003E1FCB">
        <w:rPr>
          <w:lang w:eastAsia="ja-JP"/>
        </w:rPr>
        <w:t>1</w:t>
      </w:r>
      <w:r w:rsidRPr="00C41EFE">
        <w:rPr>
          <w:lang w:eastAsia="ja-JP"/>
        </w:rPr>
        <w:tab/>
        <w:t>Process</w:t>
      </w:r>
      <w:r w:rsidR="003E1FCB">
        <w:rPr>
          <w:lang w:eastAsia="ja-JP"/>
        </w:rPr>
        <w:t xml:space="preserve"> for on-demand</w:t>
      </w:r>
    </w:p>
    <w:p w14:paraId="7665C17F" w14:textId="23AB19C3" w:rsidR="00F525C3" w:rsidRPr="00C41EFE" w:rsidRDefault="00F525C3" w:rsidP="00F525C3">
      <w:pPr>
        <w:rPr>
          <w:lang w:eastAsia="ja-JP"/>
        </w:rPr>
      </w:pPr>
      <w:r w:rsidRPr="00C41EFE">
        <w:rPr>
          <w:lang w:eastAsia="ja-JP"/>
        </w:rPr>
        <w:t xml:space="preserve">The overview of the process involved </w:t>
      </w:r>
      <w:r w:rsidRPr="00C41EFE">
        <w:rPr>
          <w:rFonts w:hint="eastAsia"/>
          <w:lang w:eastAsia="ja-JP"/>
        </w:rPr>
        <w:t>with</w:t>
      </w:r>
      <w:r w:rsidRPr="00C41EFE">
        <w:rPr>
          <w:lang w:eastAsia="ja-JP"/>
        </w:rPr>
        <w:t xml:space="preserve"> on-demand </w:t>
      </w:r>
      <w:r w:rsidR="002D6CEE">
        <w:t>Single-Ended ETH-SLM</w:t>
      </w:r>
      <w:r w:rsidR="002D6CEE" w:rsidRPr="00C41EFE" w:rsidDel="002D6CEE">
        <w:rPr>
          <w:rFonts w:hint="eastAsia"/>
          <w:lang w:eastAsia="ja-JP"/>
        </w:rPr>
        <w:t xml:space="preserve"> </w:t>
      </w:r>
      <w:r w:rsidRPr="00C41EFE">
        <w:rPr>
          <w:lang w:eastAsia="ja-JP"/>
        </w:rPr>
        <w:t>using SLM/SLR is described in clause 8.1.</w:t>
      </w:r>
      <w:r w:rsidRPr="00C41EFE">
        <w:rPr>
          <w:rFonts w:hint="eastAsia"/>
          <w:lang w:eastAsia="ja-JP"/>
        </w:rPr>
        <w:t>14</w:t>
      </w:r>
      <w:r w:rsidRPr="00C41EFE">
        <w:rPr>
          <w:lang w:eastAsia="ja-JP"/>
        </w:rPr>
        <w:t xml:space="preserve"> of [ITU-T G.8021].</w:t>
      </w:r>
      <w:r w:rsidRPr="00C41EFE">
        <w:rPr>
          <w:rFonts w:hint="eastAsia"/>
          <w:lang w:eastAsia="ja-JP"/>
        </w:rPr>
        <w:t xml:space="preserve"> </w:t>
      </w:r>
      <w:r w:rsidRPr="00C41EFE">
        <w:rPr>
          <w:lang w:eastAsia="ja-JP"/>
        </w:rPr>
        <w:t>The management information (MI) signals and their values</w:t>
      </w:r>
      <w:r w:rsidRPr="00C41EFE">
        <w:rPr>
          <w:rFonts w:hint="eastAsia"/>
          <w:lang w:eastAsia="ja-JP"/>
        </w:rPr>
        <w:t xml:space="preserve"> for on-demand</w:t>
      </w:r>
      <w:r w:rsidRPr="00C41EFE">
        <w:rPr>
          <w:lang w:eastAsia="ja-JP"/>
        </w:rPr>
        <w:t xml:space="preserve"> </w:t>
      </w:r>
      <w:r w:rsidR="00A812EE" w:rsidRPr="00112459">
        <w:rPr>
          <w:lang w:eastAsia="ja-JP"/>
        </w:rPr>
        <w:t>Single-Ended ETH-SLM</w:t>
      </w:r>
      <w:r w:rsidRPr="00C41EFE">
        <w:rPr>
          <w:lang w:eastAsia="ja-JP"/>
        </w:rPr>
        <w:t xml:space="preserve"> using SLM/SL</w:t>
      </w:r>
      <w:r w:rsidRPr="00C41EFE">
        <w:rPr>
          <w:rFonts w:hint="eastAsia"/>
          <w:lang w:eastAsia="ja-JP"/>
        </w:rPr>
        <w:t>R</w:t>
      </w:r>
      <w:r w:rsidRPr="00C41EFE">
        <w:rPr>
          <w:lang w:eastAsia="ja-JP"/>
        </w:rPr>
        <w:t xml:space="preserve"> </w:t>
      </w:r>
      <w:r w:rsidRPr="00C41EFE">
        <w:rPr>
          <w:rFonts w:hint="eastAsia"/>
          <w:lang w:eastAsia="ja-JP"/>
        </w:rPr>
        <w:t>are</w:t>
      </w:r>
      <w:r w:rsidRPr="00C41EFE">
        <w:rPr>
          <w:lang w:eastAsia="ja-JP"/>
        </w:rPr>
        <w:t xml:space="preserve"> listed</w:t>
      </w:r>
      <w:r w:rsidRPr="00C41EFE">
        <w:rPr>
          <w:rFonts w:hint="eastAsia"/>
          <w:lang w:eastAsia="ja-JP"/>
        </w:rPr>
        <w:t xml:space="preserve"> in Table </w:t>
      </w:r>
      <w:r w:rsidRPr="00C41EFE">
        <w:rPr>
          <w:lang w:eastAsia="ja-JP"/>
        </w:rPr>
        <w:t>1</w:t>
      </w:r>
      <w:r w:rsidRPr="00C41EFE">
        <w:rPr>
          <w:rFonts w:hint="eastAsia"/>
          <w:lang w:eastAsia="ja-JP"/>
        </w:rPr>
        <w:t>c.</w:t>
      </w:r>
    </w:p>
    <w:p w14:paraId="38BD1861" w14:textId="77777777" w:rsidR="00F525C3" w:rsidRPr="00C41EFE" w:rsidRDefault="00F525C3" w:rsidP="00F525C3">
      <w:pPr>
        <w:tabs>
          <w:tab w:val="clear" w:pos="794"/>
          <w:tab w:val="left" w:pos="0"/>
        </w:tabs>
        <w:rPr>
          <w:lang w:eastAsia="ja-JP"/>
        </w:rPr>
      </w:pPr>
      <w:r w:rsidRPr="00C41EFE">
        <w:rPr>
          <w:rFonts w:hint="eastAsia"/>
          <w:lang w:eastAsia="ja-JP"/>
        </w:rPr>
        <w:t xml:space="preserve">The result of measuring result is represented via </w:t>
      </w:r>
      <w:r w:rsidRPr="00C41EFE">
        <w:rPr>
          <w:lang w:val="en-US"/>
        </w:rPr>
        <w:t>ETHDe_FT_So_MI_</w:t>
      </w:r>
      <w:r w:rsidRPr="00C41EFE">
        <w:rPr>
          <w:lang w:val="en-US" w:eastAsia="ja-JP"/>
        </w:rPr>
        <w:t>S</w:t>
      </w:r>
      <w:r w:rsidRPr="00C41EFE">
        <w:rPr>
          <w:lang w:val="en-US"/>
        </w:rPr>
        <w:t>L_Result</w:t>
      </w:r>
      <w:r w:rsidRPr="00C41EFE">
        <w:rPr>
          <w:rFonts w:hint="eastAsia"/>
          <w:lang w:val="en-US" w:eastAsia="ja-JP"/>
        </w:rPr>
        <w:t xml:space="preserve"> </w:t>
      </w:r>
      <w:r w:rsidRPr="00C41EFE">
        <w:rPr>
          <w:lang w:val="en-US"/>
        </w:rPr>
        <w:t>(N_TF, N_LF, F_TF, F_LF)</w:t>
      </w:r>
      <w:r w:rsidRPr="00C41EFE">
        <w:rPr>
          <w:lang w:val="en-US" w:eastAsia="ja-JP"/>
        </w:rPr>
        <w:t xml:space="preserve"> as:</w:t>
      </w:r>
    </w:p>
    <w:p w14:paraId="495D02CD" w14:textId="77777777" w:rsidR="00F525C3" w:rsidRPr="00C41EFE" w:rsidRDefault="00F525C3" w:rsidP="0095209C">
      <w:pPr>
        <w:numPr>
          <w:ilvl w:val="0"/>
          <w:numId w:val="1"/>
        </w:numPr>
        <w:tabs>
          <w:tab w:val="left" w:pos="5130"/>
        </w:tabs>
        <w:ind w:left="810"/>
        <w:jc w:val="both"/>
        <w:rPr>
          <w:lang w:val="it-IT" w:eastAsia="ja-JP"/>
        </w:rPr>
      </w:pPr>
      <w:r w:rsidRPr="00C41EFE">
        <w:rPr>
          <w:lang w:eastAsia="ja-JP"/>
        </w:rPr>
        <w:tab/>
      </w:r>
      <w:r w:rsidRPr="00C41EFE">
        <w:rPr>
          <w:lang w:val="it-IT"/>
        </w:rPr>
        <w:t xml:space="preserve">Near-end </w:t>
      </w:r>
      <w:r w:rsidRPr="00C41EFE">
        <w:rPr>
          <w:rFonts w:hint="eastAsia"/>
          <w:lang w:val="it-IT" w:eastAsia="ja-JP"/>
        </w:rPr>
        <w:t>T</w:t>
      </w:r>
      <w:r w:rsidRPr="00C41EFE">
        <w:rPr>
          <w:lang w:val="it-IT"/>
        </w:rPr>
        <w:t>ransmitted Frame</w:t>
      </w:r>
      <w:r w:rsidRPr="00C41EFE">
        <w:rPr>
          <w:rFonts w:hint="eastAsia"/>
          <w:lang w:val="it-IT" w:eastAsia="ja-JP"/>
        </w:rPr>
        <w:t>s</w:t>
      </w:r>
      <w:r w:rsidRPr="00C41EFE">
        <w:rPr>
          <w:lang w:val="it-IT"/>
        </w:rPr>
        <w:t>:</w:t>
      </w:r>
      <w:r w:rsidRPr="00C41EFE">
        <w:rPr>
          <w:lang w:val="it-IT" w:eastAsia="ja-JP"/>
        </w:rPr>
        <w:t xml:space="preserve"> </w:t>
      </w:r>
      <w:r w:rsidRPr="00C41EFE">
        <w:rPr>
          <w:rFonts w:hint="eastAsia"/>
          <w:lang w:val="it-IT" w:eastAsia="ja-JP"/>
        </w:rPr>
        <w:tab/>
      </w:r>
      <w:r w:rsidRPr="00C41EFE">
        <w:rPr>
          <w:lang w:val="en-US"/>
        </w:rPr>
        <w:t>N_TF</w:t>
      </w:r>
    </w:p>
    <w:p w14:paraId="104149D8" w14:textId="77777777" w:rsidR="00F525C3" w:rsidRPr="00C41EFE" w:rsidRDefault="00F525C3" w:rsidP="0095209C">
      <w:pPr>
        <w:numPr>
          <w:ilvl w:val="0"/>
          <w:numId w:val="1"/>
        </w:numPr>
        <w:tabs>
          <w:tab w:val="left" w:pos="5130"/>
        </w:tabs>
        <w:ind w:left="810"/>
        <w:jc w:val="both"/>
        <w:rPr>
          <w:lang w:val="it-IT" w:eastAsia="ja-JP"/>
        </w:rPr>
      </w:pPr>
      <w:r w:rsidRPr="00C41EFE">
        <w:rPr>
          <w:lang w:val="it-IT"/>
        </w:rPr>
        <w:t>Near-end Lost Frame</w:t>
      </w:r>
      <w:r w:rsidRPr="00C41EFE">
        <w:rPr>
          <w:rFonts w:hint="eastAsia"/>
          <w:lang w:val="it-IT" w:eastAsia="ja-JP"/>
        </w:rPr>
        <w:t>s</w:t>
      </w:r>
      <w:r w:rsidRPr="00C41EFE">
        <w:rPr>
          <w:lang w:val="it-IT"/>
        </w:rPr>
        <w:t>:</w:t>
      </w:r>
      <w:r w:rsidRPr="00C41EFE">
        <w:rPr>
          <w:lang w:val="it-IT" w:eastAsia="ja-JP"/>
        </w:rPr>
        <w:t xml:space="preserve"> </w:t>
      </w:r>
      <w:r w:rsidRPr="00C41EFE">
        <w:rPr>
          <w:rFonts w:hint="eastAsia"/>
          <w:lang w:val="it-IT" w:eastAsia="ja-JP"/>
        </w:rPr>
        <w:tab/>
      </w:r>
      <w:r w:rsidRPr="00C41EFE">
        <w:rPr>
          <w:lang w:val="it-IT"/>
        </w:rPr>
        <w:t>N_LF</w:t>
      </w:r>
    </w:p>
    <w:p w14:paraId="33BA8F01" w14:textId="77777777" w:rsidR="00F525C3" w:rsidRPr="00C41EFE" w:rsidRDefault="00F525C3" w:rsidP="0095209C">
      <w:pPr>
        <w:numPr>
          <w:ilvl w:val="0"/>
          <w:numId w:val="1"/>
        </w:numPr>
        <w:tabs>
          <w:tab w:val="left" w:pos="5130"/>
        </w:tabs>
        <w:ind w:left="810"/>
        <w:jc w:val="both"/>
        <w:rPr>
          <w:lang w:val="it-IT" w:eastAsia="ja-JP"/>
        </w:rPr>
      </w:pPr>
      <w:r w:rsidRPr="00C41EFE">
        <w:rPr>
          <w:lang w:val="it-IT"/>
        </w:rPr>
        <w:t xml:space="preserve">Far-end </w:t>
      </w:r>
      <w:r w:rsidRPr="00C41EFE">
        <w:rPr>
          <w:rFonts w:hint="eastAsia"/>
          <w:lang w:val="it-IT" w:eastAsia="ja-JP"/>
        </w:rPr>
        <w:t>T</w:t>
      </w:r>
      <w:r w:rsidRPr="00C41EFE">
        <w:rPr>
          <w:lang w:val="it-IT"/>
        </w:rPr>
        <w:t>ransmitted Frame</w:t>
      </w:r>
      <w:r w:rsidRPr="00C41EFE">
        <w:rPr>
          <w:rFonts w:hint="eastAsia"/>
          <w:lang w:val="it-IT" w:eastAsia="ja-JP"/>
        </w:rPr>
        <w:t>s</w:t>
      </w:r>
      <w:r w:rsidRPr="00C41EFE">
        <w:rPr>
          <w:lang w:val="it-IT"/>
        </w:rPr>
        <w:t>:</w:t>
      </w:r>
      <w:r w:rsidRPr="00C41EFE">
        <w:rPr>
          <w:lang w:val="it-IT" w:eastAsia="ja-JP"/>
        </w:rPr>
        <w:t xml:space="preserve"> </w:t>
      </w:r>
      <w:r w:rsidRPr="00C41EFE">
        <w:rPr>
          <w:rFonts w:hint="eastAsia"/>
          <w:lang w:val="it-IT" w:eastAsia="ja-JP"/>
        </w:rPr>
        <w:tab/>
      </w:r>
      <w:r w:rsidRPr="00C41EFE">
        <w:rPr>
          <w:lang w:val="it-IT" w:eastAsia="ja-JP"/>
        </w:rPr>
        <w:t>F</w:t>
      </w:r>
      <w:r w:rsidRPr="00C41EFE">
        <w:rPr>
          <w:rFonts w:hint="eastAsia"/>
          <w:lang w:val="it-IT" w:eastAsia="ja-JP"/>
        </w:rPr>
        <w:t>_</w:t>
      </w:r>
      <w:r w:rsidRPr="00C41EFE">
        <w:rPr>
          <w:lang w:val="it-IT" w:eastAsia="ja-JP"/>
        </w:rPr>
        <w:t>TF</w:t>
      </w:r>
    </w:p>
    <w:p w14:paraId="170CE14C" w14:textId="77777777" w:rsidR="00F525C3" w:rsidRPr="00C41EFE" w:rsidRDefault="00F525C3" w:rsidP="0095209C">
      <w:pPr>
        <w:numPr>
          <w:ilvl w:val="0"/>
          <w:numId w:val="1"/>
        </w:numPr>
        <w:tabs>
          <w:tab w:val="left" w:pos="5130"/>
        </w:tabs>
        <w:ind w:left="810"/>
        <w:jc w:val="both"/>
        <w:rPr>
          <w:lang w:val="it-IT" w:eastAsia="ja-JP"/>
        </w:rPr>
      </w:pPr>
      <w:r w:rsidRPr="00C41EFE">
        <w:rPr>
          <w:lang w:val="it-IT" w:eastAsia="ja-JP"/>
        </w:rPr>
        <w:tab/>
      </w:r>
      <w:r w:rsidRPr="00C41EFE">
        <w:rPr>
          <w:lang w:val="it-IT"/>
        </w:rPr>
        <w:t>Far-end Lost Frame</w:t>
      </w:r>
      <w:r w:rsidRPr="00C41EFE">
        <w:rPr>
          <w:rFonts w:hint="eastAsia"/>
          <w:lang w:val="it-IT" w:eastAsia="ja-JP"/>
        </w:rPr>
        <w:t>s</w:t>
      </w:r>
      <w:r w:rsidRPr="00C41EFE">
        <w:rPr>
          <w:lang w:val="it-IT"/>
        </w:rPr>
        <w:t>:</w:t>
      </w:r>
      <w:r w:rsidRPr="00C41EFE">
        <w:rPr>
          <w:rFonts w:hint="eastAsia"/>
          <w:lang w:val="it-IT" w:eastAsia="ja-JP"/>
        </w:rPr>
        <w:tab/>
      </w:r>
      <w:r w:rsidRPr="00C41EFE">
        <w:rPr>
          <w:lang w:val="it-IT" w:eastAsia="ja-JP"/>
        </w:rPr>
        <w:t>F</w:t>
      </w:r>
      <w:r w:rsidRPr="00C41EFE">
        <w:rPr>
          <w:rFonts w:hint="eastAsia"/>
          <w:lang w:val="it-IT" w:eastAsia="ja-JP"/>
        </w:rPr>
        <w:t>_</w:t>
      </w:r>
      <w:r w:rsidRPr="00C41EFE">
        <w:rPr>
          <w:lang w:val="it-IT" w:eastAsia="ja-JP"/>
        </w:rPr>
        <w:t>LF</w:t>
      </w:r>
    </w:p>
    <w:p w14:paraId="642BE278" w14:textId="76080EA6" w:rsidR="00F525C3" w:rsidRDefault="00F525C3" w:rsidP="00F525C3">
      <w:pPr>
        <w:rPr>
          <w:lang w:eastAsia="ja-JP"/>
        </w:rPr>
      </w:pPr>
      <w:r w:rsidRPr="00C41EFE">
        <w:rPr>
          <w:rFonts w:hint="eastAsia"/>
          <w:lang w:eastAsia="ja-JP"/>
        </w:rPr>
        <w:t xml:space="preserve">Being different from LMM/LMR, only SLM/SLR frames are used for </w:t>
      </w:r>
      <w:r w:rsidRPr="00C41EFE">
        <w:rPr>
          <w:lang w:eastAsia="ja-JP"/>
        </w:rPr>
        <w:t>Synthetic loss measurement</w:t>
      </w:r>
      <w:r w:rsidRPr="00C41EFE">
        <w:rPr>
          <w:rFonts w:hint="eastAsia"/>
          <w:lang w:eastAsia="ja-JP"/>
        </w:rPr>
        <w:t xml:space="preserve"> by calculating the sequence number in SLM /SLR frames. No </w:t>
      </w:r>
      <w:r w:rsidR="00BC27EF">
        <w:rPr>
          <w:lang w:eastAsia="ja-JP"/>
        </w:rPr>
        <w:t>other OAM frames are counted.</w:t>
      </w:r>
      <w:r w:rsidRPr="00C41EFE">
        <w:rPr>
          <w:rFonts w:hint="eastAsia"/>
          <w:lang w:eastAsia="ja-JP"/>
        </w:rPr>
        <w:t xml:space="preserve">  </w:t>
      </w:r>
    </w:p>
    <w:p w14:paraId="1518ABFD" w14:textId="77777777" w:rsidR="000848F9" w:rsidRPr="00BA0E1F" w:rsidRDefault="000848F9" w:rsidP="000848F9">
      <w:pPr>
        <w:tabs>
          <w:tab w:val="left" w:pos="5130"/>
        </w:tabs>
        <w:jc w:val="both"/>
        <w:rPr>
          <w:lang w:eastAsia="ja-JP"/>
        </w:rPr>
      </w:pPr>
      <w:r w:rsidRPr="0086219D">
        <w:rPr>
          <w:lang w:val="it-IT" w:eastAsia="ja-JP"/>
        </w:rPr>
        <w:t>Results are returned at the end of the test (on</w:t>
      </w:r>
      <w:r>
        <w:rPr>
          <w:lang w:val="it-IT" w:eastAsia="ja-JP"/>
        </w:rPr>
        <w:t xml:space="preserve"> receipt of the ETHDe_FT_So_MI_SL</w:t>
      </w:r>
      <w:r w:rsidRPr="0086219D">
        <w:rPr>
          <w:lang w:val="it-IT" w:eastAsia="ja-JP"/>
        </w:rPr>
        <w:t>_Terminate signal) or during the test (on receipt of the ETHD</w:t>
      </w:r>
      <w:r>
        <w:rPr>
          <w:lang w:val="it-IT" w:eastAsia="ja-JP"/>
        </w:rPr>
        <w:t>e_FT_So_MI_SL</w:t>
      </w:r>
      <w:r w:rsidRPr="0086219D">
        <w:rPr>
          <w:lang w:val="it-IT" w:eastAsia="ja-JP"/>
        </w:rPr>
        <w:t>_Intermediate_Request signal).</w:t>
      </w:r>
    </w:p>
    <w:p w14:paraId="69A90B05" w14:textId="77777777" w:rsidR="000848F9" w:rsidRDefault="000848F9" w:rsidP="00F525C3">
      <w:pPr>
        <w:rPr>
          <w:lang w:eastAsia="ja-JP"/>
        </w:rPr>
      </w:pPr>
    </w:p>
    <w:p w14:paraId="1B4BA35A" w14:textId="2E26FB14" w:rsidR="00EA2D4A" w:rsidRPr="00C41EFE" w:rsidRDefault="00EA2D4A" w:rsidP="00EA2D4A">
      <w:pPr>
        <w:pStyle w:val="Heading3"/>
      </w:pPr>
      <w:r>
        <w:rPr>
          <w:lang w:eastAsia="ja-JP"/>
        </w:rPr>
        <w:lastRenderedPageBreak/>
        <w:t>10</w:t>
      </w:r>
      <w:r w:rsidRPr="00C41EFE">
        <w:rPr>
          <w:lang w:eastAsia="ja-JP"/>
        </w:rPr>
        <w:t>.</w:t>
      </w:r>
      <w:r>
        <w:rPr>
          <w:lang w:eastAsia="ja-JP"/>
        </w:rPr>
        <w:t>2</w:t>
      </w:r>
      <w:r w:rsidRPr="00C41EFE">
        <w:rPr>
          <w:lang w:eastAsia="ja-JP"/>
        </w:rPr>
        <w:t>.</w:t>
      </w:r>
      <w:r w:rsidR="002F1A93">
        <w:rPr>
          <w:lang w:eastAsia="ja-JP"/>
        </w:rPr>
        <w:t>2</w:t>
      </w:r>
      <w:r w:rsidRPr="00C41EFE">
        <w:rPr>
          <w:lang w:eastAsia="ja-JP"/>
        </w:rPr>
        <w:tab/>
        <w:t>Process</w:t>
      </w:r>
      <w:r>
        <w:rPr>
          <w:lang w:eastAsia="ja-JP"/>
        </w:rPr>
        <w:t xml:space="preserve"> for proactive</w:t>
      </w:r>
    </w:p>
    <w:p w14:paraId="1C7FAF38" w14:textId="032F94A7" w:rsidR="00EA2D4A" w:rsidRPr="00C41EFE" w:rsidRDefault="00EA2D4A" w:rsidP="00EA2D4A">
      <w:pPr>
        <w:rPr>
          <w:lang w:eastAsia="ja-JP"/>
        </w:rPr>
      </w:pPr>
      <w:r w:rsidRPr="00C41EFE">
        <w:rPr>
          <w:rFonts w:hint="eastAsia"/>
          <w:lang w:eastAsia="ja-JP"/>
        </w:rPr>
        <w:t xml:space="preserve">The overview of the </w:t>
      </w:r>
      <w:r w:rsidRPr="00C41EFE">
        <w:rPr>
          <w:lang w:eastAsia="ja-JP"/>
        </w:rPr>
        <w:t xml:space="preserve">process involved </w:t>
      </w:r>
      <w:r w:rsidRPr="00C41EFE">
        <w:rPr>
          <w:rFonts w:hint="eastAsia"/>
          <w:lang w:eastAsia="ja-JP"/>
        </w:rPr>
        <w:t xml:space="preserve">with proactive </w:t>
      </w:r>
      <w:r w:rsidR="002D6CEE">
        <w:t>Single-Ended ETH-SLM</w:t>
      </w:r>
      <w:r w:rsidRPr="00C41EFE">
        <w:rPr>
          <w:rFonts w:hint="eastAsia"/>
          <w:lang w:eastAsia="ja-JP"/>
        </w:rPr>
        <w:t xml:space="preserve"> </w:t>
      </w:r>
      <w:r w:rsidRPr="00C41EFE">
        <w:rPr>
          <w:lang w:eastAsia="ja-JP"/>
        </w:rPr>
        <w:t xml:space="preserve">using </w:t>
      </w:r>
      <w:r w:rsidRPr="00C41EFE">
        <w:rPr>
          <w:rFonts w:hint="eastAsia"/>
          <w:lang w:eastAsia="ja-JP"/>
        </w:rPr>
        <w:t>SLM/LMR</w:t>
      </w:r>
      <w:r w:rsidRPr="00C41EFE">
        <w:rPr>
          <w:lang w:eastAsia="ja-JP"/>
        </w:rPr>
        <w:t xml:space="preserve"> is described in clause 8.1.</w:t>
      </w:r>
      <w:r w:rsidRPr="00C41EFE">
        <w:rPr>
          <w:rFonts w:hint="eastAsia"/>
          <w:lang w:eastAsia="ja-JP"/>
        </w:rPr>
        <w:t>14</w:t>
      </w:r>
      <w:r w:rsidRPr="00C41EFE">
        <w:rPr>
          <w:lang w:eastAsia="ja-JP"/>
        </w:rPr>
        <w:t xml:space="preserve"> of [ITU-T G.8021].</w:t>
      </w:r>
      <w:r w:rsidRPr="00C41EFE">
        <w:rPr>
          <w:rFonts w:hint="eastAsia"/>
          <w:lang w:eastAsia="ja-JP"/>
        </w:rPr>
        <w:t xml:space="preserve"> </w:t>
      </w:r>
      <w:r w:rsidRPr="00C41EFE">
        <w:rPr>
          <w:lang w:eastAsia="ja-JP"/>
        </w:rPr>
        <w:t>The management information (MI) signals and their values</w:t>
      </w:r>
      <w:r w:rsidRPr="00C41EFE">
        <w:rPr>
          <w:rFonts w:hint="eastAsia"/>
          <w:lang w:eastAsia="ja-JP"/>
        </w:rPr>
        <w:t xml:space="preserve"> for </w:t>
      </w:r>
      <w:r w:rsidRPr="00C41EFE">
        <w:rPr>
          <w:lang w:eastAsia="ja-JP"/>
        </w:rPr>
        <w:t xml:space="preserve">proactive </w:t>
      </w:r>
      <w:r w:rsidR="00712298" w:rsidRPr="00112459">
        <w:t>Single-Ended ETH-SLM</w:t>
      </w:r>
      <w:r w:rsidR="00712298">
        <w:t xml:space="preserve"> </w:t>
      </w:r>
      <w:r w:rsidRPr="00C41EFE">
        <w:rPr>
          <w:lang w:eastAsia="ja-JP"/>
        </w:rPr>
        <w:t xml:space="preserve">using </w:t>
      </w:r>
      <w:r w:rsidRPr="00C41EFE">
        <w:rPr>
          <w:rFonts w:hint="eastAsia"/>
          <w:lang w:eastAsia="ja-JP"/>
        </w:rPr>
        <w:t>SLM/SLR</w:t>
      </w:r>
      <w:r w:rsidRPr="00C41EFE">
        <w:rPr>
          <w:lang w:eastAsia="ja-JP"/>
        </w:rPr>
        <w:t xml:space="preserve"> </w:t>
      </w:r>
      <w:r w:rsidRPr="00C41EFE">
        <w:rPr>
          <w:rFonts w:hint="eastAsia"/>
          <w:lang w:eastAsia="ja-JP"/>
        </w:rPr>
        <w:t>are</w:t>
      </w:r>
      <w:r w:rsidRPr="00C41EFE">
        <w:rPr>
          <w:lang w:eastAsia="ja-JP"/>
        </w:rPr>
        <w:t xml:space="preserve"> listed</w:t>
      </w:r>
      <w:r w:rsidRPr="00C41EFE">
        <w:rPr>
          <w:rFonts w:hint="eastAsia"/>
          <w:lang w:eastAsia="ja-JP"/>
        </w:rPr>
        <w:t xml:space="preserve"> in Table </w:t>
      </w:r>
      <w:r>
        <w:rPr>
          <w:rFonts w:hint="eastAsia"/>
          <w:lang w:eastAsia="ja-JP"/>
        </w:rPr>
        <w:t>A.2 in Annex A</w:t>
      </w:r>
      <w:r w:rsidRPr="00C41EFE">
        <w:rPr>
          <w:rFonts w:hint="eastAsia"/>
          <w:lang w:eastAsia="ja-JP"/>
        </w:rPr>
        <w:t>.</w:t>
      </w:r>
    </w:p>
    <w:p w14:paraId="6971CB1D" w14:textId="77777777" w:rsidR="00EA2D4A" w:rsidRPr="00C41EFE" w:rsidRDefault="00EA2D4A" w:rsidP="00EA2D4A">
      <w:pPr>
        <w:tabs>
          <w:tab w:val="clear" w:pos="794"/>
          <w:tab w:val="left" w:pos="0"/>
        </w:tabs>
        <w:ind w:hanging="29"/>
        <w:rPr>
          <w:lang w:eastAsia="ja-JP"/>
        </w:rPr>
      </w:pPr>
      <w:r w:rsidRPr="00C41EFE">
        <w:rPr>
          <w:szCs w:val="24"/>
          <w:lang w:eastAsia="ja-JP"/>
        </w:rPr>
        <w:t>The result of measu</w:t>
      </w:r>
      <w:r w:rsidRPr="00C41EFE">
        <w:rPr>
          <w:rFonts w:hint="eastAsia"/>
          <w:szCs w:val="24"/>
          <w:lang w:eastAsia="ja-JP"/>
        </w:rPr>
        <w:t>rement</w:t>
      </w:r>
      <w:r w:rsidRPr="00C41EFE">
        <w:rPr>
          <w:szCs w:val="24"/>
          <w:lang w:eastAsia="ja-JP"/>
        </w:rPr>
        <w:t xml:space="preserve"> </w:t>
      </w:r>
      <w:r w:rsidRPr="00C41EFE">
        <w:rPr>
          <w:rFonts w:hint="eastAsia"/>
          <w:szCs w:val="24"/>
          <w:lang w:eastAsia="ja-JP"/>
        </w:rPr>
        <w:t xml:space="preserve">in the process </w:t>
      </w:r>
      <w:r w:rsidRPr="00C41EFE">
        <w:rPr>
          <w:szCs w:val="24"/>
          <w:lang w:eastAsia="ja-JP"/>
        </w:rPr>
        <w:t xml:space="preserve">is represented as </w:t>
      </w:r>
      <w:r w:rsidRPr="00C41EFE">
        <w:rPr>
          <w:szCs w:val="24"/>
          <w:lang w:val="en-US"/>
        </w:rPr>
        <w:t>ETH_RI_</w:t>
      </w:r>
      <w:r w:rsidRPr="00C41EFE">
        <w:rPr>
          <w:rFonts w:hint="eastAsia"/>
          <w:szCs w:val="24"/>
          <w:lang w:val="en-US" w:eastAsia="ja-JP"/>
        </w:rPr>
        <w:t>SLM_Result (N_TF, N_LF, F_TF, F_LF)</w:t>
      </w:r>
      <w:r w:rsidRPr="008B67DD">
        <w:rPr>
          <w:rFonts w:hint="eastAsia"/>
          <w:szCs w:val="24"/>
          <w:lang w:val="en-US" w:eastAsia="ja-JP"/>
        </w:rPr>
        <w:t xml:space="preserve"> [1...M</w:t>
      </w:r>
      <w:r w:rsidRPr="008B67DD">
        <w:rPr>
          <w:rFonts w:hint="eastAsia"/>
          <w:szCs w:val="24"/>
          <w:vertAlign w:val="subscript"/>
          <w:lang w:val="en-US" w:eastAsia="ja-JP"/>
        </w:rPr>
        <w:t>LM</w:t>
      </w:r>
      <w:r w:rsidRPr="008B67DD">
        <w:rPr>
          <w:rFonts w:hint="eastAsia"/>
          <w:szCs w:val="24"/>
          <w:lang w:val="en-US" w:eastAsia="ja-JP"/>
        </w:rPr>
        <w:t xml:space="preserve">]. </w:t>
      </w:r>
      <w:r w:rsidRPr="00C41EFE">
        <w:rPr>
          <w:rFonts w:hint="eastAsia"/>
          <w:lang w:eastAsia="ja-JP"/>
        </w:rPr>
        <w:t xml:space="preserve">Finally, the results of </w:t>
      </w:r>
      <w:r w:rsidRPr="00C41EFE">
        <w:rPr>
          <w:lang w:eastAsia="ja-JP"/>
        </w:rPr>
        <w:t>measurement</w:t>
      </w:r>
      <w:r w:rsidRPr="00C41EFE">
        <w:rPr>
          <w:rFonts w:hint="eastAsia"/>
          <w:lang w:eastAsia="ja-JP"/>
        </w:rPr>
        <w:t xml:space="preserve"> are represented as:</w:t>
      </w:r>
    </w:p>
    <w:p w14:paraId="4D89F439" w14:textId="77777777" w:rsidR="00EA2D4A" w:rsidRPr="00C41EFE" w:rsidRDefault="00EA2D4A" w:rsidP="00EA2D4A">
      <w:pPr>
        <w:numPr>
          <w:ilvl w:val="0"/>
          <w:numId w:val="1"/>
        </w:numPr>
        <w:tabs>
          <w:tab w:val="left" w:pos="5130"/>
        </w:tabs>
        <w:ind w:left="810"/>
        <w:jc w:val="both"/>
        <w:rPr>
          <w:lang w:val="it-IT" w:eastAsia="ja-JP"/>
        </w:rPr>
      </w:pPr>
      <w:r w:rsidRPr="00C41EFE">
        <w:rPr>
          <w:lang w:val="it-IT"/>
        </w:rPr>
        <w:t xml:space="preserve">Near-end </w:t>
      </w:r>
      <w:r w:rsidRPr="00C41EFE">
        <w:rPr>
          <w:rFonts w:hint="eastAsia"/>
          <w:lang w:val="it-IT" w:eastAsia="ja-JP"/>
        </w:rPr>
        <w:t>T</w:t>
      </w:r>
      <w:r w:rsidRPr="00C41EFE">
        <w:rPr>
          <w:lang w:val="it-IT"/>
        </w:rPr>
        <w:t>ransmitted Frame</w:t>
      </w:r>
      <w:r w:rsidRPr="00C41EFE">
        <w:rPr>
          <w:rFonts w:hint="eastAsia"/>
          <w:lang w:val="it-IT" w:eastAsia="ja-JP"/>
        </w:rPr>
        <w:t>s</w:t>
      </w:r>
      <w:r w:rsidRPr="00C41EFE">
        <w:rPr>
          <w:lang w:val="it-IT"/>
        </w:rPr>
        <w:t>:</w:t>
      </w:r>
      <w:r w:rsidRPr="00C41EFE">
        <w:rPr>
          <w:lang w:val="it-IT"/>
        </w:rPr>
        <w:tab/>
        <w:t>ETHx_FT_Sk_MI_pN_</w:t>
      </w:r>
      <w:r w:rsidRPr="00C41EFE">
        <w:rPr>
          <w:lang w:val="it-IT" w:eastAsia="ja-JP"/>
        </w:rPr>
        <w:t>TF</w:t>
      </w:r>
    </w:p>
    <w:p w14:paraId="406AFCA2" w14:textId="77777777" w:rsidR="00EA2D4A" w:rsidRPr="00C41EFE" w:rsidRDefault="00EA2D4A" w:rsidP="00EA2D4A">
      <w:pPr>
        <w:numPr>
          <w:ilvl w:val="0"/>
          <w:numId w:val="1"/>
        </w:numPr>
        <w:tabs>
          <w:tab w:val="left" w:pos="5130"/>
        </w:tabs>
        <w:ind w:left="810"/>
        <w:jc w:val="both"/>
        <w:rPr>
          <w:lang w:val="it-IT"/>
        </w:rPr>
      </w:pPr>
      <w:r w:rsidRPr="00C41EFE">
        <w:rPr>
          <w:lang w:val="it-IT"/>
        </w:rPr>
        <w:t>Near-end Lost Frame</w:t>
      </w:r>
      <w:r w:rsidRPr="00C41EFE">
        <w:rPr>
          <w:rFonts w:hint="eastAsia"/>
          <w:lang w:val="it-IT" w:eastAsia="ja-JP"/>
        </w:rPr>
        <w:t>s</w:t>
      </w:r>
      <w:r w:rsidRPr="00C41EFE">
        <w:rPr>
          <w:lang w:val="it-IT"/>
        </w:rPr>
        <w:t>:</w:t>
      </w:r>
      <w:r w:rsidRPr="00C41EFE">
        <w:rPr>
          <w:lang w:val="it-IT"/>
        </w:rPr>
        <w:tab/>
        <w:t>ETHx_FT_Sk_MI_pN_LF</w:t>
      </w:r>
    </w:p>
    <w:p w14:paraId="636AA918" w14:textId="77777777" w:rsidR="00EA2D4A" w:rsidRPr="00C41EFE" w:rsidRDefault="00EA2D4A" w:rsidP="00EA2D4A">
      <w:pPr>
        <w:numPr>
          <w:ilvl w:val="0"/>
          <w:numId w:val="1"/>
        </w:numPr>
        <w:tabs>
          <w:tab w:val="left" w:pos="5130"/>
        </w:tabs>
        <w:ind w:left="810"/>
        <w:jc w:val="both"/>
        <w:rPr>
          <w:lang w:val="it-IT" w:eastAsia="ja-JP"/>
        </w:rPr>
      </w:pPr>
      <w:r w:rsidRPr="00C41EFE">
        <w:rPr>
          <w:lang w:val="it-IT"/>
        </w:rPr>
        <w:t xml:space="preserve">Far-end </w:t>
      </w:r>
      <w:r w:rsidRPr="00C41EFE">
        <w:rPr>
          <w:rFonts w:hint="eastAsia"/>
          <w:lang w:val="it-IT" w:eastAsia="ja-JP"/>
        </w:rPr>
        <w:t>T</w:t>
      </w:r>
      <w:r w:rsidRPr="00C41EFE">
        <w:rPr>
          <w:lang w:val="it-IT"/>
        </w:rPr>
        <w:t>ransmitted Frame</w:t>
      </w:r>
      <w:r w:rsidRPr="00C41EFE">
        <w:rPr>
          <w:rFonts w:hint="eastAsia"/>
          <w:lang w:val="it-IT" w:eastAsia="ja-JP"/>
        </w:rPr>
        <w:t>s</w:t>
      </w:r>
      <w:r w:rsidRPr="00C41EFE">
        <w:rPr>
          <w:lang w:val="it-IT"/>
        </w:rPr>
        <w:t>:</w:t>
      </w:r>
      <w:r w:rsidRPr="00C41EFE">
        <w:rPr>
          <w:lang w:val="it-IT"/>
        </w:rPr>
        <w:tab/>
        <w:t>ETHx_FT_Sk_MI_pF_</w:t>
      </w:r>
      <w:r w:rsidRPr="00C41EFE">
        <w:rPr>
          <w:lang w:val="it-IT" w:eastAsia="ja-JP"/>
        </w:rPr>
        <w:t>TF</w:t>
      </w:r>
    </w:p>
    <w:p w14:paraId="0DE5DA2F" w14:textId="77777777" w:rsidR="00EA2D4A" w:rsidRPr="00C41EFE" w:rsidRDefault="00EA2D4A" w:rsidP="00EA2D4A">
      <w:pPr>
        <w:numPr>
          <w:ilvl w:val="0"/>
          <w:numId w:val="1"/>
        </w:numPr>
        <w:tabs>
          <w:tab w:val="left" w:pos="5130"/>
        </w:tabs>
        <w:ind w:left="810"/>
        <w:jc w:val="both"/>
        <w:rPr>
          <w:lang w:val="it-IT" w:eastAsia="ja-JP"/>
        </w:rPr>
      </w:pPr>
      <w:r w:rsidRPr="00C41EFE">
        <w:rPr>
          <w:lang w:val="it-IT"/>
        </w:rPr>
        <w:t>Far-end Lost Frame</w:t>
      </w:r>
      <w:r w:rsidRPr="00C41EFE">
        <w:rPr>
          <w:rFonts w:hint="eastAsia"/>
          <w:lang w:val="it-IT" w:eastAsia="ja-JP"/>
        </w:rPr>
        <w:t>s</w:t>
      </w:r>
      <w:r w:rsidRPr="00C41EFE">
        <w:rPr>
          <w:lang w:val="it-IT"/>
        </w:rPr>
        <w:t>:</w:t>
      </w:r>
      <w:r w:rsidRPr="00C41EFE">
        <w:rPr>
          <w:lang w:val="it-IT"/>
        </w:rPr>
        <w:tab/>
        <w:t>ETHx_FT_Sk_MI_pF_</w:t>
      </w:r>
      <w:r w:rsidRPr="00C41EFE">
        <w:rPr>
          <w:lang w:val="it-IT" w:eastAsia="ja-JP"/>
        </w:rPr>
        <w:t>LF</w:t>
      </w:r>
    </w:p>
    <w:p w14:paraId="45EFF618" w14:textId="1EF0B862" w:rsidR="00EA2D4A" w:rsidRPr="00C41EFE" w:rsidRDefault="00EA2D4A" w:rsidP="00EA2D4A">
      <w:pPr>
        <w:rPr>
          <w:lang w:eastAsia="ja-JP"/>
        </w:rPr>
      </w:pPr>
      <w:r w:rsidRPr="00C41EFE">
        <w:rPr>
          <w:rFonts w:hint="eastAsia"/>
          <w:lang w:eastAsia="ja-JP"/>
        </w:rPr>
        <w:t xml:space="preserve">Being different from </w:t>
      </w:r>
      <w:r w:rsidR="00A61680">
        <w:rPr>
          <w:lang w:eastAsia="ja-JP"/>
        </w:rPr>
        <w:t>ETH-LM</w:t>
      </w:r>
      <w:r w:rsidRPr="00C41EFE">
        <w:rPr>
          <w:rFonts w:hint="eastAsia"/>
          <w:lang w:eastAsia="ja-JP"/>
        </w:rPr>
        <w:t xml:space="preserve">, only SLM and SLR frames are used for </w:t>
      </w:r>
      <w:r w:rsidRPr="00C41EFE">
        <w:rPr>
          <w:lang w:eastAsia="ja-JP"/>
        </w:rPr>
        <w:t>Synthetic loss measurement</w:t>
      </w:r>
      <w:r w:rsidRPr="00C41EFE">
        <w:rPr>
          <w:rFonts w:hint="eastAsia"/>
          <w:lang w:eastAsia="ja-JP"/>
        </w:rPr>
        <w:t xml:space="preserve"> by calculating the sequence number in SLM and SLR frames. </w:t>
      </w:r>
      <w:r w:rsidR="00BC27EF" w:rsidRPr="00C41EFE">
        <w:rPr>
          <w:rFonts w:hint="eastAsia"/>
          <w:lang w:eastAsia="ja-JP"/>
        </w:rPr>
        <w:t xml:space="preserve">No </w:t>
      </w:r>
      <w:r w:rsidR="00BC27EF">
        <w:rPr>
          <w:lang w:eastAsia="ja-JP"/>
        </w:rPr>
        <w:t>other OAM frames are counted.</w:t>
      </w:r>
      <w:r w:rsidR="00BC27EF" w:rsidRPr="00C41EFE">
        <w:rPr>
          <w:rFonts w:hint="eastAsia"/>
          <w:lang w:eastAsia="ja-JP"/>
        </w:rPr>
        <w:t xml:space="preserve"> </w:t>
      </w:r>
      <w:r w:rsidRPr="00C41EFE">
        <w:rPr>
          <w:rFonts w:hint="eastAsia"/>
          <w:lang w:eastAsia="ja-JP"/>
        </w:rPr>
        <w:t xml:space="preserve"> </w:t>
      </w:r>
    </w:p>
    <w:p w14:paraId="7E5E207D" w14:textId="44445A35" w:rsidR="00EA2D4A" w:rsidRPr="00C41EFE" w:rsidRDefault="00EA2D4A" w:rsidP="00EA2D4A">
      <w:pPr>
        <w:pStyle w:val="Heading2"/>
        <w:rPr>
          <w:lang w:eastAsia="ja-JP"/>
        </w:rPr>
      </w:pPr>
      <w:r>
        <w:rPr>
          <w:rFonts w:hint="eastAsia"/>
          <w:lang w:eastAsia="ja-JP"/>
        </w:rPr>
        <w:t>10.3</w:t>
      </w:r>
      <w:r w:rsidRPr="00C41EFE">
        <w:rPr>
          <w:rFonts w:hint="eastAsia"/>
          <w:lang w:eastAsia="ja-JP"/>
        </w:rPr>
        <w:tab/>
      </w:r>
      <w:r w:rsidRPr="00C41EFE">
        <w:rPr>
          <w:lang w:eastAsia="ja-JP"/>
        </w:rPr>
        <w:t>Management requirement</w:t>
      </w:r>
    </w:p>
    <w:p w14:paraId="24C17294" w14:textId="77777777" w:rsidR="00EA2D4A" w:rsidRPr="00C41EFE" w:rsidRDefault="00EA2D4A" w:rsidP="00EA2D4A">
      <w:pPr>
        <w:rPr>
          <w:lang w:eastAsia="ja-JP"/>
        </w:rPr>
      </w:pPr>
      <w:r w:rsidRPr="00C41EFE">
        <w:rPr>
          <w:lang w:eastAsia="ja-JP"/>
        </w:rPr>
        <w:t xml:space="preserve">The generic requirements of performance monitoring are described in clause 10.2 of [ITU-T G.7710]. </w:t>
      </w:r>
    </w:p>
    <w:p w14:paraId="2C557115" w14:textId="2A7C4F69" w:rsidR="00EA2D4A" w:rsidRPr="00056226" w:rsidRDefault="00EA2D4A" w:rsidP="00EA2D4A">
      <w:pPr>
        <w:rPr>
          <w:lang w:eastAsia="ja-JP"/>
        </w:rPr>
      </w:pPr>
      <w:r w:rsidRPr="00056226">
        <w:rPr>
          <w:lang w:eastAsia="ja-JP"/>
        </w:rPr>
        <w:t xml:space="preserve">The Ethernet specific requirements for </w:t>
      </w:r>
      <w:r w:rsidR="00056226" w:rsidRPr="00056226">
        <w:t>Single-Ended ETH-SLM</w:t>
      </w:r>
      <w:r w:rsidRPr="00056226">
        <w:rPr>
          <w:lang w:eastAsia="ja-JP"/>
        </w:rPr>
        <w:t xml:space="preserve"> are the same as </w:t>
      </w:r>
      <w:r w:rsidR="00056226" w:rsidRPr="00056226">
        <w:t>Single-Ended ETH-LM</w:t>
      </w:r>
      <w:r w:rsidRPr="00056226">
        <w:rPr>
          <w:lang w:eastAsia="ja-JP"/>
        </w:rPr>
        <w:t xml:space="preserve">. See clause </w:t>
      </w:r>
      <w:r w:rsidR="00A61680" w:rsidRPr="00056226">
        <w:rPr>
          <w:lang w:eastAsia="ja-JP"/>
        </w:rPr>
        <w:t>6</w:t>
      </w:r>
      <w:r w:rsidRPr="00056226">
        <w:rPr>
          <w:lang w:eastAsia="ja-JP"/>
        </w:rPr>
        <w:t>.</w:t>
      </w:r>
      <w:r w:rsidR="00A61680" w:rsidRPr="00056226">
        <w:rPr>
          <w:lang w:eastAsia="ja-JP"/>
        </w:rPr>
        <w:t>3</w:t>
      </w:r>
      <w:r w:rsidRPr="00056226">
        <w:rPr>
          <w:lang w:eastAsia="ja-JP"/>
        </w:rPr>
        <w:t>.</w:t>
      </w:r>
      <w:r w:rsidR="00A61680" w:rsidRPr="00056226">
        <w:rPr>
          <w:lang w:eastAsia="ja-JP"/>
        </w:rPr>
        <w:t>1</w:t>
      </w:r>
      <w:r w:rsidR="00712298">
        <w:rPr>
          <w:lang w:eastAsia="ja-JP"/>
        </w:rPr>
        <w:t xml:space="preserve"> </w:t>
      </w:r>
      <w:r w:rsidR="00056226" w:rsidRPr="00DE490C">
        <w:rPr>
          <w:lang w:eastAsia="ja-JP"/>
        </w:rPr>
        <w:t>for on-demand and 6.3.2 for proactive respectively</w:t>
      </w:r>
      <w:r w:rsidRPr="00056226">
        <w:rPr>
          <w:lang w:eastAsia="ja-JP"/>
        </w:rPr>
        <w:t>.</w:t>
      </w:r>
    </w:p>
    <w:p w14:paraId="503D3564" w14:textId="43A88B07" w:rsidR="00EA2D4A" w:rsidRPr="00C41EFE" w:rsidRDefault="00EA2D4A" w:rsidP="00EA2D4A">
      <w:pPr>
        <w:pStyle w:val="Heading2"/>
        <w:rPr>
          <w:lang w:eastAsia="ja-JP"/>
        </w:rPr>
      </w:pPr>
      <w:r>
        <w:rPr>
          <w:rFonts w:hint="eastAsia"/>
          <w:lang w:eastAsia="ja-JP"/>
        </w:rPr>
        <w:t>10.4</w:t>
      </w:r>
      <w:r w:rsidRPr="00C41EFE">
        <w:rPr>
          <w:rFonts w:hint="eastAsia"/>
          <w:lang w:eastAsia="ja-JP"/>
        </w:rPr>
        <w:tab/>
      </w:r>
      <w:r w:rsidRPr="00C41EFE">
        <w:rPr>
          <w:lang w:eastAsia="ja-JP"/>
        </w:rPr>
        <w:t xml:space="preserve">Information </w:t>
      </w:r>
      <w:r w:rsidRPr="00C41EFE">
        <w:rPr>
          <w:rFonts w:hint="eastAsia"/>
          <w:lang w:eastAsia="ja-JP"/>
        </w:rPr>
        <w:t>m</w:t>
      </w:r>
      <w:r w:rsidRPr="00C41EFE">
        <w:rPr>
          <w:lang w:eastAsia="ja-JP"/>
        </w:rPr>
        <w:t>odel</w:t>
      </w:r>
    </w:p>
    <w:p w14:paraId="2D16ACCF" w14:textId="77777777" w:rsidR="00CD6A30" w:rsidRDefault="00EA2D4A" w:rsidP="00F525C3">
      <w:pPr>
        <w:rPr>
          <w:lang w:eastAsia="ja-JP"/>
        </w:rPr>
      </w:pPr>
      <w:r w:rsidRPr="00C41EFE">
        <w:rPr>
          <w:lang w:eastAsia="ja-JP"/>
        </w:rPr>
        <w:t xml:space="preserve">The protocol-neutral information model for Ethernet network element management is defined [ITU-T G.8052]. </w:t>
      </w:r>
    </w:p>
    <w:p w14:paraId="1B38DFD2" w14:textId="663FCBE1" w:rsidR="00FD4753" w:rsidRDefault="00EA2D4A" w:rsidP="00F525C3">
      <w:pPr>
        <w:rPr>
          <w:lang w:eastAsia="ja-JP"/>
        </w:rPr>
      </w:pPr>
      <w:r w:rsidRPr="00C41EFE">
        <w:rPr>
          <w:lang w:eastAsia="ja-JP"/>
        </w:rPr>
        <w:t xml:space="preserve">The modelling of </w:t>
      </w:r>
      <w:r w:rsidRPr="00C41EFE">
        <w:rPr>
          <w:rFonts w:hint="eastAsia"/>
          <w:lang w:eastAsia="ja-JP"/>
        </w:rPr>
        <w:t>o</w:t>
      </w:r>
      <w:r w:rsidRPr="00C41EFE">
        <w:rPr>
          <w:lang w:eastAsia="ja-JP"/>
        </w:rPr>
        <w:t xml:space="preserve">n-demand </w:t>
      </w:r>
      <w:r w:rsidR="00712298">
        <w:rPr>
          <w:lang w:eastAsia="ja-JP"/>
        </w:rPr>
        <w:t>and proactive Single-Ended ETH-SLM</w:t>
      </w:r>
      <w:r w:rsidRPr="00C41EFE">
        <w:rPr>
          <w:lang w:eastAsia="ja-JP"/>
        </w:rPr>
        <w:t xml:space="preserve"> </w:t>
      </w:r>
      <w:r w:rsidRPr="00C41EFE">
        <w:rPr>
          <w:rFonts w:hint="eastAsia"/>
          <w:lang w:eastAsia="ja-JP"/>
        </w:rPr>
        <w:t xml:space="preserve">is </w:t>
      </w:r>
      <w:r w:rsidRPr="00C41EFE">
        <w:rPr>
          <w:lang w:eastAsia="ja-JP"/>
        </w:rPr>
        <w:t>provide</w:t>
      </w:r>
      <w:r w:rsidRPr="00C41EFE">
        <w:rPr>
          <w:rFonts w:hint="eastAsia"/>
          <w:lang w:eastAsia="ja-JP"/>
        </w:rPr>
        <w:t>d</w:t>
      </w:r>
      <w:r w:rsidRPr="00C41EFE">
        <w:rPr>
          <w:lang w:eastAsia="ja-JP"/>
        </w:rPr>
        <w:t xml:space="preserve"> in the on-demand measurement class diagram i</w:t>
      </w:r>
      <w:r>
        <w:rPr>
          <w:lang w:eastAsia="ja-JP"/>
        </w:rPr>
        <w:t>n Figure 7-8 of [ITU-T G.8052]</w:t>
      </w:r>
      <w:r w:rsidR="00712298">
        <w:rPr>
          <w:lang w:eastAsia="ja-JP"/>
        </w:rPr>
        <w:t xml:space="preserve"> and</w:t>
      </w:r>
      <w:r w:rsidRPr="00C41EFE">
        <w:rPr>
          <w:lang w:eastAsia="ja-JP"/>
        </w:rPr>
        <w:t xml:space="preserve"> in the proactive measurement class diagram in Figure 7-13</w:t>
      </w:r>
      <w:r w:rsidRPr="00C41EFE">
        <w:rPr>
          <w:rFonts w:hint="eastAsia"/>
          <w:lang w:eastAsia="ja-JP"/>
        </w:rPr>
        <w:t xml:space="preserve"> of [ITU-T </w:t>
      </w:r>
      <w:r w:rsidRPr="00C41EFE">
        <w:rPr>
          <w:lang w:eastAsia="ja-JP"/>
        </w:rPr>
        <w:t>G.8052</w:t>
      </w:r>
      <w:r w:rsidRPr="00C41EFE">
        <w:rPr>
          <w:rFonts w:hint="eastAsia"/>
          <w:lang w:eastAsia="ja-JP"/>
        </w:rPr>
        <w:t>]</w:t>
      </w:r>
      <w:r w:rsidR="00712298">
        <w:rPr>
          <w:lang w:eastAsia="ja-JP"/>
        </w:rPr>
        <w:t xml:space="preserve"> </w:t>
      </w:r>
      <w:r w:rsidR="00712298" w:rsidRPr="00112459">
        <w:rPr>
          <w:lang w:eastAsia="ja-JP"/>
        </w:rPr>
        <w:t>respectively.</w:t>
      </w:r>
    </w:p>
    <w:p w14:paraId="75978103" w14:textId="387D518D" w:rsidR="00EA2D4A" w:rsidRPr="00C41EFE" w:rsidRDefault="00EA2D4A" w:rsidP="00F525C3">
      <w:pPr>
        <w:rPr>
          <w:lang w:eastAsia="ja-JP"/>
        </w:rPr>
      </w:pPr>
    </w:p>
    <w:p w14:paraId="56F76F70" w14:textId="77777777" w:rsidR="003C29C9" w:rsidRDefault="00A21B47" w:rsidP="0095209C">
      <w:pPr>
        <w:pStyle w:val="Heading1"/>
        <w:numPr>
          <w:ilvl w:val="0"/>
          <w:numId w:val="5"/>
        </w:numPr>
        <w:rPr>
          <w:lang w:eastAsia="ja-JP"/>
        </w:rPr>
      </w:pPr>
      <w:r>
        <w:t>Dual-Ended ETH-SLM</w:t>
      </w:r>
      <w:r w:rsidRPr="00C41EFE" w:rsidDel="00A21B47">
        <w:rPr>
          <w:lang w:eastAsia="ja-JP"/>
        </w:rPr>
        <w:t xml:space="preserve"> </w:t>
      </w:r>
    </w:p>
    <w:p w14:paraId="564C618E" w14:textId="666BF203" w:rsidR="003C29C9" w:rsidRPr="00072931" w:rsidRDefault="003C29C9" w:rsidP="003C29C9">
      <w:pPr>
        <w:rPr>
          <w:lang w:eastAsia="ja-JP"/>
        </w:rPr>
      </w:pPr>
      <w:r w:rsidRPr="005807CC">
        <w:t xml:space="preserve">The following subclauses describe the protocol and the process used for the </w:t>
      </w:r>
      <w:r>
        <w:t>Dual</w:t>
      </w:r>
      <w:r w:rsidRPr="005807CC">
        <w:t>-Ended ETH-</w:t>
      </w:r>
      <w:r>
        <w:t>S</w:t>
      </w:r>
      <w:r w:rsidRPr="005807CC">
        <w:t>LM, and the corresponding management requirements and information models.</w:t>
      </w:r>
    </w:p>
    <w:p w14:paraId="34C3DD9E" w14:textId="3F3ED189" w:rsidR="00EA2D4A" w:rsidRDefault="00EA2D4A" w:rsidP="00DE490C">
      <w:pPr>
        <w:pStyle w:val="Heading2"/>
        <w:numPr>
          <w:ilvl w:val="1"/>
          <w:numId w:val="5"/>
        </w:numPr>
        <w:rPr>
          <w:lang w:eastAsia="ja-JP"/>
        </w:rPr>
      </w:pPr>
      <w:r>
        <w:rPr>
          <w:lang w:eastAsia="ja-JP"/>
        </w:rPr>
        <w:t>Protocol</w:t>
      </w:r>
    </w:p>
    <w:p w14:paraId="79F5F040" w14:textId="6166728F" w:rsidR="00CD6A30" w:rsidRDefault="000848F9" w:rsidP="00CD6A30">
      <w:pPr>
        <w:rPr>
          <w:lang w:eastAsia="ja-JP"/>
        </w:rPr>
      </w:pPr>
      <w:r>
        <w:rPr>
          <w:lang w:eastAsia="ja-JP"/>
        </w:rPr>
        <w:t xml:space="preserve">Dual-Ended ETH-SLM is performed using 1SL PDUs. </w:t>
      </w:r>
      <w:r w:rsidR="00CD6A30">
        <w:rPr>
          <w:lang w:eastAsia="ja-JP"/>
        </w:rPr>
        <w:t xml:space="preserve">The measurement information carried in the PDU of the 1SL protocol for both on-demand and proactive </w:t>
      </w:r>
      <w:r w:rsidR="002D6CEE">
        <w:t>Dual-Ended ETH-SLM</w:t>
      </w:r>
      <w:r w:rsidR="00CD6A30">
        <w:rPr>
          <w:lang w:eastAsia="ja-JP"/>
        </w:rPr>
        <w:t>, as called is described in clause 8.4.2 of [ITU-T G.8013].</w:t>
      </w:r>
    </w:p>
    <w:p w14:paraId="6B0EB41E" w14:textId="77777777" w:rsidR="00CD6A30" w:rsidRDefault="00CD6A30" w:rsidP="00CD6A30">
      <w:pPr>
        <w:rPr>
          <w:lang w:eastAsia="ja-JP"/>
        </w:rPr>
      </w:pPr>
      <w:r>
        <w:rPr>
          <w:lang w:eastAsia="ja-JP"/>
        </w:rPr>
        <w:t>The PDU format for 1SL is described in clause 9.24 of [ITU-T G.8013].</w:t>
      </w:r>
    </w:p>
    <w:p w14:paraId="1A702B74" w14:textId="77777777" w:rsidR="000848F9" w:rsidRDefault="000848F9" w:rsidP="000848F9">
      <w:pPr>
        <w:rPr>
          <w:lang w:eastAsia="ja-JP"/>
        </w:rPr>
      </w:pPr>
      <w:r>
        <w:rPr>
          <w:lang w:eastAsia="ja-JP"/>
        </w:rPr>
        <w:t>The frame size of 1SL PDUs can be varied by including a Data TLV.  This can aid in testing the frame loss for different frame sizes or in ensuring the 1SL PDUs are representative of the data traffic.</w:t>
      </w:r>
    </w:p>
    <w:p w14:paraId="5C3FB849" w14:textId="77777777" w:rsidR="000848F9" w:rsidRDefault="000848F9" w:rsidP="000848F9">
      <w:pPr>
        <w:rPr>
          <w:lang w:eastAsia="ja-JP"/>
        </w:rPr>
      </w:pPr>
      <w:r>
        <w:rPr>
          <w:lang w:eastAsia="ja-JP"/>
        </w:rPr>
        <w:t>Separate tests can be run concurrently using Dual-Ended ETH-SLM, by using the Test ID in 1SL PDUs.  Separate concurrent tests may be used to take measurements for different classes of service, different frame sizes, or to take proactive and on-demand measurements concurrently.</w:t>
      </w:r>
    </w:p>
    <w:p w14:paraId="297F79CB" w14:textId="3F8E4792" w:rsidR="000848F9" w:rsidRDefault="000848F9" w:rsidP="00CD6A30">
      <w:pPr>
        <w:rPr>
          <w:lang w:eastAsia="ja-JP"/>
        </w:rPr>
      </w:pPr>
      <w:r w:rsidRPr="00712298">
        <w:rPr>
          <w:lang w:eastAsia="ja-JP"/>
        </w:rPr>
        <w:lastRenderedPageBreak/>
        <w:t>Dual-Ended ETH-SLM can be used in point-to-point or multipoint MEGs.  1SL frames are generated with unicast or multicast Class 1 DAs.</w:t>
      </w:r>
    </w:p>
    <w:p w14:paraId="75B434FF" w14:textId="567BC98F" w:rsidR="00CD6A30" w:rsidRDefault="00CD6A30" w:rsidP="00CD6A30">
      <w:pPr>
        <w:pStyle w:val="Heading2"/>
        <w:numPr>
          <w:ilvl w:val="1"/>
          <w:numId w:val="5"/>
        </w:numPr>
        <w:rPr>
          <w:lang w:eastAsia="ja-JP"/>
        </w:rPr>
      </w:pPr>
      <w:r>
        <w:rPr>
          <w:lang w:eastAsia="ja-JP"/>
        </w:rPr>
        <w:t>Process</w:t>
      </w:r>
    </w:p>
    <w:p w14:paraId="4B4797CD" w14:textId="27F9B47B" w:rsidR="00F525C3" w:rsidRPr="00C41EFE" w:rsidRDefault="0006794D" w:rsidP="00F525C3">
      <w:pPr>
        <w:pStyle w:val="Heading3"/>
      </w:pPr>
      <w:r>
        <w:rPr>
          <w:lang w:eastAsia="ja-JP"/>
        </w:rPr>
        <w:t>11</w:t>
      </w:r>
      <w:r w:rsidR="00F525C3" w:rsidRPr="00C41EFE">
        <w:rPr>
          <w:lang w:eastAsia="ja-JP"/>
        </w:rPr>
        <w:t>.</w:t>
      </w:r>
      <w:r w:rsidR="00CD6A30">
        <w:rPr>
          <w:lang w:eastAsia="ja-JP"/>
        </w:rPr>
        <w:t>2</w:t>
      </w:r>
      <w:r w:rsidR="00F525C3" w:rsidRPr="00C41EFE">
        <w:rPr>
          <w:lang w:eastAsia="ja-JP"/>
        </w:rPr>
        <w:t>.</w:t>
      </w:r>
      <w:r w:rsidR="00CD6A30">
        <w:rPr>
          <w:lang w:eastAsia="ja-JP"/>
        </w:rPr>
        <w:t>1</w:t>
      </w:r>
      <w:r w:rsidR="00F525C3" w:rsidRPr="00C41EFE">
        <w:rPr>
          <w:lang w:eastAsia="ja-JP"/>
        </w:rPr>
        <w:tab/>
        <w:t>Process</w:t>
      </w:r>
      <w:r w:rsidR="00CD6A30">
        <w:rPr>
          <w:lang w:eastAsia="ja-JP"/>
        </w:rPr>
        <w:t xml:space="preserve"> for on-demand</w:t>
      </w:r>
    </w:p>
    <w:p w14:paraId="149765BF" w14:textId="6D5D621D" w:rsidR="00F525C3" w:rsidRPr="00C41EFE" w:rsidRDefault="00F525C3" w:rsidP="00F525C3">
      <w:pPr>
        <w:rPr>
          <w:lang w:eastAsia="ja-JP"/>
        </w:rPr>
      </w:pPr>
      <w:r w:rsidRPr="00C41EFE">
        <w:rPr>
          <w:lang w:eastAsia="ja-JP"/>
        </w:rPr>
        <w:t xml:space="preserve">The overview of the process involved </w:t>
      </w:r>
      <w:r w:rsidRPr="00C41EFE">
        <w:rPr>
          <w:rFonts w:hint="eastAsia"/>
          <w:lang w:eastAsia="ja-JP"/>
        </w:rPr>
        <w:t>with</w:t>
      </w:r>
      <w:r w:rsidRPr="00C41EFE">
        <w:rPr>
          <w:lang w:eastAsia="ja-JP"/>
        </w:rPr>
        <w:t xml:space="preserve"> on-demand </w:t>
      </w:r>
      <w:r w:rsidR="00A812EE" w:rsidRPr="00112459">
        <w:t>Dual-Ended ETH-SLM</w:t>
      </w:r>
      <w:r w:rsidRPr="00C41EFE">
        <w:rPr>
          <w:lang w:eastAsia="ja-JP"/>
        </w:rPr>
        <w:t xml:space="preserve"> using 1SL is described in clause 8.1.15 of [ITU-T G.8021].</w:t>
      </w:r>
      <w:r w:rsidRPr="00C41EFE">
        <w:rPr>
          <w:rFonts w:hint="eastAsia"/>
          <w:lang w:eastAsia="ja-JP"/>
        </w:rPr>
        <w:t xml:space="preserve"> </w:t>
      </w:r>
      <w:r w:rsidRPr="00C41EFE">
        <w:rPr>
          <w:lang w:eastAsia="ja-JP"/>
        </w:rPr>
        <w:t xml:space="preserve">The management information (MI) signals and their values for on-demand </w:t>
      </w:r>
      <w:r w:rsidR="00A812EE" w:rsidRPr="00112459">
        <w:t>Dual-Ended ETH-SLM</w:t>
      </w:r>
      <w:r w:rsidRPr="00C41EFE">
        <w:rPr>
          <w:lang w:eastAsia="ja-JP"/>
        </w:rPr>
        <w:t xml:space="preserve"> using 1SL are listed in Table </w:t>
      </w:r>
      <w:r w:rsidR="008B7F67">
        <w:rPr>
          <w:rFonts w:hint="eastAsia"/>
          <w:lang w:eastAsia="ja-JP"/>
        </w:rPr>
        <w:t>A.3 in Annex A</w:t>
      </w:r>
      <w:r w:rsidRPr="00C41EFE">
        <w:rPr>
          <w:lang w:eastAsia="ja-JP"/>
        </w:rPr>
        <w:t>.</w:t>
      </w:r>
    </w:p>
    <w:p w14:paraId="0F2714CD" w14:textId="77777777" w:rsidR="00F525C3" w:rsidRPr="00C41EFE" w:rsidRDefault="00F525C3" w:rsidP="00F525C3">
      <w:pPr>
        <w:tabs>
          <w:tab w:val="clear" w:pos="794"/>
          <w:tab w:val="left" w:pos="0"/>
          <w:tab w:val="left" w:pos="709"/>
        </w:tabs>
        <w:rPr>
          <w:lang w:val="en-US" w:eastAsia="ja-JP"/>
        </w:rPr>
      </w:pPr>
      <w:r w:rsidRPr="00C41EFE">
        <w:rPr>
          <w:lang w:eastAsia="ja-JP"/>
        </w:rPr>
        <w:t>The result of measuring result is represented via</w:t>
      </w:r>
      <w:r w:rsidRPr="00C41EFE">
        <w:rPr>
          <w:lang w:val="en-US" w:eastAsia="ja-JP"/>
        </w:rPr>
        <w:t xml:space="preserve"> ETHDe_FT_Sk_MI_1SL_Result</w:t>
      </w:r>
      <w:r w:rsidRPr="00C41EFE">
        <w:rPr>
          <w:rFonts w:hint="eastAsia"/>
          <w:lang w:val="en-US" w:eastAsia="ja-JP"/>
        </w:rPr>
        <w:t xml:space="preserve"> </w:t>
      </w:r>
      <w:r w:rsidRPr="00C41EFE">
        <w:rPr>
          <w:lang w:val="en-US" w:eastAsia="ja-JP"/>
        </w:rPr>
        <w:t>(</w:t>
      </w:r>
      <w:r w:rsidRPr="00C41EFE">
        <w:rPr>
          <w:lang w:val="en-US"/>
        </w:rPr>
        <w:t>N_TF, N_LF</w:t>
      </w:r>
      <w:r w:rsidRPr="00C41EFE">
        <w:rPr>
          <w:lang w:val="en-US" w:eastAsia="ja-JP"/>
        </w:rPr>
        <w:t>) as:</w:t>
      </w:r>
    </w:p>
    <w:p w14:paraId="6955A9BA" w14:textId="77777777" w:rsidR="00F525C3" w:rsidRPr="00C41EFE" w:rsidRDefault="00F525C3" w:rsidP="0095209C">
      <w:pPr>
        <w:numPr>
          <w:ilvl w:val="0"/>
          <w:numId w:val="1"/>
        </w:numPr>
        <w:tabs>
          <w:tab w:val="left" w:pos="5130"/>
        </w:tabs>
        <w:ind w:left="810"/>
        <w:jc w:val="both"/>
        <w:rPr>
          <w:lang w:val="it-IT" w:eastAsia="ja-JP"/>
        </w:rPr>
      </w:pPr>
      <w:r w:rsidRPr="00C41EFE">
        <w:rPr>
          <w:lang w:val="it-IT"/>
        </w:rPr>
        <w:t xml:space="preserve">Near-end </w:t>
      </w:r>
      <w:r w:rsidRPr="00C41EFE">
        <w:rPr>
          <w:rFonts w:hint="eastAsia"/>
          <w:lang w:val="it-IT" w:eastAsia="ja-JP"/>
        </w:rPr>
        <w:t>T</w:t>
      </w:r>
      <w:r w:rsidRPr="00C41EFE">
        <w:rPr>
          <w:lang w:val="it-IT"/>
        </w:rPr>
        <w:t>ransmitted Frame</w:t>
      </w:r>
      <w:r w:rsidRPr="00C41EFE">
        <w:rPr>
          <w:rFonts w:hint="eastAsia"/>
          <w:lang w:val="it-IT" w:eastAsia="ja-JP"/>
        </w:rPr>
        <w:t>s</w:t>
      </w:r>
      <w:r w:rsidRPr="00C41EFE">
        <w:rPr>
          <w:lang w:val="it-IT"/>
        </w:rPr>
        <w:t>:</w:t>
      </w:r>
      <w:r w:rsidRPr="00C41EFE">
        <w:rPr>
          <w:lang w:val="it-IT" w:eastAsia="ja-JP"/>
        </w:rPr>
        <w:t xml:space="preserve"> </w:t>
      </w:r>
      <w:r w:rsidRPr="00C41EFE">
        <w:rPr>
          <w:rFonts w:hint="eastAsia"/>
          <w:lang w:val="it-IT" w:eastAsia="ja-JP"/>
        </w:rPr>
        <w:tab/>
      </w:r>
      <w:r w:rsidRPr="00C41EFE">
        <w:rPr>
          <w:lang w:val="en-US"/>
        </w:rPr>
        <w:t>N_TF</w:t>
      </w:r>
    </w:p>
    <w:p w14:paraId="165D39B0" w14:textId="77777777" w:rsidR="00F525C3" w:rsidRPr="00C41EFE" w:rsidRDefault="00F525C3" w:rsidP="0095209C">
      <w:pPr>
        <w:numPr>
          <w:ilvl w:val="0"/>
          <w:numId w:val="1"/>
        </w:numPr>
        <w:tabs>
          <w:tab w:val="left" w:pos="5130"/>
        </w:tabs>
        <w:ind w:left="810"/>
        <w:jc w:val="both"/>
        <w:rPr>
          <w:lang w:val="it-IT" w:eastAsia="ja-JP"/>
        </w:rPr>
      </w:pPr>
      <w:r w:rsidRPr="00C41EFE">
        <w:rPr>
          <w:lang w:val="it-IT"/>
        </w:rPr>
        <w:t>Near-end Lost Frame</w:t>
      </w:r>
      <w:r w:rsidRPr="00C41EFE">
        <w:rPr>
          <w:rFonts w:hint="eastAsia"/>
          <w:lang w:val="it-IT" w:eastAsia="ja-JP"/>
        </w:rPr>
        <w:t>s</w:t>
      </w:r>
      <w:r w:rsidRPr="00C41EFE">
        <w:rPr>
          <w:lang w:val="it-IT"/>
        </w:rPr>
        <w:t>:</w:t>
      </w:r>
      <w:r w:rsidRPr="00C41EFE">
        <w:rPr>
          <w:lang w:val="it-IT" w:eastAsia="ja-JP"/>
        </w:rPr>
        <w:t xml:space="preserve"> </w:t>
      </w:r>
      <w:r w:rsidRPr="00C41EFE">
        <w:rPr>
          <w:rFonts w:hint="eastAsia"/>
          <w:lang w:val="it-IT" w:eastAsia="ja-JP"/>
        </w:rPr>
        <w:tab/>
      </w:r>
      <w:r w:rsidRPr="00C41EFE">
        <w:rPr>
          <w:lang w:val="it-IT"/>
        </w:rPr>
        <w:t>N_LF</w:t>
      </w:r>
    </w:p>
    <w:p w14:paraId="117AC4BF" w14:textId="3289EDDE" w:rsidR="00F525C3" w:rsidRDefault="00F525C3" w:rsidP="00F525C3">
      <w:pPr>
        <w:rPr>
          <w:lang w:eastAsia="ja-JP"/>
        </w:rPr>
      </w:pPr>
      <w:r w:rsidRPr="00C41EFE">
        <w:rPr>
          <w:lang w:eastAsia="ja-JP"/>
        </w:rPr>
        <w:t xml:space="preserve">1SL frames are used for Synthetic loss measurement by calculating the sequence number in 1SL frames. </w:t>
      </w:r>
      <w:r w:rsidR="00BC27EF" w:rsidRPr="00C41EFE">
        <w:rPr>
          <w:rFonts w:hint="eastAsia"/>
          <w:lang w:eastAsia="ja-JP"/>
        </w:rPr>
        <w:t xml:space="preserve">No </w:t>
      </w:r>
      <w:r w:rsidR="00BC27EF">
        <w:rPr>
          <w:lang w:eastAsia="ja-JP"/>
        </w:rPr>
        <w:t>other OAM frames are counted.</w:t>
      </w:r>
      <w:r w:rsidR="00BC27EF" w:rsidRPr="00C41EFE">
        <w:rPr>
          <w:rFonts w:hint="eastAsia"/>
          <w:lang w:eastAsia="ja-JP"/>
        </w:rPr>
        <w:t xml:space="preserve"> </w:t>
      </w:r>
      <w:r w:rsidRPr="00C41EFE">
        <w:rPr>
          <w:lang w:eastAsia="ja-JP"/>
        </w:rPr>
        <w:t xml:space="preserve">  </w:t>
      </w:r>
    </w:p>
    <w:p w14:paraId="69ECCDE3" w14:textId="3401ACD1" w:rsidR="00CD6A30" w:rsidRPr="00C41EFE" w:rsidRDefault="00CD6A30" w:rsidP="00CD6A30">
      <w:pPr>
        <w:pStyle w:val="Heading3"/>
      </w:pPr>
      <w:r>
        <w:rPr>
          <w:lang w:eastAsia="ja-JP"/>
        </w:rPr>
        <w:t>11</w:t>
      </w:r>
      <w:r w:rsidRPr="00C41EFE">
        <w:rPr>
          <w:lang w:eastAsia="ja-JP"/>
        </w:rPr>
        <w:t>.2.2</w:t>
      </w:r>
      <w:r w:rsidRPr="00C41EFE">
        <w:rPr>
          <w:lang w:eastAsia="ja-JP"/>
        </w:rPr>
        <w:tab/>
        <w:t>Process</w:t>
      </w:r>
      <w:r>
        <w:rPr>
          <w:lang w:eastAsia="ja-JP"/>
        </w:rPr>
        <w:t xml:space="preserve"> for proactive</w:t>
      </w:r>
    </w:p>
    <w:p w14:paraId="3CA3653E" w14:textId="0C76180C" w:rsidR="00CD6A30" w:rsidRPr="00C41EFE" w:rsidRDefault="00CD6A30" w:rsidP="00CD6A30">
      <w:pPr>
        <w:rPr>
          <w:lang w:eastAsia="ja-JP"/>
        </w:rPr>
      </w:pPr>
      <w:r w:rsidRPr="00C41EFE">
        <w:rPr>
          <w:lang w:eastAsia="ja-JP"/>
        </w:rPr>
        <w:t xml:space="preserve">The overview of the process involved </w:t>
      </w:r>
      <w:r w:rsidRPr="00C41EFE">
        <w:rPr>
          <w:rFonts w:hint="eastAsia"/>
          <w:lang w:eastAsia="ja-JP"/>
        </w:rPr>
        <w:t>with</w:t>
      </w:r>
      <w:r w:rsidRPr="00C41EFE">
        <w:rPr>
          <w:lang w:eastAsia="ja-JP"/>
        </w:rPr>
        <w:t xml:space="preserve"> proactive </w:t>
      </w:r>
      <w:r w:rsidR="00712298" w:rsidRPr="00112459">
        <w:t>Dual-Ended ETH-SLM</w:t>
      </w:r>
      <w:r w:rsidRPr="00C41EFE">
        <w:rPr>
          <w:rFonts w:hint="eastAsia"/>
          <w:lang w:eastAsia="ja-JP"/>
        </w:rPr>
        <w:t xml:space="preserve"> </w:t>
      </w:r>
      <w:r w:rsidRPr="00C41EFE">
        <w:rPr>
          <w:lang w:eastAsia="ja-JP"/>
        </w:rPr>
        <w:t>using 1SL is described in clause 8.1.15 of [ITU-T G.8021].</w:t>
      </w:r>
      <w:r w:rsidRPr="00C41EFE">
        <w:rPr>
          <w:rFonts w:hint="eastAsia"/>
          <w:lang w:eastAsia="ja-JP"/>
        </w:rPr>
        <w:t xml:space="preserve"> </w:t>
      </w:r>
      <w:r w:rsidRPr="00C41EFE">
        <w:rPr>
          <w:lang w:eastAsia="ja-JP"/>
        </w:rPr>
        <w:t xml:space="preserve">The management information (MI) signals and their values for </w:t>
      </w:r>
      <w:r w:rsidRPr="00C41EFE">
        <w:rPr>
          <w:rFonts w:hint="eastAsia"/>
          <w:lang w:eastAsia="ja-JP"/>
        </w:rPr>
        <w:t>proactive</w:t>
      </w:r>
      <w:r w:rsidRPr="00C41EFE">
        <w:rPr>
          <w:lang w:eastAsia="ja-JP"/>
        </w:rPr>
        <w:t xml:space="preserve"> </w:t>
      </w:r>
      <w:r w:rsidR="00712298" w:rsidRPr="00112459">
        <w:t>Dual-Ended ETH-SLM</w:t>
      </w:r>
      <w:r w:rsidRPr="00C41EFE">
        <w:rPr>
          <w:lang w:eastAsia="ja-JP"/>
        </w:rPr>
        <w:t xml:space="preserve"> using 1SL are listed in Table 1b.</w:t>
      </w:r>
    </w:p>
    <w:p w14:paraId="636FC4F4" w14:textId="76A1FF93" w:rsidR="00CD6A30" w:rsidRPr="00712298" w:rsidRDefault="00CD6A30" w:rsidP="00CD6A30">
      <w:pPr>
        <w:tabs>
          <w:tab w:val="clear" w:pos="794"/>
          <w:tab w:val="left" w:pos="0"/>
        </w:tabs>
        <w:ind w:hanging="29"/>
        <w:rPr>
          <w:szCs w:val="24"/>
          <w:lang w:eastAsia="ja-JP"/>
        </w:rPr>
      </w:pPr>
      <w:r w:rsidRPr="00DB553C">
        <w:rPr>
          <w:szCs w:val="24"/>
          <w:lang w:eastAsia="ja-JP"/>
        </w:rPr>
        <w:t>The results of measurement ar</w:t>
      </w:r>
      <w:r w:rsidRPr="00DE490C">
        <w:rPr>
          <w:szCs w:val="24"/>
          <w:lang w:eastAsia="ja-JP"/>
        </w:rPr>
        <w:t>e represented via 1</w:t>
      </w:r>
      <w:r w:rsidR="00712298" w:rsidRPr="00DE490C">
        <w:rPr>
          <w:szCs w:val="24"/>
          <w:lang w:eastAsia="ja-JP"/>
        </w:rPr>
        <w:t>SL</w:t>
      </w:r>
      <w:r w:rsidRPr="00DB553C">
        <w:rPr>
          <w:szCs w:val="24"/>
          <w:lang w:eastAsia="ja-JP"/>
        </w:rPr>
        <w:t>_Result (</w:t>
      </w:r>
      <w:r w:rsidRPr="00DE490C">
        <w:rPr>
          <w:szCs w:val="24"/>
          <w:lang w:val="en-US"/>
        </w:rPr>
        <w:t>N_TF, N_LF</w:t>
      </w:r>
      <w:r w:rsidRPr="00712298">
        <w:rPr>
          <w:szCs w:val="24"/>
          <w:lang w:eastAsia="ja-JP"/>
        </w:rPr>
        <w:t>) as</w:t>
      </w:r>
      <w:r w:rsidRPr="00DB553C">
        <w:rPr>
          <w:szCs w:val="24"/>
          <w:lang w:eastAsia="ja-JP"/>
        </w:rPr>
        <w:t>:</w:t>
      </w:r>
    </w:p>
    <w:p w14:paraId="51E39EC7" w14:textId="746DC0A7" w:rsidR="00CD6A30" w:rsidRPr="00DE490C" w:rsidRDefault="00CD6A30" w:rsidP="00CD6A30">
      <w:pPr>
        <w:numPr>
          <w:ilvl w:val="0"/>
          <w:numId w:val="1"/>
        </w:numPr>
        <w:tabs>
          <w:tab w:val="left" w:pos="5130"/>
        </w:tabs>
        <w:ind w:left="810"/>
        <w:jc w:val="both"/>
        <w:rPr>
          <w:szCs w:val="24"/>
          <w:lang w:val="it-IT" w:eastAsia="ja-JP"/>
        </w:rPr>
      </w:pPr>
      <w:r w:rsidRPr="00DB553C">
        <w:rPr>
          <w:szCs w:val="24"/>
          <w:lang w:val="it-IT"/>
        </w:rPr>
        <w:t xml:space="preserve">Near-end </w:t>
      </w:r>
      <w:r w:rsidRPr="00DE490C">
        <w:rPr>
          <w:szCs w:val="24"/>
          <w:lang w:val="it-IT" w:eastAsia="ja-JP"/>
        </w:rPr>
        <w:t>T</w:t>
      </w:r>
      <w:r w:rsidRPr="00DE490C">
        <w:rPr>
          <w:szCs w:val="24"/>
          <w:lang w:val="it-IT"/>
        </w:rPr>
        <w:t>ransmitted Frame</w:t>
      </w:r>
      <w:r w:rsidRPr="00DE490C">
        <w:rPr>
          <w:szCs w:val="24"/>
          <w:lang w:val="it-IT" w:eastAsia="ja-JP"/>
        </w:rPr>
        <w:t>s</w:t>
      </w:r>
      <w:r w:rsidRPr="00DE490C">
        <w:rPr>
          <w:szCs w:val="24"/>
          <w:lang w:val="it-IT"/>
        </w:rPr>
        <w:t>:</w:t>
      </w:r>
      <w:r w:rsidRPr="00DE490C">
        <w:rPr>
          <w:szCs w:val="24"/>
          <w:lang w:val="it-IT" w:eastAsia="ja-JP"/>
        </w:rPr>
        <w:t xml:space="preserve"> </w:t>
      </w:r>
      <w:r w:rsidRPr="00DE490C">
        <w:rPr>
          <w:szCs w:val="24"/>
          <w:lang w:val="it-IT" w:eastAsia="ja-JP"/>
        </w:rPr>
        <w:tab/>
      </w:r>
      <w:r w:rsidR="00556CC0">
        <w:t>E</w:t>
      </w:r>
      <w:r w:rsidR="00556CC0" w:rsidRPr="00726562">
        <w:rPr>
          <w:lang w:val="it-IT"/>
        </w:rPr>
        <w:t>THx_FT_Sk_MI_p</w:t>
      </w:r>
      <w:r w:rsidRPr="00DE490C">
        <w:rPr>
          <w:szCs w:val="24"/>
          <w:lang w:val="en-US"/>
        </w:rPr>
        <w:t>N_TF</w:t>
      </w:r>
    </w:p>
    <w:p w14:paraId="244F25D7" w14:textId="3184BBEF" w:rsidR="00CD6A30" w:rsidRPr="00DE490C" w:rsidRDefault="00CD6A30" w:rsidP="00CD6A30">
      <w:pPr>
        <w:numPr>
          <w:ilvl w:val="0"/>
          <w:numId w:val="1"/>
        </w:numPr>
        <w:tabs>
          <w:tab w:val="left" w:pos="5130"/>
        </w:tabs>
        <w:ind w:left="810"/>
        <w:jc w:val="both"/>
        <w:rPr>
          <w:szCs w:val="24"/>
          <w:lang w:val="it-IT" w:eastAsia="ja-JP"/>
        </w:rPr>
      </w:pPr>
      <w:r w:rsidRPr="00DE490C">
        <w:rPr>
          <w:szCs w:val="24"/>
          <w:lang w:val="it-IT"/>
        </w:rPr>
        <w:t>Near-end Lost Frame</w:t>
      </w:r>
      <w:r w:rsidRPr="00DE490C">
        <w:rPr>
          <w:szCs w:val="24"/>
          <w:lang w:val="it-IT" w:eastAsia="ja-JP"/>
        </w:rPr>
        <w:t>s</w:t>
      </w:r>
      <w:r w:rsidRPr="00DE490C">
        <w:rPr>
          <w:szCs w:val="24"/>
          <w:lang w:val="it-IT"/>
        </w:rPr>
        <w:t>:</w:t>
      </w:r>
      <w:r w:rsidRPr="00DE490C">
        <w:rPr>
          <w:szCs w:val="24"/>
          <w:lang w:val="it-IT" w:eastAsia="ja-JP"/>
        </w:rPr>
        <w:t xml:space="preserve"> </w:t>
      </w:r>
      <w:r w:rsidRPr="00DE490C">
        <w:rPr>
          <w:szCs w:val="24"/>
          <w:lang w:val="it-IT" w:eastAsia="ja-JP"/>
        </w:rPr>
        <w:tab/>
      </w:r>
      <w:r w:rsidR="00556CC0">
        <w:t>E</w:t>
      </w:r>
      <w:r w:rsidR="00556CC0" w:rsidRPr="00726562">
        <w:rPr>
          <w:lang w:val="it-IT"/>
        </w:rPr>
        <w:t>THx_FT_Sk_MI_p</w:t>
      </w:r>
      <w:r w:rsidRPr="00DE490C">
        <w:rPr>
          <w:szCs w:val="24"/>
          <w:lang w:val="it-IT"/>
        </w:rPr>
        <w:t>N_LF</w:t>
      </w:r>
    </w:p>
    <w:p w14:paraId="39E38EDF" w14:textId="608D73F6" w:rsidR="00CD6A30" w:rsidRPr="00C41EFE" w:rsidRDefault="00CD6A30" w:rsidP="00F525C3">
      <w:pPr>
        <w:rPr>
          <w:lang w:eastAsia="ja-JP"/>
        </w:rPr>
      </w:pPr>
      <w:r w:rsidRPr="00C41EFE">
        <w:rPr>
          <w:lang w:eastAsia="ja-JP"/>
        </w:rPr>
        <w:t xml:space="preserve">1SL frames are used for Synthetic loss measurement by calculating the sequence number in 1SL frames. </w:t>
      </w:r>
      <w:r w:rsidR="00D54BEB" w:rsidRPr="00C41EFE">
        <w:rPr>
          <w:rFonts w:hint="eastAsia"/>
          <w:lang w:eastAsia="ja-JP"/>
        </w:rPr>
        <w:t xml:space="preserve">No </w:t>
      </w:r>
      <w:r w:rsidR="00D54BEB">
        <w:rPr>
          <w:lang w:eastAsia="ja-JP"/>
        </w:rPr>
        <w:t>other OAM frames are counted</w:t>
      </w:r>
      <w:r w:rsidRPr="00C41EFE">
        <w:rPr>
          <w:lang w:eastAsia="ja-JP"/>
        </w:rPr>
        <w:t xml:space="preserve">.  </w:t>
      </w:r>
    </w:p>
    <w:p w14:paraId="3F4F8B98" w14:textId="6B8BB7A6" w:rsidR="00CD6A30" w:rsidRPr="00DE490C" w:rsidRDefault="00CD6A30" w:rsidP="00DE490C">
      <w:pPr>
        <w:pStyle w:val="Heading2"/>
        <w:numPr>
          <w:ilvl w:val="1"/>
          <w:numId w:val="5"/>
        </w:numPr>
        <w:rPr>
          <w:lang w:eastAsia="ja-JP"/>
        </w:rPr>
      </w:pPr>
      <w:r>
        <w:rPr>
          <w:lang w:eastAsia="ja-JP"/>
        </w:rPr>
        <w:t>Management requirement</w:t>
      </w:r>
    </w:p>
    <w:p w14:paraId="32CDE576" w14:textId="77777777" w:rsidR="00F525C3" w:rsidRPr="00C41EFE" w:rsidRDefault="00F525C3" w:rsidP="00F525C3">
      <w:pPr>
        <w:rPr>
          <w:lang w:eastAsia="ja-JP"/>
        </w:rPr>
      </w:pPr>
      <w:r w:rsidRPr="00C41EFE">
        <w:rPr>
          <w:lang w:eastAsia="ja-JP"/>
        </w:rPr>
        <w:t xml:space="preserve">The generic requirements of performance monitoring are described in clause 10.2 of [ITU-T G.7710]. </w:t>
      </w:r>
    </w:p>
    <w:p w14:paraId="45E6633A" w14:textId="100D9FE5" w:rsidR="00056226" w:rsidRPr="00056226" w:rsidRDefault="00056226" w:rsidP="00056226">
      <w:pPr>
        <w:rPr>
          <w:lang w:eastAsia="ja-JP"/>
        </w:rPr>
      </w:pPr>
      <w:r w:rsidRPr="00056226">
        <w:rPr>
          <w:lang w:eastAsia="ja-JP"/>
        </w:rPr>
        <w:t xml:space="preserve">The Ethernet specific requirements for </w:t>
      </w:r>
      <w:r w:rsidRPr="00056226">
        <w:t>Dual-Ended ETH-SLM</w:t>
      </w:r>
      <w:r w:rsidRPr="00056226">
        <w:rPr>
          <w:lang w:eastAsia="ja-JP"/>
        </w:rPr>
        <w:t xml:space="preserve"> are the same as S</w:t>
      </w:r>
      <w:r w:rsidRPr="00056226">
        <w:t>ingle-Ended ETH-LM</w:t>
      </w:r>
      <w:r w:rsidRPr="00056226">
        <w:rPr>
          <w:lang w:eastAsia="ja-JP"/>
        </w:rPr>
        <w:t xml:space="preserve">. </w:t>
      </w:r>
      <w:r w:rsidRPr="00DE490C">
        <w:rPr>
          <w:lang w:eastAsia="ja-JP"/>
        </w:rPr>
        <w:t xml:space="preserve">Only </w:t>
      </w:r>
      <w:r w:rsidRPr="00DE490C">
        <w:rPr>
          <w:lang w:val="en-US"/>
        </w:rPr>
        <w:t>N_TF</w:t>
      </w:r>
      <w:r w:rsidRPr="00DE490C">
        <w:rPr>
          <w:lang w:val="it-IT" w:eastAsia="ja-JP"/>
        </w:rPr>
        <w:t xml:space="preserve"> and N_LF are considered</w:t>
      </w:r>
      <w:r w:rsidRPr="00DE490C">
        <w:rPr>
          <w:lang w:eastAsia="ja-JP"/>
        </w:rPr>
        <w:t xml:space="preserve">. </w:t>
      </w:r>
      <w:r w:rsidRPr="00056226">
        <w:rPr>
          <w:lang w:eastAsia="ja-JP"/>
        </w:rPr>
        <w:t>See clause 6.3.1 for on-demand and 6.3.2 for proactive respectively.</w:t>
      </w:r>
    </w:p>
    <w:p w14:paraId="7885F3C9" w14:textId="77777777" w:rsidR="00056226" w:rsidRPr="00056226" w:rsidRDefault="00056226" w:rsidP="00CD6A30">
      <w:pPr>
        <w:rPr>
          <w:lang w:eastAsia="ja-JP"/>
        </w:rPr>
      </w:pPr>
    </w:p>
    <w:p w14:paraId="2A39DEBC" w14:textId="47CED8A7" w:rsidR="00CD6A30" w:rsidRPr="00DB553C" w:rsidRDefault="00CD6A30" w:rsidP="00DE490C">
      <w:pPr>
        <w:pStyle w:val="Heading2"/>
        <w:numPr>
          <w:ilvl w:val="1"/>
          <w:numId w:val="5"/>
        </w:numPr>
        <w:rPr>
          <w:lang w:eastAsia="ja-JP"/>
        </w:rPr>
      </w:pPr>
      <w:r w:rsidRPr="00056226">
        <w:rPr>
          <w:lang w:eastAsia="ja-JP"/>
        </w:rPr>
        <w:t>Process</w:t>
      </w:r>
    </w:p>
    <w:p w14:paraId="2D064CE5" w14:textId="77777777" w:rsidR="00CD6A30" w:rsidRPr="00056226" w:rsidRDefault="00F525C3" w:rsidP="00CD6A30">
      <w:pPr>
        <w:rPr>
          <w:lang w:eastAsia="ja-JP"/>
        </w:rPr>
      </w:pPr>
      <w:r w:rsidRPr="00056226">
        <w:rPr>
          <w:lang w:eastAsia="ja-JP"/>
        </w:rPr>
        <w:t xml:space="preserve">The protocol-neutral information model for Ethernet network element management is defined [ITU-T G.8052]. </w:t>
      </w:r>
    </w:p>
    <w:p w14:paraId="2331152E" w14:textId="4D4D7535" w:rsidR="00CD6A30" w:rsidRPr="00056226" w:rsidRDefault="00F525C3">
      <w:pPr>
        <w:rPr>
          <w:lang w:eastAsia="ja-JP"/>
        </w:rPr>
      </w:pPr>
      <w:r w:rsidRPr="00056226">
        <w:rPr>
          <w:lang w:eastAsia="ja-JP"/>
        </w:rPr>
        <w:t xml:space="preserve">The modelling of on-demand </w:t>
      </w:r>
      <w:r w:rsidR="00712298">
        <w:rPr>
          <w:lang w:eastAsia="ja-JP"/>
        </w:rPr>
        <w:t>and proactive Dual-Ended ETH-SLM</w:t>
      </w:r>
      <w:r w:rsidR="00712298" w:rsidRPr="00056226" w:rsidDel="00712298">
        <w:rPr>
          <w:lang w:eastAsia="ja-JP"/>
        </w:rPr>
        <w:t xml:space="preserve"> </w:t>
      </w:r>
      <w:r w:rsidRPr="00056226">
        <w:rPr>
          <w:lang w:eastAsia="ja-JP"/>
        </w:rPr>
        <w:t>using 1SL is provided in the on-demand measurement class diagram in Figure 7-8 of [ITU-T G.8052]</w:t>
      </w:r>
      <w:r w:rsidR="00056226" w:rsidRPr="00DE490C">
        <w:rPr>
          <w:lang w:eastAsia="ja-JP"/>
        </w:rPr>
        <w:t xml:space="preserve"> and </w:t>
      </w:r>
      <w:r w:rsidR="00712298">
        <w:rPr>
          <w:lang w:eastAsia="ja-JP"/>
        </w:rPr>
        <w:t xml:space="preserve">in </w:t>
      </w:r>
      <w:r w:rsidR="00CD6A30" w:rsidRPr="00056226">
        <w:rPr>
          <w:lang w:eastAsia="ja-JP"/>
        </w:rPr>
        <w:t>the proactive measurement class diagram in Figure 7-13 of [ITU-T G.8052]</w:t>
      </w:r>
      <w:r w:rsidR="00056226" w:rsidRPr="00DE490C">
        <w:rPr>
          <w:lang w:eastAsia="ja-JP"/>
        </w:rPr>
        <w:t xml:space="preserve"> respectively</w:t>
      </w:r>
      <w:r w:rsidR="00CD6A30" w:rsidRPr="00056226">
        <w:rPr>
          <w:lang w:eastAsia="ja-JP"/>
        </w:rPr>
        <w:t>.</w:t>
      </w:r>
    </w:p>
    <w:p w14:paraId="2BBFF308" w14:textId="77777777" w:rsidR="00F525C3" w:rsidRDefault="00F525C3" w:rsidP="00F525C3">
      <w:pPr>
        <w:rPr>
          <w:lang w:eastAsia="ja-JP"/>
        </w:rPr>
      </w:pPr>
    </w:p>
    <w:p w14:paraId="67F91036" w14:textId="77777777" w:rsidR="00F525C3" w:rsidRPr="00C41EFE" w:rsidRDefault="00F525C3" w:rsidP="00F525C3"/>
    <w:p w14:paraId="73AB1879" w14:textId="77777777" w:rsidR="0006794D" w:rsidRDefault="0006794D" w:rsidP="00F525C3">
      <w:pPr>
        <w:rPr>
          <w:lang w:eastAsia="ja-JP"/>
        </w:rPr>
        <w:sectPr w:rsidR="0006794D" w:rsidSect="008B67DD">
          <w:headerReference w:type="default" r:id="rId10"/>
          <w:footerReference w:type="first" r:id="rId11"/>
          <w:pgSz w:w="11907" w:h="16840"/>
          <w:pgMar w:top="1417" w:right="1134" w:bottom="1417" w:left="1134" w:header="720" w:footer="720" w:gutter="0"/>
          <w:cols w:space="720"/>
          <w:titlePg/>
          <w:docGrid w:linePitch="326"/>
        </w:sectPr>
      </w:pPr>
    </w:p>
    <w:p w14:paraId="294963F7" w14:textId="0730B010" w:rsidR="0054275B" w:rsidRPr="008165DA" w:rsidRDefault="0054275B" w:rsidP="008165DA">
      <w:pPr>
        <w:tabs>
          <w:tab w:val="clear" w:pos="794"/>
          <w:tab w:val="clear" w:pos="1191"/>
          <w:tab w:val="clear" w:pos="1588"/>
          <w:tab w:val="clear" w:pos="1985"/>
        </w:tabs>
        <w:overflowPunct/>
        <w:autoSpaceDE/>
        <w:autoSpaceDN/>
        <w:adjustRightInd/>
        <w:spacing w:before="0"/>
        <w:jc w:val="center"/>
        <w:textAlignment w:val="auto"/>
        <w:rPr>
          <w:b/>
          <w:sz w:val="28"/>
          <w:lang w:eastAsia="ja-JP"/>
        </w:rPr>
      </w:pPr>
      <w:r w:rsidRPr="008165DA">
        <w:rPr>
          <w:rFonts w:hint="eastAsia"/>
          <w:b/>
          <w:sz w:val="28"/>
          <w:lang w:eastAsia="ja-JP"/>
        </w:rPr>
        <w:lastRenderedPageBreak/>
        <w:t>Annex A</w:t>
      </w:r>
      <w:r>
        <w:rPr>
          <w:b/>
          <w:sz w:val="28"/>
          <w:lang w:eastAsia="ja-JP"/>
        </w:rPr>
        <w:br/>
      </w:r>
    </w:p>
    <w:p w14:paraId="2BE9F54C" w14:textId="44AD8532" w:rsidR="0054275B" w:rsidRPr="008165DA" w:rsidRDefault="0054275B" w:rsidP="008165DA">
      <w:pPr>
        <w:tabs>
          <w:tab w:val="clear" w:pos="794"/>
          <w:tab w:val="clear" w:pos="1191"/>
          <w:tab w:val="clear" w:pos="1588"/>
          <w:tab w:val="clear" w:pos="1985"/>
        </w:tabs>
        <w:overflowPunct/>
        <w:autoSpaceDE/>
        <w:autoSpaceDN/>
        <w:adjustRightInd/>
        <w:spacing w:before="0"/>
        <w:jc w:val="center"/>
        <w:textAlignment w:val="auto"/>
        <w:rPr>
          <w:b/>
          <w:sz w:val="28"/>
          <w:lang w:eastAsia="ja-JP"/>
        </w:rPr>
      </w:pPr>
      <w:r w:rsidRPr="008165DA">
        <w:rPr>
          <w:b/>
          <w:sz w:val="28"/>
          <w:lang w:eastAsia="ja-JP"/>
        </w:rPr>
        <w:t>MIs and their value</w:t>
      </w:r>
      <w:r w:rsidRPr="008165DA">
        <w:rPr>
          <w:rFonts w:hint="eastAsia"/>
          <w:b/>
          <w:sz w:val="28"/>
          <w:lang w:eastAsia="ja-JP"/>
        </w:rPr>
        <w:t xml:space="preserve">s for Performance </w:t>
      </w:r>
      <w:r w:rsidRPr="008165DA">
        <w:rPr>
          <w:b/>
          <w:sz w:val="28"/>
          <w:lang w:eastAsia="ja-JP"/>
        </w:rPr>
        <w:t>measurement</w:t>
      </w:r>
      <w:r w:rsidRPr="008165DA">
        <w:rPr>
          <w:rFonts w:hint="eastAsia"/>
          <w:b/>
          <w:sz w:val="28"/>
          <w:lang w:eastAsia="ja-JP"/>
        </w:rPr>
        <w:t xml:space="preserve"> OAM mechanisms</w:t>
      </w:r>
    </w:p>
    <w:p w14:paraId="10F4AC2C" w14:textId="77777777" w:rsidR="0054275B" w:rsidRDefault="0054275B">
      <w:pPr>
        <w:tabs>
          <w:tab w:val="clear" w:pos="794"/>
          <w:tab w:val="clear" w:pos="1191"/>
          <w:tab w:val="clear" w:pos="1588"/>
          <w:tab w:val="clear" w:pos="1985"/>
        </w:tabs>
        <w:overflowPunct/>
        <w:autoSpaceDE/>
        <w:autoSpaceDN/>
        <w:adjustRightInd/>
        <w:spacing w:before="0"/>
        <w:textAlignment w:val="auto"/>
        <w:rPr>
          <w:lang w:eastAsia="ja-JP"/>
        </w:rPr>
      </w:pPr>
    </w:p>
    <w:p w14:paraId="4FDB9DB0" w14:textId="2424276A" w:rsidR="0054275B" w:rsidRDefault="0054275B">
      <w:pPr>
        <w:tabs>
          <w:tab w:val="clear" w:pos="794"/>
          <w:tab w:val="clear" w:pos="1191"/>
          <w:tab w:val="clear" w:pos="1588"/>
          <w:tab w:val="clear" w:pos="1985"/>
        </w:tabs>
        <w:overflowPunct/>
        <w:autoSpaceDE/>
        <w:autoSpaceDN/>
        <w:adjustRightInd/>
        <w:spacing w:before="0"/>
        <w:textAlignment w:val="auto"/>
        <w:rPr>
          <w:lang w:eastAsia="ja-JP"/>
        </w:rPr>
      </w:pPr>
      <w:r>
        <w:rPr>
          <w:rFonts w:hint="eastAsia"/>
          <w:lang w:eastAsia="ja-JP"/>
        </w:rPr>
        <w:t xml:space="preserve">Table A.1 provides </w:t>
      </w:r>
      <w:r w:rsidRPr="0054275B">
        <w:rPr>
          <w:lang w:eastAsia="ja-JP"/>
        </w:rPr>
        <w:t xml:space="preserve">MIs and their </w:t>
      </w:r>
      <w:r>
        <w:rPr>
          <w:lang w:eastAsia="ja-JP"/>
        </w:rPr>
        <w:t xml:space="preserve">values for Proactive </w:t>
      </w:r>
      <w:r w:rsidR="00A61680">
        <w:rPr>
          <w:lang w:eastAsia="ja-JP"/>
        </w:rPr>
        <w:t>Loss M</w:t>
      </w:r>
      <w:r w:rsidR="00CE3D9D">
        <w:rPr>
          <w:lang w:eastAsia="ja-JP"/>
        </w:rPr>
        <w:t>easurement</w:t>
      </w:r>
      <w:r>
        <w:rPr>
          <w:lang w:eastAsia="ja-JP"/>
        </w:rPr>
        <w:t xml:space="preserve"> and </w:t>
      </w:r>
      <w:r w:rsidR="00A61680">
        <w:rPr>
          <w:lang w:eastAsia="ja-JP"/>
        </w:rPr>
        <w:t>Delay M</w:t>
      </w:r>
      <w:r w:rsidR="00CE3D9D">
        <w:rPr>
          <w:lang w:eastAsia="ja-JP"/>
        </w:rPr>
        <w:t>easurement</w:t>
      </w:r>
      <w:r>
        <w:rPr>
          <w:lang w:eastAsia="ja-JP"/>
        </w:rPr>
        <w:t xml:space="preserve"> </w:t>
      </w:r>
      <w:r w:rsidRPr="0054275B">
        <w:rPr>
          <w:lang w:eastAsia="ja-JP"/>
        </w:rPr>
        <w:t>from Table 8</w:t>
      </w:r>
      <w:r>
        <w:rPr>
          <w:lang w:eastAsia="ja-JP"/>
        </w:rPr>
        <w:t>-2</w:t>
      </w:r>
      <w:r>
        <w:rPr>
          <w:rFonts w:hint="eastAsia"/>
          <w:lang w:eastAsia="ja-JP"/>
        </w:rPr>
        <w:t xml:space="preserve"> in [ITU-T </w:t>
      </w:r>
      <w:r>
        <w:rPr>
          <w:lang w:eastAsia="ja-JP"/>
        </w:rPr>
        <w:t>G.8051</w:t>
      </w:r>
      <w:r>
        <w:rPr>
          <w:rFonts w:hint="eastAsia"/>
          <w:lang w:eastAsia="ja-JP"/>
        </w:rPr>
        <w:t>].</w:t>
      </w:r>
    </w:p>
    <w:p w14:paraId="0FB6B29A" w14:textId="5E6743A1" w:rsidR="0054275B" w:rsidRDefault="0054275B" w:rsidP="0054275B">
      <w:pPr>
        <w:tabs>
          <w:tab w:val="clear" w:pos="794"/>
          <w:tab w:val="clear" w:pos="1191"/>
          <w:tab w:val="clear" w:pos="1588"/>
          <w:tab w:val="clear" w:pos="1985"/>
        </w:tabs>
        <w:overflowPunct/>
        <w:autoSpaceDE/>
        <w:autoSpaceDN/>
        <w:adjustRightInd/>
        <w:spacing w:before="0"/>
        <w:textAlignment w:val="auto"/>
        <w:rPr>
          <w:lang w:eastAsia="ja-JP"/>
        </w:rPr>
      </w:pPr>
      <w:r>
        <w:rPr>
          <w:rFonts w:hint="eastAsia"/>
          <w:lang w:eastAsia="ja-JP"/>
        </w:rPr>
        <w:t xml:space="preserve">Table A.2 provides </w:t>
      </w:r>
      <w:r w:rsidRPr="0054275B">
        <w:rPr>
          <w:lang w:eastAsia="ja-JP"/>
        </w:rPr>
        <w:t xml:space="preserve">MIs and their </w:t>
      </w:r>
      <w:r>
        <w:rPr>
          <w:lang w:eastAsia="ja-JP"/>
        </w:rPr>
        <w:t xml:space="preserve">values for </w:t>
      </w:r>
      <w:r w:rsidRPr="0054275B">
        <w:rPr>
          <w:lang w:eastAsia="ja-JP"/>
        </w:rPr>
        <w:t xml:space="preserve">Proactive </w:t>
      </w:r>
      <w:r w:rsidR="00A61680">
        <w:rPr>
          <w:lang w:eastAsia="ja-JP"/>
        </w:rPr>
        <w:t>S</w:t>
      </w:r>
      <w:r w:rsidR="00030FE0">
        <w:rPr>
          <w:lang w:eastAsia="ja-JP"/>
        </w:rPr>
        <w:t xml:space="preserve">ynthetic </w:t>
      </w:r>
      <w:r w:rsidR="00A61680">
        <w:rPr>
          <w:lang w:eastAsia="ja-JP"/>
        </w:rPr>
        <w:t>Loss M</w:t>
      </w:r>
      <w:r w:rsidR="00030FE0">
        <w:rPr>
          <w:lang w:eastAsia="ja-JP"/>
        </w:rPr>
        <w:t>easurement</w:t>
      </w:r>
      <w:r w:rsidRPr="0054275B">
        <w:rPr>
          <w:lang w:eastAsia="ja-JP"/>
        </w:rPr>
        <w:t xml:space="preserve"> from Table 8</w:t>
      </w:r>
      <w:r>
        <w:rPr>
          <w:lang w:eastAsia="ja-JP"/>
        </w:rPr>
        <w:t>-2</w:t>
      </w:r>
      <w:r>
        <w:rPr>
          <w:rFonts w:hint="eastAsia"/>
          <w:lang w:eastAsia="ja-JP"/>
        </w:rPr>
        <w:t xml:space="preserve"> in [ITU-T </w:t>
      </w:r>
      <w:r>
        <w:rPr>
          <w:lang w:eastAsia="ja-JP"/>
        </w:rPr>
        <w:t>G.8051</w:t>
      </w:r>
      <w:r>
        <w:rPr>
          <w:rFonts w:hint="eastAsia"/>
          <w:lang w:eastAsia="ja-JP"/>
        </w:rPr>
        <w:t>].</w:t>
      </w:r>
    </w:p>
    <w:p w14:paraId="689957A6" w14:textId="05B61FF2" w:rsidR="00A61680" w:rsidRDefault="00A61680" w:rsidP="0054275B">
      <w:pPr>
        <w:tabs>
          <w:tab w:val="clear" w:pos="794"/>
          <w:tab w:val="clear" w:pos="1191"/>
          <w:tab w:val="clear" w:pos="1588"/>
          <w:tab w:val="clear" w:pos="1985"/>
        </w:tabs>
        <w:overflowPunct/>
        <w:autoSpaceDE/>
        <w:autoSpaceDN/>
        <w:adjustRightInd/>
        <w:spacing w:before="0"/>
        <w:textAlignment w:val="auto"/>
        <w:rPr>
          <w:lang w:eastAsia="ja-JP"/>
        </w:rPr>
      </w:pPr>
      <w:r>
        <w:rPr>
          <w:lang w:eastAsia="ja-JP"/>
        </w:rPr>
        <w:t>All the MIs shown in Table A.1</w:t>
      </w:r>
      <w:r w:rsidRPr="00A61680">
        <w:rPr>
          <w:lang w:eastAsia="ja-JP"/>
        </w:rPr>
        <w:t xml:space="preserve"> and Table</w:t>
      </w:r>
      <w:r w:rsidR="0074125D">
        <w:rPr>
          <w:lang w:eastAsia="ja-JP"/>
        </w:rPr>
        <w:t xml:space="preserve"> A.2</w:t>
      </w:r>
      <w:r w:rsidRPr="00A61680">
        <w:rPr>
          <w:lang w:eastAsia="ja-JP"/>
        </w:rPr>
        <w:t xml:space="preserve"> are input MIs.  For proactive measurements, the results are handled internally by the Performance Monitoring process within the ETHx_FT_Sk or ETHG_FT_Sk atomic function.</w:t>
      </w:r>
    </w:p>
    <w:p w14:paraId="08D1CDFC" w14:textId="130433E7" w:rsidR="0054275B" w:rsidRPr="008165DA" w:rsidRDefault="0054275B">
      <w:pPr>
        <w:tabs>
          <w:tab w:val="clear" w:pos="794"/>
          <w:tab w:val="clear" w:pos="1191"/>
          <w:tab w:val="clear" w:pos="1588"/>
          <w:tab w:val="clear" w:pos="1985"/>
        </w:tabs>
        <w:overflowPunct/>
        <w:autoSpaceDE/>
        <w:autoSpaceDN/>
        <w:adjustRightInd/>
        <w:spacing w:before="0"/>
        <w:textAlignment w:val="auto"/>
        <w:rPr>
          <w:lang w:eastAsia="ja-JP"/>
        </w:rPr>
      </w:pPr>
      <w:r>
        <w:rPr>
          <w:rFonts w:hint="eastAsia"/>
          <w:lang w:eastAsia="ja-JP"/>
        </w:rPr>
        <w:t xml:space="preserve">Table A.3 provides </w:t>
      </w:r>
      <w:r w:rsidRPr="0054275B">
        <w:rPr>
          <w:lang w:eastAsia="ja-JP"/>
        </w:rPr>
        <w:t xml:space="preserve">MIs and </w:t>
      </w:r>
      <w:r>
        <w:rPr>
          <w:lang w:eastAsia="ja-JP"/>
        </w:rPr>
        <w:t>their values for On-demand PMs from Table 8-5</w:t>
      </w:r>
      <w:r>
        <w:rPr>
          <w:rFonts w:hint="eastAsia"/>
          <w:lang w:eastAsia="ja-JP"/>
        </w:rPr>
        <w:t xml:space="preserve"> in [ITU-T </w:t>
      </w:r>
      <w:r w:rsidRPr="0054275B">
        <w:rPr>
          <w:lang w:eastAsia="ja-JP"/>
        </w:rPr>
        <w:t>G.805</w:t>
      </w:r>
      <w:r>
        <w:rPr>
          <w:rFonts w:hint="eastAsia"/>
          <w:lang w:eastAsia="ja-JP"/>
        </w:rPr>
        <w:t>1].</w:t>
      </w:r>
    </w:p>
    <w:p w14:paraId="1AE62A5A" w14:textId="77777777" w:rsidR="0054275B" w:rsidRDefault="0054275B">
      <w:pPr>
        <w:tabs>
          <w:tab w:val="clear" w:pos="794"/>
          <w:tab w:val="clear" w:pos="1191"/>
          <w:tab w:val="clear" w:pos="1588"/>
          <w:tab w:val="clear" w:pos="1985"/>
        </w:tabs>
        <w:overflowPunct/>
        <w:autoSpaceDE/>
        <w:autoSpaceDN/>
        <w:adjustRightInd/>
        <w:spacing w:before="0"/>
        <w:textAlignment w:val="auto"/>
        <w:rPr>
          <w:b/>
          <w:lang w:eastAsia="ja-JP"/>
        </w:rPr>
      </w:pPr>
      <w:r>
        <w:rPr>
          <w:b/>
          <w:lang w:eastAsia="ja-JP"/>
        </w:rPr>
        <w:br w:type="page"/>
      </w:r>
    </w:p>
    <w:p w14:paraId="03A3773C" w14:textId="3A9A5FDD" w:rsidR="00F525C3" w:rsidRDefault="00F525C3">
      <w:pPr>
        <w:ind w:left="853" w:hangingChars="354" w:hanging="853"/>
        <w:jc w:val="center"/>
        <w:rPr>
          <w:lang w:eastAsia="ja-JP"/>
        </w:rPr>
      </w:pPr>
      <w:r>
        <w:rPr>
          <w:rFonts w:hint="eastAsia"/>
          <w:b/>
          <w:lang w:eastAsia="ja-JP"/>
        </w:rPr>
        <w:lastRenderedPageBreak/>
        <w:t xml:space="preserve">Table </w:t>
      </w:r>
      <w:r w:rsidR="0054275B">
        <w:rPr>
          <w:rFonts w:hint="eastAsia"/>
          <w:b/>
          <w:lang w:eastAsia="ja-JP"/>
        </w:rPr>
        <w:t>A.</w:t>
      </w:r>
      <w:r>
        <w:rPr>
          <w:rFonts w:hint="eastAsia"/>
          <w:b/>
          <w:lang w:eastAsia="ja-JP"/>
        </w:rPr>
        <w:t>1</w:t>
      </w:r>
      <w:r w:rsidRPr="00335FE0">
        <w:rPr>
          <w:rFonts w:hint="eastAsia"/>
          <w:b/>
          <w:lang w:eastAsia="ja-JP"/>
        </w:rPr>
        <w:t xml:space="preserve"> - </w:t>
      </w:r>
      <w:r w:rsidR="0054275B" w:rsidRPr="00335FE0">
        <w:rPr>
          <w:b/>
          <w:lang w:eastAsia="ja-JP"/>
        </w:rPr>
        <w:t xml:space="preserve">MIs and </w:t>
      </w:r>
      <w:r w:rsidR="0054275B">
        <w:rPr>
          <w:b/>
          <w:lang w:eastAsia="ja-JP"/>
        </w:rPr>
        <w:t xml:space="preserve">their values </w:t>
      </w:r>
      <w:r w:rsidR="0054275B">
        <w:rPr>
          <w:rFonts w:hint="eastAsia"/>
          <w:b/>
          <w:lang w:eastAsia="ja-JP"/>
        </w:rPr>
        <w:t xml:space="preserve">for Proactive </w:t>
      </w:r>
      <w:r w:rsidR="00A61680" w:rsidRPr="00A61680">
        <w:rPr>
          <w:b/>
          <w:lang w:eastAsia="ja-JP"/>
        </w:rPr>
        <w:t>Loss Measurement and Delay Measurement</w:t>
      </w:r>
    </w:p>
    <w:p w14:paraId="000FCCF9" w14:textId="5A8092D5" w:rsidR="00F525C3" w:rsidRDefault="00E76134" w:rsidP="00F525C3">
      <w:pPr>
        <w:ind w:left="850" w:hangingChars="354" w:hanging="850"/>
        <w:jc w:val="center"/>
        <w:rPr>
          <w:lang w:eastAsia="ja-JP"/>
        </w:rPr>
      </w:pPr>
      <w:r w:rsidRPr="00E76134">
        <w:rPr>
          <w:noProof/>
          <w:lang w:val="en-US" w:eastAsia="zh-CN"/>
        </w:rPr>
        <w:drawing>
          <wp:inline distT="0" distB="0" distL="0" distR="0" wp14:anchorId="347F4A8F" wp14:editId="3EAE86FC">
            <wp:extent cx="7686675" cy="5349487"/>
            <wp:effectExtent l="0" t="0" r="0" b="381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92200" cy="5353332"/>
                    </a:xfrm>
                    <a:prstGeom prst="rect">
                      <a:avLst/>
                    </a:prstGeom>
                    <a:noFill/>
                    <a:ln>
                      <a:noFill/>
                    </a:ln>
                  </pic:spPr>
                </pic:pic>
              </a:graphicData>
            </a:graphic>
          </wp:inline>
        </w:drawing>
      </w:r>
    </w:p>
    <w:p w14:paraId="6924AFE7" w14:textId="118DDA3C" w:rsidR="00E76134" w:rsidRDefault="00E76134">
      <w:pPr>
        <w:tabs>
          <w:tab w:val="clear" w:pos="794"/>
          <w:tab w:val="clear" w:pos="1191"/>
          <w:tab w:val="clear" w:pos="1588"/>
          <w:tab w:val="clear" w:pos="1985"/>
        </w:tabs>
        <w:overflowPunct/>
        <w:autoSpaceDE/>
        <w:autoSpaceDN/>
        <w:adjustRightInd/>
        <w:spacing w:before="0"/>
        <w:textAlignment w:val="auto"/>
        <w:rPr>
          <w:b/>
          <w:lang w:eastAsia="ja-JP"/>
        </w:rPr>
      </w:pPr>
    </w:p>
    <w:p w14:paraId="79371E5B" w14:textId="4F5C7C19" w:rsidR="00F525C3" w:rsidRDefault="00F525C3" w:rsidP="00F525C3">
      <w:pPr>
        <w:jc w:val="center"/>
        <w:rPr>
          <w:b/>
          <w:lang w:eastAsia="ja-JP"/>
        </w:rPr>
      </w:pPr>
      <w:r>
        <w:rPr>
          <w:rFonts w:hint="eastAsia"/>
          <w:b/>
          <w:lang w:eastAsia="ja-JP"/>
        </w:rPr>
        <w:t xml:space="preserve">Table </w:t>
      </w:r>
      <w:r w:rsidR="0054275B">
        <w:rPr>
          <w:rFonts w:hint="eastAsia"/>
          <w:b/>
          <w:lang w:eastAsia="ja-JP"/>
        </w:rPr>
        <w:t>A.2</w:t>
      </w:r>
      <w:r w:rsidRPr="00335FE0">
        <w:rPr>
          <w:rFonts w:hint="eastAsia"/>
          <w:b/>
          <w:lang w:eastAsia="ja-JP"/>
        </w:rPr>
        <w:t xml:space="preserve"> - </w:t>
      </w:r>
      <w:r w:rsidRPr="00335FE0">
        <w:rPr>
          <w:b/>
          <w:lang w:eastAsia="ja-JP"/>
        </w:rPr>
        <w:t xml:space="preserve">MIs and </w:t>
      </w:r>
      <w:r>
        <w:rPr>
          <w:b/>
          <w:lang w:eastAsia="ja-JP"/>
        </w:rPr>
        <w:t xml:space="preserve">their values </w:t>
      </w:r>
      <w:r>
        <w:rPr>
          <w:rFonts w:hint="eastAsia"/>
          <w:b/>
          <w:lang w:eastAsia="ja-JP"/>
        </w:rPr>
        <w:t xml:space="preserve">for Proactive </w:t>
      </w:r>
      <w:r w:rsidR="00A61680" w:rsidRPr="00A61680">
        <w:rPr>
          <w:b/>
          <w:lang w:eastAsia="ja-JP"/>
        </w:rPr>
        <w:t>Synthetic Loss Measurement</w:t>
      </w:r>
      <w:r>
        <w:rPr>
          <w:rFonts w:hint="eastAsia"/>
          <w:b/>
          <w:lang w:eastAsia="ja-JP"/>
        </w:rPr>
        <w:t xml:space="preserve"> (from Table 8-2/G.8051)</w:t>
      </w:r>
    </w:p>
    <w:p w14:paraId="273A7089" w14:textId="2A11AA9E" w:rsidR="00F525C3" w:rsidRDefault="00260B43" w:rsidP="008165DA">
      <w:pPr>
        <w:jc w:val="center"/>
        <w:rPr>
          <w:lang w:eastAsia="ja-JP"/>
        </w:rPr>
      </w:pPr>
      <w:r w:rsidRPr="00260B43">
        <w:rPr>
          <w:noProof/>
          <w:lang w:val="en-US" w:eastAsia="zh-CN"/>
        </w:rPr>
        <w:drawing>
          <wp:inline distT="0" distB="0" distL="0" distR="0" wp14:anchorId="496A0269" wp14:editId="31868DC4">
            <wp:extent cx="7903080" cy="3629880"/>
            <wp:effectExtent l="0" t="0" r="3175" b="889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903080" cy="3629880"/>
                    </a:xfrm>
                    <a:prstGeom prst="rect">
                      <a:avLst/>
                    </a:prstGeom>
                    <a:noFill/>
                    <a:ln>
                      <a:noFill/>
                    </a:ln>
                  </pic:spPr>
                </pic:pic>
              </a:graphicData>
            </a:graphic>
          </wp:inline>
        </w:drawing>
      </w:r>
    </w:p>
    <w:p w14:paraId="6AB2910F" w14:textId="77777777" w:rsidR="00F525C3" w:rsidRDefault="00F525C3" w:rsidP="00F525C3">
      <w:pPr>
        <w:jc w:val="center"/>
        <w:rPr>
          <w:lang w:eastAsia="ja-JP"/>
        </w:rPr>
      </w:pPr>
    </w:p>
    <w:p w14:paraId="5F73E156" w14:textId="649A5718" w:rsidR="00F525C3" w:rsidRDefault="00F525C3" w:rsidP="00F525C3">
      <w:pPr>
        <w:ind w:left="850" w:hangingChars="354" w:hanging="850"/>
        <w:jc w:val="center"/>
        <w:rPr>
          <w:b/>
          <w:lang w:eastAsia="ja-JP"/>
        </w:rPr>
      </w:pPr>
      <w:r>
        <w:rPr>
          <w:lang w:eastAsia="ja-JP"/>
        </w:rPr>
        <w:br w:type="page"/>
      </w:r>
      <w:r>
        <w:rPr>
          <w:rFonts w:hint="eastAsia"/>
          <w:b/>
          <w:lang w:eastAsia="ja-JP"/>
        </w:rPr>
        <w:lastRenderedPageBreak/>
        <w:t xml:space="preserve">Table </w:t>
      </w:r>
      <w:r w:rsidR="0054275B">
        <w:rPr>
          <w:rFonts w:hint="eastAsia"/>
          <w:b/>
          <w:lang w:eastAsia="ja-JP"/>
        </w:rPr>
        <w:t>A.3</w:t>
      </w:r>
      <w:r w:rsidRPr="00335FE0">
        <w:rPr>
          <w:rFonts w:hint="eastAsia"/>
          <w:b/>
          <w:lang w:eastAsia="ja-JP"/>
        </w:rPr>
        <w:t xml:space="preserve"> - </w:t>
      </w:r>
      <w:r w:rsidRPr="00335FE0">
        <w:rPr>
          <w:b/>
          <w:lang w:eastAsia="ja-JP"/>
        </w:rPr>
        <w:t xml:space="preserve">MIs and </w:t>
      </w:r>
      <w:r>
        <w:rPr>
          <w:b/>
          <w:lang w:eastAsia="ja-JP"/>
        </w:rPr>
        <w:t>their values</w:t>
      </w:r>
      <w:r w:rsidRPr="00335FE0">
        <w:rPr>
          <w:rFonts w:hint="eastAsia"/>
          <w:b/>
          <w:lang w:eastAsia="ja-JP"/>
        </w:rPr>
        <w:t xml:space="preserve"> </w:t>
      </w:r>
      <w:r>
        <w:rPr>
          <w:rFonts w:hint="eastAsia"/>
          <w:b/>
          <w:lang w:eastAsia="ja-JP"/>
        </w:rPr>
        <w:t>for On-demand PMs (from Table 8-5/G.8051)</w:t>
      </w:r>
    </w:p>
    <w:p w14:paraId="1519D4EA" w14:textId="0CFD01C6" w:rsidR="005807CC" w:rsidRDefault="005807CC" w:rsidP="00DE490C">
      <w:pPr>
        <w:ind w:left="853" w:hangingChars="354" w:hanging="853"/>
        <w:jc w:val="center"/>
        <w:rPr>
          <w:b/>
          <w:lang w:eastAsia="ja-JP"/>
        </w:rPr>
      </w:pPr>
      <w:r w:rsidRPr="00DE490C">
        <w:rPr>
          <w:b/>
          <w:noProof/>
          <w:lang w:val="en-US" w:eastAsia="zh-CN"/>
        </w:rPr>
        <w:drawing>
          <wp:inline distT="0" distB="0" distL="0" distR="0" wp14:anchorId="028E125D" wp14:editId="0A50A9AC">
            <wp:extent cx="9251950" cy="3662473"/>
            <wp:effectExtent l="0" t="0" r="0" b="0"/>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251950" cy="3662473"/>
                    </a:xfrm>
                    <a:prstGeom prst="rect">
                      <a:avLst/>
                    </a:prstGeom>
                    <a:noFill/>
                    <a:ln>
                      <a:noFill/>
                    </a:ln>
                  </pic:spPr>
                </pic:pic>
              </a:graphicData>
            </a:graphic>
          </wp:inline>
        </w:drawing>
      </w:r>
    </w:p>
    <w:p w14:paraId="25A13182" w14:textId="4B0548AD" w:rsidR="00F525C3" w:rsidRPr="008165DA" w:rsidRDefault="00F525C3" w:rsidP="00F525C3">
      <w:pPr>
        <w:jc w:val="center"/>
        <w:rPr>
          <w:lang w:val="en-US" w:eastAsia="ja-JP"/>
        </w:rPr>
      </w:pPr>
    </w:p>
    <w:p w14:paraId="33F50465" w14:textId="77777777" w:rsidR="00F525C3" w:rsidRDefault="00F525C3" w:rsidP="00F525C3">
      <w:pPr>
        <w:jc w:val="center"/>
      </w:pPr>
      <w:r>
        <w:t>________</w:t>
      </w:r>
    </w:p>
    <w:p w14:paraId="228B1DA4" w14:textId="77777777" w:rsidR="00EB2C17" w:rsidRPr="00917BCE" w:rsidRDefault="00EB2C17" w:rsidP="00F525C3">
      <w:pPr>
        <w:rPr>
          <w:lang w:val="en-US" w:eastAsia="ja-JP"/>
        </w:rPr>
      </w:pPr>
      <w:bookmarkStart w:id="49" w:name="_GoBack"/>
      <w:bookmarkEnd w:id="49"/>
    </w:p>
    <w:sectPr w:rsidR="00EB2C17" w:rsidRPr="00917BCE" w:rsidSect="008B67DD">
      <w:pgSz w:w="16838" w:h="11900" w:orient="landscape" w:code="9"/>
      <w:pgMar w:top="1417" w:right="1134" w:bottom="1417" w:left="1134"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97C7F2" w14:textId="77777777" w:rsidR="007F1D98" w:rsidRDefault="007F1D98">
      <w:r>
        <w:separator/>
      </w:r>
    </w:p>
  </w:endnote>
  <w:endnote w:type="continuationSeparator" w:id="0">
    <w:p w14:paraId="5D08B05F" w14:textId="77777777" w:rsidR="007F1D98" w:rsidRDefault="007F1D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ヒラギノ角ゴ ProN W3">
    <w:charset w:val="4E"/>
    <w:family w:val="auto"/>
    <w:pitch w:val="variable"/>
    <w:sig w:usb0="E00002FF" w:usb1="7AC7FFFF" w:usb2="00000012" w:usb3="00000000" w:csb0="0002000D" w:csb1="00000000"/>
  </w:font>
  <w:font w:name="MS PGothic">
    <w:panose1 w:val="020B0600070205080204"/>
    <w:charset w:val="80"/>
    <w:family w:val="swiss"/>
    <w:pitch w:val="variable"/>
    <w:sig w:usb0="E00002FF" w:usb1="6AC7FDFB" w:usb2="00000012" w:usb3="00000000" w:csb0="0002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CellMar>
        <w:left w:w="57" w:type="dxa"/>
        <w:right w:w="57" w:type="dxa"/>
      </w:tblCellMar>
      <w:tblLook w:val="0000" w:firstRow="0" w:lastRow="0" w:firstColumn="0" w:lastColumn="0" w:noHBand="0" w:noVBand="0"/>
    </w:tblPr>
    <w:tblGrid>
      <w:gridCol w:w="1609"/>
      <w:gridCol w:w="4371"/>
      <w:gridCol w:w="3943"/>
    </w:tblGrid>
    <w:tr w:rsidR="007F1D98" w:rsidRPr="00DF260C" w14:paraId="1DE42E53" w14:textId="77777777" w:rsidTr="004E671A">
      <w:trPr>
        <w:cantSplit/>
        <w:trHeight w:val="702"/>
        <w:jc w:val="center"/>
      </w:trPr>
      <w:tc>
        <w:tcPr>
          <w:tcW w:w="1609" w:type="dxa"/>
          <w:tcBorders>
            <w:top w:val="single" w:sz="4" w:space="0" w:color="auto"/>
          </w:tcBorders>
        </w:tcPr>
        <w:p w14:paraId="5FA6A91F" w14:textId="3707CCD7" w:rsidR="007F1D98" w:rsidRPr="00806037" w:rsidRDefault="007F1D98" w:rsidP="004E671A">
          <w:pPr>
            <w:rPr>
              <w:b/>
              <w:bCs/>
              <w:sz w:val="22"/>
              <w:szCs w:val="22"/>
              <w:lang w:eastAsia="ko-KR"/>
            </w:rPr>
          </w:pPr>
          <w:bookmarkStart w:id="48" w:name="dcontent1" w:colFirst="1" w:colLast="1"/>
          <w:r w:rsidRPr="00806037">
            <w:rPr>
              <w:rFonts w:hint="eastAsia"/>
              <w:b/>
              <w:bCs/>
              <w:sz w:val="22"/>
              <w:szCs w:val="22"/>
              <w:lang w:eastAsia="ko-KR"/>
            </w:rPr>
            <w:t>Contact:</w:t>
          </w:r>
        </w:p>
      </w:tc>
      <w:tc>
        <w:tcPr>
          <w:tcW w:w="4371" w:type="dxa"/>
          <w:tcBorders>
            <w:top w:val="single" w:sz="4" w:space="0" w:color="auto"/>
          </w:tcBorders>
          <w:vAlign w:val="bottom"/>
        </w:tcPr>
        <w:p w14:paraId="538708F8" w14:textId="77777777" w:rsidR="007F1D98" w:rsidRPr="00806037" w:rsidRDefault="007F1D98" w:rsidP="004E671A">
          <w:pPr>
            <w:spacing w:before="0"/>
            <w:rPr>
              <w:sz w:val="22"/>
              <w:szCs w:val="22"/>
              <w:lang w:eastAsia="ja-JP"/>
            </w:rPr>
          </w:pPr>
          <w:r w:rsidRPr="00806037">
            <w:rPr>
              <w:rFonts w:hint="eastAsia"/>
              <w:sz w:val="22"/>
              <w:szCs w:val="22"/>
              <w:lang w:val="de-DE" w:eastAsia="ja-JP"/>
            </w:rPr>
            <w:t>Akira Sakurai</w:t>
          </w:r>
        </w:p>
        <w:p w14:paraId="7E6FE82F" w14:textId="77777777" w:rsidR="007F1D98" w:rsidRPr="00806037" w:rsidRDefault="007F1D98" w:rsidP="004E671A">
          <w:pPr>
            <w:spacing w:before="0"/>
            <w:rPr>
              <w:sz w:val="22"/>
              <w:szCs w:val="22"/>
              <w:lang w:eastAsia="ja-JP"/>
            </w:rPr>
          </w:pPr>
          <w:r w:rsidRPr="00806037">
            <w:rPr>
              <w:rFonts w:hint="eastAsia"/>
              <w:sz w:val="22"/>
              <w:szCs w:val="22"/>
              <w:lang w:eastAsia="ja-JP"/>
            </w:rPr>
            <w:t xml:space="preserve">NEC </w:t>
          </w:r>
          <w:r w:rsidRPr="00806037">
            <w:rPr>
              <w:sz w:val="22"/>
              <w:szCs w:val="22"/>
              <w:lang w:eastAsia="ja-JP"/>
            </w:rPr>
            <w:t>Cooperation</w:t>
          </w:r>
        </w:p>
        <w:p w14:paraId="6A43999D" w14:textId="262B47F7" w:rsidR="007F1D98" w:rsidRPr="00806037" w:rsidRDefault="007F1D98" w:rsidP="004E671A">
          <w:pPr>
            <w:spacing w:before="0"/>
            <w:rPr>
              <w:sz w:val="22"/>
              <w:szCs w:val="22"/>
              <w:lang w:eastAsia="ko-KR"/>
            </w:rPr>
          </w:pPr>
          <w:r w:rsidRPr="00806037">
            <w:rPr>
              <w:rFonts w:hint="eastAsia"/>
              <w:sz w:val="22"/>
              <w:szCs w:val="22"/>
            </w:rPr>
            <w:t>Japan</w:t>
          </w:r>
        </w:p>
      </w:tc>
      <w:tc>
        <w:tcPr>
          <w:tcW w:w="3943" w:type="dxa"/>
          <w:tcBorders>
            <w:top w:val="single" w:sz="4" w:space="0" w:color="auto"/>
          </w:tcBorders>
        </w:tcPr>
        <w:p w14:paraId="43C4E521" w14:textId="77777777" w:rsidR="007F1D98" w:rsidRPr="00806037" w:rsidRDefault="007F1D98" w:rsidP="004E671A">
          <w:pPr>
            <w:rPr>
              <w:sz w:val="22"/>
              <w:szCs w:val="22"/>
              <w:lang w:val="fr-FR"/>
            </w:rPr>
          </w:pPr>
          <w:r w:rsidRPr="00806037">
            <w:rPr>
              <w:sz w:val="22"/>
              <w:szCs w:val="22"/>
              <w:lang w:val="fr-FR"/>
            </w:rPr>
            <w:t>Tel:</w:t>
          </w:r>
          <w:r w:rsidRPr="00806037">
            <w:rPr>
              <w:sz w:val="22"/>
              <w:szCs w:val="22"/>
              <w:lang w:val="fr-FR" w:eastAsia="ja-JP"/>
            </w:rPr>
            <w:t xml:space="preserve"> +81-4-</w:t>
          </w:r>
          <w:r w:rsidRPr="00806037">
            <w:rPr>
              <w:rFonts w:hint="eastAsia"/>
              <w:sz w:val="22"/>
              <w:szCs w:val="22"/>
              <w:lang w:val="fr-FR" w:eastAsia="ja-JP"/>
            </w:rPr>
            <w:t>7185</w:t>
          </w:r>
          <w:r w:rsidRPr="00806037">
            <w:rPr>
              <w:sz w:val="22"/>
              <w:szCs w:val="22"/>
              <w:lang w:val="fr-FR" w:eastAsia="ja-JP"/>
            </w:rPr>
            <w:t>-</w:t>
          </w:r>
          <w:r w:rsidRPr="00806037">
            <w:rPr>
              <w:rFonts w:hint="eastAsia"/>
              <w:sz w:val="22"/>
              <w:szCs w:val="22"/>
              <w:lang w:val="fr-FR" w:eastAsia="ja-JP"/>
            </w:rPr>
            <w:t>6835</w:t>
          </w:r>
        </w:p>
        <w:p w14:paraId="7397055E" w14:textId="77777777" w:rsidR="007F1D98" w:rsidRPr="00806037" w:rsidRDefault="007F1D98" w:rsidP="004E671A">
          <w:pPr>
            <w:spacing w:before="0"/>
            <w:rPr>
              <w:sz w:val="22"/>
              <w:szCs w:val="22"/>
              <w:lang w:val="fr-FR" w:eastAsia="ja-JP"/>
            </w:rPr>
          </w:pPr>
          <w:r w:rsidRPr="00806037">
            <w:rPr>
              <w:sz w:val="22"/>
              <w:szCs w:val="22"/>
              <w:lang w:val="fr-FR"/>
            </w:rPr>
            <w:t>Fax:</w:t>
          </w:r>
          <w:r w:rsidRPr="00806037">
            <w:rPr>
              <w:sz w:val="22"/>
              <w:szCs w:val="22"/>
              <w:lang w:val="fr-FR" w:eastAsia="ja-JP"/>
            </w:rPr>
            <w:t xml:space="preserve"> +81-4-</w:t>
          </w:r>
          <w:r w:rsidRPr="00806037">
            <w:rPr>
              <w:rFonts w:hint="eastAsia"/>
              <w:sz w:val="22"/>
              <w:szCs w:val="22"/>
              <w:lang w:val="fr-FR" w:eastAsia="ja-JP"/>
            </w:rPr>
            <w:t>7185</w:t>
          </w:r>
          <w:r w:rsidRPr="00806037">
            <w:rPr>
              <w:sz w:val="22"/>
              <w:szCs w:val="22"/>
              <w:lang w:val="fr-FR" w:eastAsia="ja-JP"/>
            </w:rPr>
            <w:t>-</w:t>
          </w:r>
          <w:r w:rsidRPr="00806037">
            <w:rPr>
              <w:rFonts w:hint="eastAsia"/>
              <w:sz w:val="22"/>
              <w:szCs w:val="22"/>
              <w:lang w:val="fr-FR" w:eastAsia="ja-JP"/>
            </w:rPr>
            <w:t>7810</w:t>
          </w:r>
        </w:p>
        <w:p w14:paraId="77F5705A" w14:textId="03B5D3F3" w:rsidR="007F1D98" w:rsidRPr="00806037" w:rsidRDefault="007F1D98" w:rsidP="004E671A">
          <w:pPr>
            <w:spacing w:before="0"/>
            <w:rPr>
              <w:sz w:val="22"/>
              <w:szCs w:val="22"/>
              <w:lang w:eastAsia="ko-KR"/>
            </w:rPr>
          </w:pPr>
          <w:r w:rsidRPr="00806037">
            <w:rPr>
              <w:sz w:val="22"/>
              <w:szCs w:val="22"/>
              <w:lang w:val="fr-FR"/>
            </w:rPr>
            <w:t>Email:</w:t>
          </w:r>
          <w:r w:rsidRPr="00806037">
            <w:rPr>
              <w:rFonts w:hint="eastAsia"/>
              <w:sz w:val="22"/>
              <w:szCs w:val="22"/>
              <w:lang w:val="fr-FR" w:eastAsia="ja-JP"/>
            </w:rPr>
            <w:t xml:space="preserve"> </w:t>
          </w:r>
          <w:hyperlink r:id="rId1" w:history="1">
            <w:r w:rsidRPr="00806037">
              <w:rPr>
                <w:rStyle w:val="Hyperlink"/>
                <w:rFonts w:hint="eastAsia"/>
                <w:sz w:val="22"/>
                <w:szCs w:val="22"/>
                <w:lang w:val="fr-FR" w:eastAsia="ja-JP"/>
              </w:rPr>
              <w:t>a-sakurai</w:t>
            </w:r>
            <w:r w:rsidRPr="00806037">
              <w:rPr>
                <w:rStyle w:val="Hyperlink"/>
                <w:sz w:val="22"/>
                <w:szCs w:val="22"/>
                <w:lang w:val="fr-FR" w:eastAsia="ja-JP"/>
              </w:rPr>
              <w:t>@</w:t>
            </w:r>
            <w:r w:rsidRPr="00806037">
              <w:rPr>
                <w:rStyle w:val="Hyperlink"/>
                <w:rFonts w:hint="eastAsia"/>
                <w:sz w:val="22"/>
                <w:szCs w:val="22"/>
                <w:lang w:val="fr-FR" w:eastAsia="ja-JP"/>
              </w:rPr>
              <w:t>da.jp.nec.com</w:t>
            </w:r>
          </w:hyperlink>
        </w:p>
      </w:tc>
    </w:tr>
    <w:tr w:rsidR="007F1D98" w:rsidRPr="00DF260C" w14:paraId="09CF3116" w14:textId="77777777" w:rsidTr="00806037">
      <w:trPr>
        <w:cantSplit/>
        <w:trHeight w:val="702"/>
        <w:jc w:val="center"/>
      </w:trPr>
      <w:tc>
        <w:tcPr>
          <w:tcW w:w="1609" w:type="dxa"/>
          <w:tcBorders>
            <w:top w:val="single" w:sz="4" w:space="0" w:color="auto"/>
          </w:tcBorders>
        </w:tcPr>
        <w:p w14:paraId="10D56D5B" w14:textId="77777777" w:rsidR="007F1D98" w:rsidRPr="00DF260C" w:rsidRDefault="007F1D98" w:rsidP="004E671A">
          <w:pPr>
            <w:rPr>
              <w:b/>
              <w:bCs/>
              <w:sz w:val="22"/>
              <w:lang w:eastAsia="ko-KR"/>
            </w:rPr>
          </w:pPr>
          <w:r w:rsidRPr="00DF260C">
            <w:rPr>
              <w:rFonts w:hint="eastAsia"/>
              <w:b/>
              <w:bCs/>
              <w:sz w:val="22"/>
              <w:lang w:eastAsia="ko-KR"/>
            </w:rPr>
            <w:t>Contact:</w:t>
          </w:r>
        </w:p>
      </w:tc>
      <w:tc>
        <w:tcPr>
          <w:tcW w:w="4371" w:type="dxa"/>
          <w:tcBorders>
            <w:top w:val="single" w:sz="4" w:space="0" w:color="auto"/>
          </w:tcBorders>
        </w:tcPr>
        <w:p w14:paraId="66D0E604" w14:textId="77777777" w:rsidR="007F1D98" w:rsidRPr="00DF260C" w:rsidRDefault="007F1D98" w:rsidP="004E671A">
          <w:pPr>
            <w:rPr>
              <w:sz w:val="22"/>
              <w:lang w:eastAsia="ko-KR"/>
            </w:rPr>
          </w:pPr>
          <w:r w:rsidRPr="00DF260C">
            <w:rPr>
              <w:rFonts w:hint="eastAsia"/>
              <w:sz w:val="22"/>
              <w:lang w:eastAsia="ja-JP"/>
            </w:rPr>
            <w:t xml:space="preserve">Yuji Tochio </w:t>
          </w:r>
        </w:p>
        <w:p w14:paraId="77151CDD" w14:textId="77777777" w:rsidR="007F1D98" w:rsidRPr="00DF260C" w:rsidRDefault="007F1D98" w:rsidP="004E671A">
          <w:pPr>
            <w:spacing w:before="0"/>
            <w:rPr>
              <w:sz w:val="22"/>
              <w:lang w:eastAsia="ko-KR"/>
            </w:rPr>
          </w:pPr>
          <w:r w:rsidRPr="00DF260C">
            <w:rPr>
              <w:rFonts w:hint="eastAsia"/>
              <w:sz w:val="22"/>
              <w:lang w:eastAsia="ja-JP"/>
            </w:rPr>
            <w:t>Fujitsu</w:t>
          </w:r>
        </w:p>
        <w:p w14:paraId="00013C55" w14:textId="77777777" w:rsidR="007F1D98" w:rsidRPr="00DF260C" w:rsidRDefault="007F1D98" w:rsidP="004E671A">
          <w:pPr>
            <w:spacing w:before="0"/>
            <w:rPr>
              <w:sz w:val="22"/>
              <w:lang w:eastAsia="ko-KR"/>
            </w:rPr>
          </w:pPr>
          <w:r w:rsidRPr="00DF260C">
            <w:rPr>
              <w:rFonts w:hint="eastAsia"/>
              <w:sz w:val="22"/>
              <w:szCs w:val="24"/>
            </w:rPr>
            <w:t>Japan</w:t>
          </w:r>
        </w:p>
      </w:tc>
      <w:tc>
        <w:tcPr>
          <w:tcW w:w="3943" w:type="dxa"/>
          <w:tcBorders>
            <w:top w:val="single" w:sz="4" w:space="0" w:color="auto"/>
          </w:tcBorders>
        </w:tcPr>
        <w:p w14:paraId="4A742786" w14:textId="77777777" w:rsidR="007F1D98" w:rsidRPr="00DF260C" w:rsidRDefault="007F1D98" w:rsidP="004E671A">
          <w:pPr>
            <w:rPr>
              <w:sz w:val="22"/>
              <w:lang w:eastAsia="ko-KR"/>
            </w:rPr>
          </w:pPr>
          <w:r w:rsidRPr="00DF260C">
            <w:rPr>
              <w:sz w:val="22"/>
            </w:rPr>
            <w:t>Tel:</w:t>
          </w:r>
          <w:r w:rsidRPr="00DF260C">
            <w:rPr>
              <w:rFonts w:hint="eastAsia"/>
              <w:sz w:val="22"/>
              <w:lang w:eastAsia="ko-KR"/>
            </w:rPr>
            <w:t xml:space="preserve"> </w:t>
          </w:r>
          <w:r w:rsidRPr="00DF260C">
            <w:rPr>
              <w:rFonts w:hint="eastAsia"/>
              <w:sz w:val="22"/>
              <w:lang w:eastAsia="ja-JP"/>
            </w:rPr>
            <w:t>+81-44-754-8829</w:t>
          </w:r>
        </w:p>
        <w:p w14:paraId="651D24AF" w14:textId="77777777" w:rsidR="007F1D98" w:rsidRPr="00DF260C" w:rsidRDefault="007F1D98" w:rsidP="004E671A">
          <w:pPr>
            <w:spacing w:before="0"/>
            <w:rPr>
              <w:sz w:val="22"/>
              <w:lang w:eastAsia="ko-KR"/>
            </w:rPr>
          </w:pPr>
          <w:r w:rsidRPr="00DF260C">
            <w:rPr>
              <w:sz w:val="22"/>
            </w:rPr>
            <w:t>Fax:</w:t>
          </w:r>
          <w:r w:rsidRPr="00DF260C">
            <w:rPr>
              <w:rFonts w:hint="eastAsia"/>
              <w:sz w:val="22"/>
              <w:lang w:eastAsia="ko-KR"/>
            </w:rPr>
            <w:t xml:space="preserve"> </w:t>
          </w:r>
          <w:r w:rsidRPr="00DF260C">
            <w:rPr>
              <w:rFonts w:hint="eastAsia"/>
              <w:sz w:val="22"/>
              <w:lang w:eastAsia="ja-JP"/>
            </w:rPr>
            <w:t>+81-44-754-2741</w:t>
          </w:r>
        </w:p>
        <w:p w14:paraId="2A152F95" w14:textId="77777777" w:rsidR="007F1D98" w:rsidRPr="00DF260C" w:rsidRDefault="007F1D98" w:rsidP="004E671A">
          <w:pPr>
            <w:spacing w:before="0"/>
            <w:rPr>
              <w:sz w:val="22"/>
              <w:lang w:eastAsia="ko-KR"/>
            </w:rPr>
          </w:pPr>
          <w:r w:rsidRPr="00DF260C">
            <w:rPr>
              <w:sz w:val="22"/>
            </w:rPr>
            <w:t>Email:</w:t>
          </w:r>
          <w:r w:rsidRPr="00DF260C">
            <w:rPr>
              <w:rFonts w:hint="eastAsia"/>
              <w:sz w:val="22"/>
              <w:lang w:eastAsia="ja-JP"/>
            </w:rPr>
            <w:t xml:space="preserve"> </w:t>
          </w:r>
          <w:hyperlink r:id="rId2" w:history="1">
            <w:r w:rsidRPr="00DF260C">
              <w:rPr>
                <w:rStyle w:val="Hyperlink"/>
                <w:rFonts w:hint="eastAsia"/>
                <w:sz w:val="22"/>
                <w:lang w:eastAsia="ja-JP"/>
              </w:rPr>
              <w:t>tochio@jp.fujitsu.com</w:t>
            </w:r>
          </w:hyperlink>
          <w:r w:rsidRPr="00DF260C">
            <w:rPr>
              <w:rFonts w:hint="eastAsia"/>
              <w:sz w:val="22"/>
              <w:lang w:eastAsia="ko-KR"/>
            </w:rPr>
            <w:t xml:space="preserve"> </w:t>
          </w:r>
        </w:p>
      </w:tc>
    </w:tr>
    <w:bookmarkEnd w:id="48"/>
    <w:tr w:rsidR="007F1D98" w:rsidRPr="00DF260C" w14:paraId="6FF57761" w14:textId="77777777" w:rsidTr="00806037">
      <w:tblPrEx>
        <w:tblCellMar>
          <w:left w:w="108" w:type="dxa"/>
          <w:right w:w="108" w:type="dxa"/>
        </w:tblCellMar>
      </w:tblPrEx>
      <w:trPr>
        <w:cantSplit/>
        <w:jc w:val="center"/>
      </w:trPr>
      <w:tc>
        <w:tcPr>
          <w:tcW w:w="9923" w:type="dxa"/>
          <w:gridSpan w:val="3"/>
          <w:tcBorders>
            <w:top w:val="single" w:sz="4" w:space="0" w:color="auto"/>
            <w:left w:val="single" w:sz="4" w:space="0" w:color="auto"/>
            <w:bottom w:val="single" w:sz="4" w:space="0" w:color="auto"/>
            <w:right w:val="single" w:sz="4" w:space="0" w:color="auto"/>
          </w:tcBorders>
          <w:tcMar>
            <w:left w:w="57" w:type="dxa"/>
            <w:right w:w="57" w:type="dxa"/>
          </w:tcMar>
        </w:tcPr>
        <w:p w14:paraId="55D1E2C5" w14:textId="77777777" w:rsidR="007F1D98" w:rsidRPr="00DF260C" w:rsidRDefault="007F1D98" w:rsidP="004E671A">
          <w:pPr>
            <w:spacing w:before="0"/>
            <w:rPr>
              <w:sz w:val="18"/>
            </w:rPr>
          </w:pPr>
          <w:r w:rsidRPr="00DF260C">
            <w:rPr>
              <w:b/>
              <w:bCs/>
              <w:sz w:val="18"/>
            </w:rPr>
            <w:t>Attention:</w:t>
          </w:r>
          <w:r w:rsidRPr="00DF260C">
            <w:rPr>
              <w:sz w:val="18"/>
            </w:rPr>
            <w:t xml:space="preserve"> This is not a publication made available to the public, but </w:t>
          </w:r>
          <w:r w:rsidRPr="00DF260C">
            <w:rPr>
              <w:b/>
              <w:bCs/>
              <w:sz w:val="18"/>
            </w:rPr>
            <w:t>an internal ITU-T Document</w:t>
          </w:r>
          <w:r w:rsidRPr="00DF260C">
            <w:rPr>
              <w:sz w:val="18"/>
            </w:rPr>
            <w:t xml:space="preserve"> intended only for use by the Member States of ITU, by ITU-T Sector Members and Associates, and their respective staff and collaborators in their ITU related work. It shall not be made available to, and used by, any other persons or entities without the prior written consent of ITU-T.</w:t>
          </w:r>
        </w:p>
      </w:tc>
    </w:tr>
  </w:tbl>
  <w:p w14:paraId="499BB3E6" w14:textId="77777777" w:rsidR="007F1D98" w:rsidRDefault="007F1D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44E301" w14:textId="77777777" w:rsidR="007F1D98" w:rsidRDefault="007F1D98">
      <w:r>
        <w:separator/>
      </w:r>
    </w:p>
  </w:footnote>
  <w:footnote w:type="continuationSeparator" w:id="0">
    <w:p w14:paraId="7C4770E8" w14:textId="77777777" w:rsidR="007F1D98" w:rsidRDefault="007F1D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101AB8" w14:textId="77777777" w:rsidR="007F1D98" w:rsidRPr="00FC2204" w:rsidRDefault="007F1D98" w:rsidP="00174BB6">
    <w:pPr>
      <w:pStyle w:val="Header"/>
      <w:rPr>
        <w:b/>
      </w:rPr>
    </w:pPr>
    <w:r w:rsidRPr="00FC2204">
      <w:t xml:space="preserve">- </w:t>
    </w:r>
    <w:r w:rsidRPr="00FC2204">
      <w:rPr>
        <w:b/>
      </w:rPr>
      <w:fldChar w:fldCharType="begin"/>
    </w:r>
    <w:r w:rsidRPr="00FC2204">
      <w:instrText xml:space="preserve"> PAGE  \* MERGEFORMAT </w:instrText>
    </w:r>
    <w:r w:rsidRPr="00FC2204">
      <w:rPr>
        <w:b/>
      </w:rPr>
      <w:fldChar w:fldCharType="separate"/>
    </w:r>
    <w:r w:rsidR="00955D82" w:rsidRPr="00955D82">
      <w:rPr>
        <w:b/>
        <w:noProof/>
      </w:rPr>
      <w:t>21</w:t>
    </w:r>
    <w:r w:rsidRPr="00FC2204">
      <w:rPr>
        <w:b/>
      </w:rPr>
      <w:fldChar w:fldCharType="end"/>
    </w:r>
    <w:r w:rsidRPr="00FC2204">
      <w:t xml:space="preserve"> -</w:t>
    </w:r>
  </w:p>
  <w:p w14:paraId="107F6FDB" w14:textId="0AACA80F" w:rsidR="007F1D98" w:rsidRPr="00174BB6" w:rsidRDefault="007F1D98" w:rsidP="00174BB6">
    <w:pPr>
      <w:pStyle w:val="Header"/>
      <w:spacing w:after="240"/>
      <w:rPr>
        <w:b/>
      </w:rPr>
    </w:pPr>
    <w:r w:rsidRPr="00FC2204">
      <w:rPr>
        <w:b/>
      </w:rPr>
      <w:fldChar w:fldCharType="begin"/>
    </w:r>
    <w:r w:rsidRPr="00FC2204">
      <w:instrText xml:space="preserve"> STYLEREF  Docnumber  </w:instrText>
    </w:r>
    <w:r w:rsidRPr="00FC2204">
      <w:rPr>
        <w:b/>
      </w:rPr>
      <w:fldChar w:fldCharType="separate"/>
    </w:r>
    <w:r w:rsidR="00955D82">
      <w:rPr>
        <w:noProof/>
      </w:rPr>
      <w:t>TD 297 Rev.2 (PLEN/15)</w:t>
    </w:r>
    <w:r w:rsidRPr="00FC2204">
      <w:rPr>
        <w:b/>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20E70"/>
    <w:multiLevelType w:val="hybridMultilevel"/>
    <w:tmpl w:val="FD0431E0"/>
    <w:lvl w:ilvl="0" w:tplc="18B2C8F4">
      <w:start w:val="2"/>
      <w:numFmt w:val="bullet"/>
      <w:lvlText w:val="-"/>
      <w:lvlJc w:val="left"/>
      <w:pPr>
        <w:ind w:left="420" w:hanging="420"/>
      </w:pPr>
      <w:rPr>
        <w:rFonts w:ascii="Times New Roman" w:eastAsia="MS Mincho" w:hAnsi="Times New Roman" w:cs="Times New Roman"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171651A8"/>
    <w:multiLevelType w:val="hybridMultilevel"/>
    <w:tmpl w:val="B466479E"/>
    <w:lvl w:ilvl="0" w:tplc="F6A60318">
      <w:start w:val="1"/>
      <w:numFmt w:val="decimal"/>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19E46D41"/>
    <w:multiLevelType w:val="hybridMultilevel"/>
    <w:tmpl w:val="A044B7FC"/>
    <w:lvl w:ilvl="0" w:tplc="0F5EE34C">
      <w:start w:val="7"/>
      <w:numFmt w:val="bullet"/>
      <w:lvlText w:val="-"/>
      <w:lvlJc w:val="left"/>
      <w:pPr>
        <w:ind w:left="360" w:hanging="360"/>
      </w:pPr>
      <w:rPr>
        <w:rFonts w:ascii="Times New Roman" w:eastAsia="MS Mincho"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279D73DB"/>
    <w:multiLevelType w:val="multilevel"/>
    <w:tmpl w:val="C1209A6E"/>
    <w:lvl w:ilvl="0">
      <w:start w:val="6"/>
      <w:numFmt w:val="decimal"/>
      <w:lvlText w:val="%1."/>
      <w:lvlJc w:val="left"/>
      <w:pPr>
        <w:ind w:left="480" w:hanging="480"/>
      </w:pPr>
      <w:rPr>
        <w:rFonts w:hint="eastAsia"/>
      </w:rPr>
    </w:lvl>
    <w:lvl w:ilvl="1">
      <w:start w:val="1"/>
      <w:numFmt w:val="decimal"/>
      <w:isLgl/>
      <w:lvlText w:val="%1.%2"/>
      <w:lvlJc w:val="left"/>
      <w:pPr>
        <w:ind w:left="795" w:hanging="795"/>
      </w:pPr>
      <w:rPr>
        <w:rFonts w:hint="default"/>
      </w:rPr>
    </w:lvl>
    <w:lvl w:ilvl="2">
      <w:start w:val="1"/>
      <w:numFmt w:val="decimal"/>
      <w:isLgl/>
      <w:lvlText w:val="%1.%2.%3"/>
      <w:lvlJc w:val="left"/>
      <w:pPr>
        <w:ind w:left="795" w:hanging="795"/>
      </w:pPr>
      <w:rPr>
        <w:rFonts w:hint="default"/>
      </w:rPr>
    </w:lvl>
    <w:lvl w:ilvl="3">
      <w:start w:val="1"/>
      <w:numFmt w:val="decimal"/>
      <w:isLgl/>
      <w:lvlText w:val="%1.%2.%3.%4"/>
      <w:lvlJc w:val="left"/>
      <w:pPr>
        <w:ind w:left="795" w:hanging="795"/>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nsid w:val="3503653A"/>
    <w:multiLevelType w:val="hybridMultilevel"/>
    <w:tmpl w:val="509CFE68"/>
    <w:lvl w:ilvl="0" w:tplc="85F21032">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7CF7742B"/>
    <w:multiLevelType w:val="hybridMultilevel"/>
    <w:tmpl w:val="DB005334"/>
    <w:lvl w:ilvl="0" w:tplc="5B44C4B8">
      <w:start w:val="1"/>
      <w:numFmt w:val="decimal"/>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0"/>
  </w:num>
  <w:num w:numId="3">
    <w:abstractNumId w:val="5"/>
  </w:num>
  <w:num w:numId="4">
    <w:abstractNumId w:val="1"/>
  </w:num>
  <w:num w:numId="5">
    <w:abstractNumId w:val="3"/>
  </w:num>
  <w:num w:numId="6">
    <w:abstractNumId w:val="2"/>
  </w:num>
  <w:numIdMacAtCleanup w:val="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lark, Robert">
    <w15:presenceInfo w15:providerId="None" w15:userId="Clark, Rober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bordersDoNotSurroundHeader/>
  <w:bordersDoNotSurroundFooter/>
  <w:activeWritingStyle w:appName="MSWord" w:lang="de-DE" w:vendorID="9" w:dllVersion="512" w:checkStyle="0"/>
  <w:activeWritingStyle w:appName="MSWord" w:lang="pt-BR" w:vendorID="1" w:dllVersion="513" w:checkStyle="1"/>
  <w:activeWritingStyle w:appName="MSWord" w:lang="it-IT" w:vendorID="3" w:dllVersion="517"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67"/>
  <w:hyphenationZone w:val="425"/>
  <w:doNotHyphenateCaps/>
  <w:drawingGridHorizontalSpacing w:val="120"/>
  <w:drawingGridVerticalSpacing w:val="163"/>
  <w:displayHorizontalDrawingGridEvery w:val="0"/>
  <w:displayVerticalDrawingGridEvery w:val="0"/>
  <w:doNotShadeFormData/>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E0E"/>
    <w:rsid w:val="00000350"/>
    <w:rsid w:val="00002BCC"/>
    <w:rsid w:val="00002FF1"/>
    <w:rsid w:val="000144ED"/>
    <w:rsid w:val="00020F63"/>
    <w:rsid w:val="00021AE3"/>
    <w:rsid w:val="00030FE0"/>
    <w:rsid w:val="00032D82"/>
    <w:rsid w:val="00056226"/>
    <w:rsid w:val="00064882"/>
    <w:rsid w:val="00066C3A"/>
    <w:rsid w:val="0006794D"/>
    <w:rsid w:val="00072931"/>
    <w:rsid w:val="00072A4E"/>
    <w:rsid w:val="00073B29"/>
    <w:rsid w:val="000759A0"/>
    <w:rsid w:val="00080062"/>
    <w:rsid w:val="000812E3"/>
    <w:rsid w:val="00083601"/>
    <w:rsid w:val="000837B8"/>
    <w:rsid w:val="000848F9"/>
    <w:rsid w:val="000850A6"/>
    <w:rsid w:val="000864B6"/>
    <w:rsid w:val="0009135A"/>
    <w:rsid w:val="00093301"/>
    <w:rsid w:val="0009351D"/>
    <w:rsid w:val="000A288E"/>
    <w:rsid w:val="000C2849"/>
    <w:rsid w:val="000C2E76"/>
    <w:rsid w:val="000C7020"/>
    <w:rsid w:val="000F04CB"/>
    <w:rsid w:val="00113879"/>
    <w:rsid w:val="00114043"/>
    <w:rsid w:val="001166DF"/>
    <w:rsid w:val="00116E95"/>
    <w:rsid w:val="00117CE9"/>
    <w:rsid w:val="00131163"/>
    <w:rsid w:val="00131FF9"/>
    <w:rsid w:val="00143C09"/>
    <w:rsid w:val="00155DA2"/>
    <w:rsid w:val="00157A45"/>
    <w:rsid w:val="0016277B"/>
    <w:rsid w:val="00164303"/>
    <w:rsid w:val="00170BCD"/>
    <w:rsid w:val="00174681"/>
    <w:rsid w:val="00174BB6"/>
    <w:rsid w:val="00181BCE"/>
    <w:rsid w:val="001823A8"/>
    <w:rsid w:val="00190304"/>
    <w:rsid w:val="001A0AF6"/>
    <w:rsid w:val="001A106F"/>
    <w:rsid w:val="001A26DF"/>
    <w:rsid w:val="001A4596"/>
    <w:rsid w:val="001A78AF"/>
    <w:rsid w:val="001B5C7A"/>
    <w:rsid w:val="001F2B5C"/>
    <w:rsid w:val="001F41CF"/>
    <w:rsid w:val="0021369A"/>
    <w:rsid w:val="00214C2E"/>
    <w:rsid w:val="0021682D"/>
    <w:rsid w:val="00217A55"/>
    <w:rsid w:val="0024255A"/>
    <w:rsid w:val="002516CB"/>
    <w:rsid w:val="0025216E"/>
    <w:rsid w:val="00260B43"/>
    <w:rsid w:val="002808B6"/>
    <w:rsid w:val="00285C06"/>
    <w:rsid w:val="002A2763"/>
    <w:rsid w:val="002A38CF"/>
    <w:rsid w:val="002A3AFB"/>
    <w:rsid w:val="002C2488"/>
    <w:rsid w:val="002D6CEE"/>
    <w:rsid w:val="002E1F33"/>
    <w:rsid w:val="002F0198"/>
    <w:rsid w:val="002F1A93"/>
    <w:rsid w:val="00300A68"/>
    <w:rsid w:val="00301F23"/>
    <w:rsid w:val="00312CC8"/>
    <w:rsid w:val="0031368A"/>
    <w:rsid w:val="00320FB8"/>
    <w:rsid w:val="00325064"/>
    <w:rsid w:val="00330ADB"/>
    <w:rsid w:val="00333248"/>
    <w:rsid w:val="003400D8"/>
    <w:rsid w:val="003415FD"/>
    <w:rsid w:val="00370915"/>
    <w:rsid w:val="00372998"/>
    <w:rsid w:val="0037415F"/>
    <w:rsid w:val="003778A3"/>
    <w:rsid w:val="003823BC"/>
    <w:rsid w:val="003839EE"/>
    <w:rsid w:val="003862F8"/>
    <w:rsid w:val="00390502"/>
    <w:rsid w:val="00396C1A"/>
    <w:rsid w:val="003A6CCF"/>
    <w:rsid w:val="003B1361"/>
    <w:rsid w:val="003C29C9"/>
    <w:rsid w:val="003D1FCF"/>
    <w:rsid w:val="003E1FCB"/>
    <w:rsid w:val="003F7304"/>
    <w:rsid w:val="00403346"/>
    <w:rsid w:val="00407434"/>
    <w:rsid w:val="004146A3"/>
    <w:rsid w:val="00425F07"/>
    <w:rsid w:val="00433255"/>
    <w:rsid w:val="00434B3D"/>
    <w:rsid w:val="0043689A"/>
    <w:rsid w:val="00440088"/>
    <w:rsid w:val="004415A8"/>
    <w:rsid w:val="004428F4"/>
    <w:rsid w:val="00444435"/>
    <w:rsid w:val="00446A5C"/>
    <w:rsid w:val="00446CAA"/>
    <w:rsid w:val="004556F8"/>
    <w:rsid w:val="00455CD4"/>
    <w:rsid w:val="00474604"/>
    <w:rsid w:val="00482407"/>
    <w:rsid w:val="00495BE4"/>
    <w:rsid w:val="004B3EF0"/>
    <w:rsid w:val="004B458E"/>
    <w:rsid w:val="004C17E4"/>
    <w:rsid w:val="004E3E6F"/>
    <w:rsid w:val="004E3F2C"/>
    <w:rsid w:val="004E671A"/>
    <w:rsid w:val="004F5B65"/>
    <w:rsid w:val="00517754"/>
    <w:rsid w:val="00517E6C"/>
    <w:rsid w:val="00520318"/>
    <w:rsid w:val="00522864"/>
    <w:rsid w:val="005235D2"/>
    <w:rsid w:val="00532B0B"/>
    <w:rsid w:val="00533093"/>
    <w:rsid w:val="0054275B"/>
    <w:rsid w:val="00543423"/>
    <w:rsid w:val="00544F68"/>
    <w:rsid w:val="00555F29"/>
    <w:rsid w:val="00556213"/>
    <w:rsid w:val="00556CC0"/>
    <w:rsid w:val="005575C5"/>
    <w:rsid w:val="00566723"/>
    <w:rsid w:val="005807CC"/>
    <w:rsid w:val="0058396A"/>
    <w:rsid w:val="00590A2F"/>
    <w:rsid w:val="00591768"/>
    <w:rsid w:val="005968EC"/>
    <w:rsid w:val="005B1320"/>
    <w:rsid w:val="005B2903"/>
    <w:rsid w:val="005B4D51"/>
    <w:rsid w:val="005B6DBC"/>
    <w:rsid w:val="005C1253"/>
    <w:rsid w:val="005C4804"/>
    <w:rsid w:val="005D02FE"/>
    <w:rsid w:val="005D4C78"/>
    <w:rsid w:val="005D718D"/>
    <w:rsid w:val="005E62EC"/>
    <w:rsid w:val="005E71CF"/>
    <w:rsid w:val="005F5F67"/>
    <w:rsid w:val="00601582"/>
    <w:rsid w:val="006248BE"/>
    <w:rsid w:val="006273A7"/>
    <w:rsid w:val="00627AB0"/>
    <w:rsid w:val="00656A0C"/>
    <w:rsid w:val="00663B9C"/>
    <w:rsid w:val="00672750"/>
    <w:rsid w:val="00672CC4"/>
    <w:rsid w:val="006A0FD0"/>
    <w:rsid w:val="006A69B8"/>
    <w:rsid w:val="006A7DC2"/>
    <w:rsid w:val="006B247D"/>
    <w:rsid w:val="006B2828"/>
    <w:rsid w:val="006C28FE"/>
    <w:rsid w:val="006C4143"/>
    <w:rsid w:val="006D67D6"/>
    <w:rsid w:val="006D6E66"/>
    <w:rsid w:val="006D76E5"/>
    <w:rsid w:val="006F517C"/>
    <w:rsid w:val="007004BB"/>
    <w:rsid w:val="00712298"/>
    <w:rsid w:val="00713199"/>
    <w:rsid w:val="00723863"/>
    <w:rsid w:val="0072476A"/>
    <w:rsid w:val="0073003A"/>
    <w:rsid w:val="00732E54"/>
    <w:rsid w:val="00733CCC"/>
    <w:rsid w:val="0074125D"/>
    <w:rsid w:val="00742131"/>
    <w:rsid w:val="00755C22"/>
    <w:rsid w:val="00762E0E"/>
    <w:rsid w:val="00772380"/>
    <w:rsid w:val="00775002"/>
    <w:rsid w:val="00790204"/>
    <w:rsid w:val="007A10C9"/>
    <w:rsid w:val="007A2DE4"/>
    <w:rsid w:val="007B5BF7"/>
    <w:rsid w:val="007B6299"/>
    <w:rsid w:val="007C134C"/>
    <w:rsid w:val="007D052D"/>
    <w:rsid w:val="007D3FBA"/>
    <w:rsid w:val="007E024F"/>
    <w:rsid w:val="007E15B6"/>
    <w:rsid w:val="007F1D98"/>
    <w:rsid w:val="00806037"/>
    <w:rsid w:val="008161E3"/>
    <w:rsid w:val="008165DA"/>
    <w:rsid w:val="00823BE0"/>
    <w:rsid w:val="00825E79"/>
    <w:rsid w:val="00830936"/>
    <w:rsid w:val="008517BE"/>
    <w:rsid w:val="00864111"/>
    <w:rsid w:val="008669B3"/>
    <w:rsid w:val="008729E2"/>
    <w:rsid w:val="00880DA5"/>
    <w:rsid w:val="00897777"/>
    <w:rsid w:val="008A1622"/>
    <w:rsid w:val="008A38D5"/>
    <w:rsid w:val="008B0171"/>
    <w:rsid w:val="008B0D5E"/>
    <w:rsid w:val="008B4155"/>
    <w:rsid w:val="008B67DD"/>
    <w:rsid w:val="008B7F67"/>
    <w:rsid w:val="008C1FB1"/>
    <w:rsid w:val="008D53D2"/>
    <w:rsid w:val="008E6803"/>
    <w:rsid w:val="008F1A5D"/>
    <w:rsid w:val="008F2990"/>
    <w:rsid w:val="008F4DAF"/>
    <w:rsid w:val="00901262"/>
    <w:rsid w:val="00901A8A"/>
    <w:rsid w:val="00901CBB"/>
    <w:rsid w:val="00905C9C"/>
    <w:rsid w:val="0091149C"/>
    <w:rsid w:val="00912C99"/>
    <w:rsid w:val="009145FE"/>
    <w:rsid w:val="00917BCE"/>
    <w:rsid w:val="00924267"/>
    <w:rsid w:val="00924D30"/>
    <w:rsid w:val="0093625A"/>
    <w:rsid w:val="00936B0E"/>
    <w:rsid w:val="00942B16"/>
    <w:rsid w:val="00942DE3"/>
    <w:rsid w:val="00945ADE"/>
    <w:rsid w:val="0095209C"/>
    <w:rsid w:val="00955D82"/>
    <w:rsid w:val="00957AAB"/>
    <w:rsid w:val="009753C0"/>
    <w:rsid w:val="0097688B"/>
    <w:rsid w:val="0098122C"/>
    <w:rsid w:val="00984C7B"/>
    <w:rsid w:val="0098556E"/>
    <w:rsid w:val="00991D7C"/>
    <w:rsid w:val="009932AB"/>
    <w:rsid w:val="0099689C"/>
    <w:rsid w:val="009A34CB"/>
    <w:rsid w:val="009A6D4F"/>
    <w:rsid w:val="009B3621"/>
    <w:rsid w:val="009B4ECA"/>
    <w:rsid w:val="009C32DB"/>
    <w:rsid w:val="009C4CDC"/>
    <w:rsid w:val="009E35D2"/>
    <w:rsid w:val="009F50B3"/>
    <w:rsid w:val="00A015AE"/>
    <w:rsid w:val="00A1004A"/>
    <w:rsid w:val="00A10E9F"/>
    <w:rsid w:val="00A13FEA"/>
    <w:rsid w:val="00A1489D"/>
    <w:rsid w:val="00A203C7"/>
    <w:rsid w:val="00A21B47"/>
    <w:rsid w:val="00A24423"/>
    <w:rsid w:val="00A31232"/>
    <w:rsid w:val="00A32DE2"/>
    <w:rsid w:val="00A45EC6"/>
    <w:rsid w:val="00A50C3B"/>
    <w:rsid w:val="00A61680"/>
    <w:rsid w:val="00A618F5"/>
    <w:rsid w:val="00A656CD"/>
    <w:rsid w:val="00A752C7"/>
    <w:rsid w:val="00A812EE"/>
    <w:rsid w:val="00A90187"/>
    <w:rsid w:val="00AA3CBF"/>
    <w:rsid w:val="00AB0100"/>
    <w:rsid w:val="00AC436A"/>
    <w:rsid w:val="00AC63C3"/>
    <w:rsid w:val="00AE0129"/>
    <w:rsid w:val="00AE1A6F"/>
    <w:rsid w:val="00AE29AB"/>
    <w:rsid w:val="00AE31E0"/>
    <w:rsid w:val="00AE563A"/>
    <w:rsid w:val="00B013C6"/>
    <w:rsid w:val="00B05656"/>
    <w:rsid w:val="00B0579C"/>
    <w:rsid w:val="00B17975"/>
    <w:rsid w:val="00B23EAF"/>
    <w:rsid w:val="00B30F67"/>
    <w:rsid w:val="00B3728A"/>
    <w:rsid w:val="00B43B70"/>
    <w:rsid w:val="00B47398"/>
    <w:rsid w:val="00B51BF3"/>
    <w:rsid w:val="00B53238"/>
    <w:rsid w:val="00B5609F"/>
    <w:rsid w:val="00B6050F"/>
    <w:rsid w:val="00B6593B"/>
    <w:rsid w:val="00B7613B"/>
    <w:rsid w:val="00B911C3"/>
    <w:rsid w:val="00BA2D9E"/>
    <w:rsid w:val="00BB138D"/>
    <w:rsid w:val="00BB3C6A"/>
    <w:rsid w:val="00BB6CE2"/>
    <w:rsid w:val="00BC27EF"/>
    <w:rsid w:val="00BC543A"/>
    <w:rsid w:val="00BF1E69"/>
    <w:rsid w:val="00BF4A3D"/>
    <w:rsid w:val="00C060D6"/>
    <w:rsid w:val="00C07126"/>
    <w:rsid w:val="00C244CC"/>
    <w:rsid w:val="00C27515"/>
    <w:rsid w:val="00C44106"/>
    <w:rsid w:val="00C56AB1"/>
    <w:rsid w:val="00C622A5"/>
    <w:rsid w:val="00C656E2"/>
    <w:rsid w:val="00C86893"/>
    <w:rsid w:val="00CA12CF"/>
    <w:rsid w:val="00CA3606"/>
    <w:rsid w:val="00CA3C13"/>
    <w:rsid w:val="00CD56F3"/>
    <w:rsid w:val="00CD6A30"/>
    <w:rsid w:val="00CE3D9D"/>
    <w:rsid w:val="00CE6C92"/>
    <w:rsid w:val="00CF5FD3"/>
    <w:rsid w:val="00D0615D"/>
    <w:rsid w:val="00D13158"/>
    <w:rsid w:val="00D22B5E"/>
    <w:rsid w:val="00D2439F"/>
    <w:rsid w:val="00D25B09"/>
    <w:rsid w:val="00D25BD9"/>
    <w:rsid w:val="00D266F4"/>
    <w:rsid w:val="00D27AAB"/>
    <w:rsid w:val="00D32124"/>
    <w:rsid w:val="00D33A96"/>
    <w:rsid w:val="00D36D1B"/>
    <w:rsid w:val="00D41468"/>
    <w:rsid w:val="00D54BEB"/>
    <w:rsid w:val="00D559CC"/>
    <w:rsid w:val="00D57EBE"/>
    <w:rsid w:val="00D6546B"/>
    <w:rsid w:val="00D75753"/>
    <w:rsid w:val="00D75DB9"/>
    <w:rsid w:val="00D83F74"/>
    <w:rsid w:val="00D95C65"/>
    <w:rsid w:val="00DA15B9"/>
    <w:rsid w:val="00DA58B9"/>
    <w:rsid w:val="00DB553C"/>
    <w:rsid w:val="00DC1538"/>
    <w:rsid w:val="00DD6B22"/>
    <w:rsid w:val="00DE490C"/>
    <w:rsid w:val="00DF64A7"/>
    <w:rsid w:val="00E2269E"/>
    <w:rsid w:val="00E33B44"/>
    <w:rsid w:val="00E346AA"/>
    <w:rsid w:val="00E36C23"/>
    <w:rsid w:val="00E40BE9"/>
    <w:rsid w:val="00E47EB1"/>
    <w:rsid w:val="00E56186"/>
    <w:rsid w:val="00E64E32"/>
    <w:rsid w:val="00E65890"/>
    <w:rsid w:val="00E76134"/>
    <w:rsid w:val="00E81724"/>
    <w:rsid w:val="00E81B3D"/>
    <w:rsid w:val="00E866FB"/>
    <w:rsid w:val="00E979C3"/>
    <w:rsid w:val="00EA2CAF"/>
    <w:rsid w:val="00EA2D4A"/>
    <w:rsid w:val="00EA6DAE"/>
    <w:rsid w:val="00EB2C17"/>
    <w:rsid w:val="00EC2182"/>
    <w:rsid w:val="00EF3C6C"/>
    <w:rsid w:val="00EF5A72"/>
    <w:rsid w:val="00F014FA"/>
    <w:rsid w:val="00F0625F"/>
    <w:rsid w:val="00F0792C"/>
    <w:rsid w:val="00F15ECA"/>
    <w:rsid w:val="00F204FB"/>
    <w:rsid w:val="00F21031"/>
    <w:rsid w:val="00F21FDD"/>
    <w:rsid w:val="00F27810"/>
    <w:rsid w:val="00F35199"/>
    <w:rsid w:val="00F47365"/>
    <w:rsid w:val="00F525C3"/>
    <w:rsid w:val="00F540C1"/>
    <w:rsid w:val="00F6668E"/>
    <w:rsid w:val="00F8345F"/>
    <w:rsid w:val="00F962C1"/>
    <w:rsid w:val="00FB20AF"/>
    <w:rsid w:val="00FB6C2E"/>
    <w:rsid w:val="00FD1820"/>
    <w:rsid w:val="00FD4753"/>
    <w:rsid w:val="00FD4AE3"/>
    <w:rsid w:val="00FF2DCB"/>
    <w:rsid w:val="00FF60D9"/>
    <w:rsid w:val="00FF700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68C67FD6"/>
  <w15:docId w15:val="{28BE0769-84FA-4140-B846-9D761C928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2828"/>
    <w:pPr>
      <w:tabs>
        <w:tab w:val="left" w:pos="794"/>
        <w:tab w:val="left" w:pos="1191"/>
        <w:tab w:val="left" w:pos="1588"/>
        <w:tab w:val="left" w:pos="1985"/>
      </w:tabs>
      <w:overflowPunct w:val="0"/>
      <w:autoSpaceDE w:val="0"/>
      <w:autoSpaceDN w:val="0"/>
      <w:adjustRightInd w:val="0"/>
      <w:spacing w:before="120"/>
      <w:textAlignment w:val="baseline"/>
    </w:pPr>
    <w:rPr>
      <w:sz w:val="24"/>
      <w:lang w:val="en-GB" w:eastAsia="en-US"/>
    </w:rPr>
  </w:style>
  <w:style w:type="paragraph" w:styleId="Heading1">
    <w:name w:val="heading 1"/>
    <w:aliases w:val="1,AboutDocument,Gesamzüberschrift,Test,l1"/>
    <w:basedOn w:val="Normal"/>
    <w:next w:val="Normal"/>
    <w:link w:val="Heading1Char"/>
    <w:qFormat/>
    <w:rsid w:val="006B2828"/>
    <w:pPr>
      <w:keepNext/>
      <w:keepLines/>
      <w:spacing w:before="360"/>
      <w:ind w:left="794" w:hanging="794"/>
      <w:outlineLvl w:val="0"/>
    </w:pPr>
    <w:rPr>
      <w:b/>
    </w:rPr>
  </w:style>
  <w:style w:type="paragraph" w:styleId="Heading2">
    <w:name w:val="heading 2"/>
    <w:basedOn w:val="Heading1"/>
    <w:next w:val="Normal"/>
    <w:link w:val="Heading2Char"/>
    <w:qFormat/>
    <w:rsid w:val="006B2828"/>
    <w:pPr>
      <w:spacing w:before="240"/>
      <w:outlineLvl w:val="1"/>
    </w:pPr>
  </w:style>
  <w:style w:type="paragraph" w:styleId="Heading3">
    <w:name w:val="heading 3"/>
    <w:basedOn w:val="Heading1"/>
    <w:next w:val="Normal"/>
    <w:link w:val="Heading3Char"/>
    <w:qFormat/>
    <w:rsid w:val="006B2828"/>
    <w:pPr>
      <w:spacing w:before="160"/>
      <w:outlineLvl w:val="2"/>
    </w:pPr>
  </w:style>
  <w:style w:type="paragraph" w:styleId="Heading4">
    <w:name w:val="heading 4"/>
    <w:basedOn w:val="Heading3"/>
    <w:next w:val="Normal"/>
    <w:qFormat/>
    <w:rsid w:val="006B2828"/>
    <w:pPr>
      <w:tabs>
        <w:tab w:val="clear" w:pos="794"/>
        <w:tab w:val="left" w:pos="1021"/>
      </w:tabs>
      <w:ind w:left="1021" w:hanging="1021"/>
      <w:outlineLvl w:val="3"/>
    </w:pPr>
  </w:style>
  <w:style w:type="paragraph" w:styleId="Heading5">
    <w:name w:val="heading 5"/>
    <w:basedOn w:val="Heading4"/>
    <w:next w:val="Normal"/>
    <w:qFormat/>
    <w:rsid w:val="006B2828"/>
    <w:pPr>
      <w:outlineLvl w:val="4"/>
    </w:pPr>
  </w:style>
  <w:style w:type="paragraph" w:styleId="Heading6">
    <w:name w:val="heading 6"/>
    <w:basedOn w:val="Heading4"/>
    <w:next w:val="Normal"/>
    <w:qFormat/>
    <w:rsid w:val="006B2828"/>
    <w:pPr>
      <w:tabs>
        <w:tab w:val="clear" w:pos="1021"/>
        <w:tab w:val="clear" w:pos="1191"/>
      </w:tabs>
      <w:ind w:left="1588" w:hanging="1588"/>
      <w:outlineLvl w:val="5"/>
    </w:pPr>
  </w:style>
  <w:style w:type="paragraph" w:styleId="Heading7">
    <w:name w:val="heading 7"/>
    <w:basedOn w:val="Heading6"/>
    <w:next w:val="Normal"/>
    <w:qFormat/>
    <w:rsid w:val="006B2828"/>
    <w:pPr>
      <w:outlineLvl w:val="6"/>
    </w:pPr>
  </w:style>
  <w:style w:type="paragraph" w:styleId="Heading8">
    <w:name w:val="heading 8"/>
    <w:basedOn w:val="Heading6"/>
    <w:next w:val="Normal"/>
    <w:qFormat/>
    <w:rsid w:val="006B2828"/>
    <w:pPr>
      <w:outlineLvl w:val="7"/>
    </w:pPr>
  </w:style>
  <w:style w:type="paragraph" w:styleId="Heading9">
    <w:name w:val="heading 9"/>
    <w:basedOn w:val="Heading6"/>
    <w:next w:val="Normal"/>
    <w:qFormat/>
    <w:rsid w:val="006B2828"/>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Notitle">
    <w:name w:val="Annex_No &amp; title"/>
    <w:basedOn w:val="Normal"/>
    <w:next w:val="Normal"/>
    <w:rsid w:val="006B2828"/>
    <w:pPr>
      <w:keepNext/>
      <w:keepLines/>
      <w:spacing w:before="480"/>
      <w:jc w:val="center"/>
    </w:pPr>
    <w:rPr>
      <w:b/>
      <w:sz w:val="28"/>
    </w:rPr>
  </w:style>
  <w:style w:type="character" w:customStyle="1" w:styleId="Appdef">
    <w:name w:val="App_def"/>
    <w:basedOn w:val="DefaultParagraphFont"/>
    <w:rsid w:val="006B2828"/>
    <w:rPr>
      <w:rFonts w:ascii="Times New Roman" w:hAnsi="Times New Roman"/>
      <w:b/>
    </w:rPr>
  </w:style>
  <w:style w:type="character" w:customStyle="1" w:styleId="Appref">
    <w:name w:val="App_ref"/>
    <w:basedOn w:val="DefaultParagraphFont"/>
    <w:rsid w:val="006B2828"/>
  </w:style>
  <w:style w:type="paragraph" w:customStyle="1" w:styleId="AppendixNotitle">
    <w:name w:val="Appendix_No &amp; title"/>
    <w:basedOn w:val="AnnexNotitle"/>
    <w:next w:val="Normal"/>
    <w:rsid w:val="006B2828"/>
  </w:style>
  <w:style w:type="character" w:customStyle="1" w:styleId="Artdef">
    <w:name w:val="Art_def"/>
    <w:basedOn w:val="DefaultParagraphFont"/>
    <w:rsid w:val="006B2828"/>
    <w:rPr>
      <w:rFonts w:ascii="Times New Roman" w:hAnsi="Times New Roman"/>
      <w:b/>
    </w:rPr>
  </w:style>
  <w:style w:type="paragraph" w:customStyle="1" w:styleId="Artheading">
    <w:name w:val="Art_heading"/>
    <w:basedOn w:val="Normal"/>
    <w:next w:val="Normal"/>
    <w:rsid w:val="006B2828"/>
    <w:pPr>
      <w:spacing w:before="480"/>
      <w:jc w:val="center"/>
    </w:pPr>
    <w:rPr>
      <w:b/>
      <w:sz w:val="28"/>
    </w:rPr>
  </w:style>
  <w:style w:type="paragraph" w:customStyle="1" w:styleId="ArtNo">
    <w:name w:val="Art_No"/>
    <w:basedOn w:val="Normal"/>
    <w:next w:val="Normal"/>
    <w:rsid w:val="006B2828"/>
    <w:pPr>
      <w:keepNext/>
      <w:keepLines/>
      <w:spacing w:before="480"/>
      <w:jc w:val="center"/>
    </w:pPr>
    <w:rPr>
      <w:caps/>
      <w:sz w:val="28"/>
    </w:rPr>
  </w:style>
  <w:style w:type="character" w:customStyle="1" w:styleId="Artref">
    <w:name w:val="Art_ref"/>
    <w:basedOn w:val="DefaultParagraphFont"/>
    <w:rsid w:val="006B2828"/>
  </w:style>
  <w:style w:type="paragraph" w:customStyle="1" w:styleId="Arttitle">
    <w:name w:val="Art_title"/>
    <w:basedOn w:val="Normal"/>
    <w:next w:val="Normal"/>
    <w:rsid w:val="006B2828"/>
    <w:pPr>
      <w:keepNext/>
      <w:keepLines/>
      <w:spacing w:before="240"/>
      <w:jc w:val="center"/>
    </w:pPr>
    <w:rPr>
      <w:b/>
      <w:sz w:val="28"/>
    </w:rPr>
  </w:style>
  <w:style w:type="paragraph" w:customStyle="1" w:styleId="ASN1">
    <w:name w:val="ASN.1"/>
    <w:basedOn w:val="Normal"/>
    <w:rsid w:val="006B2828"/>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rsid w:val="006B2828"/>
    <w:pPr>
      <w:keepNext/>
      <w:keepLines/>
      <w:spacing w:before="160"/>
      <w:ind w:left="794"/>
    </w:pPr>
    <w:rPr>
      <w:i/>
    </w:rPr>
  </w:style>
  <w:style w:type="paragraph" w:customStyle="1" w:styleId="ChapNo">
    <w:name w:val="Chap_No"/>
    <w:basedOn w:val="Normal"/>
    <w:next w:val="Normal"/>
    <w:rsid w:val="006B2828"/>
    <w:pPr>
      <w:keepNext/>
      <w:keepLines/>
      <w:spacing w:before="480"/>
      <w:jc w:val="center"/>
    </w:pPr>
    <w:rPr>
      <w:b/>
      <w:caps/>
      <w:sz w:val="28"/>
    </w:rPr>
  </w:style>
  <w:style w:type="paragraph" w:customStyle="1" w:styleId="Chaptitle">
    <w:name w:val="Chap_title"/>
    <w:basedOn w:val="Normal"/>
    <w:next w:val="Normal"/>
    <w:rsid w:val="006B2828"/>
    <w:pPr>
      <w:keepNext/>
      <w:keepLines/>
      <w:spacing w:before="240"/>
      <w:jc w:val="center"/>
    </w:pPr>
    <w:rPr>
      <w:b/>
      <w:sz w:val="28"/>
    </w:rPr>
  </w:style>
  <w:style w:type="character" w:styleId="EndnoteReference">
    <w:name w:val="endnote reference"/>
    <w:basedOn w:val="DefaultParagraphFont"/>
    <w:semiHidden/>
    <w:rsid w:val="006B2828"/>
    <w:rPr>
      <w:vertAlign w:val="superscript"/>
    </w:rPr>
  </w:style>
  <w:style w:type="paragraph" w:customStyle="1" w:styleId="enumlev1">
    <w:name w:val="enumlev1"/>
    <w:basedOn w:val="Normal"/>
    <w:rsid w:val="006B2828"/>
    <w:pPr>
      <w:spacing w:before="80"/>
      <w:ind w:left="794" w:hanging="794"/>
    </w:pPr>
  </w:style>
  <w:style w:type="paragraph" w:customStyle="1" w:styleId="enumlev2">
    <w:name w:val="enumlev2"/>
    <w:basedOn w:val="enumlev1"/>
    <w:rsid w:val="006B2828"/>
    <w:pPr>
      <w:ind w:left="1191" w:hanging="397"/>
    </w:pPr>
  </w:style>
  <w:style w:type="paragraph" w:customStyle="1" w:styleId="enumlev3">
    <w:name w:val="enumlev3"/>
    <w:basedOn w:val="enumlev2"/>
    <w:rsid w:val="006B2828"/>
    <w:pPr>
      <w:ind w:left="1588"/>
    </w:pPr>
  </w:style>
  <w:style w:type="paragraph" w:customStyle="1" w:styleId="Equation">
    <w:name w:val="Equation"/>
    <w:basedOn w:val="Normal"/>
    <w:rsid w:val="006B2828"/>
    <w:pPr>
      <w:tabs>
        <w:tab w:val="clear" w:pos="1191"/>
        <w:tab w:val="clear" w:pos="1588"/>
        <w:tab w:val="clear" w:pos="1985"/>
        <w:tab w:val="center" w:pos="4820"/>
        <w:tab w:val="right" w:pos="9639"/>
      </w:tabs>
    </w:pPr>
  </w:style>
  <w:style w:type="paragraph" w:customStyle="1" w:styleId="Equationlegend">
    <w:name w:val="Equation_legend"/>
    <w:basedOn w:val="Normal"/>
    <w:rsid w:val="006B2828"/>
    <w:pPr>
      <w:tabs>
        <w:tab w:val="clear" w:pos="794"/>
        <w:tab w:val="clear" w:pos="1191"/>
        <w:tab w:val="clear" w:pos="1588"/>
        <w:tab w:val="right" w:pos="1814"/>
      </w:tabs>
      <w:spacing w:before="80"/>
      <w:ind w:left="1985" w:hanging="1985"/>
    </w:pPr>
  </w:style>
  <w:style w:type="paragraph" w:customStyle="1" w:styleId="Figure">
    <w:name w:val="Figure"/>
    <w:basedOn w:val="Normal"/>
    <w:next w:val="Normal"/>
    <w:rsid w:val="006B2828"/>
    <w:pPr>
      <w:keepNext/>
      <w:keepLines/>
      <w:spacing w:before="240" w:after="120"/>
      <w:jc w:val="center"/>
    </w:pPr>
  </w:style>
  <w:style w:type="paragraph" w:customStyle="1" w:styleId="Figurelegend">
    <w:name w:val="Figure_legend"/>
    <w:basedOn w:val="Normal"/>
    <w:rsid w:val="006B2828"/>
    <w:pPr>
      <w:keepNext/>
      <w:keepLines/>
      <w:tabs>
        <w:tab w:val="clear" w:pos="794"/>
        <w:tab w:val="clear" w:pos="1191"/>
        <w:tab w:val="clear" w:pos="1588"/>
        <w:tab w:val="clear" w:pos="1985"/>
      </w:tabs>
      <w:spacing w:before="20" w:after="20"/>
    </w:pPr>
    <w:rPr>
      <w:sz w:val="18"/>
    </w:rPr>
  </w:style>
  <w:style w:type="paragraph" w:customStyle="1" w:styleId="FigureNotitle">
    <w:name w:val="Figure_No &amp; title"/>
    <w:basedOn w:val="Normal"/>
    <w:next w:val="Normal"/>
    <w:rsid w:val="006B2828"/>
    <w:pPr>
      <w:keepLines/>
      <w:spacing w:before="240" w:after="120"/>
      <w:jc w:val="center"/>
    </w:pPr>
    <w:rPr>
      <w:b/>
    </w:rPr>
  </w:style>
  <w:style w:type="paragraph" w:customStyle="1" w:styleId="FigureNoBR">
    <w:name w:val="Figure_No_BR"/>
    <w:basedOn w:val="Normal"/>
    <w:next w:val="Normal"/>
    <w:rsid w:val="006B2828"/>
    <w:pPr>
      <w:keepNext/>
      <w:keepLines/>
      <w:spacing w:before="480" w:after="120"/>
      <w:jc w:val="center"/>
    </w:pPr>
    <w:rPr>
      <w:caps/>
    </w:rPr>
  </w:style>
  <w:style w:type="paragraph" w:customStyle="1" w:styleId="TabletitleBR">
    <w:name w:val="Table_title_BR"/>
    <w:basedOn w:val="Normal"/>
    <w:next w:val="Normal"/>
    <w:rsid w:val="006B2828"/>
    <w:pPr>
      <w:keepNext/>
      <w:keepLines/>
      <w:spacing w:before="0" w:after="120"/>
      <w:jc w:val="center"/>
    </w:pPr>
    <w:rPr>
      <w:b/>
    </w:rPr>
  </w:style>
  <w:style w:type="paragraph" w:customStyle="1" w:styleId="FiguretitleBR">
    <w:name w:val="Figure_title_BR"/>
    <w:basedOn w:val="TabletitleBR"/>
    <w:next w:val="Normal"/>
    <w:rsid w:val="006B2828"/>
    <w:pPr>
      <w:keepNext w:val="0"/>
      <w:spacing w:after="480"/>
    </w:pPr>
  </w:style>
  <w:style w:type="paragraph" w:customStyle="1" w:styleId="Figurewithouttitle">
    <w:name w:val="Figure_without_title"/>
    <w:basedOn w:val="Normal"/>
    <w:next w:val="Normal"/>
    <w:rsid w:val="006B2828"/>
    <w:pPr>
      <w:keepLines/>
      <w:spacing w:before="240" w:after="120"/>
      <w:jc w:val="center"/>
    </w:pPr>
  </w:style>
  <w:style w:type="paragraph" w:styleId="Footer">
    <w:name w:val="footer"/>
    <w:basedOn w:val="Normal"/>
    <w:rsid w:val="006B2828"/>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6B2828"/>
    <w:pPr>
      <w:tabs>
        <w:tab w:val="clear" w:pos="5954"/>
        <w:tab w:val="clear" w:pos="9639"/>
      </w:tabs>
      <w:overflowPunct/>
      <w:autoSpaceDE/>
      <w:autoSpaceDN/>
      <w:adjustRightInd/>
      <w:spacing w:before="40"/>
      <w:textAlignment w:val="auto"/>
    </w:pPr>
    <w:rPr>
      <w:caps w:val="0"/>
      <w:noProof w:val="0"/>
    </w:rPr>
  </w:style>
  <w:style w:type="paragraph" w:customStyle="1" w:styleId="FooterQP">
    <w:name w:val="Footer_QP"/>
    <w:basedOn w:val="Normal"/>
    <w:rsid w:val="006B2828"/>
    <w:pPr>
      <w:tabs>
        <w:tab w:val="clear" w:pos="794"/>
        <w:tab w:val="clear" w:pos="1191"/>
        <w:tab w:val="clear" w:pos="1588"/>
        <w:tab w:val="clear" w:pos="1985"/>
        <w:tab w:val="left" w:pos="907"/>
        <w:tab w:val="right" w:pos="8789"/>
        <w:tab w:val="right" w:pos="9639"/>
      </w:tabs>
      <w:spacing w:before="0"/>
    </w:pPr>
    <w:rPr>
      <w:b/>
      <w:sz w:val="22"/>
    </w:rPr>
  </w:style>
  <w:style w:type="character" w:styleId="FootnoteReference">
    <w:name w:val="footnote reference"/>
    <w:basedOn w:val="DefaultParagraphFont"/>
    <w:semiHidden/>
    <w:rsid w:val="006B2828"/>
    <w:rPr>
      <w:position w:val="6"/>
      <w:sz w:val="18"/>
    </w:rPr>
  </w:style>
  <w:style w:type="paragraph" w:customStyle="1" w:styleId="Note">
    <w:name w:val="Note"/>
    <w:basedOn w:val="Normal"/>
    <w:rsid w:val="006B2828"/>
    <w:pPr>
      <w:spacing w:before="80"/>
    </w:pPr>
  </w:style>
  <w:style w:type="paragraph" w:styleId="FootnoteText">
    <w:name w:val="footnote text"/>
    <w:basedOn w:val="Note"/>
    <w:semiHidden/>
    <w:rsid w:val="006B2828"/>
    <w:pPr>
      <w:keepLines/>
      <w:tabs>
        <w:tab w:val="left" w:pos="255"/>
      </w:tabs>
      <w:ind w:left="255" w:hanging="255"/>
    </w:pPr>
  </w:style>
  <w:style w:type="paragraph" w:customStyle="1" w:styleId="Formal">
    <w:name w:val="Formal"/>
    <w:basedOn w:val="ASN1"/>
    <w:rsid w:val="006B2828"/>
    <w:rPr>
      <w:b w:val="0"/>
    </w:rPr>
  </w:style>
  <w:style w:type="paragraph" w:styleId="Header">
    <w:name w:val="header"/>
    <w:aliases w:val="h,Header/Footer"/>
    <w:basedOn w:val="Normal"/>
    <w:rsid w:val="006B2828"/>
    <w:pPr>
      <w:tabs>
        <w:tab w:val="clear" w:pos="794"/>
        <w:tab w:val="clear" w:pos="1191"/>
        <w:tab w:val="clear" w:pos="1588"/>
        <w:tab w:val="clear" w:pos="1985"/>
      </w:tabs>
      <w:spacing w:before="0"/>
      <w:jc w:val="center"/>
    </w:pPr>
    <w:rPr>
      <w:sz w:val="18"/>
    </w:rPr>
  </w:style>
  <w:style w:type="paragraph" w:customStyle="1" w:styleId="Headingb">
    <w:name w:val="Heading_b"/>
    <w:basedOn w:val="Normal"/>
    <w:next w:val="Normal"/>
    <w:rsid w:val="006B2828"/>
    <w:pPr>
      <w:keepNext/>
      <w:spacing w:before="160"/>
    </w:pPr>
    <w:rPr>
      <w:b/>
    </w:rPr>
  </w:style>
  <w:style w:type="paragraph" w:customStyle="1" w:styleId="Headingi">
    <w:name w:val="Heading_i"/>
    <w:basedOn w:val="Normal"/>
    <w:next w:val="Normal"/>
    <w:rsid w:val="006B2828"/>
    <w:pPr>
      <w:keepNext/>
      <w:spacing w:before="160"/>
    </w:pPr>
    <w:rPr>
      <w:i/>
    </w:rPr>
  </w:style>
  <w:style w:type="paragraph" w:styleId="Index1">
    <w:name w:val="index 1"/>
    <w:basedOn w:val="Normal"/>
    <w:next w:val="Normal"/>
    <w:semiHidden/>
    <w:rsid w:val="006B2828"/>
  </w:style>
  <w:style w:type="paragraph" w:styleId="Index2">
    <w:name w:val="index 2"/>
    <w:basedOn w:val="Normal"/>
    <w:next w:val="Normal"/>
    <w:semiHidden/>
    <w:rsid w:val="006B2828"/>
    <w:pPr>
      <w:ind w:left="283"/>
    </w:pPr>
  </w:style>
  <w:style w:type="paragraph" w:styleId="Index3">
    <w:name w:val="index 3"/>
    <w:basedOn w:val="Normal"/>
    <w:next w:val="Normal"/>
    <w:semiHidden/>
    <w:rsid w:val="006B2828"/>
    <w:pPr>
      <w:ind w:left="566"/>
    </w:pPr>
  </w:style>
  <w:style w:type="paragraph" w:customStyle="1" w:styleId="Normalaftertitle">
    <w:name w:val="Normal_after_title"/>
    <w:basedOn w:val="Normal"/>
    <w:next w:val="Normal"/>
    <w:link w:val="NormalaftertitleChar"/>
    <w:rsid w:val="006B2828"/>
    <w:pPr>
      <w:spacing w:before="360"/>
    </w:pPr>
  </w:style>
  <w:style w:type="character" w:styleId="PageNumber">
    <w:name w:val="page number"/>
    <w:basedOn w:val="DefaultParagraphFont"/>
    <w:rsid w:val="006B2828"/>
  </w:style>
  <w:style w:type="paragraph" w:customStyle="1" w:styleId="PartNo">
    <w:name w:val="Part_No"/>
    <w:basedOn w:val="Normal"/>
    <w:next w:val="Normal"/>
    <w:rsid w:val="006B2828"/>
    <w:pPr>
      <w:keepNext/>
      <w:keepLines/>
      <w:spacing w:before="480" w:after="80"/>
      <w:jc w:val="center"/>
    </w:pPr>
    <w:rPr>
      <w:caps/>
      <w:sz w:val="28"/>
    </w:rPr>
  </w:style>
  <w:style w:type="paragraph" w:customStyle="1" w:styleId="Partref">
    <w:name w:val="Part_ref"/>
    <w:basedOn w:val="Normal"/>
    <w:next w:val="Normal"/>
    <w:rsid w:val="006B2828"/>
    <w:pPr>
      <w:keepNext/>
      <w:keepLines/>
      <w:spacing w:before="280"/>
      <w:jc w:val="center"/>
    </w:pPr>
  </w:style>
  <w:style w:type="paragraph" w:customStyle="1" w:styleId="Parttitle">
    <w:name w:val="Part_title"/>
    <w:basedOn w:val="Normal"/>
    <w:next w:val="Normalaftertitle"/>
    <w:rsid w:val="006B2828"/>
    <w:pPr>
      <w:keepNext/>
      <w:keepLines/>
      <w:spacing w:before="240" w:after="280"/>
      <w:jc w:val="center"/>
    </w:pPr>
    <w:rPr>
      <w:b/>
      <w:sz w:val="28"/>
    </w:rPr>
  </w:style>
  <w:style w:type="paragraph" w:customStyle="1" w:styleId="Recdate">
    <w:name w:val="Rec_date"/>
    <w:basedOn w:val="Normal"/>
    <w:next w:val="Normalaftertitle"/>
    <w:rsid w:val="006B2828"/>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rsid w:val="006B2828"/>
  </w:style>
  <w:style w:type="paragraph" w:customStyle="1" w:styleId="RecNo">
    <w:name w:val="Rec_No"/>
    <w:basedOn w:val="Normal"/>
    <w:next w:val="Normal"/>
    <w:rsid w:val="006B2828"/>
    <w:pPr>
      <w:keepNext/>
      <w:keepLines/>
      <w:spacing w:before="0"/>
    </w:pPr>
    <w:rPr>
      <w:b/>
      <w:sz w:val="28"/>
    </w:rPr>
  </w:style>
  <w:style w:type="paragraph" w:customStyle="1" w:styleId="QuestionNo">
    <w:name w:val="Question_No"/>
    <w:basedOn w:val="RecNo"/>
    <w:next w:val="Normal"/>
    <w:rsid w:val="006B2828"/>
  </w:style>
  <w:style w:type="paragraph" w:customStyle="1" w:styleId="RecNoBR">
    <w:name w:val="Rec_No_BR"/>
    <w:basedOn w:val="Normal"/>
    <w:next w:val="Normal"/>
    <w:rsid w:val="006B2828"/>
    <w:pPr>
      <w:keepNext/>
      <w:keepLines/>
      <w:spacing w:before="480"/>
      <w:jc w:val="center"/>
    </w:pPr>
    <w:rPr>
      <w:caps/>
      <w:sz w:val="28"/>
    </w:rPr>
  </w:style>
  <w:style w:type="paragraph" w:customStyle="1" w:styleId="QuestionNoBR">
    <w:name w:val="Question_No_BR"/>
    <w:basedOn w:val="RecNoBR"/>
    <w:next w:val="Normal"/>
    <w:rsid w:val="006B2828"/>
  </w:style>
  <w:style w:type="paragraph" w:customStyle="1" w:styleId="Recref">
    <w:name w:val="Rec_ref"/>
    <w:basedOn w:val="Normal"/>
    <w:next w:val="Recdate"/>
    <w:rsid w:val="006B2828"/>
    <w:pPr>
      <w:keepNext/>
      <w:keepLines/>
      <w:tabs>
        <w:tab w:val="clear" w:pos="794"/>
        <w:tab w:val="clear" w:pos="1191"/>
        <w:tab w:val="clear" w:pos="1588"/>
        <w:tab w:val="clear" w:pos="1985"/>
      </w:tabs>
      <w:jc w:val="center"/>
    </w:pPr>
    <w:rPr>
      <w:i/>
    </w:rPr>
  </w:style>
  <w:style w:type="paragraph" w:customStyle="1" w:styleId="Questionref">
    <w:name w:val="Question_ref"/>
    <w:basedOn w:val="Recref"/>
    <w:next w:val="Questiondate"/>
    <w:rsid w:val="006B2828"/>
  </w:style>
  <w:style w:type="paragraph" w:customStyle="1" w:styleId="Rectitle">
    <w:name w:val="Rec_title"/>
    <w:basedOn w:val="Normal"/>
    <w:next w:val="Normalaftertitle"/>
    <w:rsid w:val="006B2828"/>
    <w:pPr>
      <w:keepNext/>
      <w:keepLines/>
      <w:spacing w:before="360"/>
      <w:jc w:val="center"/>
    </w:pPr>
    <w:rPr>
      <w:b/>
      <w:sz w:val="28"/>
    </w:rPr>
  </w:style>
  <w:style w:type="paragraph" w:customStyle="1" w:styleId="Questiontitle">
    <w:name w:val="Question_title"/>
    <w:basedOn w:val="Rectitle"/>
    <w:next w:val="Questionref"/>
    <w:rsid w:val="006B2828"/>
  </w:style>
  <w:style w:type="character" w:customStyle="1" w:styleId="Recdef">
    <w:name w:val="Rec_def"/>
    <w:basedOn w:val="DefaultParagraphFont"/>
    <w:rsid w:val="006B2828"/>
    <w:rPr>
      <w:b/>
    </w:rPr>
  </w:style>
  <w:style w:type="paragraph" w:customStyle="1" w:styleId="Reftext">
    <w:name w:val="Ref_text"/>
    <w:basedOn w:val="Normal"/>
    <w:rsid w:val="006B2828"/>
    <w:pPr>
      <w:ind w:left="794" w:hanging="794"/>
    </w:pPr>
  </w:style>
  <w:style w:type="paragraph" w:customStyle="1" w:styleId="Reftitle">
    <w:name w:val="Ref_title"/>
    <w:basedOn w:val="Normal"/>
    <w:next w:val="Reftext"/>
    <w:rsid w:val="006B2828"/>
    <w:pPr>
      <w:spacing w:before="480"/>
      <w:jc w:val="center"/>
    </w:pPr>
    <w:rPr>
      <w:b/>
    </w:rPr>
  </w:style>
  <w:style w:type="paragraph" w:customStyle="1" w:styleId="Repdate">
    <w:name w:val="Rep_date"/>
    <w:basedOn w:val="Recdate"/>
    <w:next w:val="Normalaftertitle"/>
    <w:rsid w:val="006B2828"/>
  </w:style>
  <w:style w:type="paragraph" w:customStyle="1" w:styleId="RepNo">
    <w:name w:val="Rep_No"/>
    <w:basedOn w:val="RecNo"/>
    <w:next w:val="Normal"/>
    <w:rsid w:val="006B2828"/>
  </w:style>
  <w:style w:type="paragraph" w:customStyle="1" w:styleId="RepNoBR">
    <w:name w:val="Rep_No_BR"/>
    <w:basedOn w:val="RecNoBR"/>
    <w:next w:val="Normal"/>
    <w:rsid w:val="006B2828"/>
  </w:style>
  <w:style w:type="paragraph" w:customStyle="1" w:styleId="Repref">
    <w:name w:val="Rep_ref"/>
    <w:basedOn w:val="Recref"/>
    <w:next w:val="Repdate"/>
    <w:rsid w:val="006B2828"/>
  </w:style>
  <w:style w:type="paragraph" w:customStyle="1" w:styleId="Reptitle">
    <w:name w:val="Rep_title"/>
    <w:basedOn w:val="Rectitle"/>
    <w:next w:val="Repref"/>
    <w:rsid w:val="006B2828"/>
  </w:style>
  <w:style w:type="paragraph" w:customStyle="1" w:styleId="Resdate">
    <w:name w:val="Res_date"/>
    <w:basedOn w:val="Recdate"/>
    <w:next w:val="Normalaftertitle"/>
    <w:rsid w:val="006B2828"/>
  </w:style>
  <w:style w:type="character" w:customStyle="1" w:styleId="Resdef">
    <w:name w:val="Res_def"/>
    <w:basedOn w:val="DefaultParagraphFont"/>
    <w:rsid w:val="006B2828"/>
    <w:rPr>
      <w:rFonts w:ascii="Times New Roman" w:hAnsi="Times New Roman"/>
      <w:b/>
    </w:rPr>
  </w:style>
  <w:style w:type="paragraph" w:customStyle="1" w:styleId="ResNo">
    <w:name w:val="Res_No"/>
    <w:basedOn w:val="RecNo"/>
    <w:next w:val="Normal"/>
    <w:rsid w:val="006B2828"/>
  </w:style>
  <w:style w:type="paragraph" w:customStyle="1" w:styleId="ResNoBR">
    <w:name w:val="Res_No_BR"/>
    <w:basedOn w:val="RecNoBR"/>
    <w:next w:val="Normal"/>
    <w:rsid w:val="006B2828"/>
  </w:style>
  <w:style w:type="paragraph" w:customStyle="1" w:styleId="Resref">
    <w:name w:val="Res_ref"/>
    <w:basedOn w:val="Recref"/>
    <w:next w:val="Resdate"/>
    <w:rsid w:val="006B2828"/>
  </w:style>
  <w:style w:type="paragraph" w:customStyle="1" w:styleId="Restitle">
    <w:name w:val="Res_title"/>
    <w:basedOn w:val="Rectitle"/>
    <w:next w:val="Resref"/>
    <w:rsid w:val="006B2828"/>
  </w:style>
  <w:style w:type="paragraph" w:customStyle="1" w:styleId="Section1">
    <w:name w:val="Section_1"/>
    <w:basedOn w:val="Normal"/>
    <w:next w:val="Normal"/>
    <w:rsid w:val="006B2828"/>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6B2828"/>
    <w:pPr>
      <w:tabs>
        <w:tab w:val="clear" w:pos="794"/>
        <w:tab w:val="clear" w:pos="1191"/>
        <w:tab w:val="clear" w:pos="1588"/>
        <w:tab w:val="clear" w:pos="1985"/>
      </w:tabs>
      <w:spacing w:before="240"/>
      <w:jc w:val="center"/>
    </w:pPr>
    <w:rPr>
      <w:i/>
    </w:rPr>
  </w:style>
  <w:style w:type="paragraph" w:customStyle="1" w:styleId="SectionNo">
    <w:name w:val="Section_No"/>
    <w:basedOn w:val="Normal"/>
    <w:next w:val="Normal"/>
    <w:rsid w:val="006B2828"/>
    <w:pPr>
      <w:keepNext/>
      <w:keepLines/>
      <w:spacing w:before="480" w:after="80"/>
      <w:jc w:val="center"/>
    </w:pPr>
    <w:rPr>
      <w:caps/>
      <w:sz w:val="28"/>
    </w:rPr>
  </w:style>
  <w:style w:type="paragraph" w:customStyle="1" w:styleId="Sectiontitle">
    <w:name w:val="Section_title"/>
    <w:basedOn w:val="Normal"/>
    <w:next w:val="Normalaftertitle"/>
    <w:rsid w:val="006B2828"/>
    <w:pPr>
      <w:keepNext/>
      <w:keepLines/>
      <w:spacing w:before="480" w:after="280"/>
      <w:jc w:val="center"/>
    </w:pPr>
    <w:rPr>
      <w:b/>
      <w:sz w:val="28"/>
    </w:rPr>
  </w:style>
  <w:style w:type="paragraph" w:customStyle="1" w:styleId="Source">
    <w:name w:val="Source"/>
    <w:basedOn w:val="Normal"/>
    <w:next w:val="Normalaftertitle"/>
    <w:rsid w:val="006B2828"/>
    <w:pPr>
      <w:spacing w:before="840" w:after="200"/>
      <w:jc w:val="center"/>
    </w:pPr>
    <w:rPr>
      <w:b/>
      <w:sz w:val="28"/>
    </w:rPr>
  </w:style>
  <w:style w:type="paragraph" w:customStyle="1" w:styleId="SpecialFooter">
    <w:name w:val="Special Footer"/>
    <w:basedOn w:val="Footer"/>
    <w:rsid w:val="006B2828"/>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6B2828"/>
    <w:rPr>
      <w:b/>
      <w:color w:val="auto"/>
    </w:rPr>
  </w:style>
  <w:style w:type="paragraph" w:customStyle="1" w:styleId="Tablehead">
    <w:name w:val="Table_head"/>
    <w:basedOn w:val="Normal"/>
    <w:next w:val="Normal"/>
    <w:rsid w:val="006B2828"/>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6B2828"/>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title">
    <w:name w:val="Table_No &amp; title"/>
    <w:basedOn w:val="Normal"/>
    <w:next w:val="Tablehead"/>
    <w:rsid w:val="006B2828"/>
    <w:pPr>
      <w:keepNext/>
      <w:keepLines/>
      <w:spacing w:before="360" w:after="120"/>
      <w:jc w:val="center"/>
    </w:pPr>
    <w:rPr>
      <w:b/>
    </w:rPr>
  </w:style>
  <w:style w:type="paragraph" w:customStyle="1" w:styleId="TableNoBR">
    <w:name w:val="Table_No_BR"/>
    <w:basedOn w:val="Normal"/>
    <w:next w:val="TabletitleBR"/>
    <w:rsid w:val="006B2828"/>
    <w:pPr>
      <w:keepNext/>
      <w:spacing w:before="560" w:after="120"/>
      <w:jc w:val="center"/>
    </w:pPr>
    <w:rPr>
      <w:caps/>
    </w:rPr>
  </w:style>
  <w:style w:type="paragraph" w:customStyle="1" w:styleId="Tableref">
    <w:name w:val="Table_ref"/>
    <w:basedOn w:val="Normal"/>
    <w:next w:val="TabletitleBR"/>
    <w:rsid w:val="006B2828"/>
    <w:pPr>
      <w:keepNext/>
      <w:spacing w:before="0" w:after="120"/>
      <w:jc w:val="center"/>
    </w:pPr>
  </w:style>
  <w:style w:type="paragraph" w:customStyle="1" w:styleId="Tabletext">
    <w:name w:val="Table_text"/>
    <w:basedOn w:val="Normal"/>
    <w:uiPriority w:val="99"/>
    <w:rsid w:val="006B2828"/>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Title1">
    <w:name w:val="Title 1"/>
    <w:basedOn w:val="Source"/>
    <w:next w:val="Normal"/>
    <w:rsid w:val="006B2828"/>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Normal"/>
    <w:rsid w:val="006B2828"/>
  </w:style>
  <w:style w:type="paragraph" w:customStyle="1" w:styleId="Title3">
    <w:name w:val="Title 3"/>
    <w:basedOn w:val="Title2"/>
    <w:next w:val="Normal"/>
    <w:rsid w:val="006B2828"/>
    <w:rPr>
      <w:caps w:val="0"/>
    </w:rPr>
  </w:style>
  <w:style w:type="paragraph" w:customStyle="1" w:styleId="Title4">
    <w:name w:val="Title 4"/>
    <w:basedOn w:val="Title3"/>
    <w:next w:val="Heading1"/>
    <w:rsid w:val="006B2828"/>
    <w:rPr>
      <w:b/>
    </w:rPr>
  </w:style>
  <w:style w:type="paragraph" w:customStyle="1" w:styleId="toc0">
    <w:name w:val="toc 0"/>
    <w:basedOn w:val="Normal"/>
    <w:next w:val="TOC1"/>
    <w:rsid w:val="006B2828"/>
    <w:pPr>
      <w:tabs>
        <w:tab w:val="clear" w:pos="794"/>
        <w:tab w:val="clear" w:pos="1191"/>
        <w:tab w:val="clear" w:pos="1588"/>
        <w:tab w:val="clear" w:pos="1985"/>
        <w:tab w:val="right" w:pos="9639"/>
      </w:tabs>
    </w:pPr>
    <w:rPr>
      <w:b/>
    </w:rPr>
  </w:style>
  <w:style w:type="paragraph" w:styleId="TOC1">
    <w:name w:val="toc 1"/>
    <w:basedOn w:val="Normal"/>
    <w:semiHidden/>
    <w:rsid w:val="006B2828"/>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semiHidden/>
    <w:rsid w:val="006B2828"/>
    <w:pPr>
      <w:spacing w:before="80"/>
      <w:ind w:left="1531" w:hanging="851"/>
    </w:pPr>
  </w:style>
  <w:style w:type="paragraph" w:styleId="TOC3">
    <w:name w:val="toc 3"/>
    <w:basedOn w:val="TOC2"/>
    <w:semiHidden/>
    <w:rsid w:val="006B2828"/>
  </w:style>
  <w:style w:type="paragraph" w:styleId="TOC4">
    <w:name w:val="toc 4"/>
    <w:basedOn w:val="TOC3"/>
    <w:semiHidden/>
    <w:rsid w:val="006B2828"/>
  </w:style>
  <w:style w:type="paragraph" w:styleId="TOC5">
    <w:name w:val="toc 5"/>
    <w:basedOn w:val="TOC4"/>
    <w:semiHidden/>
    <w:rsid w:val="006B2828"/>
  </w:style>
  <w:style w:type="paragraph" w:styleId="TOC6">
    <w:name w:val="toc 6"/>
    <w:basedOn w:val="TOC4"/>
    <w:semiHidden/>
    <w:rsid w:val="006B2828"/>
  </w:style>
  <w:style w:type="paragraph" w:styleId="TOC7">
    <w:name w:val="toc 7"/>
    <w:basedOn w:val="TOC4"/>
    <w:semiHidden/>
    <w:rsid w:val="006B2828"/>
  </w:style>
  <w:style w:type="paragraph" w:styleId="TOC8">
    <w:name w:val="toc 8"/>
    <w:basedOn w:val="TOC4"/>
    <w:semiHidden/>
    <w:rsid w:val="006B2828"/>
  </w:style>
  <w:style w:type="table" w:styleId="TableGrid">
    <w:name w:val="Table Grid"/>
    <w:basedOn w:val="TableNormal"/>
    <w:rsid w:val="00901C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37415F"/>
    <w:pPr>
      <w:spacing w:before="0"/>
    </w:pPr>
    <w:rPr>
      <w:sz w:val="20"/>
    </w:rPr>
  </w:style>
  <w:style w:type="character" w:customStyle="1" w:styleId="EndnoteTextChar">
    <w:name w:val="Endnote Text Char"/>
    <w:basedOn w:val="DefaultParagraphFont"/>
    <w:link w:val="EndnoteText"/>
    <w:rsid w:val="0037415F"/>
    <w:rPr>
      <w:lang w:val="en-GB" w:eastAsia="en-US"/>
    </w:rPr>
  </w:style>
  <w:style w:type="paragraph" w:customStyle="1" w:styleId="Docnumber">
    <w:name w:val="Docnumber"/>
    <w:basedOn w:val="Normal"/>
    <w:link w:val="DocnumberChar"/>
    <w:rsid w:val="00590A2F"/>
    <w:pPr>
      <w:jc w:val="right"/>
    </w:pPr>
    <w:rPr>
      <w:b/>
      <w:sz w:val="28"/>
    </w:rPr>
  </w:style>
  <w:style w:type="paragraph" w:customStyle="1" w:styleId="TableHead0">
    <w:name w:val="Table_Head"/>
    <w:basedOn w:val="Tabletext"/>
    <w:rsid w:val="00D266F4"/>
    <w:pPr>
      <w:keepNext/>
      <w:overflowPunct/>
      <w:autoSpaceDE/>
      <w:autoSpaceDN/>
      <w:adjustRightInd/>
      <w:spacing w:before="80" w:after="80"/>
      <w:jc w:val="center"/>
      <w:textAlignment w:val="auto"/>
    </w:pPr>
    <w:rPr>
      <w:b/>
    </w:rPr>
  </w:style>
  <w:style w:type="paragraph" w:customStyle="1" w:styleId="TableText0">
    <w:name w:val="Table_Text"/>
    <w:basedOn w:val="Normal"/>
    <w:rsid w:val="00D266F4"/>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szCs w:val="22"/>
    </w:rPr>
  </w:style>
  <w:style w:type="character" w:styleId="Hyperlink">
    <w:name w:val="Hyperlink"/>
    <w:aliases w:val="超级链接"/>
    <w:uiPriority w:val="99"/>
    <w:rsid w:val="00BB6CE2"/>
    <w:rPr>
      <w:color w:val="0000FF"/>
      <w:u w:val="single"/>
    </w:rPr>
  </w:style>
  <w:style w:type="paragraph" w:styleId="ListParagraph">
    <w:name w:val="List Paragraph"/>
    <w:basedOn w:val="Normal"/>
    <w:uiPriority w:val="72"/>
    <w:qFormat/>
    <w:rsid w:val="007A2DE4"/>
    <w:pPr>
      <w:ind w:leftChars="400" w:left="840"/>
    </w:pPr>
  </w:style>
  <w:style w:type="paragraph" w:customStyle="1" w:styleId="FigureNoTitle0">
    <w:name w:val="Figure_NoTitle"/>
    <w:basedOn w:val="Normal"/>
    <w:next w:val="Normalaftertitle"/>
    <w:rsid w:val="00EB2C17"/>
    <w:pPr>
      <w:keepLines/>
      <w:spacing w:before="240" w:after="120"/>
      <w:jc w:val="center"/>
    </w:pPr>
    <w:rPr>
      <w:b/>
    </w:rPr>
  </w:style>
  <w:style w:type="paragraph" w:customStyle="1" w:styleId="TableNoTitle0">
    <w:name w:val="Table_NoTitle"/>
    <w:basedOn w:val="Normal"/>
    <w:next w:val="Tablehead"/>
    <w:rsid w:val="00EB2C17"/>
    <w:pPr>
      <w:keepNext/>
      <w:keepLines/>
      <w:spacing w:before="360" w:after="120"/>
      <w:jc w:val="center"/>
    </w:pPr>
    <w:rPr>
      <w:rFonts w:eastAsia="Malgun Gothic"/>
      <w:b/>
    </w:rPr>
  </w:style>
  <w:style w:type="character" w:customStyle="1" w:styleId="NormalaftertitleChar">
    <w:name w:val="Normal_after_title Char"/>
    <w:link w:val="Normalaftertitle"/>
    <w:rsid w:val="00EB2C17"/>
    <w:rPr>
      <w:sz w:val="24"/>
      <w:lang w:val="en-GB" w:eastAsia="en-US"/>
    </w:rPr>
  </w:style>
  <w:style w:type="character" w:customStyle="1" w:styleId="Heading1Char">
    <w:name w:val="Heading 1 Char"/>
    <w:aliases w:val="1 Char,AboutDocument Char,Gesamzüberschrift Char,Test Char,l1 Char"/>
    <w:link w:val="Heading1"/>
    <w:rsid w:val="00A015AE"/>
    <w:rPr>
      <w:b/>
      <w:sz w:val="24"/>
      <w:lang w:val="en-GB" w:eastAsia="en-US"/>
    </w:rPr>
  </w:style>
  <w:style w:type="paragraph" w:styleId="BalloonText">
    <w:name w:val="Balloon Text"/>
    <w:basedOn w:val="Normal"/>
    <w:link w:val="BalloonTextChar"/>
    <w:rsid w:val="0093625A"/>
    <w:pPr>
      <w:spacing w:before="0"/>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rsid w:val="0093625A"/>
    <w:rPr>
      <w:rFonts w:asciiTheme="majorHAnsi" w:eastAsiaTheme="majorEastAsia" w:hAnsiTheme="majorHAnsi" w:cstheme="majorBidi"/>
      <w:sz w:val="18"/>
      <w:szCs w:val="18"/>
      <w:lang w:val="en-GB" w:eastAsia="en-US"/>
    </w:rPr>
  </w:style>
  <w:style w:type="character" w:customStyle="1" w:styleId="Heading3Char">
    <w:name w:val="Heading 3 Char"/>
    <w:basedOn w:val="Heading1Char"/>
    <w:link w:val="Heading3"/>
    <w:rsid w:val="00B53238"/>
    <w:rPr>
      <w:b/>
      <w:sz w:val="24"/>
      <w:lang w:val="en-GB" w:eastAsia="en-US"/>
    </w:rPr>
  </w:style>
  <w:style w:type="character" w:customStyle="1" w:styleId="Heading2Char">
    <w:name w:val="Heading 2 Char"/>
    <w:basedOn w:val="Heading1Char"/>
    <w:link w:val="Heading2"/>
    <w:rsid w:val="00B53238"/>
    <w:rPr>
      <w:b/>
      <w:sz w:val="24"/>
      <w:lang w:val="en-GB" w:eastAsia="en-US"/>
    </w:rPr>
  </w:style>
  <w:style w:type="paragraph" w:styleId="DocumentMap">
    <w:name w:val="Document Map"/>
    <w:basedOn w:val="Normal"/>
    <w:link w:val="DocumentMapChar"/>
    <w:rsid w:val="00E56186"/>
    <w:rPr>
      <w:rFonts w:ascii="ヒラギノ角ゴ ProN W3" w:eastAsia="ヒラギノ角ゴ ProN W3"/>
      <w:szCs w:val="24"/>
    </w:rPr>
  </w:style>
  <w:style w:type="character" w:customStyle="1" w:styleId="DocumentMapChar">
    <w:name w:val="Document Map Char"/>
    <w:basedOn w:val="DefaultParagraphFont"/>
    <w:link w:val="DocumentMap"/>
    <w:rsid w:val="00E56186"/>
    <w:rPr>
      <w:rFonts w:ascii="ヒラギノ角ゴ ProN W3" w:eastAsia="ヒラギノ角ゴ ProN W3"/>
      <w:sz w:val="24"/>
      <w:szCs w:val="24"/>
      <w:lang w:val="en-GB" w:eastAsia="en-US"/>
    </w:rPr>
  </w:style>
  <w:style w:type="paragraph" w:customStyle="1" w:styleId="CorrectionSeparatorEnd">
    <w:name w:val="Correction Separator End"/>
    <w:basedOn w:val="Normal"/>
    <w:uiPriority w:val="99"/>
    <w:rsid w:val="00C27515"/>
    <w:pPr>
      <w:pBdr>
        <w:top w:val="single" w:sz="12" w:space="1" w:color="auto"/>
      </w:pBdr>
      <w:tabs>
        <w:tab w:val="clear" w:pos="794"/>
        <w:tab w:val="clear" w:pos="1191"/>
        <w:tab w:val="clear" w:pos="1588"/>
        <w:tab w:val="clear" w:pos="1985"/>
        <w:tab w:val="left" w:pos="1134"/>
        <w:tab w:val="left" w:pos="1871"/>
        <w:tab w:val="left" w:pos="2268"/>
      </w:tabs>
      <w:spacing w:before="240" w:after="240"/>
      <w:ind w:left="1440" w:right="1440"/>
      <w:jc w:val="center"/>
    </w:pPr>
    <w:rPr>
      <w:rFonts w:eastAsiaTheme="minorEastAsia"/>
      <w:b/>
      <w:i/>
      <w:sz w:val="20"/>
      <w:lang w:val="en-US"/>
    </w:rPr>
  </w:style>
  <w:style w:type="character" w:customStyle="1" w:styleId="DocnumberChar">
    <w:name w:val="Docnumber Char"/>
    <w:link w:val="Docnumber"/>
    <w:rsid w:val="008161E3"/>
    <w:rPr>
      <w:b/>
      <w:sz w:val="28"/>
      <w:lang w:val="en-GB" w:eastAsia="en-US"/>
    </w:rPr>
  </w:style>
  <w:style w:type="table" w:styleId="TableGrid5">
    <w:name w:val="Table Grid 5"/>
    <w:basedOn w:val="TableNormal"/>
    <w:rsid w:val="004F5B65"/>
    <w:pPr>
      <w:tabs>
        <w:tab w:val="left" w:pos="794"/>
        <w:tab w:val="left" w:pos="1191"/>
        <w:tab w:val="left" w:pos="1588"/>
        <w:tab w:val="left" w:pos="1985"/>
      </w:tabs>
      <w:overflowPunct w:val="0"/>
      <w:autoSpaceDE w:val="0"/>
      <w:autoSpaceDN w:val="0"/>
      <w:adjustRightInd w:val="0"/>
      <w:spacing w:before="120"/>
      <w:textAlignment w:val="baseline"/>
    </w:pPr>
    <w:rPr>
      <w:rFonts w:eastAsiaTheme="minorEastAsi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
    <w:name w:val="Table Grid1"/>
    <w:basedOn w:val="TableNormal"/>
    <w:next w:val="TableGrid"/>
    <w:rsid w:val="004F5B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22817">
      <w:bodyDiv w:val="1"/>
      <w:marLeft w:val="0"/>
      <w:marRight w:val="0"/>
      <w:marTop w:val="0"/>
      <w:marBottom w:val="0"/>
      <w:divBdr>
        <w:top w:val="none" w:sz="0" w:space="0" w:color="auto"/>
        <w:left w:val="none" w:sz="0" w:space="0" w:color="auto"/>
        <w:bottom w:val="none" w:sz="0" w:space="0" w:color="auto"/>
        <w:right w:val="none" w:sz="0" w:space="0" w:color="auto"/>
      </w:divBdr>
    </w:div>
    <w:div w:id="203450125">
      <w:bodyDiv w:val="1"/>
      <w:marLeft w:val="0"/>
      <w:marRight w:val="0"/>
      <w:marTop w:val="0"/>
      <w:marBottom w:val="0"/>
      <w:divBdr>
        <w:top w:val="none" w:sz="0" w:space="0" w:color="auto"/>
        <w:left w:val="none" w:sz="0" w:space="0" w:color="auto"/>
        <w:bottom w:val="none" w:sz="0" w:space="0" w:color="auto"/>
        <w:right w:val="none" w:sz="0" w:space="0" w:color="auto"/>
      </w:divBdr>
    </w:div>
    <w:div w:id="425808102">
      <w:bodyDiv w:val="1"/>
      <w:marLeft w:val="0"/>
      <w:marRight w:val="0"/>
      <w:marTop w:val="0"/>
      <w:marBottom w:val="0"/>
      <w:divBdr>
        <w:top w:val="none" w:sz="0" w:space="0" w:color="auto"/>
        <w:left w:val="none" w:sz="0" w:space="0" w:color="auto"/>
        <w:bottom w:val="none" w:sz="0" w:space="0" w:color="auto"/>
        <w:right w:val="none" w:sz="0" w:space="0" w:color="auto"/>
      </w:divBdr>
    </w:div>
    <w:div w:id="483006103">
      <w:bodyDiv w:val="1"/>
      <w:marLeft w:val="0"/>
      <w:marRight w:val="0"/>
      <w:marTop w:val="0"/>
      <w:marBottom w:val="0"/>
      <w:divBdr>
        <w:top w:val="none" w:sz="0" w:space="0" w:color="auto"/>
        <w:left w:val="none" w:sz="0" w:space="0" w:color="auto"/>
        <w:bottom w:val="none" w:sz="0" w:space="0" w:color="auto"/>
        <w:right w:val="none" w:sz="0" w:space="0" w:color="auto"/>
      </w:divBdr>
    </w:div>
    <w:div w:id="577249824">
      <w:bodyDiv w:val="1"/>
      <w:marLeft w:val="0"/>
      <w:marRight w:val="0"/>
      <w:marTop w:val="0"/>
      <w:marBottom w:val="0"/>
      <w:divBdr>
        <w:top w:val="none" w:sz="0" w:space="0" w:color="auto"/>
        <w:left w:val="none" w:sz="0" w:space="0" w:color="auto"/>
        <w:bottom w:val="none" w:sz="0" w:space="0" w:color="auto"/>
        <w:right w:val="none" w:sz="0" w:space="0" w:color="auto"/>
      </w:divBdr>
    </w:div>
    <w:div w:id="945818864">
      <w:bodyDiv w:val="1"/>
      <w:marLeft w:val="0"/>
      <w:marRight w:val="0"/>
      <w:marTop w:val="0"/>
      <w:marBottom w:val="0"/>
      <w:divBdr>
        <w:top w:val="none" w:sz="0" w:space="0" w:color="auto"/>
        <w:left w:val="none" w:sz="0" w:space="0" w:color="auto"/>
        <w:bottom w:val="none" w:sz="0" w:space="0" w:color="auto"/>
        <w:right w:val="none" w:sz="0" w:space="0" w:color="auto"/>
      </w:divBdr>
    </w:div>
    <w:div w:id="1127699640">
      <w:bodyDiv w:val="1"/>
      <w:marLeft w:val="0"/>
      <w:marRight w:val="0"/>
      <w:marTop w:val="0"/>
      <w:marBottom w:val="0"/>
      <w:divBdr>
        <w:top w:val="none" w:sz="0" w:space="0" w:color="auto"/>
        <w:left w:val="none" w:sz="0" w:space="0" w:color="auto"/>
        <w:bottom w:val="none" w:sz="0" w:space="0" w:color="auto"/>
        <w:right w:val="none" w:sz="0" w:space="0" w:color="auto"/>
      </w:divBdr>
    </w:div>
    <w:div w:id="1418479509">
      <w:bodyDiv w:val="1"/>
      <w:marLeft w:val="0"/>
      <w:marRight w:val="0"/>
      <w:marTop w:val="0"/>
      <w:marBottom w:val="0"/>
      <w:divBdr>
        <w:top w:val="none" w:sz="0" w:space="0" w:color="auto"/>
        <w:left w:val="none" w:sz="0" w:space="0" w:color="auto"/>
        <w:bottom w:val="none" w:sz="0" w:space="0" w:color="auto"/>
        <w:right w:val="none" w:sz="0" w:space="0" w:color="auto"/>
      </w:divBdr>
    </w:div>
    <w:div w:id="1501578305">
      <w:bodyDiv w:val="1"/>
      <w:marLeft w:val="0"/>
      <w:marRight w:val="0"/>
      <w:marTop w:val="0"/>
      <w:marBottom w:val="0"/>
      <w:divBdr>
        <w:top w:val="none" w:sz="0" w:space="0" w:color="auto"/>
        <w:left w:val="none" w:sz="0" w:space="0" w:color="auto"/>
        <w:bottom w:val="none" w:sz="0" w:space="0" w:color="auto"/>
        <w:right w:val="none" w:sz="0" w:space="0" w:color="auto"/>
      </w:divBdr>
    </w:div>
    <w:div w:id="1541018122">
      <w:bodyDiv w:val="1"/>
      <w:marLeft w:val="0"/>
      <w:marRight w:val="0"/>
      <w:marTop w:val="0"/>
      <w:marBottom w:val="0"/>
      <w:divBdr>
        <w:top w:val="none" w:sz="0" w:space="0" w:color="auto"/>
        <w:left w:val="none" w:sz="0" w:space="0" w:color="auto"/>
        <w:bottom w:val="none" w:sz="0" w:space="0" w:color="auto"/>
        <w:right w:val="none" w:sz="0" w:space="0" w:color="auto"/>
      </w:divBdr>
    </w:div>
    <w:div w:id="1675836498">
      <w:bodyDiv w:val="1"/>
      <w:marLeft w:val="0"/>
      <w:marRight w:val="0"/>
      <w:marTop w:val="0"/>
      <w:marBottom w:val="0"/>
      <w:divBdr>
        <w:top w:val="none" w:sz="0" w:space="0" w:color="auto"/>
        <w:left w:val="none" w:sz="0" w:space="0" w:color="auto"/>
        <w:bottom w:val="none" w:sz="0" w:space="0" w:color="auto"/>
        <w:right w:val="none" w:sz="0" w:space="0" w:color="auto"/>
      </w:divBdr>
    </w:div>
    <w:div w:id="1962104521">
      <w:bodyDiv w:val="1"/>
      <w:marLeft w:val="0"/>
      <w:marRight w:val="0"/>
      <w:marTop w:val="0"/>
      <w:marBottom w:val="0"/>
      <w:divBdr>
        <w:top w:val="none" w:sz="0" w:space="0" w:color="auto"/>
        <w:left w:val="none" w:sz="0" w:space="0" w:color="auto"/>
        <w:bottom w:val="none" w:sz="0" w:space="0" w:color="auto"/>
        <w:right w:val="none" w:sz="0" w:space="0" w:color="auto"/>
      </w:divBdr>
    </w:div>
    <w:div w:id="2015766798">
      <w:bodyDiv w:val="1"/>
      <w:marLeft w:val="0"/>
      <w:marRight w:val="0"/>
      <w:marTop w:val="0"/>
      <w:marBottom w:val="0"/>
      <w:divBdr>
        <w:top w:val="none" w:sz="0" w:space="0" w:color="auto"/>
        <w:left w:val="none" w:sz="0" w:space="0" w:color="auto"/>
        <w:bottom w:val="none" w:sz="0" w:space="0" w:color="auto"/>
        <w:right w:val="none" w:sz="0" w:space="0" w:color="auto"/>
      </w:divBdr>
    </w:div>
    <w:div w:id="2030451802">
      <w:bodyDiv w:val="1"/>
      <w:marLeft w:val="0"/>
      <w:marRight w:val="0"/>
      <w:marTop w:val="0"/>
      <w:marBottom w:val="0"/>
      <w:divBdr>
        <w:top w:val="none" w:sz="0" w:space="0" w:color="auto"/>
        <w:left w:val="none" w:sz="0" w:space="0" w:color="auto"/>
        <w:bottom w:val="none" w:sz="0" w:space="0" w:color="auto"/>
        <w:right w:val="none" w:sz="0" w:space="0" w:color="auto"/>
      </w:divBdr>
    </w:div>
    <w:div w:id="2130857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u.int/ifa/t/2013/sg15/exchange/wp3/q10/2014-09-Shanghai/wd/q10wd10r2_Editor_Gsup.ethpm_draft.docx" TargetMode="External"/><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tu.int/ifa/t/2013/sg15/exchange/wp3/q10/2014-11-Geneva/q10wd14r4_Gsup.ethpm(TD-PLEN-0297).docx" TargetMode="External"/><Relationship Id="rId14" Type="http://schemas.openxmlformats.org/officeDocument/2006/relationships/image" Target="media/image3.emf"/></Relationships>
</file>

<file path=word/_rels/footer1.xml.rels><?xml version="1.0" encoding="UTF-8" standalone="yes"?>
<Relationships xmlns="http://schemas.openxmlformats.org/package/2006/relationships"><Relationship Id="rId2" Type="http://schemas.openxmlformats.org/officeDocument/2006/relationships/hyperlink" Target="mailto:tochio@jp.fujitsu.com" TargetMode="External"/><Relationship Id="rId1" Type="http://schemas.openxmlformats.org/officeDocument/2006/relationships/hyperlink" Target="mailto:a-sakurai@da.jp.ne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5BE402-BB63-405D-A1A2-279317F55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21</Pages>
  <Words>4994</Words>
  <Characters>28200</Characters>
  <Application>Microsoft Office Word</Application>
  <DocSecurity>0</DocSecurity>
  <Lines>703</Lines>
  <Paragraphs>402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Draft Supplement “Guidance to performance measurement by Ethernet OAM”</vt:lpstr>
      <vt:lpstr>Draft Supplement “Guidance to performance measurement by Ethernet OAM”</vt:lpstr>
    </vt:vector>
  </TitlesOfParts>
  <Manager>ITU-T</Manager>
  <Company>International Telecommunication Union (ITU)</Company>
  <LinksUpToDate>false</LinksUpToDate>
  <CharactersWithSpaces>32986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new Supplement 53 to ITU-T G-series Recommendations (ex Gsup.ethpm) (for Agreement, 5 December 2014)</dc:title>
  <dc:creator>Editors Gsup.ethpm</dc:creator>
  <cp:keywords>10/15, 14/15</cp:keywords>
  <dc:description>TD 297 Rev.2 (PLEN/15)  For: 24 November - 5 December 2014_x000d_Document date: _x000d_Saved by ITU51010110 at 09:32:10 on 04/12/14</dc:description>
  <cp:lastModifiedBy>Clark, Robert</cp:lastModifiedBy>
  <cp:revision>4</cp:revision>
  <cp:lastPrinted>2002-08-01T06:30:00Z</cp:lastPrinted>
  <dcterms:created xsi:type="dcterms:W3CDTF">2014-12-04T07:58:00Z</dcterms:created>
  <dcterms:modified xsi:type="dcterms:W3CDTF">2014-12-04T08:32:00Z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TD 297 Rev.2 (PLEN/15)</vt:lpwstr>
  </property>
  <property fmtid="{D5CDD505-2E9C-101B-9397-08002B2CF9AE}" pid="3" name="Docdate">
    <vt:lpwstr/>
  </property>
  <property fmtid="{D5CDD505-2E9C-101B-9397-08002B2CF9AE}" pid="4" name="Docorlang">
    <vt:lpwstr>English only Original: English</vt:lpwstr>
  </property>
  <property fmtid="{D5CDD505-2E9C-101B-9397-08002B2CF9AE}" pid="5" name="Docbluepink">
    <vt:lpwstr>10/15, 14/15</vt:lpwstr>
  </property>
  <property fmtid="{D5CDD505-2E9C-101B-9397-08002B2CF9AE}" pid="6" name="Docdest">
    <vt:lpwstr>24 November - 5 December 2014</vt:lpwstr>
  </property>
  <property fmtid="{D5CDD505-2E9C-101B-9397-08002B2CF9AE}" pid="7" name="Docauthor">
    <vt:lpwstr>Editors Gsup.ethpm</vt:lpwstr>
  </property>
</Properties>
</file>