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687"/>
        <w:tblW w:w="10031" w:type="dxa"/>
        <w:tblLayout w:type="fixed"/>
        <w:tblLook w:val="0000" w:firstRow="0" w:lastRow="0" w:firstColumn="0" w:lastColumn="0" w:noHBand="0" w:noVBand="0"/>
      </w:tblPr>
      <w:tblGrid>
        <w:gridCol w:w="6580"/>
        <w:gridCol w:w="3451"/>
      </w:tblGrid>
      <w:tr w:rsidR="00351DA5" w:rsidTr="00672B50">
        <w:trPr>
          <w:cantSplit/>
        </w:trPr>
        <w:tc>
          <w:tcPr>
            <w:tcW w:w="6580" w:type="dxa"/>
            <w:vAlign w:val="center"/>
          </w:tcPr>
          <w:p w:rsidR="00351DA5" w:rsidRPr="00D8032B" w:rsidRDefault="00351DA5" w:rsidP="0055061F">
            <w:pPr>
              <w:shd w:val="solid" w:color="FFFFFF" w:fill="FFFFFF"/>
              <w:spacing w:before="0"/>
              <w:rPr>
                <w:rFonts w:ascii="Verdana" w:hAnsi="Verdana" w:cs="Times New Roman Bold"/>
                <w:b/>
                <w:bCs/>
                <w:sz w:val="26"/>
                <w:szCs w:val="26"/>
              </w:rPr>
            </w:pPr>
            <w:bookmarkStart w:id="0" w:name="dbreak"/>
            <w:bookmarkStart w:id="1" w:name="_GoBack"/>
            <w:bookmarkEnd w:id="0"/>
            <w:bookmarkEnd w:id="1"/>
            <w:proofErr w:type="spellStart"/>
            <w:r>
              <w:rPr>
                <w:rFonts w:ascii="Verdana" w:hAnsi="Verdana" w:cs="Times New Roman Bold"/>
                <w:b/>
                <w:bCs/>
                <w:sz w:val="26"/>
                <w:szCs w:val="26"/>
              </w:rPr>
              <w:t>Radiocommunication</w:t>
            </w:r>
            <w:proofErr w:type="spellEnd"/>
            <w:r>
              <w:rPr>
                <w:rFonts w:ascii="Verdana" w:hAnsi="Verdana" w:cs="Times New Roman Bold"/>
                <w:b/>
                <w:bCs/>
                <w:sz w:val="26"/>
                <w:szCs w:val="26"/>
              </w:rPr>
              <w:t xml:space="preserve"> Study Groups</w:t>
            </w:r>
          </w:p>
        </w:tc>
        <w:tc>
          <w:tcPr>
            <w:tcW w:w="3451" w:type="dxa"/>
          </w:tcPr>
          <w:p w:rsidR="00351DA5" w:rsidRDefault="00351DA5" w:rsidP="00672B50">
            <w:pPr>
              <w:shd w:val="solid" w:color="FFFFFF" w:fill="FFFFFF"/>
              <w:spacing w:before="0" w:line="240" w:lineRule="atLeast"/>
            </w:pPr>
            <w:bookmarkStart w:id="2" w:name="ditulogo"/>
            <w:bookmarkEnd w:id="2"/>
            <w:r>
              <w:rPr>
                <w:noProof/>
                <w:lang w:val="en-US" w:eastAsia="zh-CN"/>
              </w:rPr>
              <w:drawing>
                <wp:inline distT="0" distB="0" distL="0" distR="0" wp14:anchorId="0C2DA9F5" wp14:editId="4EDDC537">
                  <wp:extent cx="1760220" cy="746760"/>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srcRect/>
                          <a:stretch>
                            <a:fillRect/>
                          </a:stretch>
                        </pic:blipFill>
                        <pic:spPr bwMode="auto">
                          <a:xfrm>
                            <a:off x="0" y="0"/>
                            <a:ext cx="1760220" cy="746760"/>
                          </a:xfrm>
                          <a:prstGeom prst="rect">
                            <a:avLst/>
                          </a:prstGeom>
                          <a:noFill/>
                          <a:ln w="9525">
                            <a:noFill/>
                            <a:miter lim="800000"/>
                            <a:headEnd/>
                            <a:tailEnd/>
                          </a:ln>
                        </pic:spPr>
                      </pic:pic>
                    </a:graphicData>
                  </a:graphic>
                </wp:inline>
              </w:drawing>
            </w:r>
          </w:p>
        </w:tc>
      </w:tr>
      <w:tr w:rsidR="00351DA5" w:rsidRPr="0051782D" w:rsidTr="00672B50">
        <w:trPr>
          <w:cantSplit/>
        </w:trPr>
        <w:tc>
          <w:tcPr>
            <w:tcW w:w="6580" w:type="dxa"/>
            <w:tcBorders>
              <w:bottom w:val="single" w:sz="12" w:space="0" w:color="auto"/>
            </w:tcBorders>
          </w:tcPr>
          <w:p w:rsidR="00351DA5" w:rsidRPr="0051782D" w:rsidRDefault="00351DA5" w:rsidP="00672B50">
            <w:pPr>
              <w:shd w:val="solid" w:color="FFFFFF" w:fill="FFFFFF"/>
              <w:spacing w:before="0" w:after="48"/>
              <w:rPr>
                <w:rFonts w:ascii="Verdana" w:hAnsi="Verdana" w:cs="Times New Roman Bold"/>
                <w:b/>
                <w:sz w:val="22"/>
                <w:szCs w:val="22"/>
              </w:rPr>
            </w:pPr>
          </w:p>
        </w:tc>
        <w:tc>
          <w:tcPr>
            <w:tcW w:w="3451" w:type="dxa"/>
            <w:tcBorders>
              <w:bottom w:val="single" w:sz="12" w:space="0" w:color="auto"/>
            </w:tcBorders>
          </w:tcPr>
          <w:p w:rsidR="00351DA5" w:rsidRPr="0051782D" w:rsidRDefault="00351DA5" w:rsidP="00672B50">
            <w:pPr>
              <w:shd w:val="solid" w:color="FFFFFF" w:fill="FFFFFF"/>
              <w:spacing w:before="0" w:after="48" w:line="240" w:lineRule="atLeast"/>
              <w:rPr>
                <w:sz w:val="22"/>
                <w:szCs w:val="22"/>
                <w:lang w:val="en-US"/>
              </w:rPr>
            </w:pPr>
          </w:p>
        </w:tc>
      </w:tr>
      <w:tr w:rsidR="00351DA5" w:rsidTr="00672B50">
        <w:trPr>
          <w:cantSplit/>
        </w:trPr>
        <w:tc>
          <w:tcPr>
            <w:tcW w:w="6580" w:type="dxa"/>
            <w:tcBorders>
              <w:top w:val="single" w:sz="12" w:space="0" w:color="auto"/>
            </w:tcBorders>
          </w:tcPr>
          <w:p w:rsidR="00351DA5" w:rsidRPr="0051782D" w:rsidRDefault="00351DA5" w:rsidP="00672B50">
            <w:pPr>
              <w:shd w:val="solid" w:color="FFFFFF" w:fill="FFFFFF"/>
              <w:spacing w:before="0" w:after="48"/>
              <w:rPr>
                <w:rFonts w:ascii="Verdana" w:hAnsi="Verdana" w:cs="Times New Roman Bold"/>
                <w:bCs/>
                <w:sz w:val="22"/>
                <w:szCs w:val="22"/>
              </w:rPr>
            </w:pPr>
          </w:p>
        </w:tc>
        <w:tc>
          <w:tcPr>
            <w:tcW w:w="3451" w:type="dxa"/>
            <w:tcBorders>
              <w:top w:val="single" w:sz="12" w:space="0" w:color="auto"/>
            </w:tcBorders>
          </w:tcPr>
          <w:p w:rsidR="00351DA5" w:rsidRPr="00710D66" w:rsidRDefault="00351DA5" w:rsidP="00672B50">
            <w:pPr>
              <w:shd w:val="solid" w:color="FFFFFF" w:fill="FFFFFF"/>
              <w:spacing w:before="0" w:after="48" w:line="240" w:lineRule="atLeast"/>
              <w:rPr>
                <w:lang w:val="en-US"/>
              </w:rPr>
            </w:pPr>
          </w:p>
        </w:tc>
      </w:tr>
      <w:tr w:rsidR="00351DA5" w:rsidTr="00672B50">
        <w:trPr>
          <w:cantSplit/>
        </w:trPr>
        <w:tc>
          <w:tcPr>
            <w:tcW w:w="6580" w:type="dxa"/>
            <w:vMerge w:val="restart"/>
          </w:tcPr>
          <w:p w:rsidR="00351DA5" w:rsidRDefault="001F2039" w:rsidP="00280A33">
            <w:pPr>
              <w:shd w:val="solid" w:color="FFFFFF" w:fill="FFFFFF"/>
              <w:tabs>
                <w:tab w:val="clear" w:pos="1134"/>
                <w:tab w:val="clear" w:pos="1871"/>
                <w:tab w:val="clear" w:pos="2268"/>
              </w:tabs>
              <w:spacing w:before="0" w:after="240"/>
              <w:ind w:left="1134" w:hanging="1134"/>
              <w:rPr>
                <w:rFonts w:ascii="Verdana" w:hAnsi="Verdana"/>
                <w:sz w:val="20"/>
              </w:rPr>
            </w:pPr>
            <w:bookmarkStart w:id="3" w:name="recibido"/>
            <w:bookmarkStart w:id="4" w:name="dnum" w:colFirst="1" w:colLast="1"/>
            <w:bookmarkEnd w:id="3"/>
            <w:r>
              <w:rPr>
                <w:rFonts w:ascii="Verdana" w:hAnsi="Verdana"/>
                <w:sz w:val="20"/>
              </w:rPr>
              <w:t>Received</w:t>
            </w:r>
            <w:r w:rsidR="007B3AE7">
              <w:rPr>
                <w:rFonts w:ascii="Verdana" w:hAnsi="Verdana"/>
                <w:sz w:val="20"/>
              </w:rPr>
              <w:t>:</w:t>
            </w:r>
            <w:r w:rsidR="007B3AE7">
              <w:rPr>
                <w:rFonts w:ascii="Verdana" w:hAnsi="Verdana"/>
                <w:sz w:val="20"/>
              </w:rPr>
              <w:tab/>
            </w:r>
            <w:r w:rsidR="00FC3352">
              <w:rPr>
                <w:rFonts w:ascii="Verdana" w:hAnsi="Verdana"/>
                <w:sz w:val="20"/>
              </w:rPr>
              <w:tab/>
            </w:r>
            <w:r w:rsidR="00280A33">
              <w:rPr>
                <w:rFonts w:ascii="Verdana" w:hAnsi="Verdana"/>
                <w:sz w:val="20"/>
              </w:rPr>
              <w:t>30</w:t>
            </w:r>
            <w:r>
              <w:rPr>
                <w:rFonts w:ascii="Verdana" w:hAnsi="Verdana"/>
                <w:sz w:val="20"/>
              </w:rPr>
              <w:t xml:space="preserve"> March 2011</w:t>
            </w:r>
          </w:p>
          <w:p w:rsidR="00FC3352" w:rsidRPr="00982084" w:rsidRDefault="00FC3352" w:rsidP="00280A33">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Reference:</w:t>
            </w:r>
            <w:r>
              <w:rPr>
                <w:rFonts w:ascii="Verdana" w:hAnsi="Verdana"/>
                <w:sz w:val="20"/>
              </w:rPr>
              <w:tab/>
            </w:r>
            <w:r>
              <w:rPr>
                <w:rFonts w:ascii="Verdana" w:hAnsi="Verdana"/>
                <w:sz w:val="20"/>
              </w:rPr>
              <w:tab/>
              <w:t>Question ITU-R 229-2/5</w:t>
            </w:r>
          </w:p>
        </w:tc>
        <w:tc>
          <w:tcPr>
            <w:tcW w:w="3451" w:type="dxa"/>
          </w:tcPr>
          <w:p w:rsidR="00351DA5" w:rsidRPr="00CA3452" w:rsidRDefault="00351DA5" w:rsidP="00FC3352">
            <w:pPr>
              <w:shd w:val="solid" w:color="FFFFFF" w:fill="FFFFFF"/>
              <w:spacing w:before="0" w:line="240" w:lineRule="atLeast"/>
              <w:rPr>
                <w:rFonts w:ascii="Verdana" w:hAnsi="Verdana"/>
                <w:sz w:val="20"/>
                <w:lang w:eastAsia="zh-CN"/>
              </w:rPr>
            </w:pPr>
            <w:r>
              <w:rPr>
                <w:rFonts w:ascii="Verdana" w:hAnsi="Verdana"/>
                <w:b/>
                <w:sz w:val="20"/>
                <w:lang w:eastAsia="zh-CN"/>
              </w:rPr>
              <w:t xml:space="preserve">Document </w:t>
            </w:r>
            <w:r w:rsidR="00C766F9">
              <w:rPr>
                <w:rFonts w:ascii="Verdana" w:hAnsi="Verdana"/>
                <w:b/>
                <w:sz w:val="20"/>
                <w:lang w:eastAsia="zh-CN"/>
              </w:rPr>
              <w:t>5D/9</w:t>
            </w:r>
            <w:r w:rsidR="00FC3352">
              <w:rPr>
                <w:rFonts w:ascii="Verdana" w:hAnsi="Verdana"/>
                <w:b/>
                <w:sz w:val="20"/>
                <w:lang w:eastAsia="zh-CN"/>
              </w:rPr>
              <w:t>3</w:t>
            </w:r>
            <w:r w:rsidR="00280A33">
              <w:rPr>
                <w:rFonts w:ascii="Verdana" w:hAnsi="Verdana"/>
                <w:b/>
                <w:sz w:val="20"/>
                <w:lang w:eastAsia="zh-CN"/>
              </w:rPr>
              <w:t>2</w:t>
            </w:r>
            <w:r>
              <w:rPr>
                <w:rFonts w:ascii="Verdana" w:hAnsi="Verdana"/>
                <w:b/>
                <w:sz w:val="20"/>
                <w:lang w:eastAsia="zh-CN"/>
              </w:rPr>
              <w:t>-E</w:t>
            </w:r>
          </w:p>
        </w:tc>
      </w:tr>
      <w:tr w:rsidR="00351DA5" w:rsidTr="00672B50">
        <w:trPr>
          <w:cantSplit/>
        </w:trPr>
        <w:tc>
          <w:tcPr>
            <w:tcW w:w="6580" w:type="dxa"/>
            <w:vMerge/>
          </w:tcPr>
          <w:p w:rsidR="00351DA5" w:rsidRDefault="00351DA5" w:rsidP="00672B50">
            <w:pPr>
              <w:spacing w:before="60"/>
              <w:jc w:val="center"/>
              <w:rPr>
                <w:b/>
                <w:smallCaps/>
                <w:sz w:val="32"/>
                <w:lang w:eastAsia="zh-CN"/>
              </w:rPr>
            </w:pPr>
            <w:bookmarkStart w:id="5" w:name="ddate" w:colFirst="1" w:colLast="1"/>
            <w:bookmarkEnd w:id="4"/>
          </w:p>
        </w:tc>
        <w:tc>
          <w:tcPr>
            <w:tcW w:w="3451" w:type="dxa"/>
          </w:tcPr>
          <w:p w:rsidR="00351DA5" w:rsidRPr="00CA3452" w:rsidRDefault="00280A33" w:rsidP="009A1C6C">
            <w:pPr>
              <w:shd w:val="solid" w:color="FFFFFF" w:fill="FFFFFF"/>
              <w:spacing w:before="0" w:line="240" w:lineRule="atLeast"/>
              <w:rPr>
                <w:rFonts w:ascii="Verdana" w:hAnsi="Verdana"/>
                <w:sz w:val="20"/>
                <w:lang w:eastAsia="zh-CN"/>
              </w:rPr>
            </w:pPr>
            <w:r>
              <w:rPr>
                <w:rFonts w:ascii="Verdana" w:hAnsi="Verdana"/>
                <w:b/>
                <w:sz w:val="20"/>
                <w:lang w:eastAsia="zh-CN"/>
              </w:rPr>
              <w:t>30</w:t>
            </w:r>
            <w:r w:rsidR="007B3AE7">
              <w:rPr>
                <w:rFonts w:ascii="Verdana" w:hAnsi="Verdana"/>
                <w:b/>
                <w:sz w:val="20"/>
                <w:lang w:eastAsia="zh-CN"/>
              </w:rPr>
              <w:t xml:space="preserve"> March </w:t>
            </w:r>
            <w:r w:rsidR="00351DA5">
              <w:rPr>
                <w:rFonts w:ascii="Verdana" w:hAnsi="Verdana"/>
                <w:b/>
                <w:sz w:val="20"/>
                <w:lang w:eastAsia="zh-CN"/>
              </w:rPr>
              <w:t>201</w:t>
            </w:r>
            <w:r w:rsidR="009A1C6C">
              <w:rPr>
                <w:rFonts w:ascii="Verdana" w:hAnsi="Verdana"/>
                <w:b/>
                <w:sz w:val="20"/>
                <w:lang w:eastAsia="zh-CN"/>
              </w:rPr>
              <w:t>1</w:t>
            </w:r>
          </w:p>
        </w:tc>
      </w:tr>
      <w:tr w:rsidR="00351DA5" w:rsidTr="00672B50">
        <w:trPr>
          <w:cantSplit/>
        </w:trPr>
        <w:tc>
          <w:tcPr>
            <w:tcW w:w="6580" w:type="dxa"/>
            <w:vMerge/>
          </w:tcPr>
          <w:p w:rsidR="00351DA5" w:rsidRDefault="00351DA5" w:rsidP="00672B50">
            <w:pPr>
              <w:spacing w:before="60"/>
              <w:jc w:val="center"/>
              <w:rPr>
                <w:b/>
                <w:smallCaps/>
                <w:sz w:val="32"/>
                <w:lang w:eastAsia="zh-CN"/>
              </w:rPr>
            </w:pPr>
            <w:bookmarkStart w:id="6" w:name="dorlang" w:colFirst="1" w:colLast="1"/>
            <w:bookmarkEnd w:id="5"/>
          </w:p>
        </w:tc>
        <w:tc>
          <w:tcPr>
            <w:tcW w:w="3451" w:type="dxa"/>
          </w:tcPr>
          <w:p w:rsidR="00351DA5" w:rsidRDefault="00351DA5" w:rsidP="00672B50">
            <w:pPr>
              <w:shd w:val="solid" w:color="FFFFFF" w:fill="FFFFFF"/>
              <w:spacing w:before="0" w:line="240" w:lineRule="atLeast"/>
              <w:rPr>
                <w:rFonts w:ascii="Verdana" w:eastAsia="SimSun" w:hAnsi="Verdana"/>
                <w:b/>
                <w:sz w:val="20"/>
                <w:lang w:eastAsia="zh-CN"/>
              </w:rPr>
            </w:pPr>
            <w:r>
              <w:rPr>
                <w:rFonts w:ascii="Verdana" w:eastAsia="SimSun" w:hAnsi="Verdana"/>
                <w:b/>
                <w:sz w:val="20"/>
                <w:lang w:eastAsia="zh-CN"/>
              </w:rPr>
              <w:t>English only</w:t>
            </w:r>
          </w:p>
          <w:p w:rsidR="007B3AE7" w:rsidRDefault="007B3AE7" w:rsidP="00672B50">
            <w:pPr>
              <w:shd w:val="solid" w:color="FFFFFF" w:fill="FFFFFF"/>
              <w:spacing w:before="0" w:line="240" w:lineRule="atLeast"/>
              <w:rPr>
                <w:rFonts w:ascii="Verdana" w:eastAsia="SimSun" w:hAnsi="Verdana"/>
                <w:sz w:val="20"/>
                <w:lang w:eastAsia="zh-CN"/>
              </w:rPr>
            </w:pPr>
          </w:p>
          <w:p w:rsidR="00974970" w:rsidRPr="00974970" w:rsidRDefault="00FC3352" w:rsidP="00672B50">
            <w:pPr>
              <w:shd w:val="solid" w:color="FFFFFF" w:fill="FFFFFF"/>
              <w:spacing w:before="0" w:line="240" w:lineRule="atLeast"/>
              <w:rPr>
                <w:rFonts w:ascii="Verdana" w:eastAsia="SimSun" w:hAnsi="Verdana"/>
                <w:b/>
                <w:bCs/>
                <w:sz w:val="20"/>
                <w:lang w:eastAsia="zh-CN"/>
              </w:rPr>
            </w:pPr>
            <w:r>
              <w:rPr>
                <w:rFonts w:ascii="Verdana" w:eastAsia="SimSun" w:hAnsi="Verdana"/>
                <w:b/>
                <w:bCs/>
                <w:sz w:val="20"/>
                <w:lang w:eastAsia="zh-CN"/>
              </w:rPr>
              <w:t>TECHNOLOGY</w:t>
            </w:r>
            <w:r w:rsidR="00974970" w:rsidRPr="00974970">
              <w:rPr>
                <w:rFonts w:ascii="Verdana" w:eastAsia="SimSun" w:hAnsi="Verdana"/>
                <w:b/>
                <w:bCs/>
                <w:sz w:val="20"/>
                <w:lang w:eastAsia="zh-CN"/>
              </w:rPr>
              <w:t xml:space="preserve"> ASPECTS</w:t>
            </w:r>
          </w:p>
        </w:tc>
      </w:tr>
      <w:tr w:rsidR="00351DA5" w:rsidTr="00672B50">
        <w:trPr>
          <w:cantSplit/>
        </w:trPr>
        <w:tc>
          <w:tcPr>
            <w:tcW w:w="10031" w:type="dxa"/>
            <w:gridSpan w:val="2"/>
          </w:tcPr>
          <w:p w:rsidR="00351DA5" w:rsidRDefault="00FC3352" w:rsidP="009A1C6C">
            <w:pPr>
              <w:pStyle w:val="Source"/>
              <w:rPr>
                <w:lang w:eastAsia="zh-CN"/>
              </w:rPr>
            </w:pPr>
            <w:bookmarkStart w:id="7" w:name="dsource" w:colFirst="0" w:colLast="0"/>
            <w:bookmarkEnd w:id="6"/>
            <w:r>
              <w:rPr>
                <w:lang w:val="en-US"/>
              </w:rPr>
              <w:t>Institute of Electrical and Electronics Engineers (IEEE)</w:t>
            </w:r>
          </w:p>
        </w:tc>
      </w:tr>
      <w:tr w:rsidR="00351DA5" w:rsidTr="00672B50">
        <w:trPr>
          <w:cantSplit/>
        </w:trPr>
        <w:tc>
          <w:tcPr>
            <w:tcW w:w="10031" w:type="dxa"/>
            <w:gridSpan w:val="2"/>
          </w:tcPr>
          <w:p w:rsidR="00351DA5" w:rsidRPr="00280A33" w:rsidRDefault="00FC3352" w:rsidP="002F1551">
            <w:pPr>
              <w:pStyle w:val="Title1"/>
            </w:pPr>
            <w:bookmarkStart w:id="8" w:name="drec" w:colFirst="0" w:colLast="0"/>
            <w:bookmarkEnd w:id="7"/>
            <w:r w:rsidRPr="000B145E">
              <w:rPr>
                <w:rFonts w:eastAsia="MS Mincho"/>
                <w:lang w:eastAsia="ja-JP"/>
              </w:rPr>
              <w:t>WirelessMAN-Adva</w:t>
            </w:r>
            <w:r>
              <w:rPr>
                <w:rFonts w:eastAsia="MS Mincho"/>
                <w:lang w:eastAsia="ja-JP"/>
              </w:rPr>
              <w:t>nced details for Recommendation</w:t>
            </w:r>
            <w:r>
              <w:rPr>
                <w:rFonts w:eastAsia="MS Mincho"/>
                <w:lang w:eastAsia="ja-JP"/>
              </w:rPr>
              <w:br/>
            </w:r>
            <w:r w:rsidRPr="000B145E">
              <w:rPr>
                <w:rFonts w:eastAsia="MS Mincho"/>
                <w:lang w:eastAsia="ja-JP"/>
              </w:rPr>
              <w:t>ITU-R M.[IMT.RSPEC]</w:t>
            </w:r>
          </w:p>
        </w:tc>
      </w:tr>
    </w:tbl>
    <w:bookmarkEnd w:id="8"/>
    <w:p w:rsidR="007B3AE7" w:rsidRPr="000A2DFF" w:rsidRDefault="007B3AE7" w:rsidP="007B3AE7">
      <w:pPr>
        <w:pStyle w:val="headfoot"/>
        <w:rPr>
          <w:color w:val="FFFFFF"/>
          <w:lang w:val="fr-CH"/>
        </w:rPr>
      </w:pPr>
      <w:r w:rsidRPr="000A2DFF">
        <w:rPr>
          <w:color w:val="FFFFFF"/>
          <w:lang w:val="fr-CH"/>
        </w:rPr>
        <w:t>Rec. ITU-R M.1224</w:t>
      </w:r>
    </w:p>
    <w:p w:rsidR="00280A33" w:rsidRPr="000A2DFF" w:rsidRDefault="00280A33" w:rsidP="00280A33">
      <w:pPr>
        <w:pStyle w:val="p0"/>
        <w:spacing w:before="0"/>
        <w:rPr>
          <w:lang w:val="fr-CH"/>
        </w:rPr>
      </w:pPr>
    </w:p>
    <w:p w:rsidR="00FC3352" w:rsidRPr="000A2DFF" w:rsidRDefault="00FC3352" w:rsidP="001E09D9">
      <w:pPr>
        <w:pStyle w:val="Heading1"/>
        <w:rPr>
          <w:lang w:val="fr-CH"/>
        </w:rPr>
      </w:pPr>
      <w:r w:rsidRPr="000A2DFF">
        <w:rPr>
          <w:lang w:val="fr-CH"/>
        </w:rPr>
        <w:t>1</w:t>
      </w:r>
      <w:r w:rsidRPr="000A2DFF">
        <w:rPr>
          <w:lang w:val="fr-CH"/>
        </w:rPr>
        <w:tab/>
        <w:t>Source information</w:t>
      </w:r>
    </w:p>
    <w:p w:rsidR="00FC3352" w:rsidRDefault="00FC3352" w:rsidP="001E09D9">
      <w:pPr>
        <w:rPr>
          <w:b/>
          <w:lang w:val="en-US"/>
        </w:rPr>
      </w:pPr>
      <w:r>
        <w:rPr>
          <w:lang w:val="en-US"/>
        </w:rPr>
        <w:t>This contribution was developed by IEEE Project 802</w:t>
      </w:r>
      <w:r w:rsidRPr="00B42608">
        <w:rPr>
          <w:rFonts w:eastAsia="SimSun"/>
          <w:lang w:val="en-US" w:eastAsia="zh-CN"/>
        </w:rPr>
        <w:t>®</w:t>
      </w:r>
      <w:r>
        <w:rPr>
          <w:lang w:val="en-US"/>
        </w:rPr>
        <w:t>, the Local and Metropolitan Area Network Standards Committee (“IEEE 802”), an international standards development committee organized under the IEEE and the IEEE Standards Association (“IEEE-SA”).</w:t>
      </w:r>
    </w:p>
    <w:p w:rsidR="00FC3352" w:rsidRDefault="00FC3352" w:rsidP="001E09D9">
      <w:pPr>
        <w:rPr>
          <w:lang w:val="en-US"/>
        </w:rPr>
      </w:pPr>
      <w:r>
        <w:rPr>
          <w:lang w:val="en-US"/>
        </w:rPr>
        <w:t>The content herein was prepared by a group of technical experts in IEEE 802 and industry and was approved for submission by the IEEE 802.16</w:t>
      </w:r>
      <w:r>
        <w:rPr>
          <w:rFonts w:eastAsia="SimSun"/>
          <w:szCs w:val="24"/>
          <w:lang w:val="en-US" w:eastAsia="zh-CN"/>
        </w:rPr>
        <w:t>™</w:t>
      </w:r>
      <w:r>
        <w:rPr>
          <w:lang w:val="en-US"/>
        </w:rPr>
        <w:t xml:space="preserve"> Working Group on Wireless Metropolitan Area Networks, the IEEE 802.18 Radio Regulatory Technical Advisory Group, and the IEEE 802 Executive Committee, in accordance with the IEEE 802 policies and procedures, and represents the view of IEEE 802. </w:t>
      </w:r>
    </w:p>
    <w:p w:rsidR="00FC3352" w:rsidRDefault="00FC3352" w:rsidP="001E09D9">
      <w:pPr>
        <w:pStyle w:val="Heading1"/>
      </w:pPr>
      <w:r>
        <w:rPr>
          <w:lang w:val="en-US"/>
        </w:rPr>
        <w:t>2</w:t>
      </w:r>
      <w:r>
        <w:rPr>
          <w:lang w:val="en-US"/>
        </w:rPr>
        <w:tab/>
        <w:t>Proposal</w:t>
      </w:r>
    </w:p>
    <w:p w:rsidR="00FC3352" w:rsidRDefault="00FC3352" w:rsidP="001E09D9">
      <w:r>
        <w:t xml:space="preserve">Annex 1 of this contribution provides material for further development of working document towards PDNR </w:t>
      </w:r>
      <w:r w:rsidR="000A2DFF">
        <w:t xml:space="preserve">ITU-R </w:t>
      </w:r>
      <w:r>
        <w:t xml:space="preserve">M.[IMT.RSPEC]. Changes to the main body of the working document are shown as mark-ups to the existing text. Material provided for sections B.1, B.2.1, and B.2.2 is new although it is not shown as mark-up. </w:t>
      </w:r>
    </w:p>
    <w:p w:rsidR="00FC3352" w:rsidRDefault="00FC3352" w:rsidP="001E09D9">
      <w:r>
        <w:t xml:space="preserve">IEEE proposes that WP 5D updates the working document towards PDNR </w:t>
      </w:r>
      <w:r w:rsidR="000A2DFF">
        <w:t xml:space="preserve">ITU-R </w:t>
      </w:r>
      <w:r>
        <w:t xml:space="preserve">M.[IMT.RSPEC] with the material contained in this contribution. </w:t>
      </w:r>
    </w:p>
    <w:p w:rsidR="00FC3352" w:rsidRDefault="00FC3352" w:rsidP="001E09D9"/>
    <w:p w:rsidR="00FC3352" w:rsidRDefault="00FC3352" w:rsidP="00FC3352">
      <w:pPr>
        <w:spacing w:before="0"/>
      </w:pPr>
      <w:r w:rsidRPr="000A2DFF">
        <w:rPr>
          <w:b/>
          <w:bCs/>
        </w:rPr>
        <w:t>Contact</w:t>
      </w:r>
      <w:r>
        <w:t>:</w:t>
      </w:r>
      <w:r>
        <w:tab/>
        <w:t>Michael Lynch</w:t>
      </w:r>
      <w:r>
        <w:tab/>
      </w:r>
      <w:r>
        <w:tab/>
      </w:r>
      <w:r>
        <w:tab/>
      </w:r>
      <w:r>
        <w:tab/>
        <w:t xml:space="preserve">E-mail: </w:t>
      </w:r>
      <w:hyperlink r:id="rId10" w:history="1">
        <w:r w:rsidRPr="006000D7">
          <w:rPr>
            <w:rStyle w:val="Hyperlink"/>
          </w:rPr>
          <w:t>freqmgr@ieee.org</w:t>
        </w:r>
      </w:hyperlink>
    </w:p>
    <w:p w:rsidR="00FC3352" w:rsidRPr="00016155" w:rsidRDefault="00FC3352" w:rsidP="001E09D9">
      <w:pPr>
        <w:spacing w:before="0"/>
        <w:rPr>
          <w:lang w:eastAsia="ja-JP"/>
        </w:rPr>
      </w:pPr>
      <w:r w:rsidRPr="00016155">
        <w:br w:type="page"/>
      </w:r>
    </w:p>
    <w:p w:rsidR="00FC3352" w:rsidRPr="00FC3352" w:rsidRDefault="00FC3352" w:rsidP="00FC3352">
      <w:pPr>
        <w:pStyle w:val="AnnexNo"/>
        <w:rPr>
          <w:lang w:eastAsia="zh-CN"/>
        </w:rPr>
      </w:pPr>
      <w:r w:rsidRPr="00FC3352">
        <w:rPr>
          <w:lang w:eastAsia="zh-CN"/>
        </w:rPr>
        <w:lastRenderedPageBreak/>
        <w:t>Annex 1</w:t>
      </w:r>
    </w:p>
    <w:p w:rsidR="00FC3352" w:rsidRPr="00FC3352" w:rsidRDefault="00FC3352" w:rsidP="00FC3352">
      <w:pPr>
        <w:pStyle w:val="RecNo"/>
        <w:rPr>
          <w:lang w:eastAsia="zh-CN"/>
        </w:rPr>
      </w:pPr>
      <w:r w:rsidRPr="00FC3352">
        <w:rPr>
          <w:lang w:val="en-US"/>
        </w:rPr>
        <w:t>WORKING DOCUMENT TOWARDS A PRELIMINARY DRAFT</w:t>
      </w:r>
      <w:r w:rsidRPr="00FC3352">
        <w:rPr>
          <w:lang w:val="en-US"/>
        </w:rPr>
        <w:br/>
        <w:t xml:space="preserve">NEW </w:t>
      </w:r>
      <w:r w:rsidRPr="00FC3352">
        <w:rPr>
          <w:szCs w:val="28"/>
          <w:lang w:val="en-US"/>
        </w:rPr>
        <w:t xml:space="preserve">RECOMMENDATION </w:t>
      </w:r>
      <w:r w:rsidRPr="00FC3352">
        <w:rPr>
          <w:rStyle w:val="href"/>
          <w:szCs w:val="28"/>
          <w:lang w:val="en-US"/>
        </w:rPr>
        <w:t>ITU-R M.</w:t>
      </w:r>
      <w:r w:rsidRPr="00FC3352">
        <w:rPr>
          <w:rStyle w:val="href"/>
          <w:szCs w:val="28"/>
          <w:lang w:val="en-US" w:eastAsia="ja-JP"/>
        </w:rPr>
        <w:t>[IMT.RSPEC]</w:t>
      </w:r>
    </w:p>
    <w:p w:rsidR="00FC3352" w:rsidRPr="00FC3352" w:rsidRDefault="00FC3352" w:rsidP="00FC3352">
      <w:pPr>
        <w:pStyle w:val="Rectitle"/>
      </w:pPr>
      <w:bookmarkStart w:id="9" w:name="dtitle1" w:colFirst="0" w:colLast="0"/>
      <w:r w:rsidRPr="00FC3352">
        <w:rPr>
          <w:rStyle w:val="href"/>
          <w:rFonts w:ascii="Times New Roman" w:hAnsi="Times New Roman"/>
          <w:szCs w:val="28"/>
          <w:lang w:val="en-US" w:eastAsia="ja-JP"/>
        </w:rPr>
        <w:t>Detailed specifications of the terrestrial radio interfaces of IMT-Advanced</w:t>
      </w:r>
    </w:p>
    <w:p w:rsidR="00FC3352" w:rsidRDefault="00FC3352" w:rsidP="00FC3352">
      <w:bookmarkStart w:id="10" w:name="_Toc269477798"/>
      <w:bookmarkStart w:id="11" w:name="_Toc269478199"/>
      <w:bookmarkEnd w:id="9"/>
    </w:p>
    <w:p w:rsidR="00FC3352" w:rsidRPr="00FC3352" w:rsidRDefault="00FC3352" w:rsidP="00FC3352">
      <w:pPr>
        <w:pStyle w:val="Heading1"/>
      </w:pPr>
      <w:r w:rsidRPr="00FC3352">
        <w:t>1</w:t>
      </w:r>
      <w:r w:rsidRPr="00FC3352">
        <w:tab/>
        <w:t>Introduction</w:t>
      </w:r>
      <w:bookmarkEnd w:id="10"/>
      <w:bookmarkEnd w:id="11"/>
    </w:p>
    <w:p w:rsidR="00FC3352" w:rsidRPr="00FC3352" w:rsidRDefault="00FC3352" w:rsidP="001E09D9">
      <w:pPr>
        <w:rPr>
          <w:szCs w:val="24"/>
          <w:lang w:val="en-US"/>
        </w:rPr>
      </w:pPr>
      <w:r w:rsidRPr="00FC3352">
        <w:rPr>
          <w:szCs w:val="24"/>
          <w:lang w:val="en-US"/>
        </w:rPr>
        <w:t xml:space="preserve">International Mobile Telecommunications-Advanced (IMT-Advanced) systems are mobile systems that include the new capabilities of IMT that go beyond those of IMT-2000. Such systems provide access to a wide range of telecommunication services including advanced mobile services, supported by mobile and fixed networks, which are increasingly packet-based. </w:t>
      </w:r>
    </w:p>
    <w:p w:rsidR="00FC3352" w:rsidRPr="00FC3352" w:rsidRDefault="00FC3352" w:rsidP="001E09D9">
      <w:pPr>
        <w:rPr>
          <w:szCs w:val="24"/>
          <w:lang w:val="en-US"/>
        </w:rPr>
      </w:pPr>
      <w:r w:rsidRPr="00FC3352">
        <w:rPr>
          <w:szCs w:val="24"/>
          <w:lang w:val="en-US"/>
        </w:rPr>
        <w:t>IMT-Advanced systems support low to high mobility applications and a wide range of data rates in accordance with user and service demands in multiple user environments. IMT</w:t>
      </w:r>
      <w:r w:rsidRPr="00FC3352">
        <w:rPr>
          <w:szCs w:val="24"/>
          <w:lang w:val="en-US"/>
        </w:rPr>
        <w:noBreakHyphen/>
        <w:t>Advanced also has capabilities for high-quality multimedia applications within a wide range of services and platforms providing a significant improvement in performance and quality of service.</w:t>
      </w:r>
    </w:p>
    <w:p w:rsidR="00FC3352" w:rsidRPr="00FC3352" w:rsidRDefault="00FC3352" w:rsidP="001E09D9">
      <w:pPr>
        <w:rPr>
          <w:szCs w:val="24"/>
          <w:lang w:val="en-US"/>
        </w:rPr>
      </w:pPr>
      <w:r w:rsidRPr="00FC3352">
        <w:rPr>
          <w:szCs w:val="24"/>
          <w:lang w:val="en-US"/>
        </w:rPr>
        <w:t>The key features of IMT-Advanced are:</w:t>
      </w:r>
    </w:p>
    <w:p w:rsidR="00FC3352" w:rsidRPr="00FC3352" w:rsidRDefault="00FC3352" w:rsidP="001E09D9">
      <w:pPr>
        <w:pStyle w:val="enumlev1"/>
        <w:rPr>
          <w:szCs w:val="24"/>
          <w:lang w:val="en-US"/>
        </w:rPr>
      </w:pPr>
      <w:r w:rsidRPr="00FC3352">
        <w:rPr>
          <w:szCs w:val="24"/>
          <w:lang w:val="en-US"/>
        </w:rPr>
        <w:t>–</w:t>
      </w:r>
      <w:r w:rsidRPr="00FC3352">
        <w:rPr>
          <w:szCs w:val="24"/>
          <w:lang w:val="en-US"/>
        </w:rPr>
        <w:tab/>
        <w:t>a high degree of commonality of functional</w:t>
      </w:r>
      <w:r w:rsidRPr="00FC3352">
        <w:rPr>
          <w:szCs w:val="24"/>
          <w:lang w:val="en-US" w:eastAsia="zh-CN"/>
        </w:rPr>
        <w:t>ity worldwide while retaining the flexibility to support a wide range of services and applications in a cost efficient manner;</w:t>
      </w:r>
    </w:p>
    <w:p w:rsidR="00FC3352" w:rsidRPr="00FC3352" w:rsidRDefault="00FC3352" w:rsidP="001E09D9">
      <w:pPr>
        <w:pStyle w:val="enumlev1"/>
        <w:rPr>
          <w:szCs w:val="24"/>
          <w:lang w:val="en-US"/>
        </w:rPr>
      </w:pPr>
      <w:r w:rsidRPr="00FC3352">
        <w:rPr>
          <w:szCs w:val="24"/>
          <w:lang w:val="en-US"/>
        </w:rPr>
        <w:t>–</w:t>
      </w:r>
      <w:r w:rsidRPr="00FC3352">
        <w:rPr>
          <w:szCs w:val="24"/>
          <w:lang w:val="en-US"/>
        </w:rPr>
        <w:tab/>
        <w:t>compatibility of services within IMT and with fixed networks;</w:t>
      </w:r>
    </w:p>
    <w:p w:rsidR="00FC3352" w:rsidRPr="00FC3352" w:rsidRDefault="00FC3352" w:rsidP="001E09D9">
      <w:pPr>
        <w:pStyle w:val="enumlev1"/>
        <w:rPr>
          <w:szCs w:val="24"/>
          <w:lang w:val="en-US"/>
        </w:rPr>
      </w:pPr>
      <w:r w:rsidRPr="00FC3352">
        <w:rPr>
          <w:szCs w:val="24"/>
          <w:lang w:val="en-US"/>
        </w:rPr>
        <w:t>–</w:t>
      </w:r>
      <w:r w:rsidRPr="00FC3352">
        <w:rPr>
          <w:szCs w:val="24"/>
          <w:lang w:val="en-US"/>
        </w:rPr>
        <w:tab/>
        <w:t>capability of interworking with other radio access systems;</w:t>
      </w:r>
    </w:p>
    <w:p w:rsidR="00FC3352" w:rsidRPr="00FC3352" w:rsidRDefault="00FC3352" w:rsidP="001E09D9">
      <w:pPr>
        <w:pStyle w:val="enumlev1"/>
        <w:rPr>
          <w:szCs w:val="24"/>
          <w:lang w:val="en-US"/>
        </w:rPr>
      </w:pPr>
      <w:r w:rsidRPr="00FC3352">
        <w:rPr>
          <w:szCs w:val="24"/>
          <w:lang w:val="en-US"/>
        </w:rPr>
        <w:t>–</w:t>
      </w:r>
      <w:r w:rsidRPr="00FC3352">
        <w:rPr>
          <w:szCs w:val="24"/>
          <w:lang w:val="en-US"/>
        </w:rPr>
        <w:tab/>
        <w:t>high-quality</w:t>
      </w:r>
      <w:r w:rsidRPr="00FC3352">
        <w:rPr>
          <w:szCs w:val="24"/>
          <w:lang w:val="en-US" w:eastAsia="zh-CN"/>
        </w:rPr>
        <w:t xml:space="preserve"> mobile services;</w:t>
      </w:r>
    </w:p>
    <w:p w:rsidR="00FC3352" w:rsidRPr="00FC3352" w:rsidRDefault="00FC3352" w:rsidP="001E09D9">
      <w:pPr>
        <w:pStyle w:val="enumlev1"/>
        <w:rPr>
          <w:szCs w:val="24"/>
          <w:lang w:val="en-US"/>
        </w:rPr>
      </w:pPr>
      <w:r w:rsidRPr="00FC3352">
        <w:rPr>
          <w:szCs w:val="24"/>
          <w:lang w:val="en-US"/>
        </w:rPr>
        <w:t>–</w:t>
      </w:r>
      <w:r w:rsidRPr="00FC3352">
        <w:rPr>
          <w:szCs w:val="24"/>
          <w:lang w:val="en-US"/>
        </w:rPr>
        <w:tab/>
        <w:t>user equipment suitable for worldwide use;</w:t>
      </w:r>
    </w:p>
    <w:p w:rsidR="00FC3352" w:rsidRPr="00FC3352" w:rsidRDefault="00FC3352" w:rsidP="001E09D9">
      <w:pPr>
        <w:pStyle w:val="enumlev1"/>
        <w:rPr>
          <w:szCs w:val="24"/>
          <w:lang w:val="en-US"/>
        </w:rPr>
      </w:pPr>
      <w:r w:rsidRPr="00FC3352">
        <w:rPr>
          <w:szCs w:val="24"/>
          <w:lang w:val="en-US"/>
        </w:rPr>
        <w:t>–</w:t>
      </w:r>
      <w:r w:rsidRPr="00FC3352">
        <w:rPr>
          <w:szCs w:val="24"/>
          <w:lang w:val="en-US"/>
        </w:rPr>
        <w:tab/>
        <w:t>user-friendly applications, services and equipment;</w:t>
      </w:r>
    </w:p>
    <w:p w:rsidR="00FC3352" w:rsidRPr="00FC3352" w:rsidRDefault="00FC3352" w:rsidP="001E09D9">
      <w:pPr>
        <w:pStyle w:val="enumlev1"/>
        <w:rPr>
          <w:szCs w:val="24"/>
          <w:lang w:val="en-US"/>
        </w:rPr>
      </w:pPr>
      <w:r w:rsidRPr="00FC3352">
        <w:rPr>
          <w:szCs w:val="24"/>
          <w:lang w:val="en-US"/>
        </w:rPr>
        <w:t>–</w:t>
      </w:r>
      <w:r w:rsidRPr="00FC3352">
        <w:rPr>
          <w:szCs w:val="24"/>
          <w:lang w:val="en-US"/>
        </w:rPr>
        <w:tab/>
        <w:t>worldwide roaming capability;</w:t>
      </w:r>
    </w:p>
    <w:p w:rsidR="00FC3352" w:rsidRPr="00FC3352" w:rsidRDefault="00FC3352" w:rsidP="001E09D9">
      <w:pPr>
        <w:pStyle w:val="enumlev1"/>
        <w:rPr>
          <w:szCs w:val="24"/>
          <w:lang w:val="en-US"/>
        </w:rPr>
      </w:pPr>
      <w:r w:rsidRPr="00FC3352">
        <w:rPr>
          <w:szCs w:val="24"/>
          <w:lang w:val="en-US"/>
        </w:rPr>
        <w:t>–</w:t>
      </w:r>
      <w:r w:rsidRPr="00FC3352">
        <w:rPr>
          <w:szCs w:val="24"/>
          <w:lang w:val="en-US"/>
        </w:rPr>
        <w:tab/>
        <w:t>enhanced peak data rates to support advanced services and applications (100 Mbit/s for high an</w:t>
      </w:r>
      <w:r w:rsidRPr="00FC3352">
        <w:rPr>
          <w:szCs w:val="24"/>
          <w:lang w:val="en-US" w:eastAsia="zh-CN"/>
        </w:rPr>
        <w:t>d 1 </w:t>
      </w:r>
      <w:proofErr w:type="spellStart"/>
      <w:r w:rsidRPr="00FC3352">
        <w:rPr>
          <w:szCs w:val="24"/>
          <w:lang w:val="en-US" w:eastAsia="zh-CN"/>
        </w:rPr>
        <w:t>G</w:t>
      </w:r>
      <w:r w:rsidRPr="00FC3352">
        <w:rPr>
          <w:szCs w:val="24"/>
          <w:lang w:val="en-US"/>
        </w:rPr>
        <w:t>bit</w:t>
      </w:r>
      <w:proofErr w:type="spellEnd"/>
      <w:r w:rsidRPr="00FC3352">
        <w:rPr>
          <w:szCs w:val="24"/>
          <w:lang w:val="en-US"/>
        </w:rPr>
        <w:t>/s for low mobility were established as targets for research)</w:t>
      </w:r>
      <w:r w:rsidRPr="000A2DFF">
        <w:rPr>
          <w:rStyle w:val="FootnoteReference"/>
          <w:szCs w:val="18"/>
          <w:lang w:eastAsia="zh-CN"/>
        </w:rPr>
        <w:footnoteReference w:id="1"/>
      </w:r>
      <w:r w:rsidRPr="00FC3352">
        <w:rPr>
          <w:szCs w:val="24"/>
          <w:lang w:val="en-US"/>
        </w:rPr>
        <w:t>.</w:t>
      </w:r>
    </w:p>
    <w:p w:rsidR="00FC3352" w:rsidRPr="00FC3352" w:rsidRDefault="00FC3352" w:rsidP="001E09D9">
      <w:pPr>
        <w:rPr>
          <w:szCs w:val="24"/>
          <w:lang w:val="en-US"/>
        </w:rPr>
      </w:pPr>
      <w:r w:rsidRPr="00FC3352">
        <w:rPr>
          <w:szCs w:val="24"/>
          <w:lang w:val="en-US"/>
        </w:rPr>
        <w:t>These features enable IMT-Advanced to address evolving user needs.</w:t>
      </w:r>
    </w:p>
    <w:p w:rsidR="00FC3352" w:rsidRPr="00FC3352" w:rsidRDefault="00FC3352" w:rsidP="001E09D9">
      <w:pPr>
        <w:rPr>
          <w:szCs w:val="24"/>
          <w:lang w:val="en-US"/>
        </w:rPr>
      </w:pPr>
      <w:r w:rsidRPr="00FC3352">
        <w:rPr>
          <w:szCs w:val="24"/>
          <w:lang w:val="en-US"/>
        </w:rPr>
        <w:t>The capabilities of IMT-Advanced systems are being continuously enhanced in line with user trends and technology deve</w:t>
      </w:r>
      <w:r w:rsidRPr="00FC3352">
        <w:rPr>
          <w:szCs w:val="24"/>
          <w:lang w:val="en-US" w:eastAsia="ko-KR"/>
        </w:rPr>
        <w:t>lopment</w:t>
      </w:r>
      <w:r w:rsidRPr="00FC3352">
        <w:rPr>
          <w:szCs w:val="24"/>
          <w:lang w:val="en-US"/>
        </w:rPr>
        <w:t>s.</w:t>
      </w:r>
    </w:p>
    <w:p w:rsidR="00FC3352" w:rsidRPr="00FC3352" w:rsidRDefault="00FC3352" w:rsidP="00FC3352">
      <w:pPr>
        <w:pStyle w:val="Heading1"/>
      </w:pPr>
      <w:bookmarkStart w:id="12" w:name="_Toc269477799"/>
      <w:bookmarkStart w:id="13" w:name="_Toc269478200"/>
      <w:r w:rsidRPr="00FC3352">
        <w:t>2</w:t>
      </w:r>
      <w:r w:rsidRPr="00FC3352">
        <w:tab/>
        <w:t>Scope</w:t>
      </w:r>
      <w:bookmarkEnd w:id="12"/>
      <w:bookmarkEnd w:id="13"/>
    </w:p>
    <w:p w:rsidR="00FC3352" w:rsidRPr="00FC3352" w:rsidRDefault="00FC3352" w:rsidP="001E09D9">
      <w:pPr>
        <w:rPr>
          <w:szCs w:val="24"/>
          <w:lang w:val="en-US"/>
        </w:rPr>
      </w:pPr>
      <w:r w:rsidRPr="00FC3352">
        <w:rPr>
          <w:szCs w:val="24"/>
          <w:lang w:val="en-US"/>
        </w:rPr>
        <w:t>This Recommendation identifies the detailed terrestrial radio interface specifications of IMT</w:t>
      </w:r>
      <w:r w:rsidRPr="00FC3352">
        <w:rPr>
          <w:szCs w:val="24"/>
          <w:lang w:val="en-US"/>
        </w:rPr>
        <w:noBreakHyphen/>
        <w:t xml:space="preserve">Advanced. </w:t>
      </w:r>
    </w:p>
    <w:p w:rsidR="00FC3352" w:rsidRPr="00FC3352" w:rsidRDefault="00FC3352" w:rsidP="001E09D9">
      <w:pPr>
        <w:rPr>
          <w:szCs w:val="24"/>
          <w:lang w:val="en-US"/>
        </w:rPr>
      </w:pPr>
      <w:r w:rsidRPr="00FC3352">
        <w:rPr>
          <w:szCs w:val="24"/>
          <w:lang w:val="en-US"/>
        </w:rPr>
        <w:t>These radio specifications detail the design features and design parameters of IMT-Advanced. This Recommendation includes the capability to ensure worldwide compatibility, international roaming, and access to high-speed data services.</w:t>
      </w:r>
    </w:p>
    <w:p w:rsidR="00FC3352" w:rsidRPr="00FC3352" w:rsidRDefault="00FC3352" w:rsidP="001E09D9">
      <w:pPr>
        <w:rPr>
          <w:i/>
          <w:szCs w:val="24"/>
          <w:lang w:val="en-US"/>
        </w:rPr>
      </w:pPr>
      <w:r w:rsidRPr="00FC3352">
        <w:rPr>
          <w:i/>
          <w:szCs w:val="24"/>
          <w:highlight w:val="yellow"/>
          <w:lang w:val="en-US"/>
        </w:rPr>
        <w:lastRenderedPageBreak/>
        <w:t>[Editor’s note: the previous paragraph might need additional consideration to reflect some of the views expressed, e.g., in Res</w:t>
      </w:r>
      <w:r>
        <w:rPr>
          <w:i/>
          <w:szCs w:val="24"/>
          <w:highlight w:val="yellow"/>
          <w:lang w:val="en-US"/>
        </w:rPr>
        <w:t>.</w:t>
      </w:r>
      <w:r w:rsidRPr="00FC3352">
        <w:rPr>
          <w:i/>
          <w:szCs w:val="24"/>
          <w:highlight w:val="yellow"/>
          <w:lang w:val="en-US"/>
        </w:rPr>
        <w:t xml:space="preserve"> 57, </w:t>
      </w:r>
      <w:r w:rsidR="000A2DFF">
        <w:rPr>
          <w:i/>
          <w:szCs w:val="24"/>
          <w:highlight w:val="yellow"/>
          <w:lang w:val="en-US"/>
        </w:rPr>
        <w:t xml:space="preserve">Rec. ITU-R </w:t>
      </w:r>
      <w:r w:rsidRPr="00FC3352">
        <w:rPr>
          <w:i/>
          <w:szCs w:val="24"/>
          <w:highlight w:val="yellow"/>
          <w:lang w:val="en-US"/>
        </w:rPr>
        <w:t xml:space="preserve">M.1822, and </w:t>
      </w:r>
      <w:r w:rsidR="000A2DFF">
        <w:rPr>
          <w:i/>
          <w:szCs w:val="24"/>
          <w:highlight w:val="yellow"/>
          <w:lang w:val="en-US"/>
        </w:rPr>
        <w:t xml:space="preserve">Rep. ITU-R </w:t>
      </w:r>
      <w:r w:rsidRPr="00FC3352">
        <w:rPr>
          <w:i/>
          <w:szCs w:val="24"/>
          <w:highlight w:val="yellow"/>
          <w:lang w:val="en-US"/>
        </w:rPr>
        <w:t>M.2133]</w:t>
      </w:r>
    </w:p>
    <w:p w:rsidR="00FC3352" w:rsidRPr="00FC3352" w:rsidRDefault="00FC3352" w:rsidP="00FC3352">
      <w:pPr>
        <w:pStyle w:val="Heading1"/>
      </w:pPr>
      <w:bookmarkStart w:id="14" w:name="_Toc269477800"/>
      <w:bookmarkStart w:id="15" w:name="_Toc269478201"/>
      <w:r w:rsidRPr="00FC3352">
        <w:t>3</w:t>
      </w:r>
      <w:r w:rsidRPr="00FC3352">
        <w:tab/>
        <w:t>Related ITU-R Recommendations</w:t>
      </w:r>
      <w:bookmarkEnd w:id="14"/>
      <w:bookmarkEnd w:id="15"/>
      <w:r w:rsidRPr="00FC3352">
        <w:t xml:space="preserve"> and Reports</w:t>
      </w:r>
    </w:p>
    <w:p w:rsidR="00FC3352" w:rsidRPr="00FC3352" w:rsidRDefault="00FC3352" w:rsidP="001E09D9">
      <w:pPr>
        <w:pStyle w:val="enumlev1"/>
        <w:rPr>
          <w:szCs w:val="24"/>
          <w:lang w:val="fr-FR"/>
        </w:rPr>
      </w:pPr>
      <w:proofErr w:type="spellStart"/>
      <w:r w:rsidRPr="00FC3352">
        <w:rPr>
          <w:szCs w:val="24"/>
          <w:lang w:val="fr-FR"/>
        </w:rPr>
        <w:t>Recommendation</w:t>
      </w:r>
      <w:proofErr w:type="spellEnd"/>
      <w:r w:rsidRPr="00FC3352">
        <w:rPr>
          <w:szCs w:val="24"/>
          <w:lang w:val="fr-FR"/>
        </w:rPr>
        <w:t xml:space="preserve"> ITU-R M.1036</w:t>
      </w:r>
    </w:p>
    <w:p w:rsidR="00FC3352" w:rsidRPr="00FC3352" w:rsidRDefault="00FC3352" w:rsidP="001E09D9">
      <w:pPr>
        <w:pStyle w:val="enumlev1"/>
        <w:rPr>
          <w:szCs w:val="24"/>
          <w:lang w:val="fr-FR"/>
        </w:rPr>
      </w:pPr>
      <w:proofErr w:type="spellStart"/>
      <w:r w:rsidRPr="00FC3352">
        <w:rPr>
          <w:szCs w:val="24"/>
          <w:lang w:val="fr-FR"/>
        </w:rPr>
        <w:t>Recommendation</w:t>
      </w:r>
      <w:proofErr w:type="spellEnd"/>
      <w:r w:rsidRPr="00FC3352">
        <w:rPr>
          <w:szCs w:val="24"/>
          <w:lang w:val="fr-FR"/>
        </w:rPr>
        <w:t xml:space="preserve"> ITU-R M.1457</w:t>
      </w:r>
    </w:p>
    <w:p w:rsidR="00FC3352" w:rsidRPr="00FC3352" w:rsidRDefault="00FC3352" w:rsidP="001E09D9">
      <w:pPr>
        <w:pStyle w:val="enumlev1"/>
        <w:rPr>
          <w:szCs w:val="24"/>
          <w:lang w:val="fr-FR"/>
        </w:rPr>
      </w:pPr>
      <w:proofErr w:type="spellStart"/>
      <w:r w:rsidRPr="00FC3352">
        <w:rPr>
          <w:szCs w:val="24"/>
          <w:lang w:val="fr-FR"/>
        </w:rPr>
        <w:t>Recommendation</w:t>
      </w:r>
      <w:proofErr w:type="spellEnd"/>
      <w:r w:rsidRPr="00FC3352">
        <w:rPr>
          <w:szCs w:val="24"/>
          <w:lang w:val="fr-FR"/>
        </w:rPr>
        <w:t xml:space="preserve"> ITU-R M.1579</w:t>
      </w:r>
    </w:p>
    <w:p w:rsidR="00FC3352" w:rsidRPr="00FC3352" w:rsidRDefault="00FC3352" w:rsidP="001E09D9">
      <w:pPr>
        <w:pStyle w:val="enumlev1"/>
        <w:rPr>
          <w:szCs w:val="24"/>
          <w:lang w:val="fr-FR"/>
        </w:rPr>
      </w:pPr>
      <w:proofErr w:type="spellStart"/>
      <w:r w:rsidRPr="00FC3352">
        <w:rPr>
          <w:szCs w:val="24"/>
          <w:lang w:val="fr-FR"/>
        </w:rPr>
        <w:t>Recommendation</w:t>
      </w:r>
      <w:proofErr w:type="spellEnd"/>
      <w:r w:rsidRPr="00FC3352">
        <w:rPr>
          <w:szCs w:val="24"/>
          <w:lang w:val="fr-FR"/>
        </w:rPr>
        <w:t xml:space="preserve"> ITU-R M.1580</w:t>
      </w:r>
    </w:p>
    <w:p w:rsidR="00FC3352" w:rsidRPr="00FC3352" w:rsidRDefault="00FC3352" w:rsidP="001E09D9">
      <w:pPr>
        <w:pStyle w:val="enumlev1"/>
        <w:rPr>
          <w:szCs w:val="24"/>
          <w:lang w:val="fr-FR"/>
        </w:rPr>
      </w:pPr>
      <w:proofErr w:type="spellStart"/>
      <w:r w:rsidRPr="00FC3352">
        <w:rPr>
          <w:szCs w:val="24"/>
          <w:lang w:val="fr-FR"/>
        </w:rPr>
        <w:t>Recommendation</w:t>
      </w:r>
      <w:proofErr w:type="spellEnd"/>
      <w:r w:rsidRPr="00FC3352">
        <w:rPr>
          <w:szCs w:val="24"/>
          <w:lang w:val="fr-FR"/>
        </w:rPr>
        <w:t xml:space="preserve"> ITU-R M.1581</w:t>
      </w:r>
    </w:p>
    <w:p w:rsidR="00FC3352" w:rsidRPr="00FC3352" w:rsidRDefault="00FC3352" w:rsidP="001E09D9">
      <w:pPr>
        <w:pStyle w:val="enumlev1"/>
        <w:rPr>
          <w:szCs w:val="24"/>
          <w:lang w:val="fr-CH"/>
        </w:rPr>
      </w:pPr>
      <w:proofErr w:type="spellStart"/>
      <w:r w:rsidRPr="00FC3352">
        <w:rPr>
          <w:szCs w:val="24"/>
          <w:lang w:val="fr-CH"/>
        </w:rPr>
        <w:t>Recommendation</w:t>
      </w:r>
      <w:proofErr w:type="spellEnd"/>
      <w:r w:rsidRPr="00FC3352">
        <w:rPr>
          <w:szCs w:val="24"/>
          <w:lang w:val="fr-CH"/>
        </w:rPr>
        <w:t xml:space="preserve"> ITU-R M.1645</w:t>
      </w:r>
    </w:p>
    <w:p w:rsidR="00FC3352" w:rsidRPr="00FC3352" w:rsidRDefault="00FC3352" w:rsidP="001E09D9">
      <w:pPr>
        <w:pStyle w:val="enumlev1"/>
        <w:rPr>
          <w:szCs w:val="24"/>
          <w:lang w:val="fr-CH"/>
        </w:rPr>
      </w:pPr>
      <w:proofErr w:type="spellStart"/>
      <w:r w:rsidRPr="00FC3352">
        <w:rPr>
          <w:szCs w:val="24"/>
          <w:lang w:val="fr-CH"/>
        </w:rPr>
        <w:t>Recommendation</w:t>
      </w:r>
      <w:proofErr w:type="spellEnd"/>
      <w:r w:rsidRPr="00FC3352">
        <w:rPr>
          <w:szCs w:val="24"/>
          <w:lang w:val="fr-CH"/>
        </w:rPr>
        <w:t xml:space="preserve"> ITU-R M.1768</w:t>
      </w:r>
    </w:p>
    <w:p w:rsidR="00FC3352" w:rsidRPr="00FC3352" w:rsidRDefault="00FC3352" w:rsidP="001E09D9">
      <w:pPr>
        <w:pStyle w:val="enumlev1"/>
        <w:rPr>
          <w:ins w:id="16" w:author="IEEE" w:date="2011-03-16T04:47:00Z"/>
          <w:szCs w:val="24"/>
          <w:lang w:val="fr-CH"/>
        </w:rPr>
      </w:pPr>
      <w:proofErr w:type="spellStart"/>
      <w:r w:rsidRPr="00FC3352">
        <w:rPr>
          <w:szCs w:val="24"/>
          <w:lang w:val="fr-CH"/>
        </w:rPr>
        <w:t>Recommendation</w:t>
      </w:r>
      <w:proofErr w:type="spellEnd"/>
      <w:r w:rsidRPr="00FC3352">
        <w:rPr>
          <w:szCs w:val="24"/>
          <w:lang w:val="fr-CH"/>
        </w:rPr>
        <w:t xml:space="preserve"> ITU-R M.1822</w:t>
      </w:r>
    </w:p>
    <w:p w:rsidR="00FC3352" w:rsidRPr="00FC3352" w:rsidRDefault="00FC3352" w:rsidP="001E09D9">
      <w:pPr>
        <w:pStyle w:val="enumlev1"/>
        <w:rPr>
          <w:szCs w:val="24"/>
          <w:lang w:val="fr-CH"/>
        </w:rPr>
      </w:pPr>
      <w:ins w:id="17" w:author="IEEE" w:date="2011-03-16T04:47:00Z">
        <w:r w:rsidRPr="00FC3352">
          <w:rPr>
            <w:szCs w:val="24"/>
            <w:lang w:val="fr-CH"/>
          </w:rPr>
          <w:t>Recommandation ITU-R M.1224</w:t>
        </w:r>
      </w:ins>
    </w:p>
    <w:p w:rsidR="00FC3352" w:rsidRPr="00FC3352" w:rsidRDefault="00FC3352" w:rsidP="001E09D9">
      <w:pPr>
        <w:pStyle w:val="enumlev1"/>
        <w:rPr>
          <w:szCs w:val="24"/>
          <w:lang w:val="fr-CH"/>
        </w:rPr>
      </w:pPr>
      <w:proofErr w:type="spellStart"/>
      <w:r w:rsidRPr="00FC3352">
        <w:rPr>
          <w:szCs w:val="24"/>
          <w:lang w:val="fr-CH"/>
        </w:rPr>
        <w:t>Recommendation</w:t>
      </w:r>
      <w:proofErr w:type="spellEnd"/>
      <w:r w:rsidRPr="00FC3352">
        <w:rPr>
          <w:szCs w:val="24"/>
          <w:lang w:val="fr-CH"/>
        </w:rPr>
        <w:t xml:space="preserve"> ITU-T Q.1741</w:t>
      </w:r>
    </w:p>
    <w:p w:rsidR="00FC3352" w:rsidRPr="00FC3352" w:rsidRDefault="00FC3352" w:rsidP="001E09D9">
      <w:pPr>
        <w:pStyle w:val="enumlev1"/>
        <w:rPr>
          <w:szCs w:val="24"/>
          <w:lang w:val="fr-CH"/>
        </w:rPr>
      </w:pPr>
      <w:proofErr w:type="spellStart"/>
      <w:r w:rsidRPr="00FC3352">
        <w:rPr>
          <w:szCs w:val="24"/>
          <w:lang w:val="fr-CH"/>
        </w:rPr>
        <w:t>Recommendation</w:t>
      </w:r>
      <w:proofErr w:type="spellEnd"/>
      <w:r w:rsidRPr="00FC3352">
        <w:rPr>
          <w:szCs w:val="24"/>
          <w:lang w:val="fr-CH"/>
        </w:rPr>
        <w:t xml:space="preserve"> ITU-T Q.1742</w:t>
      </w:r>
    </w:p>
    <w:p w:rsidR="00FC3352" w:rsidRPr="00FC3352" w:rsidRDefault="00FC3352" w:rsidP="001E09D9">
      <w:pPr>
        <w:pStyle w:val="enumlev1"/>
        <w:rPr>
          <w:szCs w:val="24"/>
          <w:lang w:val="pt-BR"/>
        </w:rPr>
      </w:pPr>
      <w:r w:rsidRPr="00FC3352">
        <w:rPr>
          <w:szCs w:val="24"/>
          <w:lang w:val="pt-BR"/>
        </w:rPr>
        <w:t>Report ITU-R M.2038</w:t>
      </w:r>
    </w:p>
    <w:p w:rsidR="00FC3352" w:rsidRPr="00FC3352" w:rsidRDefault="00FC3352" w:rsidP="001E09D9">
      <w:pPr>
        <w:pStyle w:val="enumlev1"/>
        <w:rPr>
          <w:szCs w:val="24"/>
          <w:lang w:val="pt-BR"/>
        </w:rPr>
      </w:pPr>
      <w:r w:rsidRPr="00FC3352">
        <w:rPr>
          <w:szCs w:val="24"/>
          <w:lang w:val="pt-BR"/>
        </w:rPr>
        <w:t>Report ITU-R M.2072</w:t>
      </w:r>
    </w:p>
    <w:p w:rsidR="00FC3352" w:rsidRPr="00FC3352" w:rsidRDefault="00FC3352" w:rsidP="001E09D9">
      <w:pPr>
        <w:pStyle w:val="enumlev1"/>
        <w:rPr>
          <w:szCs w:val="24"/>
          <w:lang w:val="pt-BR"/>
        </w:rPr>
      </w:pPr>
      <w:r w:rsidRPr="00FC3352">
        <w:rPr>
          <w:szCs w:val="24"/>
          <w:lang w:val="pt-BR"/>
        </w:rPr>
        <w:t>Report ITU-R M.2074</w:t>
      </w:r>
    </w:p>
    <w:p w:rsidR="00FC3352" w:rsidRPr="00FC3352" w:rsidRDefault="00FC3352" w:rsidP="001E09D9">
      <w:pPr>
        <w:pStyle w:val="enumlev1"/>
        <w:rPr>
          <w:szCs w:val="24"/>
          <w:lang w:val="pt-BR"/>
        </w:rPr>
      </w:pPr>
      <w:r w:rsidRPr="00FC3352">
        <w:rPr>
          <w:szCs w:val="24"/>
          <w:lang w:val="pt-BR"/>
        </w:rPr>
        <w:t>Report ITU-R M.2078</w:t>
      </w:r>
    </w:p>
    <w:p w:rsidR="00FC3352" w:rsidRPr="00FC3352" w:rsidRDefault="00FC3352" w:rsidP="001E09D9">
      <w:pPr>
        <w:pStyle w:val="enumlev1"/>
        <w:rPr>
          <w:szCs w:val="24"/>
          <w:lang w:val="pt-BR"/>
        </w:rPr>
      </w:pPr>
      <w:r w:rsidRPr="00FC3352">
        <w:rPr>
          <w:szCs w:val="24"/>
          <w:lang w:val="pt-BR"/>
        </w:rPr>
        <w:t>Report ITU-R M.2079</w:t>
      </w:r>
    </w:p>
    <w:p w:rsidR="00FC3352" w:rsidRPr="00FC3352" w:rsidRDefault="00FC3352" w:rsidP="001E09D9">
      <w:pPr>
        <w:pStyle w:val="enumlev1"/>
        <w:rPr>
          <w:szCs w:val="24"/>
          <w:lang w:val="pt-BR"/>
        </w:rPr>
      </w:pPr>
      <w:r w:rsidRPr="00FC3352">
        <w:rPr>
          <w:szCs w:val="24"/>
          <w:lang w:val="pt-BR"/>
        </w:rPr>
        <w:t>Report ITU-R M.2133.</w:t>
      </w:r>
    </w:p>
    <w:p w:rsidR="00FC3352" w:rsidRPr="00FC3352" w:rsidRDefault="00FC3352" w:rsidP="001E09D9">
      <w:pPr>
        <w:pStyle w:val="enumlev1"/>
        <w:rPr>
          <w:szCs w:val="24"/>
          <w:lang w:val="pt-BR"/>
        </w:rPr>
      </w:pPr>
      <w:r w:rsidRPr="00FC3352">
        <w:rPr>
          <w:szCs w:val="24"/>
          <w:lang w:val="pt-BR"/>
        </w:rPr>
        <w:t>Report ITU-R M.2134</w:t>
      </w:r>
    </w:p>
    <w:p w:rsidR="00FC3352" w:rsidRPr="00FC3352" w:rsidRDefault="00FC3352" w:rsidP="001E09D9">
      <w:pPr>
        <w:pStyle w:val="enumlev1"/>
        <w:rPr>
          <w:szCs w:val="24"/>
          <w:lang w:val="pt-BR"/>
        </w:rPr>
      </w:pPr>
      <w:r w:rsidRPr="00FC3352">
        <w:rPr>
          <w:szCs w:val="24"/>
          <w:lang w:val="pt-BR"/>
        </w:rPr>
        <w:t>Report ITU-R M.2135-1.</w:t>
      </w:r>
    </w:p>
    <w:p w:rsidR="00FC3352" w:rsidRPr="00FC3352" w:rsidRDefault="00FC3352" w:rsidP="001E09D9">
      <w:pPr>
        <w:pStyle w:val="enumlev1"/>
        <w:rPr>
          <w:szCs w:val="24"/>
        </w:rPr>
      </w:pPr>
      <w:r w:rsidRPr="00FC3352">
        <w:rPr>
          <w:szCs w:val="24"/>
          <w:lang w:val="pt-BR"/>
        </w:rPr>
        <w:t>Report ITU-R M.[IMT.RADIO].</w:t>
      </w:r>
    </w:p>
    <w:p w:rsidR="00FC3352" w:rsidRPr="00FC3352" w:rsidRDefault="00FC3352" w:rsidP="00FC3352">
      <w:pPr>
        <w:pStyle w:val="Heading1"/>
      </w:pPr>
      <w:bookmarkStart w:id="18" w:name="_Toc269477801"/>
      <w:bookmarkStart w:id="19" w:name="_Toc269478202"/>
      <w:r w:rsidRPr="00FC3352">
        <w:t>4</w:t>
      </w:r>
      <w:r w:rsidRPr="00FC3352">
        <w:tab/>
        <w:t>Acronyms and abbreviations</w:t>
      </w:r>
      <w:bookmarkEnd w:id="18"/>
      <w:bookmarkEnd w:id="19"/>
    </w:p>
    <w:p w:rsidR="00FC3352" w:rsidRPr="00FC3352" w:rsidRDefault="00FC3352" w:rsidP="001E09D9">
      <w:pPr>
        <w:rPr>
          <w:i/>
          <w:szCs w:val="24"/>
          <w:lang w:val="en-US"/>
        </w:rPr>
      </w:pPr>
      <w:r w:rsidRPr="00FC3352">
        <w:rPr>
          <w:i/>
          <w:szCs w:val="24"/>
          <w:highlight w:val="yellow"/>
          <w:lang w:val="en-US"/>
        </w:rPr>
        <w:t>[Editor’s Note: to be added]</w:t>
      </w:r>
    </w:p>
    <w:p w:rsidR="00FC3352" w:rsidRPr="00FC3352" w:rsidRDefault="00FC3352" w:rsidP="00FC3352">
      <w:pPr>
        <w:pStyle w:val="Heading1"/>
      </w:pPr>
      <w:bookmarkStart w:id="20" w:name="_Toc269477802"/>
      <w:bookmarkStart w:id="21" w:name="_Toc269478203"/>
      <w:r w:rsidRPr="00FC3352">
        <w:t>5</w:t>
      </w:r>
      <w:r w:rsidRPr="00FC3352">
        <w:tab/>
      </w:r>
      <w:proofErr w:type="spellStart"/>
      <w:r w:rsidRPr="00FC3352">
        <w:t>Notings</w:t>
      </w:r>
      <w:proofErr w:type="spellEnd"/>
      <w:r w:rsidRPr="00FC3352">
        <w:t xml:space="preserve"> and considerations</w:t>
      </w:r>
      <w:bookmarkEnd w:id="20"/>
      <w:bookmarkEnd w:id="21"/>
    </w:p>
    <w:p w:rsidR="00FC3352" w:rsidRPr="00FC3352" w:rsidRDefault="00FC3352" w:rsidP="00FC3352">
      <w:pPr>
        <w:rPr>
          <w:lang w:val="en-US"/>
        </w:rPr>
      </w:pPr>
      <w:r w:rsidRPr="00FC3352">
        <w:rPr>
          <w:lang w:val="en-US"/>
        </w:rPr>
        <w:t>The ITU</w:t>
      </w:r>
      <w:r w:rsidRPr="00FC3352">
        <w:rPr>
          <w:lang w:val="en-US"/>
        </w:rPr>
        <w:noBreakHyphen/>
        <w:t>R </w:t>
      </w:r>
      <w:proofErr w:type="spellStart"/>
      <w:r w:rsidRPr="00FC3352">
        <w:rPr>
          <w:lang w:val="en-US"/>
        </w:rPr>
        <w:t>Radiocommunication</w:t>
      </w:r>
      <w:proofErr w:type="spellEnd"/>
      <w:r w:rsidRPr="00FC3352">
        <w:rPr>
          <w:lang w:val="en-US"/>
        </w:rPr>
        <w:t xml:space="preserve"> Assembly, </w:t>
      </w:r>
    </w:p>
    <w:p w:rsidR="00FC3352" w:rsidRPr="00FC3352" w:rsidRDefault="00FC3352" w:rsidP="001E09D9">
      <w:pPr>
        <w:pStyle w:val="Call"/>
        <w:rPr>
          <w:szCs w:val="24"/>
          <w:lang w:val="en-US"/>
        </w:rPr>
      </w:pPr>
      <w:r w:rsidRPr="00FC3352">
        <w:rPr>
          <w:szCs w:val="24"/>
          <w:lang w:val="en-US"/>
        </w:rPr>
        <w:t>noting</w:t>
      </w:r>
    </w:p>
    <w:p w:rsidR="00FC3352" w:rsidRPr="00FC3352" w:rsidRDefault="00FC3352" w:rsidP="00FC3352">
      <w:pPr>
        <w:rPr>
          <w:lang w:val="en-US"/>
        </w:rPr>
      </w:pPr>
      <w:r w:rsidRPr="00FC3352">
        <w:rPr>
          <w:lang w:val="en-US"/>
        </w:rPr>
        <w:t>a)</w:t>
      </w:r>
      <w:r w:rsidRPr="00FC3352">
        <w:rPr>
          <w:lang w:val="en-US"/>
        </w:rPr>
        <w:tab/>
        <w:t>Report ITU-R M.[IMT.RADIO] which contains the outcome and conclusions of Step 4 through 7 of the IMT-Advanced process, including the evaluation and consensus building, and provides the characteristics of the IMT-Advanced terrestrial radio interfaces,</w:t>
      </w:r>
    </w:p>
    <w:p w:rsidR="00FC3352" w:rsidRPr="00FC3352" w:rsidRDefault="00FC3352" w:rsidP="001E09D9">
      <w:pPr>
        <w:pStyle w:val="Call"/>
        <w:rPr>
          <w:szCs w:val="24"/>
          <w:lang w:val="en-US"/>
        </w:rPr>
      </w:pPr>
      <w:r w:rsidRPr="00FC3352">
        <w:rPr>
          <w:szCs w:val="24"/>
          <w:lang w:val="en-US"/>
        </w:rPr>
        <w:t>considering</w:t>
      </w:r>
    </w:p>
    <w:p w:rsidR="00FC3352" w:rsidRPr="00FC3352" w:rsidRDefault="00FC3352" w:rsidP="00FC3352">
      <w:pPr>
        <w:rPr>
          <w:lang w:val="en-US"/>
        </w:rPr>
      </w:pPr>
      <w:r w:rsidRPr="00FC3352">
        <w:rPr>
          <w:lang w:val="en-US"/>
        </w:rPr>
        <w:t>a)</w:t>
      </w:r>
      <w:r w:rsidRPr="00FC3352">
        <w:rPr>
          <w:lang w:val="en-US"/>
        </w:rPr>
        <w:tab/>
        <w:t>the possible involvement of several types of networks;</w:t>
      </w:r>
    </w:p>
    <w:p w:rsidR="00FC3352" w:rsidRPr="00FC3352" w:rsidRDefault="00FC3352" w:rsidP="001E09D9">
      <w:pPr>
        <w:rPr>
          <w:szCs w:val="24"/>
          <w:lang w:val="en-US"/>
        </w:rPr>
      </w:pPr>
      <w:r w:rsidRPr="00FC3352">
        <w:rPr>
          <w:szCs w:val="24"/>
          <w:lang w:val="en-US"/>
        </w:rPr>
        <w:t>b)</w:t>
      </w:r>
      <w:r w:rsidRPr="00FC3352">
        <w:rPr>
          <w:szCs w:val="24"/>
          <w:lang w:val="en-US"/>
        </w:rPr>
        <w:tab/>
        <w:t>the increasing technical developments and opportunities;</w:t>
      </w:r>
    </w:p>
    <w:p w:rsidR="00FC3352" w:rsidRPr="00FC3352" w:rsidRDefault="00FC3352" w:rsidP="001E09D9">
      <w:pPr>
        <w:rPr>
          <w:szCs w:val="24"/>
          <w:lang w:val="en-US"/>
        </w:rPr>
      </w:pPr>
      <w:r w:rsidRPr="00FC3352">
        <w:rPr>
          <w:szCs w:val="24"/>
          <w:lang w:val="en-US"/>
        </w:rPr>
        <w:t>c)</w:t>
      </w:r>
      <w:r w:rsidRPr="00FC3352">
        <w:rPr>
          <w:szCs w:val="24"/>
          <w:lang w:val="en-US"/>
        </w:rPr>
        <w:tab/>
        <w:t>the need of many users for services which are not bounded by geography or operators;</w:t>
      </w:r>
    </w:p>
    <w:p w:rsidR="00FC3352" w:rsidRPr="00FC3352" w:rsidRDefault="00FC3352" w:rsidP="001E09D9">
      <w:pPr>
        <w:rPr>
          <w:szCs w:val="24"/>
          <w:lang w:val="en-US"/>
        </w:rPr>
      </w:pPr>
      <w:r w:rsidRPr="00FC3352">
        <w:rPr>
          <w:szCs w:val="24"/>
          <w:lang w:val="en-US"/>
        </w:rPr>
        <w:t>d)</w:t>
      </w:r>
      <w:r w:rsidRPr="00FC3352">
        <w:rPr>
          <w:szCs w:val="24"/>
          <w:lang w:val="en-US"/>
        </w:rPr>
        <w:tab/>
        <w:t>the necessity of priority services (e.g. emergency calls shall be supported as higher priority than other commercial services);</w:t>
      </w:r>
    </w:p>
    <w:p w:rsidR="00FC3352" w:rsidRPr="00FC3352" w:rsidRDefault="00FC3352" w:rsidP="001E09D9">
      <w:pPr>
        <w:rPr>
          <w:szCs w:val="24"/>
          <w:lang w:val="en-US"/>
        </w:rPr>
      </w:pPr>
      <w:r w:rsidRPr="00FC3352">
        <w:rPr>
          <w:szCs w:val="24"/>
          <w:lang w:val="en-US"/>
        </w:rPr>
        <w:t>e)</w:t>
      </w:r>
      <w:r w:rsidRPr="00FC3352">
        <w:rPr>
          <w:szCs w:val="24"/>
          <w:lang w:val="en-US"/>
        </w:rPr>
        <w:tab/>
        <w:t>that the services supported by IMT will be operated in an environment which requires recognition of the following factors:</w:t>
      </w:r>
    </w:p>
    <w:p w:rsidR="00FC3352" w:rsidRPr="00FC3352" w:rsidRDefault="00FC3352" w:rsidP="001E09D9">
      <w:pPr>
        <w:rPr>
          <w:szCs w:val="24"/>
          <w:lang w:val="en-US"/>
        </w:rPr>
      </w:pPr>
      <w:r w:rsidRPr="00FC3352">
        <w:rPr>
          <w:szCs w:val="24"/>
          <w:lang w:val="en-US"/>
        </w:rPr>
        <w:t>e-1)</w:t>
      </w:r>
      <w:r w:rsidRPr="00FC3352">
        <w:rPr>
          <w:szCs w:val="24"/>
          <w:lang w:val="en-US"/>
        </w:rPr>
        <w:tab/>
        <w:t>low cost: Users want diverse, affordable, and convenient mobile services. Such demands will be realized by development of technology that will reduce the cost per packet;</w:t>
      </w:r>
    </w:p>
    <w:p w:rsidR="00FC3352" w:rsidRPr="00FC3352" w:rsidRDefault="00FC3352" w:rsidP="001E09D9">
      <w:pPr>
        <w:rPr>
          <w:szCs w:val="24"/>
          <w:lang w:val="en-US"/>
        </w:rPr>
      </w:pPr>
      <w:r w:rsidRPr="00FC3352">
        <w:rPr>
          <w:szCs w:val="24"/>
          <w:lang w:val="en-US"/>
        </w:rPr>
        <w:t>e-2)</w:t>
      </w:r>
      <w:r w:rsidRPr="00FC3352">
        <w:rPr>
          <w:szCs w:val="24"/>
          <w:lang w:val="en-US"/>
        </w:rPr>
        <w:tab/>
        <w:t>large effective bandwidths: to support the very high data rates that will likely be required by the various services offered, allowances must be made for either much larger single carrier bandwidths (even as spectral efficiencies increase) or aggregation of RF carriers;</w:t>
      </w:r>
    </w:p>
    <w:p w:rsidR="00FC3352" w:rsidRPr="00FC3352" w:rsidRDefault="00FC3352" w:rsidP="001E09D9">
      <w:pPr>
        <w:rPr>
          <w:szCs w:val="24"/>
          <w:lang w:val="en-US"/>
        </w:rPr>
      </w:pPr>
      <w:r w:rsidRPr="00FC3352">
        <w:rPr>
          <w:szCs w:val="24"/>
          <w:lang w:val="en-US"/>
        </w:rPr>
        <w:t>e-3)</w:t>
      </w:r>
      <w:r w:rsidRPr="00FC3352">
        <w:rPr>
          <w:szCs w:val="24"/>
          <w:lang w:val="en-US"/>
        </w:rPr>
        <w:tab/>
        <w:t xml:space="preserve">high data rate: services such as video phone, streaming, and video-on-demand, which are currently available via wired networks will be required to be supported via wireless networks with higher broadband capacity with anytime, anywhere availability; </w:t>
      </w:r>
    </w:p>
    <w:p w:rsidR="00FC3352" w:rsidRPr="00FC3352" w:rsidRDefault="00FC3352" w:rsidP="001E09D9">
      <w:pPr>
        <w:rPr>
          <w:szCs w:val="24"/>
          <w:lang w:val="en-US"/>
        </w:rPr>
      </w:pPr>
      <w:r w:rsidRPr="00FC3352">
        <w:rPr>
          <w:szCs w:val="24"/>
          <w:lang w:val="en-US"/>
        </w:rPr>
        <w:t>e-4)</w:t>
      </w:r>
      <w:r w:rsidRPr="00FC3352">
        <w:rPr>
          <w:szCs w:val="24"/>
          <w:lang w:val="en-US"/>
        </w:rPr>
        <w:tab/>
        <w:t xml:space="preserve">convergence: the rapid development of information technology (IT), including the Internet, has resulted in the aggregation and convergence of various networks and digital devices. In addition to the aggregation of data and voice, the integration of wired and wireless communications is ongoing; </w:t>
      </w:r>
    </w:p>
    <w:p w:rsidR="00FC3352" w:rsidRPr="00FC3352" w:rsidRDefault="00FC3352" w:rsidP="001E09D9">
      <w:pPr>
        <w:rPr>
          <w:szCs w:val="24"/>
          <w:lang w:val="en-US"/>
        </w:rPr>
      </w:pPr>
      <w:r w:rsidRPr="00FC3352">
        <w:rPr>
          <w:szCs w:val="24"/>
          <w:lang w:val="en-US"/>
        </w:rPr>
        <w:t>e-5)</w:t>
      </w:r>
      <w:r w:rsidRPr="00FC3352">
        <w:rPr>
          <w:szCs w:val="24"/>
          <w:lang w:val="en-US"/>
        </w:rPr>
        <w:tab/>
        <w:t>wide range of terminals: a wide range of terminals is desired for future mobile services. Some users may need an affordable voice-centric terminal while other users would prefer a versatile mobile phone that could provide not only traditional functions like telephony, but also utilities such as a digital camera, music and movie player, map guidance, e-Wallet, etc. For connecting to the electric, electronic, and mechanical machine surrounding user, short-range communication devices could be merged to the terminals.</w:t>
      </w:r>
    </w:p>
    <w:p w:rsidR="00FC3352" w:rsidRPr="00FC3352" w:rsidRDefault="00FC3352" w:rsidP="00FC3352">
      <w:pPr>
        <w:pStyle w:val="Heading1"/>
      </w:pPr>
      <w:bookmarkStart w:id="22" w:name="_Toc269477803"/>
      <w:bookmarkStart w:id="23" w:name="_Toc269478204"/>
      <w:r w:rsidRPr="00FC3352">
        <w:t>6</w:t>
      </w:r>
      <w:r w:rsidRPr="00FC3352">
        <w:tab/>
        <w:t>Recommendation</w:t>
      </w:r>
      <w:bookmarkEnd w:id="22"/>
      <w:bookmarkEnd w:id="23"/>
    </w:p>
    <w:p w:rsidR="00FC3352" w:rsidRPr="00FC3352" w:rsidRDefault="00FC3352" w:rsidP="001E09D9">
      <w:pPr>
        <w:rPr>
          <w:szCs w:val="24"/>
          <w:lang w:val="en-US"/>
        </w:rPr>
      </w:pPr>
      <w:r w:rsidRPr="00FC3352">
        <w:rPr>
          <w:szCs w:val="24"/>
          <w:lang w:val="en-US"/>
        </w:rPr>
        <w:t xml:space="preserve">The ITU </w:t>
      </w:r>
      <w:proofErr w:type="spellStart"/>
      <w:r w:rsidRPr="00FC3352">
        <w:rPr>
          <w:szCs w:val="24"/>
          <w:lang w:val="en-US"/>
        </w:rPr>
        <w:t>Radiocommunication</w:t>
      </w:r>
      <w:proofErr w:type="spellEnd"/>
      <w:r w:rsidRPr="00FC3352">
        <w:rPr>
          <w:szCs w:val="24"/>
          <w:lang w:val="en-US"/>
        </w:rPr>
        <w:t xml:space="preserve"> Assembly,</w:t>
      </w:r>
    </w:p>
    <w:p w:rsidR="00FC3352" w:rsidRPr="00FC3352" w:rsidRDefault="00FC3352" w:rsidP="001E09D9">
      <w:pPr>
        <w:pStyle w:val="Call"/>
        <w:rPr>
          <w:szCs w:val="24"/>
          <w:lang w:val="en-US"/>
        </w:rPr>
      </w:pPr>
      <w:r w:rsidRPr="00FC3352">
        <w:rPr>
          <w:szCs w:val="24"/>
          <w:lang w:val="en-US"/>
        </w:rPr>
        <w:t>recommends</w:t>
      </w:r>
    </w:p>
    <w:p w:rsidR="00FC3352" w:rsidRPr="00FC3352" w:rsidRDefault="00FC3352" w:rsidP="00FC3352">
      <w:pPr>
        <w:rPr>
          <w:lang w:val="en-US"/>
        </w:rPr>
      </w:pPr>
      <w:r>
        <w:rPr>
          <w:lang w:val="en-US"/>
        </w:rPr>
        <w:t>1)</w:t>
      </w:r>
      <w:r>
        <w:rPr>
          <w:lang w:val="en-US"/>
        </w:rPr>
        <w:tab/>
      </w:r>
      <w:r w:rsidRPr="00FC3352">
        <w:rPr>
          <w:lang w:val="en-US"/>
        </w:rPr>
        <w:t>the radio interface specifications in the Annexes below as the terrestrial radio interfaces of IMT-Advanced:</w:t>
      </w:r>
    </w:p>
    <w:p w:rsidR="00FC3352" w:rsidRPr="00FC3352" w:rsidRDefault="000A2DFF" w:rsidP="001E09D9">
      <w:pPr>
        <w:rPr>
          <w:rStyle w:val="enumlev10"/>
        </w:rPr>
      </w:pPr>
      <w:r>
        <w:rPr>
          <w:rStyle w:val="enumlev10"/>
        </w:rPr>
        <w:t>–</w:t>
      </w:r>
      <w:r>
        <w:rPr>
          <w:rStyle w:val="enumlev10"/>
        </w:rPr>
        <w:tab/>
      </w:r>
      <w:r w:rsidR="00FC3352" w:rsidRPr="00FC3352">
        <w:rPr>
          <w:rStyle w:val="enumlev10"/>
        </w:rPr>
        <w:t>Annex A: Specification of the LTE-Advanced</w:t>
      </w:r>
      <w:r w:rsidR="00FC3352" w:rsidRPr="000A2DFF">
        <w:rPr>
          <w:rStyle w:val="enumlev10"/>
          <w:vertAlign w:val="superscript"/>
        </w:rPr>
        <w:footnoteReference w:id="2"/>
      </w:r>
      <w:r w:rsidR="00FC3352" w:rsidRPr="00FC3352">
        <w:rPr>
          <w:rStyle w:val="enumlev10"/>
        </w:rPr>
        <w:t xml:space="preserve"> radio interface technology</w:t>
      </w:r>
      <w:r>
        <w:rPr>
          <w:rStyle w:val="enumlev10"/>
        </w:rPr>
        <w:t>;</w:t>
      </w:r>
    </w:p>
    <w:p w:rsidR="00FC3352" w:rsidRPr="00FC3352" w:rsidRDefault="000A2DFF" w:rsidP="001E09D9">
      <w:pPr>
        <w:rPr>
          <w:rStyle w:val="enumlev10"/>
        </w:rPr>
      </w:pPr>
      <w:r>
        <w:rPr>
          <w:rStyle w:val="enumlev10"/>
        </w:rPr>
        <w:t>–</w:t>
      </w:r>
      <w:r>
        <w:rPr>
          <w:rStyle w:val="enumlev10"/>
        </w:rPr>
        <w:tab/>
      </w:r>
      <w:r w:rsidR="00FC3352" w:rsidRPr="00FC3352">
        <w:rPr>
          <w:rStyle w:val="enumlev10"/>
        </w:rPr>
        <w:t xml:space="preserve">Annex B: Specification of the </w:t>
      </w:r>
      <w:proofErr w:type="spellStart"/>
      <w:r w:rsidR="00FC3352" w:rsidRPr="00FC3352">
        <w:rPr>
          <w:rStyle w:val="enumlev10"/>
        </w:rPr>
        <w:t>WirelessMAN</w:t>
      </w:r>
      <w:proofErr w:type="spellEnd"/>
      <w:r w:rsidR="00FC3352" w:rsidRPr="00FC3352">
        <w:rPr>
          <w:rStyle w:val="enumlev10"/>
        </w:rPr>
        <w:t>-Advanced</w:t>
      </w:r>
      <w:r w:rsidR="00FC3352" w:rsidRPr="000A2DFF">
        <w:rPr>
          <w:rStyle w:val="enumlev10"/>
          <w:vertAlign w:val="superscript"/>
        </w:rPr>
        <w:footnoteReference w:id="3"/>
      </w:r>
      <w:r w:rsidR="00FC3352" w:rsidRPr="00FC3352">
        <w:rPr>
          <w:rStyle w:val="enumlev10"/>
        </w:rPr>
        <w:t xml:space="preserve"> radio interface technology;</w:t>
      </w:r>
    </w:p>
    <w:p w:rsidR="00FC3352" w:rsidRDefault="00FC3352" w:rsidP="00FC3352">
      <w:pPr>
        <w:rPr>
          <w:lang w:val="en-US"/>
        </w:rPr>
      </w:pPr>
      <w:r>
        <w:rPr>
          <w:lang w:val="en-US"/>
        </w:rPr>
        <w:t>2)</w:t>
      </w:r>
      <w:r>
        <w:rPr>
          <w:lang w:val="en-US"/>
        </w:rPr>
        <w:tab/>
      </w:r>
      <w:r w:rsidRPr="00FC3352">
        <w:rPr>
          <w:lang w:val="en-US"/>
        </w:rPr>
        <w:t>the detailed information provided or referenced in these Annexes as the complete set of standards for the terrestrial radio interfaces of IMT-Advanced.</w:t>
      </w:r>
    </w:p>
    <w:p w:rsidR="00FC3352" w:rsidRPr="00FC3352" w:rsidRDefault="00FC3352" w:rsidP="00FC3352">
      <w:pPr>
        <w:rPr>
          <w:lang w:val="en-US"/>
        </w:rPr>
      </w:pPr>
    </w:p>
    <w:p w:rsidR="00FC3352" w:rsidRPr="00FC3352" w:rsidRDefault="00FC3352" w:rsidP="001E09D9">
      <w:pPr>
        <w:rPr>
          <w:szCs w:val="24"/>
          <w:lang w:val="en-US"/>
        </w:rPr>
      </w:pPr>
    </w:p>
    <w:p w:rsidR="00FC3352" w:rsidRDefault="00FC3352">
      <w:pPr>
        <w:tabs>
          <w:tab w:val="clear" w:pos="1134"/>
          <w:tab w:val="clear" w:pos="1871"/>
          <w:tab w:val="clear" w:pos="2268"/>
        </w:tabs>
        <w:overflowPunct/>
        <w:autoSpaceDE/>
        <w:autoSpaceDN/>
        <w:adjustRightInd/>
        <w:spacing w:before="0"/>
        <w:textAlignment w:val="auto"/>
        <w:rPr>
          <w:b/>
          <w:szCs w:val="24"/>
          <w:lang w:val="en-US"/>
        </w:rPr>
      </w:pPr>
      <w:r>
        <w:rPr>
          <w:b/>
          <w:szCs w:val="24"/>
          <w:lang w:val="en-US"/>
        </w:rPr>
        <w:br w:type="page"/>
      </w:r>
    </w:p>
    <w:p w:rsidR="00FC3352" w:rsidRDefault="00FC3352" w:rsidP="00FC3352">
      <w:pPr>
        <w:pStyle w:val="AnnexNo"/>
        <w:rPr>
          <w:lang w:val="en-US"/>
        </w:rPr>
      </w:pPr>
      <w:r w:rsidRPr="00FC3352">
        <w:rPr>
          <w:lang w:val="en-US"/>
        </w:rPr>
        <w:t>Annex A</w:t>
      </w:r>
    </w:p>
    <w:p w:rsidR="00FC3352" w:rsidRPr="00FC3352" w:rsidRDefault="00FC3352" w:rsidP="00FC3352">
      <w:pPr>
        <w:pStyle w:val="Annextitle"/>
        <w:rPr>
          <w:lang w:val="en-US"/>
        </w:rPr>
      </w:pPr>
      <w:r w:rsidRPr="00FC3352">
        <w:rPr>
          <w:lang w:val="en-US"/>
        </w:rPr>
        <w:t xml:space="preserve">Specification of the </w:t>
      </w:r>
      <w:r w:rsidRPr="00FC3352">
        <w:rPr>
          <w:i/>
          <w:lang w:val="en-US"/>
        </w:rPr>
        <w:t>LTE-Advanced</w:t>
      </w:r>
      <w:r w:rsidRPr="000A2DFF">
        <w:rPr>
          <w:rStyle w:val="FootnoteReference"/>
          <w:rFonts w:ascii="Times New Roman" w:hAnsi="Times New Roman"/>
          <w:szCs w:val="18"/>
          <w:lang w:val="en-US"/>
        </w:rPr>
        <w:footnoteReference w:id="4"/>
      </w:r>
      <w:r w:rsidRPr="00FC3352">
        <w:rPr>
          <w:lang w:val="en-US"/>
        </w:rPr>
        <w:t xml:space="preserve"> radio interface technology</w:t>
      </w:r>
    </w:p>
    <w:p w:rsidR="00FC3352" w:rsidRDefault="00FC3352" w:rsidP="001E09D9">
      <w:pPr>
        <w:pStyle w:val="Normalaftertitle"/>
        <w:spacing w:before="280"/>
        <w:rPr>
          <w:b/>
          <w:szCs w:val="24"/>
          <w:lang w:val="en-US"/>
        </w:rPr>
      </w:pPr>
    </w:p>
    <w:p w:rsidR="00FC3352" w:rsidRPr="00FC3352" w:rsidRDefault="00FC3352" w:rsidP="00FC3352">
      <w:pPr>
        <w:pStyle w:val="headingb0"/>
        <w:rPr>
          <w:lang w:val="en-US"/>
        </w:rPr>
      </w:pPr>
      <w:r w:rsidRPr="00FC3352">
        <w:rPr>
          <w:lang w:val="en-US"/>
        </w:rPr>
        <w:t>Background</w:t>
      </w:r>
    </w:p>
    <w:p w:rsidR="00FC3352" w:rsidRPr="00FC3352" w:rsidRDefault="00FC3352" w:rsidP="001E09D9">
      <w:pPr>
        <w:rPr>
          <w:szCs w:val="24"/>
        </w:rPr>
      </w:pPr>
      <w:r w:rsidRPr="00FC3352">
        <w:rPr>
          <w:szCs w:val="24"/>
        </w:rPr>
        <w:t xml:space="preserve">IMT-Advanced is a system with global development activity and the IMT-Advanced terrestrial radio interface specifications identified in this Recommendation have been developed by the ITU in collaboration with the </w:t>
      </w:r>
      <w:r w:rsidRPr="00FC3352">
        <w:rPr>
          <w:b/>
          <w:i/>
          <w:szCs w:val="24"/>
        </w:rPr>
        <w:t>GCS Proponents</w:t>
      </w:r>
      <w:r w:rsidRPr="00FC3352">
        <w:rPr>
          <w:szCs w:val="24"/>
        </w:rPr>
        <w:t xml:space="preserve"> and the </w:t>
      </w:r>
      <w:r w:rsidRPr="00FC3352">
        <w:rPr>
          <w:b/>
          <w:i/>
          <w:szCs w:val="24"/>
        </w:rPr>
        <w:t>Transposing Organizations</w:t>
      </w:r>
      <w:r w:rsidRPr="00FC3352">
        <w:rPr>
          <w:szCs w:val="24"/>
        </w:rPr>
        <w:t>. It is noted from document ITU-R IMT-ADV/24, that:</w:t>
      </w:r>
    </w:p>
    <w:p w:rsidR="00FC3352" w:rsidRPr="00FC3352" w:rsidRDefault="00FC3352" w:rsidP="00FC3352">
      <w:pPr>
        <w:pStyle w:val="enumlev1"/>
        <w:rPr>
          <w:rStyle w:val="enumlev10"/>
        </w:rPr>
      </w:pPr>
      <w:r>
        <w:rPr>
          <w:rStyle w:val="enumlev10"/>
        </w:rPr>
        <w:t>–</w:t>
      </w:r>
      <w:r>
        <w:rPr>
          <w:rStyle w:val="enumlev10"/>
        </w:rPr>
        <w:tab/>
      </w:r>
      <w:r w:rsidRPr="00FC3352">
        <w:rPr>
          <w:rStyle w:val="enumlev10"/>
        </w:rPr>
        <w:t>The GCS Proponent must be one of the RIT/SRIT Proponents for the relevant technology, and must have legal authority to grant to ITU-R the relevant legal usage rights to the relevant specifications provided within a GCS corresponding to a technology in Recommendation ITU</w:t>
      </w:r>
      <w:r w:rsidRPr="00FC3352">
        <w:rPr>
          <w:rStyle w:val="enumlev10"/>
        </w:rPr>
        <w:noBreakHyphen/>
        <w:t>R M.[IMT.RSPEC]</w:t>
      </w:r>
      <w:r w:rsidR="000A2DFF">
        <w:rPr>
          <w:rStyle w:val="enumlev10"/>
        </w:rPr>
        <w:t>.</w:t>
      </w:r>
    </w:p>
    <w:p w:rsidR="00FC3352" w:rsidRPr="00FC3352" w:rsidRDefault="00FC3352" w:rsidP="00FC3352">
      <w:pPr>
        <w:pStyle w:val="enumlev1"/>
        <w:rPr>
          <w:rStyle w:val="enumlev10"/>
        </w:rPr>
      </w:pPr>
      <w:r>
        <w:rPr>
          <w:rStyle w:val="enumlev10"/>
        </w:rPr>
        <w:t>–</w:t>
      </w:r>
      <w:r>
        <w:rPr>
          <w:rStyle w:val="enumlev10"/>
        </w:rPr>
        <w:tab/>
      </w:r>
      <w:r w:rsidRPr="00FC3352">
        <w:rPr>
          <w:rStyle w:val="enumlev10"/>
        </w:rPr>
        <w:t>A Transposing Organization must have been authorized by the relevant GCS Proponent to produce transposed standards for a particular technology, and must have the relevant legal usage rights.</w:t>
      </w:r>
    </w:p>
    <w:p w:rsidR="00FC3352" w:rsidRPr="00FC3352" w:rsidRDefault="00FC3352" w:rsidP="001E09D9">
      <w:pPr>
        <w:rPr>
          <w:szCs w:val="24"/>
        </w:rPr>
      </w:pPr>
      <w:r w:rsidRPr="00FC3352">
        <w:rPr>
          <w:szCs w:val="24"/>
        </w:rPr>
        <w:t xml:space="preserve">It is further noted that </w:t>
      </w:r>
      <w:r w:rsidRPr="00FC3352">
        <w:rPr>
          <w:b/>
          <w:szCs w:val="24"/>
        </w:rPr>
        <w:t>GCS</w:t>
      </w:r>
      <w:r w:rsidRPr="00FC3352">
        <w:rPr>
          <w:szCs w:val="24"/>
        </w:rPr>
        <w:t xml:space="preserve"> </w:t>
      </w:r>
      <w:r w:rsidRPr="00FC3352">
        <w:rPr>
          <w:b/>
          <w:i/>
          <w:szCs w:val="24"/>
        </w:rPr>
        <w:t>Proponents</w:t>
      </w:r>
      <w:r w:rsidRPr="00FC3352">
        <w:rPr>
          <w:szCs w:val="24"/>
        </w:rPr>
        <w:t xml:space="preserve"> and </w:t>
      </w:r>
      <w:r w:rsidRPr="00FC3352">
        <w:rPr>
          <w:b/>
          <w:i/>
          <w:szCs w:val="24"/>
        </w:rPr>
        <w:t>Transposing Organizations</w:t>
      </w:r>
      <w:r w:rsidRPr="00FC3352">
        <w:rPr>
          <w:szCs w:val="24"/>
        </w:rPr>
        <w:t xml:space="preserve"> must also qualify appropriately under the auspices of ITU-R Resolution 9-3 and the ITU-R “Guidelines for the contribution of material of other organizations to the work of the Study Groups and for inviting other organizations to take part in the study of specific matters (Resolution ITU-R 9-3)”.</w:t>
      </w:r>
    </w:p>
    <w:p w:rsidR="00FC3352" w:rsidRPr="00FC3352" w:rsidRDefault="00FC3352" w:rsidP="001E09D9">
      <w:pPr>
        <w:rPr>
          <w:szCs w:val="24"/>
        </w:rPr>
      </w:pPr>
      <w:r w:rsidRPr="00FC3352">
        <w:rPr>
          <w:szCs w:val="24"/>
        </w:rPr>
        <w:t xml:space="preserve">The ITU has provided the global and overall framework and requirements, and has developed the Global Core Specification jointly with the </w:t>
      </w:r>
      <w:r w:rsidRPr="00FC3352">
        <w:rPr>
          <w:b/>
          <w:i/>
          <w:szCs w:val="24"/>
        </w:rPr>
        <w:t>GCS Proponent</w:t>
      </w:r>
      <w:r w:rsidRPr="00FC3352">
        <w:rPr>
          <w:szCs w:val="24"/>
        </w:rPr>
        <w:t xml:space="preserve">. The detailed standardization has been undertaken within the recognized </w:t>
      </w:r>
      <w:r w:rsidRPr="00FC3352">
        <w:rPr>
          <w:b/>
          <w:i/>
          <w:szCs w:val="24"/>
        </w:rPr>
        <w:t>Transposing Organizations</w:t>
      </w:r>
      <w:r w:rsidRPr="00FC3352">
        <w:rPr>
          <w:szCs w:val="24"/>
        </w:rPr>
        <w:t xml:space="preserve"> which operate in concert with the </w:t>
      </w:r>
      <w:r w:rsidRPr="00FC3352">
        <w:rPr>
          <w:b/>
          <w:i/>
          <w:szCs w:val="24"/>
        </w:rPr>
        <w:t>GCS Proponent</w:t>
      </w:r>
      <w:r w:rsidRPr="00FC3352">
        <w:rPr>
          <w:szCs w:val="24"/>
        </w:rPr>
        <w:t>. This Recommendation therefore makes extensive use of references to externally developed specifications.</w:t>
      </w:r>
    </w:p>
    <w:p w:rsidR="00FC3352" w:rsidRPr="00FC3352" w:rsidRDefault="00FC3352" w:rsidP="001E09D9">
      <w:pPr>
        <w:rPr>
          <w:szCs w:val="24"/>
        </w:rPr>
      </w:pPr>
      <w:r w:rsidRPr="00FC3352">
        <w:rPr>
          <w:szCs w:val="24"/>
        </w:rPr>
        <w:t>This approach was considered to be the most appropriate solution to enable completion of this Recommendation within the aggressive schedules set by the ITU and by the needs of administrations, operators and manufacturers.</w:t>
      </w:r>
    </w:p>
    <w:p w:rsidR="00FC3352" w:rsidRPr="00FC3352" w:rsidRDefault="00FC3352" w:rsidP="001E09D9">
      <w:pPr>
        <w:rPr>
          <w:szCs w:val="24"/>
        </w:rPr>
      </w:pPr>
      <w:r w:rsidRPr="00FC3352">
        <w:rPr>
          <w:szCs w:val="24"/>
        </w:rPr>
        <w:t>This Recommendation has therefore been constructed to take full advantage of this method of work and to allow the global standardization time</w:t>
      </w:r>
      <w:r w:rsidRPr="00FC3352">
        <w:rPr>
          <w:szCs w:val="24"/>
        </w:rPr>
        <w:noBreakHyphen/>
        <w:t>scales to be maintained. The main body of this Recommendation has been developed by the ITU, with each Annex containing references pointing to the location of the more detailed information.</w:t>
      </w:r>
    </w:p>
    <w:p w:rsidR="00FC3352" w:rsidRPr="00FC3352" w:rsidRDefault="00FC3352" w:rsidP="001E09D9">
      <w:pPr>
        <w:rPr>
          <w:szCs w:val="24"/>
        </w:rPr>
      </w:pPr>
      <w:r w:rsidRPr="00FC3352">
        <w:rPr>
          <w:szCs w:val="24"/>
        </w:rPr>
        <w:t xml:space="preserve">This Annex A contains the detailed information developed by the ITU and “ARIB, ATIS, CCSA, ETSI, TTA, and TTC on behalf of 3GPP” (the </w:t>
      </w:r>
      <w:r w:rsidRPr="00FC3352">
        <w:rPr>
          <w:b/>
          <w:i/>
          <w:szCs w:val="24"/>
        </w:rPr>
        <w:t>GCS Proponent)</w:t>
      </w:r>
      <w:r w:rsidRPr="00FC3352">
        <w:rPr>
          <w:szCs w:val="24"/>
        </w:rPr>
        <w:t xml:space="preserve"> and [TBD] (the </w:t>
      </w:r>
      <w:r w:rsidRPr="00FC3352">
        <w:rPr>
          <w:b/>
          <w:i/>
          <w:szCs w:val="24"/>
        </w:rPr>
        <w:t>Transposing Organizations)</w:t>
      </w:r>
      <w:r w:rsidRPr="00FC3352">
        <w:rPr>
          <w:szCs w:val="24"/>
        </w:rPr>
        <w:t>. Such use of referencing has enabled timely completion of the high-level elements of this Recommendation, with change control procedures, transposition, and public enquiry procedures being undertaken within the external organization.</w:t>
      </w:r>
    </w:p>
    <w:p w:rsidR="00FC3352" w:rsidRPr="00FC3352" w:rsidRDefault="00FC3352" w:rsidP="001E09D9">
      <w:pPr>
        <w:rPr>
          <w:szCs w:val="24"/>
        </w:rPr>
      </w:pPr>
      <w:r w:rsidRPr="00FC3352">
        <w:rPr>
          <w:szCs w:val="24"/>
        </w:rPr>
        <w:t xml:space="preserve">The detailed specifications received from “ARIB, ATIS, CCSA, ETSI, TTA, and TTC on behalf of 3GPP” (the </w:t>
      </w:r>
      <w:r w:rsidRPr="00FC3352">
        <w:rPr>
          <w:b/>
          <w:i/>
          <w:szCs w:val="24"/>
        </w:rPr>
        <w:t>GCS Proponent)</w:t>
      </w:r>
      <w:r w:rsidRPr="00FC3352">
        <w:rPr>
          <w:szCs w:val="24"/>
        </w:rPr>
        <w:t xml:space="preserve"> and [TBD] (the </w:t>
      </w:r>
      <w:r w:rsidRPr="00FC3352">
        <w:rPr>
          <w:b/>
          <w:i/>
          <w:szCs w:val="24"/>
        </w:rPr>
        <w:t>Transposing Organizations)</w:t>
      </w:r>
      <w:r w:rsidRPr="00FC3352">
        <w:rPr>
          <w:szCs w:val="24"/>
        </w:rPr>
        <w:t xml:space="preserve"> have generally been adopted unchanged, recognizing the need to minimize duplication of work, and the need to facilitate and support an on-going maintenance and update process.</w:t>
      </w:r>
    </w:p>
    <w:p w:rsidR="00FC3352" w:rsidRPr="00FC3352" w:rsidRDefault="00FC3352" w:rsidP="001E09D9">
      <w:pPr>
        <w:rPr>
          <w:szCs w:val="24"/>
        </w:rPr>
      </w:pPr>
      <w:r w:rsidRPr="00FC3352">
        <w:rPr>
          <w:szCs w:val="24"/>
        </w:rPr>
        <w:t>This general agreement, that the detailed specifications of the radio interface should to a large extent be achieved by reference to the work of external organizations, highlights not only the ITU’s significant role as a catalyst in stimulating, coordinating and facilitating the development of advanced telecommunications technologies, but also its forward-looking and flexible approach to the development of this and other telecommunications standards for the 21</w:t>
      </w:r>
      <w:r w:rsidRPr="00FC3352">
        <w:rPr>
          <w:szCs w:val="24"/>
          <w:vertAlign w:val="superscript"/>
        </w:rPr>
        <w:t>st</w:t>
      </w:r>
      <w:r w:rsidRPr="00FC3352">
        <w:rPr>
          <w:szCs w:val="24"/>
        </w:rPr>
        <w:t xml:space="preserve"> century.</w:t>
      </w:r>
    </w:p>
    <w:p w:rsidR="00FC3352" w:rsidRPr="00FC3352" w:rsidRDefault="00FC3352" w:rsidP="000A2DFF">
      <w:pPr>
        <w:rPr>
          <w:szCs w:val="24"/>
          <w:lang w:eastAsia="ja-JP"/>
        </w:rPr>
      </w:pPr>
      <w:r w:rsidRPr="00FC3352">
        <w:rPr>
          <w:szCs w:val="24"/>
        </w:rPr>
        <w:t>A more detailed understanding of the process for the development of this Recommendation may be found in Document IMT-ADV/24.</w:t>
      </w:r>
    </w:p>
    <w:p w:rsidR="00FC3352" w:rsidRPr="00FC3352" w:rsidRDefault="00FC3352" w:rsidP="00FC3352">
      <w:pPr>
        <w:pStyle w:val="Heading2"/>
        <w:rPr>
          <w:lang w:val="en-US"/>
        </w:rPr>
      </w:pPr>
      <w:r w:rsidRPr="00FC3352">
        <w:rPr>
          <w:lang w:val="en-US"/>
        </w:rPr>
        <w:t>A.1</w:t>
      </w:r>
      <w:r w:rsidRPr="00FC3352">
        <w:rPr>
          <w:lang w:val="en-US"/>
        </w:rPr>
        <w:tab/>
        <w:t>Overview of the radio interface technology</w:t>
      </w:r>
    </w:p>
    <w:p w:rsidR="00FC3352" w:rsidRPr="00FC3352" w:rsidRDefault="00FC3352" w:rsidP="001E09D9">
      <w:pPr>
        <w:rPr>
          <w:i/>
          <w:iCs/>
          <w:szCs w:val="24"/>
          <w:lang w:val="en-US"/>
        </w:rPr>
      </w:pPr>
      <w:r w:rsidRPr="00FC3352">
        <w:rPr>
          <w:i/>
          <w:iCs/>
          <w:szCs w:val="24"/>
          <w:highlight w:val="yellow"/>
          <w:lang w:val="en-US"/>
        </w:rPr>
        <w:t>[Editor’s Note: to be filled with stakeholder’s input(s)]</w:t>
      </w:r>
    </w:p>
    <w:p w:rsidR="00FC3352" w:rsidRPr="00FC3352" w:rsidRDefault="00FC3352" w:rsidP="00FC3352">
      <w:pPr>
        <w:pStyle w:val="Heading2"/>
        <w:rPr>
          <w:lang w:val="en-US"/>
        </w:rPr>
      </w:pPr>
      <w:r w:rsidRPr="00FC3352">
        <w:rPr>
          <w:lang w:val="en-US"/>
        </w:rPr>
        <w:t>A.2</w:t>
      </w:r>
      <w:r w:rsidRPr="00FC3352">
        <w:rPr>
          <w:lang w:val="en-US"/>
        </w:rPr>
        <w:tab/>
        <w:t xml:space="preserve">Detailed specification of the radio interface technology </w:t>
      </w:r>
    </w:p>
    <w:p w:rsidR="00FC3352" w:rsidRPr="00FC3352" w:rsidRDefault="00FC3352" w:rsidP="001E09D9">
      <w:pPr>
        <w:rPr>
          <w:szCs w:val="24"/>
          <w:lang w:val="en-US"/>
        </w:rPr>
      </w:pPr>
      <w:r w:rsidRPr="00FC3352">
        <w:rPr>
          <w:szCs w:val="24"/>
          <w:lang w:eastAsia="ja-JP"/>
        </w:rPr>
        <w:t xml:space="preserve">Detailed </w:t>
      </w:r>
      <w:r w:rsidRPr="00FC3352">
        <w:rPr>
          <w:szCs w:val="24"/>
        </w:rPr>
        <w:t xml:space="preserve">specifications </w:t>
      </w:r>
      <w:r w:rsidRPr="00FC3352">
        <w:rPr>
          <w:szCs w:val="24"/>
          <w:lang w:eastAsia="ja-JP"/>
        </w:rPr>
        <w:t>described in this Recommendation are</w:t>
      </w:r>
      <w:r w:rsidRPr="00FC3352">
        <w:rPr>
          <w:szCs w:val="24"/>
        </w:rPr>
        <w:t xml:space="preserve"> developed around a “</w:t>
      </w:r>
      <w:r w:rsidRPr="00FC3352">
        <w:rPr>
          <w:bCs/>
          <w:color w:val="000000"/>
          <w:szCs w:val="24"/>
        </w:rPr>
        <w:t>Global Core Specification</w:t>
      </w:r>
      <w:r w:rsidRPr="00FC3352">
        <w:rPr>
          <w:bCs/>
          <w:color w:val="000000"/>
          <w:szCs w:val="24"/>
          <w:lang w:eastAsia="ja-JP"/>
        </w:rPr>
        <w:t>”</w:t>
      </w:r>
      <w:r w:rsidRPr="00FC3352">
        <w:rPr>
          <w:bCs/>
          <w:color w:val="000000"/>
          <w:szCs w:val="24"/>
        </w:rPr>
        <w:t xml:space="preserve"> (GCS)</w:t>
      </w:r>
      <w:r w:rsidRPr="000A2DFF">
        <w:rPr>
          <w:rStyle w:val="FootnoteReference"/>
          <w:bCs/>
          <w:color w:val="000000"/>
          <w:szCs w:val="18"/>
        </w:rPr>
        <w:footnoteReference w:id="5"/>
      </w:r>
      <w:r w:rsidRPr="00FC3352">
        <w:rPr>
          <w:szCs w:val="24"/>
        </w:rPr>
        <w:t>, which is related to externally developed materials incorporated by specific references for a specific technology</w:t>
      </w:r>
      <w:r w:rsidRPr="00FC3352">
        <w:rPr>
          <w:szCs w:val="24"/>
          <w:lang w:eastAsia="ja-JP"/>
        </w:rPr>
        <w:t>. The p</w:t>
      </w:r>
      <w:r w:rsidRPr="00FC3352">
        <w:rPr>
          <w:bCs/>
          <w:color w:val="000000"/>
          <w:szCs w:val="24"/>
        </w:rPr>
        <w:t>rocess and use of the GCS, references, and related notifications and certifications</w:t>
      </w:r>
      <w:r w:rsidRPr="00FC3352">
        <w:rPr>
          <w:bCs/>
          <w:color w:val="000000"/>
          <w:szCs w:val="24"/>
          <w:lang w:eastAsia="ja-JP"/>
        </w:rPr>
        <w:t xml:space="preserve"> are found as IMT-ADV/24</w:t>
      </w:r>
      <w:r w:rsidRPr="000A2DFF">
        <w:rPr>
          <w:rStyle w:val="FootnoteReference"/>
          <w:bCs/>
          <w:color w:val="000000"/>
          <w:szCs w:val="18"/>
          <w:lang w:eastAsia="ja-JP"/>
        </w:rPr>
        <w:footnoteReference w:id="6"/>
      </w:r>
      <w:r w:rsidR="000A2DFF">
        <w:rPr>
          <w:bCs/>
          <w:color w:val="000000"/>
          <w:szCs w:val="24"/>
          <w:lang w:eastAsia="ja-JP"/>
        </w:rPr>
        <w:t>.</w:t>
      </w:r>
    </w:p>
    <w:p w:rsidR="00FC3352" w:rsidRPr="00FC3352" w:rsidRDefault="00FC3352" w:rsidP="001E09D9">
      <w:pPr>
        <w:rPr>
          <w:szCs w:val="24"/>
          <w:lang w:val="en-US"/>
        </w:rPr>
      </w:pPr>
      <w:r w:rsidRPr="00FC3352">
        <w:rPr>
          <w:szCs w:val="24"/>
          <w:lang w:val="en-US"/>
        </w:rPr>
        <w:t>The standards contained in this section are derived from the global core specifications for IMT</w:t>
      </w:r>
      <w:r w:rsidRPr="00FC3352">
        <w:rPr>
          <w:szCs w:val="24"/>
          <w:lang w:val="en-US"/>
        </w:rPr>
        <w:noBreakHyphen/>
        <w:t xml:space="preserve">Advanced contained at </w:t>
      </w:r>
      <w:hyperlink r:id="rId11" w:history="1">
        <w:r w:rsidRPr="00FC3352">
          <w:rPr>
            <w:rStyle w:val="Hyperlink"/>
            <w:szCs w:val="24"/>
            <w:lang w:val="en-US"/>
          </w:rPr>
          <w:t>http://ties.itu.int/u/itu-r/ede/rsg5/</w:t>
        </w:r>
        <w:r w:rsidRPr="00FC3352">
          <w:rPr>
            <w:rStyle w:val="Hyperlink"/>
            <w:szCs w:val="24"/>
            <w:lang w:val="en-US" w:eastAsia="ja-JP"/>
          </w:rPr>
          <w:t>xxxxx</w:t>
        </w:r>
        <w:r w:rsidRPr="00FC3352">
          <w:rPr>
            <w:rStyle w:val="Hyperlink"/>
            <w:szCs w:val="24"/>
            <w:lang w:val="en-US"/>
          </w:rPr>
          <w:t>/</w:t>
        </w:r>
        <w:r w:rsidRPr="00FC3352">
          <w:rPr>
            <w:rStyle w:val="Hyperlink"/>
            <w:szCs w:val="24"/>
            <w:lang w:val="en-US" w:eastAsia="ja-JP"/>
          </w:rPr>
          <w:t>xxx</w:t>
        </w:r>
        <w:r w:rsidRPr="00FC3352">
          <w:rPr>
            <w:rStyle w:val="Hyperlink"/>
            <w:szCs w:val="24"/>
            <w:lang w:val="en-US"/>
          </w:rPr>
          <w:t>/</w:t>
        </w:r>
        <w:r w:rsidRPr="00FC3352">
          <w:rPr>
            <w:rStyle w:val="Hyperlink"/>
            <w:szCs w:val="24"/>
            <w:lang w:val="en-US" w:eastAsia="ja-JP"/>
          </w:rPr>
          <w:t>xxxxxxxx</w:t>
        </w:r>
        <w:r w:rsidRPr="00FC3352">
          <w:rPr>
            <w:rStyle w:val="Hyperlink"/>
            <w:szCs w:val="24"/>
            <w:lang w:val="en-US"/>
          </w:rPr>
          <w:t>/</w:t>
        </w:r>
      </w:hyperlink>
      <w:r w:rsidRPr="00FC3352">
        <w:rPr>
          <w:szCs w:val="24"/>
          <w:lang w:val="en-US"/>
        </w:rPr>
        <w:t xml:space="preserve">. The following notes apply to the sections below, where indicated: </w:t>
      </w:r>
    </w:p>
    <w:p w:rsidR="00FC3352" w:rsidRPr="00FC3352" w:rsidRDefault="00FC3352" w:rsidP="00FC3352">
      <w:pPr>
        <w:pStyle w:val="enumlev1"/>
        <w:rPr>
          <w:lang w:val="en-US"/>
        </w:rPr>
      </w:pPr>
      <w:r w:rsidRPr="00FC3352">
        <w:rPr>
          <w:lang w:val="en-US"/>
        </w:rPr>
        <w:t>1)</w:t>
      </w:r>
      <w:r w:rsidRPr="00FC3352">
        <w:rPr>
          <w:lang w:val="en-US"/>
        </w:rPr>
        <w:tab/>
        <w:t xml:space="preserve">The [relevant][TBD] (the </w:t>
      </w:r>
      <w:r w:rsidRPr="00FC3352">
        <w:rPr>
          <w:b/>
          <w:i/>
          <w:lang w:val="en-US"/>
        </w:rPr>
        <w:t xml:space="preserve">Transposing </w:t>
      </w:r>
      <w:proofErr w:type="spellStart"/>
      <w:r w:rsidRPr="00FC3352">
        <w:rPr>
          <w:b/>
          <w:i/>
          <w:lang w:val="en-US"/>
        </w:rPr>
        <w:t>Organisations</w:t>
      </w:r>
      <w:proofErr w:type="spellEnd"/>
      <w:r w:rsidRPr="00FC3352">
        <w:rPr>
          <w:b/>
          <w:i/>
          <w:lang w:val="en-US"/>
        </w:rPr>
        <w:t>)</w:t>
      </w:r>
      <w:r w:rsidRPr="00FC3352">
        <w:rPr>
          <w:lang w:val="en-US"/>
        </w:rPr>
        <w:t xml:space="preserve"> should make their reference material available from their web site. </w:t>
      </w:r>
    </w:p>
    <w:p w:rsidR="00FC3352" w:rsidRPr="00FC3352" w:rsidRDefault="00FC3352" w:rsidP="00FC3352">
      <w:pPr>
        <w:pStyle w:val="enumlev1"/>
        <w:rPr>
          <w:lang w:val="en-US"/>
        </w:rPr>
      </w:pPr>
      <w:r w:rsidRPr="00FC3352">
        <w:rPr>
          <w:lang w:val="en-US"/>
        </w:rPr>
        <w:t>2)</w:t>
      </w:r>
      <w:r w:rsidRPr="00FC3352">
        <w:rPr>
          <w:lang w:val="en-US"/>
        </w:rPr>
        <w:tab/>
        <w:t xml:space="preserve">This information was supplied by the </w:t>
      </w:r>
      <w:r w:rsidRPr="00FC3352">
        <w:rPr>
          <w:b/>
          <w:i/>
          <w:lang w:val="en-US"/>
        </w:rPr>
        <w:t>Transposing Organizations</w:t>
      </w:r>
      <w:r w:rsidRPr="00FC3352">
        <w:rPr>
          <w:lang w:val="en-US"/>
        </w:rPr>
        <w:t xml:space="preserve"> and relates to their own deliverables of the transposed global core specification.</w:t>
      </w:r>
    </w:p>
    <w:p w:rsidR="00FC3352" w:rsidRPr="001E09D9" w:rsidRDefault="00FC3352" w:rsidP="001E09D9">
      <w:pPr>
        <w:rPr>
          <w:i/>
          <w:iCs/>
          <w:lang w:val="en-US"/>
        </w:rPr>
      </w:pPr>
      <w:r w:rsidRPr="001E09D9">
        <w:rPr>
          <w:i/>
          <w:iCs/>
          <w:highlight w:val="yellow"/>
          <w:lang w:val="en-US"/>
        </w:rPr>
        <w:t xml:space="preserve">[Editor’s note: the above notes will be revisited when the final version of IMT.RSPEC will be </w:t>
      </w:r>
      <w:proofErr w:type="spellStart"/>
      <w:r w:rsidRPr="001E09D9">
        <w:rPr>
          <w:i/>
          <w:iCs/>
          <w:highlight w:val="yellow"/>
          <w:lang w:val="en-US"/>
        </w:rPr>
        <w:t>finalised</w:t>
      </w:r>
      <w:proofErr w:type="spellEnd"/>
      <w:r w:rsidRPr="001E09D9">
        <w:rPr>
          <w:i/>
          <w:iCs/>
          <w:highlight w:val="yellow"/>
          <w:lang w:val="en-US"/>
        </w:rPr>
        <w:t>]</w:t>
      </w:r>
    </w:p>
    <w:p w:rsidR="00FC3352" w:rsidRPr="001E09D9" w:rsidRDefault="00FC3352" w:rsidP="001E09D9">
      <w:pPr>
        <w:rPr>
          <w:i/>
          <w:iCs/>
          <w:lang w:val="en-US"/>
        </w:rPr>
      </w:pPr>
      <w:r w:rsidRPr="001E09D9">
        <w:rPr>
          <w:i/>
          <w:iCs/>
          <w:highlight w:val="yellow"/>
          <w:lang w:val="en-US"/>
        </w:rPr>
        <w:t>[Editor’s Note: to be filled with stakeholder’s input(s)]</w:t>
      </w:r>
    </w:p>
    <w:p w:rsidR="00FC3352" w:rsidRDefault="00FC3352" w:rsidP="001E09D9">
      <w:pPr>
        <w:rPr>
          <w:szCs w:val="24"/>
          <w:lang w:val="en-US"/>
        </w:rPr>
      </w:pPr>
    </w:p>
    <w:p w:rsidR="001E09D9" w:rsidRPr="00FC3352" w:rsidRDefault="001E09D9" w:rsidP="001E09D9">
      <w:pPr>
        <w:rPr>
          <w:szCs w:val="24"/>
          <w:lang w:val="en-US"/>
        </w:rPr>
      </w:pPr>
    </w:p>
    <w:p w:rsidR="001E09D9" w:rsidRDefault="001E09D9">
      <w:pPr>
        <w:tabs>
          <w:tab w:val="clear" w:pos="1134"/>
          <w:tab w:val="clear" w:pos="1871"/>
          <w:tab w:val="clear" w:pos="2268"/>
        </w:tabs>
        <w:overflowPunct/>
        <w:autoSpaceDE/>
        <w:autoSpaceDN/>
        <w:adjustRightInd/>
        <w:spacing w:before="0"/>
        <w:textAlignment w:val="auto"/>
        <w:rPr>
          <w:b/>
          <w:szCs w:val="24"/>
          <w:lang w:val="en-US"/>
        </w:rPr>
      </w:pPr>
      <w:r>
        <w:rPr>
          <w:szCs w:val="24"/>
          <w:lang w:val="en-US"/>
        </w:rPr>
        <w:br w:type="page"/>
      </w:r>
    </w:p>
    <w:p w:rsidR="001E09D9" w:rsidRDefault="00FC3352" w:rsidP="001E09D9">
      <w:pPr>
        <w:pStyle w:val="AnnexNo"/>
        <w:rPr>
          <w:lang w:val="en-US"/>
        </w:rPr>
      </w:pPr>
      <w:r w:rsidRPr="00FC3352">
        <w:rPr>
          <w:lang w:val="en-US"/>
        </w:rPr>
        <w:t>Annex B</w:t>
      </w:r>
    </w:p>
    <w:p w:rsidR="00FC3352" w:rsidRPr="00FC3352" w:rsidRDefault="00FC3352" w:rsidP="001E09D9">
      <w:pPr>
        <w:pStyle w:val="Annextitle"/>
        <w:rPr>
          <w:lang w:val="en-US"/>
        </w:rPr>
      </w:pPr>
      <w:r w:rsidRPr="00FC3352">
        <w:rPr>
          <w:lang w:val="en-US"/>
        </w:rPr>
        <w:t xml:space="preserve">Specification of the </w:t>
      </w:r>
      <w:proofErr w:type="spellStart"/>
      <w:r w:rsidRPr="00FC3352">
        <w:rPr>
          <w:lang w:val="en-US"/>
        </w:rPr>
        <w:t>WirelessMAN</w:t>
      </w:r>
      <w:proofErr w:type="spellEnd"/>
      <w:r w:rsidRPr="00FC3352">
        <w:rPr>
          <w:lang w:val="en-US"/>
        </w:rPr>
        <w:t>-Advanced</w:t>
      </w:r>
      <w:r w:rsidRPr="000A2DFF">
        <w:rPr>
          <w:rStyle w:val="FootnoteReference"/>
          <w:rFonts w:ascii="Times New Roman" w:hAnsi="Times New Roman"/>
          <w:szCs w:val="18"/>
          <w:lang w:val="en-US"/>
        </w:rPr>
        <w:footnoteReference w:id="7"/>
      </w:r>
      <w:r w:rsidRPr="00FC3352">
        <w:rPr>
          <w:lang w:val="en-US"/>
        </w:rPr>
        <w:t xml:space="preserve"> radio </w:t>
      </w:r>
      <w:del w:id="24" w:author="IEEE" w:date="2010-11-09T08:17:00Z">
        <w:r w:rsidRPr="00FC3352" w:rsidDel="005106B7">
          <w:rPr>
            <w:lang w:val="en-US"/>
          </w:rPr>
          <w:delText xml:space="preserve">access </w:delText>
        </w:r>
      </w:del>
      <w:ins w:id="25" w:author="IEEE" w:date="2010-11-09T08:17:00Z">
        <w:r w:rsidRPr="00FC3352">
          <w:rPr>
            <w:lang w:val="en-US" w:eastAsia="ja-JP"/>
          </w:rPr>
          <w:t>interface</w:t>
        </w:r>
        <w:r w:rsidRPr="00FC3352">
          <w:rPr>
            <w:lang w:val="en-US"/>
          </w:rPr>
          <w:t xml:space="preserve"> </w:t>
        </w:r>
      </w:ins>
      <w:r w:rsidRPr="00FC3352">
        <w:rPr>
          <w:lang w:val="en-US"/>
        </w:rPr>
        <w:t>technology</w:t>
      </w:r>
    </w:p>
    <w:p w:rsidR="001E09D9" w:rsidRDefault="001E09D9" w:rsidP="001E09D9">
      <w:pPr>
        <w:pStyle w:val="Normalaftertitle"/>
        <w:spacing w:before="280"/>
        <w:rPr>
          <w:b/>
          <w:szCs w:val="24"/>
          <w:lang w:val="en-US"/>
        </w:rPr>
      </w:pPr>
    </w:p>
    <w:p w:rsidR="00FC3352" w:rsidRPr="00FC3352" w:rsidRDefault="00FC3352" w:rsidP="001E09D9">
      <w:pPr>
        <w:pStyle w:val="Headingb"/>
        <w:rPr>
          <w:lang w:val="en-US"/>
        </w:rPr>
      </w:pPr>
      <w:r w:rsidRPr="00FC3352">
        <w:rPr>
          <w:lang w:val="en-US"/>
        </w:rPr>
        <w:t>Background</w:t>
      </w:r>
    </w:p>
    <w:p w:rsidR="00FC3352" w:rsidRPr="00FC3352" w:rsidRDefault="00FC3352" w:rsidP="000A2DFF">
      <w:pPr>
        <w:rPr>
          <w:szCs w:val="24"/>
        </w:rPr>
      </w:pPr>
      <w:r w:rsidRPr="00FC3352">
        <w:rPr>
          <w:szCs w:val="24"/>
        </w:rPr>
        <w:t xml:space="preserve">IMT-Advanced is a system with global development activity and the IMT-Advanced terrestrial radio interface specifications identified in this Recommendation have been developed by the ITU in collaboration with the </w:t>
      </w:r>
      <w:r w:rsidRPr="00FC3352">
        <w:rPr>
          <w:b/>
          <w:i/>
          <w:szCs w:val="24"/>
        </w:rPr>
        <w:t>GCS Proponents</w:t>
      </w:r>
      <w:r w:rsidRPr="00FC3352">
        <w:rPr>
          <w:szCs w:val="24"/>
        </w:rPr>
        <w:t xml:space="preserve"> and the </w:t>
      </w:r>
      <w:r w:rsidRPr="00FC3352">
        <w:rPr>
          <w:b/>
          <w:i/>
          <w:szCs w:val="24"/>
        </w:rPr>
        <w:t>Transposing Organizations</w:t>
      </w:r>
      <w:r w:rsidRPr="00FC3352">
        <w:rPr>
          <w:szCs w:val="24"/>
        </w:rPr>
        <w:t xml:space="preserve">. It is noted from </w:t>
      </w:r>
      <w:r w:rsidR="000A2DFF" w:rsidRPr="00FC3352">
        <w:rPr>
          <w:szCs w:val="24"/>
        </w:rPr>
        <w:t>D</w:t>
      </w:r>
      <w:r w:rsidRPr="00FC3352">
        <w:rPr>
          <w:szCs w:val="24"/>
        </w:rPr>
        <w:t>ocument IMT-ADV/24, that:</w:t>
      </w:r>
    </w:p>
    <w:p w:rsidR="00FC3352" w:rsidRPr="00FC3352" w:rsidRDefault="001E09D9" w:rsidP="001E09D9">
      <w:pPr>
        <w:pStyle w:val="enumlev1"/>
      </w:pPr>
      <w:r>
        <w:t>–</w:t>
      </w:r>
      <w:r>
        <w:tab/>
      </w:r>
      <w:r w:rsidR="00FC3352" w:rsidRPr="00FC3352">
        <w:t xml:space="preserve">The </w:t>
      </w:r>
      <w:r w:rsidR="00FC3352" w:rsidRPr="00FC3352">
        <w:rPr>
          <w:b/>
          <w:i/>
        </w:rPr>
        <w:t>GCS Proponent</w:t>
      </w:r>
      <w:r w:rsidR="00FC3352" w:rsidRPr="00FC3352">
        <w:t xml:space="preserve"> must be one of the </w:t>
      </w:r>
      <w:r w:rsidR="00FC3352" w:rsidRPr="00FC3352">
        <w:rPr>
          <w:b/>
          <w:i/>
        </w:rPr>
        <w:t>RIT/SRIT Proponents</w:t>
      </w:r>
      <w:r w:rsidR="00FC3352" w:rsidRPr="00FC3352">
        <w:t xml:space="preserve"> for the relevant technology, </w:t>
      </w:r>
      <w:r w:rsidR="00FC3352" w:rsidRPr="00FC3352">
        <w:rPr>
          <w:b/>
        </w:rPr>
        <w:t>and</w:t>
      </w:r>
      <w:r w:rsidR="00FC3352" w:rsidRPr="00FC3352">
        <w:t xml:space="preserve"> must have legal authority to grant to ITU-R the relevant legal usage rights to the relevant specifications provided within a GCS corresponding to a technology in Recommendation ITU</w:t>
      </w:r>
      <w:r w:rsidR="00FC3352" w:rsidRPr="00FC3352">
        <w:noBreakHyphen/>
        <w:t>R M.[IMT.RSPEC]</w:t>
      </w:r>
      <w:r w:rsidR="000A2DFF">
        <w:t>.</w:t>
      </w:r>
    </w:p>
    <w:p w:rsidR="00FC3352" w:rsidRPr="00FC3352" w:rsidRDefault="001E09D9" w:rsidP="001E09D9">
      <w:pPr>
        <w:pStyle w:val="enumlev1"/>
      </w:pPr>
      <w:r>
        <w:t>–</w:t>
      </w:r>
      <w:r>
        <w:tab/>
      </w:r>
      <w:r w:rsidR="00FC3352" w:rsidRPr="00FC3352">
        <w:t xml:space="preserve">A </w:t>
      </w:r>
      <w:r w:rsidR="00FC3352" w:rsidRPr="00FC3352">
        <w:rPr>
          <w:b/>
          <w:i/>
        </w:rPr>
        <w:t>Transposing Organization</w:t>
      </w:r>
      <w:r w:rsidR="00FC3352" w:rsidRPr="00FC3352">
        <w:t xml:space="preserve"> must have been authorized by the relevant </w:t>
      </w:r>
      <w:r w:rsidR="00FC3352" w:rsidRPr="00FC3352">
        <w:rPr>
          <w:b/>
          <w:i/>
        </w:rPr>
        <w:t>GCS Proponent</w:t>
      </w:r>
      <w:r w:rsidR="00FC3352" w:rsidRPr="00FC3352">
        <w:t xml:space="preserve"> to produce transposed standards for a particular technology, </w:t>
      </w:r>
      <w:r w:rsidR="00FC3352" w:rsidRPr="00FC3352">
        <w:rPr>
          <w:b/>
        </w:rPr>
        <w:t>and</w:t>
      </w:r>
      <w:r w:rsidR="00FC3352" w:rsidRPr="00FC3352">
        <w:t xml:space="preserve"> must have the relevant legal usage rights.</w:t>
      </w:r>
    </w:p>
    <w:p w:rsidR="00FC3352" w:rsidRPr="00FC3352" w:rsidRDefault="00FC3352" w:rsidP="000A2DFF">
      <w:pPr>
        <w:rPr>
          <w:szCs w:val="24"/>
        </w:rPr>
      </w:pPr>
      <w:r w:rsidRPr="00FC3352">
        <w:rPr>
          <w:szCs w:val="24"/>
        </w:rPr>
        <w:t xml:space="preserve">It is further noted that </w:t>
      </w:r>
      <w:r w:rsidRPr="00FC3352">
        <w:rPr>
          <w:b/>
          <w:szCs w:val="24"/>
        </w:rPr>
        <w:t>GCS</w:t>
      </w:r>
      <w:r w:rsidRPr="00FC3352">
        <w:rPr>
          <w:szCs w:val="24"/>
        </w:rPr>
        <w:t xml:space="preserve"> </w:t>
      </w:r>
      <w:r w:rsidRPr="00FC3352">
        <w:rPr>
          <w:b/>
          <w:i/>
          <w:szCs w:val="24"/>
        </w:rPr>
        <w:t>Proponents</w:t>
      </w:r>
      <w:r w:rsidRPr="00FC3352">
        <w:rPr>
          <w:szCs w:val="24"/>
        </w:rPr>
        <w:t xml:space="preserve"> and </w:t>
      </w:r>
      <w:r w:rsidRPr="00FC3352">
        <w:rPr>
          <w:b/>
          <w:i/>
          <w:szCs w:val="24"/>
        </w:rPr>
        <w:t>Transposing Organizations</w:t>
      </w:r>
      <w:r w:rsidRPr="00FC3352">
        <w:rPr>
          <w:szCs w:val="24"/>
        </w:rPr>
        <w:t xml:space="preserve"> must also qualify appropriately under the auspices of Resolution </w:t>
      </w:r>
      <w:r w:rsidR="000A2DFF" w:rsidRPr="00FC3352">
        <w:rPr>
          <w:szCs w:val="24"/>
        </w:rPr>
        <w:t xml:space="preserve">ITU-R </w:t>
      </w:r>
      <w:r w:rsidRPr="00FC3352">
        <w:rPr>
          <w:szCs w:val="24"/>
        </w:rPr>
        <w:t>9-3 and the ITU-R “Guidelines for the contribution of material of other organizations to the work of the Study Groups and for inviting other organizations to take part in the study of specific matters (Resolution ITU-R 9-3)”.</w:t>
      </w:r>
    </w:p>
    <w:p w:rsidR="00FC3352" w:rsidRPr="00FC3352" w:rsidRDefault="00FC3352" w:rsidP="001E09D9">
      <w:pPr>
        <w:rPr>
          <w:szCs w:val="24"/>
        </w:rPr>
      </w:pPr>
      <w:r w:rsidRPr="00FC3352">
        <w:rPr>
          <w:szCs w:val="24"/>
        </w:rPr>
        <w:t xml:space="preserve">The ITU has provided the global and overall framework and requirements, and has developed the Global Core Specification jointly with the </w:t>
      </w:r>
      <w:r w:rsidRPr="00FC3352">
        <w:rPr>
          <w:b/>
          <w:i/>
          <w:szCs w:val="24"/>
        </w:rPr>
        <w:t>GCS Proponent</w:t>
      </w:r>
      <w:r w:rsidRPr="00FC3352">
        <w:rPr>
          <w:szCs w:val="24"/>
        </w:rPr>
        <w:t xml:space="preserve">. The detailed standardization has been undertaken within the recognized </w:t>
      </w:r>
      <w:r w:rsidRPr="00FC3352">
        <w:rPr>
          <w:b/>
          <w:i/>
          <w:szCs w:val="24"/>
        </w:rPr>
        <w:t>Transposing Organizations</w:t>
      </w:r>
      <w:r w:rsidRPr="00FC3352">
        <w:rPr>
          <w:szCs w:val="24"/>
        </w:rPr>
        <w:t xml:space="preserve"> which operate in concert with the </w:t>
      </w:r>
      <w:r w:rsidRPr="00FC3352">
        <w:rPr>
          <w:b/>
          <w:i/>
          <w:szCs w:val="24"/>
        </w:rPr>
        <w:t>GCS Proponent</w:t>
      </w:r>
      <w:r w:rsidRPr="00FC3352">
        <w:rPr>
          <w:szCs w:val="24"/>
        </w:rPr>
        <w:t>. This Recommendation therefore makes extensive use of references to externally developed specifications.</w:t>
      </w:r>
    </w:p>
    <w:p w:rsidR="00FC3352" w:rsidRPr="00FC3352" w:rsidRDefault="00FC3352" w:rsidP="001E09D9">
      <w:pPr>
        <w:rPr>
          <w:szCs w:val="24"/>
        </w:rPr>
      </w:pPr>
      <w:r w:rsidRPr="00FC3352">
        <w:rPr>
          <w:szCs w:val="24"/>
        </w:rPr>
        <w:t>This approach was considered to be the most appropriate solution to enable completion of this Recommendation within the aggressive schedules set by the ITU and by the needs of administrations, operators and manufacturers.</w:t>
      </w:r>
    </w:p>
    <w:p w:rsidR="00FC3352" w:rsidRPr="00FC3352" w:rsidRDefault="00FC3352" w:rsidP="001E09D9">
      <w:pPr>
        <w:rPr>
          <w:szCs w:val="24"/>
        </w:rPr>
      </w:pPr>
      <w:r w:rsidRPr="00FC3352">
        <w:rPr>
          <w:szCs w:val="24"/>
        </w:rPr>
        <w:t>This Recommendation has therefore been constructed to take full advantage of this method of work and to allow the global standardization time</w:t>
      </w:r>
      <w:r w:rsidRPr="00FC3352">
        <w:rPr>
          <w:szCs w:val="24"/>
        </w:rPr>
        <w:noBreakHyphen/>
        <w:t>scales to be maintained. The main body of this Recommendation has been developed by the ITU, with each Annex containing references pointing to the location of the more detailed information.</w:t>
      </w:r>
    </w:p>
    <w:p w:rsidR="00FC3352" w:rsidRPr="00FC3352" w:rsidRDefault="00FC3352" w:rsidP="001E09D9">
      <w:pPr>
        <w:overflowPunct/>
        <w:autoSpaceDE/>
        <w:autoSpaceDN/>
        <w:adjustRightInd/>
        <w:spacing w:before="0"/>
        <w:textAlignment w:val="auto"/>
        <w:rPr>
          <w:szCs w:val="24"/>
        </w:rPr>
      </w:pPr>
      <w:r w:rsidRPr="00FC3352">
        <w:rPr>
          <w:szCs w:val="24"/>
        </w:rPr>
        <w:br w:type="page"/>
      </w:r>
    </w:p>
    <w:p w:rsidR="00FC3352" w:rsidRPr="00FC3352" w:rsidRDefault="00FC3352" w:rsidP="001E09D9">
      <w:pPr>
        <w:rPr>
          <w:szCs w:val="24"/>
        </w:rPr>
      </w:pPr>
      <w:r w:rsidRPr="00FC3352">
        <w:rPr>
          <w:szCs w:val="24"/>
        </w:rPr>
        <w:t xml:space="preserve">This Annex </w:t>
      </w:r>
      <w:ins w:id="26" w:author="IEEE" w:date="2010-11-09T13:22:00Z">
        <w:r w:rsidRPr="00FC3352">
          <w:rPr>
            <w:szCs w:val="24"/>
          </w:rPr>
          <w:t>B</w:t>
        </w:r>
      </w:ins>
      <w:del w:id="27" w:author="IEEE" w:date="2010-11-09T13:22:00Z">
        <w:r w:rsidRPr="00FC3352" w:rsidDel="002E6A56">
          <w:rPr>
            <w:szCs w:val="24"/>
          </w:rPr>
          <w:delText>A</w:delText>
        </w:r>
      </w:del>
      <w:r w:rsidRPr="00FC3352">
        <w:rPr>
          <w:szCs w:val="24"/>
        </w:rPr>
        <w:t xml:space="preserve"> contains the detailed information developed by the ITU and “IEEE” (the </w:t>
      </w:r>
      <w:r w:rsidRPr="00FC3352">
        <w:rPr>
          <w:b/>
          <w:i/>
          <w:szCs w:val="24"/>
        </w:rPr>
        <w:t>GCS Proponent)</w:t>
      </w:r>
      <w:r w:rsidRPr="00FC3352">
        <w:rPr>
          <w:szCs w:val="24"/>
        </w:rPr>
        <w:t xml:space="preserve"> and [TBD] (the </w:t>
      </w:r>
      <w:r w:rsidRPr="00FC3352">
        <w:rPr>
          <w:b/>
          <w:i/>
          <w:szCs w:val="24"/>
        </w:rPr>
        <w:t>Transposing Organizations)</w:t>
      </w:r>
      <w:r w:rsidRPr="00FC3352">
        <w:rPr>
          <w:szCs w:val="24"/>
        </w:rPr>
        <w:t>. Such use of referencing has enabled timely completion of the high-level elements of this Recommendation, with change control procedures, transposition, and public enquiry procedures being undertaken within the external organization.</w:t>
      </w:r>
    </w:p>
    <w:p w:rsidR="00FC3352" w:rsidRPr="00FC3352" w:rsidRDefault="00FC3352" w:rsidP="001E09D9">
      <w:pPr>
        <w:rPr>
          <w:szCs w:val="24"/>
        </w:rPr>
      </w:pPr>
      <w:r w:rsidRPr="00FC3352">
        <w:rPr>
          <w:szCs w:val="24"/>
        </w:rPr>
        <w:t xml:space="preserve">The detailed specifications received from “IEEE” (the </w:t>
      </w:r>
      <w:r w:rsidRPr="00FC3352">
        <w:rPr>
          <w:b/>
          <w:i/>
          <w:szCs w:val="24"/>
        </w:rPr>
        <w:t>GCS Proponent)</w:t>
      </w:r>
      <w:r w:rsidRPr="00FC3352">
        <w:rPr>
          <w:szCs w:val="24"/>
        </w:rPr>
        <w:t xml:space="preserve"> and [TBD] (the </w:t>
      </w:r>
      <w:r w:rsidRPr="00FC3352">
        <w:rPr>
          <w:b/>
          <w:i/>
          <w:szCs w:val="24"/>
        </w:rPr>
        <w:t>Transposing Organizations)</w:t>
      </w:r>
      <w:r w:rsidRPr="00FC3352">
        <w:rPr>
          <w:szCs w:val="24"/>
        </w:rPr>
        <w:t xml:space="preserve"> have generally been adopted unchanged, recognizing the need to minimize duplication of work, and the need to facilitate and support an on-going maintenance and update process.</w:t>
      </w:r>
    </w:p>
    <w:p w:rsidR="00FC3352" w:rsidRPr="00FC3352" w:rsidRDefault="00FC3352" w:rsidP="001E09D9">
      <w:pPr>
        <w:rPr>
          <w:szCs w:val="24"/>
        </w:rPr>
      </w:pPr>
      <w:r w:rsidRPr="00FC3352">
        <w:rPr>
          <w:szCs w:val="24"/>
        </w:rPr>
        <w:t>This general agreement, that the detailed specifications of the radio interface should to a large extent be achieved by reference to the work of external organizations, highlights not only the ITU’s significant role as a catalyst in stimulating, coordinating and facilitating the development of advanced telecommunications technologies, but also its forward-looking and flexible approach to the development of this and other telecommunications standards for the 21</w:t>
      </w:r>
      <w:r w:rsidRPr="00FC3352">
        <w:rPr>
          <w:szCs w:val="24"/>
          <w:vertAlign w:val="superscript"/>
        </w:rPr>
        <w:t>st</w:t>
      </w:r>
      <w:r w:rsidRPr="00FC3352">
        <w:rPr>
          <w:szCs w:val="24"/>
        </w:rPr>
        <w:t xml:space="preserve"> century.</w:t>
      </w:r>
    </w:p>
    <w:p w:rsidR="00FC3352" w:rsidRPr="00FC3352" w:rsidRDefault="00FC3352" w:rsidP="00B37620">
      <w:pPr>
        <w:rPr>
          <w:szCs w:val="24"/>
          <w:lang w:eastAsia="ja-JP"/>
        </w:rPr>
      </w:pPr>
      <w:r w:rsidRPr="00FC3352">
        <w:rPr>
          <w:szCs w:val="24"/>
        </w:rPr>
        <w:t>A more detailed understanding of the process for the development of this Recommendation may be found in Document IMT-ADV/24.</w:t>
      </w:r>
    </w:p>
    <w:p w:rsidR="00FC3352" w:rsidRPr="00FC3352" w:rsidRDefault="00FC3352" w:rsidP="001E09D9">
      <w:pPr>
        <w:pStyle w:val="Heading2"/>
        <w:rPr>
          <w:lang w:val="en-US"/>
        </w:rPr>
      </w:pPr>
      <w:r w:rsidRPr="00FC3352">
        <w:rPr>
          <w:lang w:val="en-US"/>
        </w:rPr>
        <w:t>B.1</w:t>
      </w:r>
      <w:r w:rsidRPr="00FC3352">
        <w:rPr>
          <w:lang w:val="en-US"/>
        </w:rPr>
        <w:tab/>
        <w:t>Overview of the radio interface technology</w:t>
      </w:r>
    </w:p>
    <w:p w:rsidR="00FC3352" w:rsidRPr="00FC3352" w:rsidRDefault="00FC3352" w:rsidP="001E09D9">
      <w:pPr>
        <w:ind w:right="-142"/>
        <w:rPr>
          <w:i/>
          <w:iCs/>
          <w:szCs w:val="24"/>
          <w:lang w:val="en-US"/>
        </w:rPr>
      </w:pPr>
      <w:r w:rsidRPr="00FC3352">
        <w:rPr>
          <w:i/>
          <w:iCs/>
          <w:szCs w:val="24"/>
          <w:highlight w:val="yellow"/>
          <w:lang w:val="en-US"/>
        </w:rPr>
        <w:t xml:space="preserve">[Editor’s Note: to be filled GCS Proponents’ input(s) – the text is anticipated to be </w:t>
      </w:r>
      <w:proofErr w:type="spellStart"/>
      <w:r w:rsidRPr="00FC3352">
        <w:rPr>
          <w:i/>
          <w:iCs/>
          <w:szCs w:val="24"/>
          <w:highlight w:val="yellow"/>
          <w:lang w:val="en-US"/>
        </w:rPr>
        <w:t>approx</w:t>
      </w:r>
      <w:proofErr w:type="spellEnd"/>
      <w:r w:rsidRPr="00FC3352">
        <w:rPr>
          <w:i/>
          <w:iCs/>
          <w:szCs w:val="24"/>
          <w:highlight w:val="yellow"/>
          <w:lang w:val="en-US"/>
        </w:rPr>
        <w:t xml:space="preserve"> 10 pages]</w:t>
      </w:r>
    </w:p>
    <w:p w:rsidR="00FC3352" w:rsidRPr="00FC3352" w:rsidRDefault="00FC3352" w:rsidP="001E09D9">
      <w:pPr>
        <w:rPr>
          <w:szCs w:val="24"/>
          <w:lang w:val="en-US" w:eastAsia="ja-JP"/>
        </w:rPr>
      </w:pPr>
      <w:r w:rsidRPr="00FC3352">
        <w:rPr>
          <w:szCs w:val="24"/>
          <w:lang w:val="en-US" w:eastAsia="ja-JP"/>
        </w:rPr>
        <w:t xml:space="preserve">The </w:t>
      </w:r>
      <w:proofErr w:type="spellStart"/>
      <w:r w:rsidRPr="00FC3352">
        <w:rPr>
          <w:szCs w:val="24"/>
          <w:lang w:val="en-US" w:eastAsia="ja-JP"/>
        </w:rPr>
        <w:t>WirelessMAN</w:t>
      </w:r>
      <w:proofErr w:type="spellEnd"/>
      <w:r w:rsidRPr="00FC3352">
        <w:rPr>
          <w:szCs w:val="24"/>
          <w:lang w:val="en-US" w:eastAsia="ja-JP"/>
        </w:rPr>
        <w:t xml:space="preserve">-Advanced radio interface specification is developed by IEEE. A complete end-to-end specification based on </w:t>
      </w:r>
      <w:proofErr w:type="spellStart"/>
      <w:r w:rsidRPr="00FC3352">
        <w:rPr>
          <w:szCs w:val="24"/>
          <w:lang w:val="en-US" w:eastAsia="ja-JP"/>
        </w:rPr>
        <w:t>WirelessMAN</w:t>
      </w:r>
      <w:proofErr w:type="spellEnd"/>
      <w:r w:rsidRPr="00FC3352">
        <w:rPr>
          <w:szCs w:val="24"/>
          <w:lang w:val="en-US" w:eastAsia="ja-JP"/>
        </w:rPr>
        <w:t xml:space="preserve">-Advanced, developed by the </w:t>
      </w:r>
      <w:proofErr w:type="spellStart"/>
      <w:r w:rsidRPr="00FC3352">
        <w:rPr>
          <w:szCs w:val="24"/>
          <w:lang w:val="en-US" w:eastAsia="ja-JP"/>
        </w:rPr>
        <w:t>WiMAX</w:t>
      </w:r>
      <w:proofErr w:type="spellEnd"/>
      <w:r w:rsidRPr="00FC3352">
        <w:rPr>
          <w:szCs w:val="24"/>
          <w:lang w:val="en-US" w:eastAsia="ja-JP"/>
        </w:rPr>
        <w:t xml:space="preserve"> Forum, is called </w:t>
      </w:r>
      <w:proofErr w:type="spellStart"/>
      <w:r w:rsidRPr="00FC3352">
        <w:rPr>
          <w:szCs w:val="24"/>
          <w:lang w:val="en-US" w:eastAsia="ja-JP"/>
        </w:rPr>
        <w:t>WiMAX</w:t>
      </w:r>
      <w:proofErr w:type="spellEnd"/>
      <w:r w:rsidRPr="00FC3352">
        <w:rPr>
          <w:szCs w:val="24"/>
          <w:lang w:val="en-US" w:eastAsia="ja-JP"/>
        </w:rPr>
        <w:t xml:space="preserve"> 2.</w:t>
      </w:r>
    </w:p>
    <w:p w:rsidR="00FC3352" w:rsidRPr="00FC3352" w:rsidRDefault="00FC3352" w:rsidP="001E09D9">
      <w:pPr>
        <w:rPr>
          <w:szCs w:val="24"/>
          <w:lang w:val="en-US" w:eastAsia="ja-JP"/>
        </w:rPr>
      </w:pPr>
      <w:r w:rsidRPr="00FC3352">
        <w:rPr>
          <w:szCs w:val="24"/>
          <w:lang w:val="en-US"/>
        </w:rPr>
        <w:t xml:space="preserve">The following clauses provide an overview of the </w:t>
      </w:r>
      <w:proofErr w:type="spellStart"/>
      <w:r w:rsidRPr="00FC3352">
        <w:rPr>
          <w:szCs w:val="24"/>
          <w:lang w:val="en-US"/>
        </w:rPr>
        <w:t>WirelessMAN</w:t>
      </w:r>
      <w:proofErr w:type="spellEnd"/>
      <w:r w:rsidRPr="00FC3352">
        <w:rPr>
          <w:szCs w:val="24"/>
          <w:lang w:val="en-US"/>
        </w:rPr>
        <w:t>-Advanced radio interface technology.</w:t>
      </w:r>
    </w:p>
    <w:p w:rsidR="00FC3352" w:rsidRPr="00FC3352" w:rsidRDefault="00FC3352" w:rsidP="001E09D9">
      <w:pPr>
        <w:pStyle w:val="Heading3"/>
        <w:rPr>
          <w:lang w:eastAsia="ja-JP"/>
        </w:rPr>
      </w:pPr>
      <w:bookmarkStart w:id="28" w:name="_Toc246688698"/>
      <w:r w:rsidRPr="00FC3352">
        <w:t>B.1.</w:t>
      </w:r>
      <w:r w:rsidRPr="00FC3352">
        <w:rPr>
          <w:lang w:eastAsia="ja-JP"/>
        </w:rPr>
        <w:t>1</w:t>
      </w:r>
      <w:r w:rsidR="001E09D9">
        <w:tab/>
      </w:r>
      <w:r w:rsidRPr="00FC3352">
        <w:t xml:space="preserve">Overview of </w:t>
      </w:r>
      <w:r w:rsidR="001E09D9" w:rsidRPr="00FC3352">
        <w:t>p</w:t>
      </w:r>
      <w:r w:rsidRPr="00FC3352">
        <w:t xml:space="preserve">hysical </w:t>
      </w:r>
      <w:r w:rsidR="001E09D9" w:rsidRPr="00FC3352">
        <w:t>l</w:t>
      </w:r>
      <w:r w:rsidRPr="00FC3352">
        <w:t>ayer</w:t>
      </w:r>
      <w:bookmarkEnd w:id="28"/>
    </w:p>
    <w:p w:rsidR="00FC3352" w:rsidRPr="00FC3352" w:rsidRDefault="00FC3352" w:rsidP="001E09D9">
      <w:pPr>
        <w:rPr>
          <w:szCs w:val="24"/>
          <w:lang w:eastAsia="ja-JP"/>
        </w:rPr>
      </w:pPr>
      <w:r w:rsidRPr="00FC3352">
        <w:rPr>
          <w:szCs w:val="24"/>
          <w:lang w:eastAsia="ko-KR"/>
        </w:rPr>
        <w:t xml:space="preserve">The following sections </w:t>
      </w:r>
      <w:r w:rsidRPr="00FC3352">
        <w:rPr>
          <w:szCs w:val="24"/>
          <w:lang w:eastAsia="ja-JP"/>
        </w:rPr>
        <w:t>highlights</w:t>
      </w:r>
      <w:r w:rsidRPr="00FC3352">
        <w:rPr>
          <w:szCs w:val="24"/>
          <w:lang w:eastAsia="ko-KR"/>
        </w:rPr>
        <w:t xml:space="preserve"> selected </w:t>
      </w:r>
      <w:r w:rsidRPr="00FC3352">
        <w:rPr>
          <w:szCs w:val="24"/>
          <w:lang w:eastAsia="ja-JP"/>
        </w:rPr>
        <w:t>physical layer (PHY)</w:t>
      </w:r>
      <w:r w:rsidRPr="00FC3352">
        <w:rPr>
          <w:szCs w:val="24"/>
          <w:lang w:eastAsia="ko-KR"/>
        </w:rPr>
        <w:t xml:space="preserve"> features.</w:t>
      </w:r>
    </w:p>
    <w:p w:rsidR="00FC3352" w:rsidRPr="00FC3352" w:rsidRDefault="00FC3352" w:rsidP="001E09D9">
      <w:pPr>
        <w:pStyle w:val="Heading4"/>
        <w:rPr>
          <w:lang w:eastAsia="ja-JP"/>
        </w:rPr>
      </w:pPr>
      <w:bookmarkStart w:id="29" w:name="_Toc246688699"/>
      <w:r w:rsidRPr="00FC3352">
        <w:t>B.1.</w:t>
      </w:r>
      <w:r w:rsidRPr="00FC3352">
        <w:rPr>
          <w:lang w:eastAsia="ja-JP"/>
        </w:rPr>
        <w:t>1</w:t>
      </w:r>
      <w:r w:rsidR="001E09D9">
        <w:t>.1</w:t>
      </w:r>
      <w:r w:rsidR="001E09D9">
        <w:tab/>
      </w:r>
      <w:r w:rsidRPr="00FC3352">
        <w:t xml:space="preserve">Multiple </w:t>
      </w:r>
      <w:r w:rsidR="001E09D9" w:rsidRPr="00FC3352">
        <w:t>a</w:t>
      </w:r>
      <w:r w:rsidRPr="00FC3352">
        <w:t xml:space="preserve">ccess </w:t>
      </w:r>
      <w:r w:rsidR="001E09D9" w:rsidRPr="00FC3352">
        <w:t>s</w:t>
      </w:r>
      <w:r w:rsidRPr="00FC3352">
        <w:t>cheme</w:t>
      </w:r>
      <w:bookmarkEnd w:id="29"/>
    </w:p>
    <w:p w:rsidR="00FC3352" w:rsidRPr="00FC3352" w:rsidRDefault="00FC3352" w:rsidP="001E09D9">
      <w:pPr>
        <w:rPr>
          <w:bCs/>
          <w:szCs w:val="24"/>
        </w:rPr>
      </w:pPr>
      <w:proofErr w:type="spellStart"/>
      <w:r w:rsidRPr="00FC3352">
        <w:rPr>
          <w:szCs w:val="24"/>
          <w:lang w:val="en-US"/>
        </w:rPr>
        <w:t>WirelessMAN</w:t>
      </w:r>
      <w:proofErr w:type="spellEnd"/>
      <w:r w:rsidRPr="00FC3352">
        <w:rPr>
          <w:szCs w:val="24"/>
          <w:lang w:val="en-US"/>
        </w:rPr>
        <w:t>-Advanced</w:t>
      </w:r>
      <w:r w:rsidRPr="00FC3352">
        <w:rPr>
          <w:szCs w:val="24"/>
        </w:rPr>
        <w:t xml:space="preserve"> uses OFDMA as the multiple-access scheme in downlink </w:t>
      </w:r>
      <w:r w:rsidRPr="00FC3352">
        <w:rPr>
          <w:szCs w:val="24"/>
          <w:lang w:eastAsia="ja-JP"/>
        </w:rPr>
        <w:t xml:space="preserve">(DL) </w:t>
      </w:r>
      <w:r w:rsidRPr="00FC3352">
        <w:rPr>
          <w:szCs w:val="24"/>
        </w:rPr>
        <w:t>and uplink</w:t>
      </w:r>
      <w:r w:rsidRPr="00FC3352">
        <w:rPr>
          <w:szCs w:val="24"/>
          <w:lang w:eastAsia="ja-JP"/>
        </w:rPr>
        <w:t xml:space="preserve"> (UL)</w:t>
      </w:r>
      <w:r w:rsidRPr="00FC3352">
        <w:rPr>
          <w:szCs w:val="24"/>
        </w:rPr>
        <w:t>. It further supports both TDD and FDD duplex schemes including H-FDD operation of the mobile stations</w:t>
      </w:r>
      <w:r w:rsidRPr="00FC3352">
        <w:rPr>
          <w:szCs w:val="24"/>
          <w:lang w:eastAsia="ja-JP"/>
        </w:rPr>
        <w:t xml:space="preserve"> (MSs)</w:t>
      </w:r>
      <w:r w:rsidRPr="00FC3352">
        <w:rPr>
          <w:szCs w:val="24"/>
        </w:rPr>
        <w:t xml:space="preserve"> in the FDD networks. The frame structure attributes and baseband processing are common for both duplex schemes. The OFDMA parameters are summarized in Table 1. </w:t>
      </w:r>
      <w:proofErr w:type="spellStart"/>
      <w:r w:rsidRPr="00FC3352">
        <w:rPr>
          <w:szCs w:val="24"/>
          <w:lang w:eastAsia="ja-JP"/>
        </w:rPr>
        <w:t>WirelessMAN</w:t>
      </w:r>
      <w:proofErr w:type="spellEnd"/>
      <w:r w:rsidRPr="00FC3352">
        <w:rPr>
          <w:szCs w:val="24"/>
          <w:lang w:eastAsia="ja-JP"/>
        </w:rPr>
        <w:t>-Advanced also supports wider channel bandwidths, up to 1</w:t>
      </w:r>
      <w:r w:rsidRPr="00FC3352">
        <w:rPr>
          <w:rFonts w:eastAsia="MS Mincho"/>
          <w:szCs w:val="24"/>
          <w:lang w:eastAsia="ja-JP"/>
        </w:rPr>
        <w:t>6</w:t>
      </w:r>
      <w:r w:rsidRPr="00FC3352">
        <w:rPr>
          <w:szCs w:val="24"/>
          <w:lang w:eastAsia="ja-JP"/>
        </w:rPr>
        <w:t xml:space="preserve">0 MHz, with </w:t>
      </w:r>
      <w:r w:rsidRPr="00FC3352">
        <w:rPr>
          <w:rFonts w:eastAsia="MS Mincho"/>
          <w:szCs w:val="24"/>
          <w:lang w:eastAsia="ja-JP"/>
        </w:rPr>
        <w:t>carrier aggregation</w:t>
      </w:r>
      <w:r w:rsidRPr="00FC3352">
        <w:rPr>
          <w:szCs w:val="24"/>
          <w:lang w:eastAsia="ja-JP"/>
        </w:rPr>
        <w:t xml:space="preserve">. </w:t>
      </w:r>
      <w:r w:rsidRPr="00FC3352">
        <w:rPr>
          <w:szCs w:val="24"/>
        </w:rPr>
        <w:t xml:space="preserve">In Table 1, TTG and RTG denote </w:t>
      </w:r>
      <w:r w:rsidRPr="00FC3352">
        <w:rPr>
          <w:bCs/>
          <w:szCs w:val="24"/>
        </w:rPr>
        <w:t>transmit/receive and receive/transmit transition gaps, respectively.</w:t>
      </w:r>
    </w:p>
    <w:p w:rsidR="001E09D9" w:rsidRDefault="001E09D9">
      <w:pPr>
        <w:tabs>
          <w:tab w:val="clear" w:pos="1134"/>
          <w:tab w:val="clear" w:pos="1871"/>
          <w:tab w:val="clear" w:pos="2268"/>
        </w:tabs>
        <w:overflowPunct/>
        <w:autoSpaceDE/>
        <w:autoSpaceDN/>
        <w:adjustRightInd/>
        <w:spacing w:before="0"/>
        <w:textAlignment w:val="auto"/>
        <w:rPr>
          <w:caps/>
          <w:sz w:val="20"/>
        </w:rPr>
      </w:pPr>
      <w:r>
        <w:br w:type="page"/>
      </w:r>
    </w:p>
    <w:p w:rsidR="001E09D9" w:rsidRDefault="001E09D9" w:rsidP="001E09D9">
      <w:pPr>
        <w:pStyle w:val="TableNo"/>
      </w:pPr>
      <w:r>
        <w:t>Table 1</w:t>
      </w:r>
    </w:p>
    <w:p w:rsidR="00FC3352" w:rsidRPr="00FC3352" w:rsidRDefault="00FC3352" w:rsidP="001E09D9">
      <w:pPr>
        <w:pStyle w:val="Tabletitle"/>
      </w:pPr>
      <w:r w:rsidRPr="00FC3352">
        <w:t>OFDMA Parameters</w:t>
      </w:r>
    </w:p>
    <w:tbl>
      <w:tblPr>
        <w:tblW w:w="0" w:type="auto"/>
        <w:jc w:val="center"/>
        <w:tblInd w:w="24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29" w:type="dxa"/>
          <w:bottom w:w="29" w:type="dxa"/>
          <w:right w:w="29" w:type="dxa"/>
        </w:tblCellMar>
        <w:tblLook w:val="01E0" w:firstRow="1" w:lastRow="1" w:firstColumn="1" w:lastColumn="1" w:noHBand="0" w:noVBand="0"/>
      </w:tblPr>
      <w:tblGrid>
        <w:gridCol w:w="951"/>
        <w:gridCol w:w="470"/>
        <w:gridCol w:w="1930"/>
        <w:gridCol w:w="708"/>
        <w:gridCol w:w="458"/>
        <w:gridCol w:w="508"/>
        <w:gridCol w:w="708"/>
        <w:gridCol w:w="708"/>
      </w:tblGrid>
      <w:tr w:rsidR="00FC3352" w:rsidRPr="00FC3352" w:rsidTr="001E09D9">
        <w:trPr>
          <w:trHeight w:val="20"/>
          <w:jc w:val="center"/>
        </w:trPr>
        <w:tc>
          <w:tcPr>
            <w:tcW w:w="0" w:type="auto"/>
            <w:gridSpan w:val="3"/>
            <w:shd w:val="clear" w:color="auto" w:fill="D9D9D9"/>
            <w:vAlign w:val="center"/>
          </w:tcPr>
          <w:p w:rsidR="00FC3352" w:rsidRPr="00FC3352" w:rsidRDefault="00FC3352" w:rsidP="001E09D9">
            <w:pPr>
              <w:pStyle w:val="Tabletext"/>
              <w:rPr>
                <w:lang w:eastAsia="zh-CN"/>
              </w:rPr>
            </w:pPr>
            <w:r w:rsidRPr="00FC3352">
              <w:rPr>
                <w:lang w:eastAsia="zh-CN"/>
              </w:rPr>
              <w:t>Nominal channel bandwidth (MHz)</w:t>
            </w:r>
          </w:p>
        </w:tc>
        <w:tc>
          <w:tcPr>
            <w:tcW w:w="0" w:type="auto"/>
            <w:vAlign w:val="center"/>
          </w:tcPr>
          <w:p w:rsidR="00FC3352" w:rsidRPr="00FC3352" w:rsidRDefault="00FC3352" w:rsidP="00B37620">
            <w:pPr>
              <w:pStyle w:val="Tabletext"/>
              <w:jc w:val="center"/>
              <w:rPr>
                <w:lang w:eastAsia="zh-CN"/>
              </w:rPr>
            </w:pPr>
            <w:r w:rsidRPr="00FC3352">
              <w:rPr>
                <w:lang w:eastAsia="zh-CN"/>
              </w:rPr>
              <w:t>5</w:t>
            </w:r>
          </w:p>
        </w:tc>
        <w:tc>
          <w:tcPr>
            <w:tcW w:w="0" w:type="auto"/>
            <w:vAlign w:val="center"/>
          </w:tcPr>
          <w:p w:rsidR="00FC3352" w:rsidRPr="00FC3352" w:rsidRDefault="00FC3352" w:rsidP="00B37620">
            <w:pPr>
              <w:pStyle w:val="Tabletext"/>
              <w:jc w:val="center"/>
              <w:rPr>
                <w:lang w:eastAsia="zh-CN"/>
              </w:rPr>
            </w:pPr>
            <w:r w:rsidRPr="00FC3352">
              <w:rPr>
                <w:lang w:eastAsia="zh-CN"/>
              </w:rPr>
              <w:t>7</w:t>
            </w:r>
          </w:p>
        </w:tc>
        <w:tc>
          <w:tcPr>
            <w:tcW w:w="0" w:type="auto"/>
            <w:vAlign w:val="center"/>
          </w:tcPr>
          <w:p w:rsidR="00FC3352" w:rsidRPr="00FC3352" w:rsidRDefault="00FC3352" w:rsidP="00B37620">
            <w:pPr>
              <w:pStyle w:val="Tabletext"/>
              <w:jc w:val="center"/>
              <w:rPr>
                <w:lang w:eastAsia="zh-CN"/>
              </w:rPr>
            </w:pPr>
            <w:r w:rsidRPr="00FC3352">
              <w:rPr>
                <w:lang w:eastAsia="zh-CN"/>
              </w:rPr>
              <w:t>8.75</w:t>
            </w:r>
          </w:p>
        </w:tc>
        <w:tc>
          <w:tcPr>
            <w:tcW w:w="0" w:type="auto"/>
            <w:vAlign w:val="center"/>
          </w:tcPr>
          <w:p w:rsidR="00FC3352" w:rsidRPr="00FC3352" w:rsidRDefault="00FC3352" w:rsidP="00B37620">
            <w:pPr>
              <w:pStyle w:val="Tabletext"/>
              <w:jc w:val="center"/>
              <w:rPr>
                <w:lang w:eastAsia="zh-CN"/>
              </w:rPr>
            </w:pPr>
            <w:r w:rsidRPr="00FC3352">
              <w:rPr>
                <w:lang w:eastAsia="zh-CN"/>
              </w:rPr>
              <w:t>10</w:t>
            </w:r>
          </w:p>
        </w:tc>
        <w:tc>
          <w:tcPr>
            <w:tcW w:w="0" w:type="auto"/>
            <w:vAlign w:val="center"/>
          </w:tcPr>
          <w:p w:rsidR="00FC3352" w:rsidRPr="00FC3352" w:rsidRDefault="00FC3352" w:rsidP="00B37620">
            <w:pPr>
              <w:pStyle w:val="Tabletext"/>
              <w:jc w:val="center"/>
              <w:rPr>
                <w:lang w:eastAsia="zh-CN"/>
              </w:rPr>
            </w:pPr>
            <w:r w:rsidRPr="00FC3352">
              <w:rPr>
                <w:lang w:eastAsia="zh-CN"/>
              </w:rPr>
              <w:t>20</w:t>
            </w:r>
          </w:p>
        </w:tc>
      </w:tr>
      <w:tr w:rsidR="00FC3352" w:rsidRPr="00FC3352" w:rsidTr="001E09D9">
        <w:trPr>
          <w:trHeight w:val="20"/>
          <w:jc w:val="center"/>
        </w:trPr>
        <w:tc>
          <w:tcPr>
            <w:tcW w:w="0" w:type="auto"/>
            <w:gridSpan w:val="3"/>
            <w:shd w:val="clear" w:color="auto" w:fill="D9D9D9"/>
            <w:vAlign w:val="center"/>
          </w:tcPr>
          <w:p w:rsidR="00FC3352" w:rsidRPr="00FC3352" w:rsidRDefault="00FC3352" w:rsidP="001E09D9">
            <w:pPr>
              <w:pStyle w:val="Tabletext"/>
              <w:rPr>
                <w:lang w:eastAsia="zh-CN"/>
              </w:rPr>
            </w:pPr>
            <w:r w:rsidRPr="00FC3352">
              <w:rPr>
                <w:lang w:eastAsia="zh-CN"/>
              </w:rPr>
              <w:t>Sampling factor</w:t>
            </w:r>
          </w:p>
        </w:tc>
        <w:tc>
          <w:tcPr>
            <w:tcW w:w="0" w:type="auto"/>
            <w:vAlign w:val="center"/>
          </w:tcPr>
          <w:p w:rsidR="00FC3352" w:rsidRPr="00FC3352" w:rsidRDefault="00FC3352" w:rsidP="00B37620">
            <w:pPr>
              <w:pStyle w:val="Tabletext"/>
              <w:jc w:val="center"/>
              <w:rPr>
                <w:lang w:eastAsia="zh-CN"/>
              </w:rPr>
            </w:pPr>
            <w:r w:rsidRPr="00FC3352">
              <w:rPr>
                <w:lang w:eastAsia="zh-CN"/>
              </w:rPr>
              <w:t>28/25</w:t>
            </w:r>
          </w:p>
        </w:tc>
        <w:tc>
          <w:tcPr>
            <w:tcW w:w="0" w:type="auto"/>
            <w:vAlign w:val="center"/>
          </w:tcPr>
          <w:p w:rsidR="00FC3352" w:rsidRPr="00FC3352" w:rsidRDefault="00FC3352" w:rsidP="00B37620">
            <w:pPr>
              <w:pStyle w:val="Tabletext"/>
              <w:jc w:val="center"/>
              <w:rPr>
                <w:lang w:eastAsia="zh-CN"/>
              </w:rPr>
            </w:pPr>
            <w:r w:rsidRPr="00FC3352">
              <w:rPr>
                <w:lang w:eastAsia="zh-CN"/>
              </w:rPr>
              <w:t>8/7</w:t>
            </w:r>
          </w:p>
        </w:tc>
        <w:tc>
          <w:tcPr>
            <w:tcW w:w="0" w:type="auto"/>
            <w:vAlign w:val="center"/>
          </w:tcPr>
          <w:p w:rsidR="00FC3352" w:rsidRPr="00FC3352" w:rsidRDefault="00FC3352" w:rsidP="00B37620">
            <w:pPr>
              <w:pStyle w:val="Tabletext"/>
              <w:jc w:val="center"/>
              <w:rPr>
                <w:lang w:eastAsia="zh-CN"/>
              </w:rPr>
            </w:pPr>
            <w:r w:rsidRPr="00FC3352">
              <w:rPr>
                <w:lang w:eastAsia="zh-CN"/>
              </w:rPr>
              <w:t>8/7</w:t>
            </w:r>
          </w:p>
        </w:tc>
        <w:tc>
          <w:tcPr>
            <w:tcW w:w="0" w:type="auto"/>
            <w:vAlign w:val="center"/>
          </w:tcPr>
          <w:p w:rsidR="00FC3352" w:rsidRPr="00FC3352" w:rsidRDefault="00FC3352" w:rsidP="00B37620">
            <w:pPr>
              <w:pStyle w:val="Tabletext"/>
              <w:jc w:val="center"/>
              <w:rPr>
                <w:lang w:eastAsia="zh-CN"/>
              </w:rPr>
            </w:pPr>
            <w:r w:rsidRPr="00FC3352">
              <w:rPr>
                <w:lang w:eastAsia="zh-CN"/>
              </w:rPr>
              <w:t>28/25</w:t>
            </w:r>
          </w:p>
        </w:tc>
        <w:tc>
          <w:tcPr>
            <w:tcW w:w="0" w:type="auto"/>
            <w:vAlign w:val="center"/>
          </w:tcPr>
          <w:p w:rsidR="00FC3352" w:rsidRPr="00FC3352" w:rsidRDefault="00FC3352" w:rsidP="00B37620">
            <w:pPr>
              <w:pStyle w:val="Tabletext"/>
              <w:jc w:val="center"/>
              <w:rPr>
                <w:lang w:eastAsia="zh-CN"/>
              </w:rPr>
            </w:pPr>
            <w:r w:rsidRPr="00FC3352">
              <w:rPr>
                <w:lang w:eastAsia="zh-CN"/>
              </w:rPr>
              <w:t>28/25</w:t>
            </w:r>
          </w:p>
        </w:tc>
      </w:tr>
      <w:tr w:rsidR="00FC3352" w:rsidRPr="00FC3352" w:rsidTr="001E09D9">
        <w:trPr>
          <w:trHeight w:val="20"/>
          <w:jc w:val="center"/>
        </w:trPr>
        <w:tc>
          <w:tcPr>
            <w:tcW w:w="0" w:type="auto"/>
            <w:gridSpan w:val="3"/>
            <w:shd w:val="clear" w:color="auto" w:fill="D9D9D9"/>
            <w:vAlign w:val="center"/>
          </w:tcPr>
          <w:p w:rsidR="00FC3352" w:rsidRPr="00FC3352" w:rsidRDefault="00FC3352" w:rsidP="001E09D9">
            <w:pPr>
              <w:pStyle w:val="Tabletext"/>
              <w:rPr>
                <w:lang w:eastAsia="zh-CN"/>
              </w:rPr>
            </w:pPr>
            <w:r w:rsidRPr="00FC3352">
              <w:rPr>
                <w:lang w:eastAsia="zh-CN"/>
              </w:rPr>
              <w:t>Sampling frequency (MHz)</w:t>
            </w:r>
          </w:p>
        </w:tc>
        <w:tc>
          <w:tcPr>
            <w:tcW w:w="0" w:type="auto"/>
            <w:vAlign w:val="center"/>
          </w:tcPr>
          <w:p w:rsidR="00FC3352" w:rsidRPr="00FC3352" w:rsidRDefault="00FC3352" w:rsidP="00B37620">
            <w:pPr>
              <w:pStyle w:val="Tabletext"/>
              <w:jc w:val="center"/>
              <w:rPr>
                <w:lang w:eastAsia="zh-CN"/>
              </w:rPr>
            </w:pPr>
            <w:r w:rsidRPr="00FC3352">
              <w:rPr>
                <w:lang w:eastAsia="zh-CN"/>
              </w:rPr>
              <w:t>5.6</w:t>
            </w:r>
          </w:p>
        </w:tc>
        <w:tc>
          <w:tcPr>
            <w:tcW w:w="0" w:type="auto"/>
            <w:vAlign w:val="center"/>
          </w:tcPr>
          <w:p w:rsidR="00FC3352" w:rsidRPr="00FC3352" w:rsidRDefault="00FC3352" w:rsidP="00B37620">
            <w:pPr>
              <w:pStyle w:val="Tabletext"/>
              <w:jc w:val="center"/>
              <w:rPr>
                <w:lang w:eastAsia="zh-CN"/>
              </w:rPr>
            </w:pPr>
            <w:r w:rsidRPr="00FC3352">
              <w:rPr>
                <w:lang w:eastAsia="zh-CN"/>
              </w:rPr>
              <w:t>8</w:t>
            </w:r>
          </w:p>
        </w:tc>
        <w:tc>
          <w:tcPr>
            <w:tcW w:w="0" w:type="auto"/>
            <w:vAlign w:val="center"/>
          </w:tcPr>
          <w:p w:rsidR="00FC3352" w:rsidRPr="00FC3352" w:rsidRDefault="00FC3352" w:rsidP="00B37620">
            <w:pPr>
              <w:pStyle w:val="Tabletext"/>
              <w:jc w:val="center"/>
              <w:rPr>
                <w:lang w:eastAsia="zh-CN"/>
              </w:rPr>
            </w:pPr>
            <w:r w:rsidRPr="00FC3352">
              <w:rPr>
                <w:lang w:eastAsia="zh-CN"/>
              </w:rPr>
              <w:t>10</w:t>
            </w:r>
          </w:p>
        </w:tc>
        <w:tc>
          <w:tcPr>
            <w:tcW w:w="0" w:type="auto"/>
            <w:vAlign w:val="center"/>
          </w:tcPr>
          <w:p w:rsidR="00FC3352" w:rsidRPr="00FC3352" w:rsidRDefault="00FC3352" w:rsidP="00B37620">
            <w:pPr>
              <w:pStyle w:val="Tabletext"/>
              <w:jc w:val="center"/>
              <w:rPr>
                <w:lang w:eastAsia="zh-CN"/>
              </w:rPr>
            </w:pPr>
            <w:r w:rsidRPr="00FC3352">
              <w:rPr>
                <w:lang w:eastAsia="zh-CN"/>
              </w:rPr>
              <w:t>11.2</w:t>
            </w:r>
          </w:p>
        </w:tc>
        <w:tc>
          <w:tcPr>
            <w:tcW w:w="0" w:type="auto"/>
            <w:vAlign w:val="center"/>
          </w:tcPr>
          <w:p w:rsidR="00FC3352" w:rsidRPr="00FC3352" w:rsidRDefault="00FC3352" w:rsidP="00B37620">
            <w:pPr>
              <w:pStyle w:val="Tabletext"/>
              <w:jc w:val="center"/>
              <w:rPr>
                <w:lang w:eastAsia="zh-CN"/>
              </w:rPr>
            </w:pPr>
            <w:r w:rsidRPr="00FC3352">
              <w:rPr>
                <w:lang w:eastAsia="zh-CN"/>
              </w:rPr>
              <w:t>22.4</w:t>
            </w:r>
          </w:p>
        </w:tc>
      </w:tr>
      <w:tr w:rsidR="00FC3352" w:rsidRPr="00FC3352" w:rsidTr="001E09D9">
        <w:trPr>
          <w:trHeight w:val="20"/>
          <w:jc w:val="center"/>
        </w:trPr>
        <w:tc>
          <w:tcPr>
            <w:tcW w:w="0" w:type="auto"/>
            <w:gridSpan w:val="3"/>
            <w:shd w:val="clear" w:color="auto" w:fill="D9D9D9"/>
            <w:vAlign w:val="center"/>
          </w:tcPr>
          <w:p w:rsidR="00FC3352" w:rsidRPr="00FC3352" w:rsidRDefault="00FC3352" w:rsidP="001E09D9">
            <w:pPr>
              <w:pStyle w:val="Tabletext"/>
              <w:rPr>
                <w:lang w:eastAsia="zh-CN"/>
              </w:rPr>
            </w:pPr>
            <w:r w:rsidRPr="00FC3352">
              <w:rPr>
                <w:lang w:eastAsia="zh-CN"/>
              </w:rPr>
              <w:t>FFT size</w:t>
            </w:r>
          </w:p>
        </w:tc>
        <w:tc>
          <w:tcPr>
            <w:tcW w:w="0" w:type="auto"/>
            <w:vAlign w:val="center"/>
          </w:tcPr>
          <w:p w:rsidR="00FC3352" w:rsidRPr="00FC3352" w:rsidRDefault="00FC3352" w:rsidP="00B37620">
            <w:pPr>
              <w:pStyle w:val="Tabletext"/>
              <w:jc w:val="center"/>
              <w:rPr>
                <w:lang w:eastAsia="zh-CN"/>
              </w:rPr>
            </w:pPr>
            <w:r w:rsidRPr="00FC3352">
              <w:rPr>
                <w:lang w:eastAsia="zh-CN"/>
              </w:rPr>
              <w:t>512</w:t>
            </w:r>
          </w:p>
        </w:tc>
        <w:tc>
          <w:tcPr>
            <w:tcW w:w="0" w:type="auto"/>
            <w:vAlign w:val="center"/>
          </w:tcPr>
          <w:p w:rsidR="00FC3352" w:rsidRPr="00FC3352" w:rsidRDefault="00FC3352" w:rsidP="00B37620">
            <w:pPr>
              <w:pStyle w:val="Tabletext"/>
              <w:jc w:val="center"/>
              <w:rPr>
                <w:lang w:eastAsia="zh-CN"/>
              </w:rPr>
            </w:pPr>
            <w:r w:rsidRPr="00FC3352">
              <w:rPr>
                <w:lang w:eastAsia="zh-CN"/>
              </w:rPr>
              <w:t>1024</w:t>
            </w:r>
          </w:p>
        </w:tc>
        <w:tc>
          <w:tcPr>
            <w:tcW w:w="0" w:type="auto"/>
            <w:vAlign w:val="center"/>
          </w:tcPr>
          <w:p w:rsidR="00FC3352" w:rsidRPr="00FC3352" w:rsidRDefault="00FC3352" w:rsidP="00B37620">
            <w:pPr>
              <w:pStyle w:val="Tabletext"/>
              <w:jc w:val="center"/>
              <w:rPr>
                <w:lang w:eastAsia="zh-CN"/>
              </w:rPr>
            </w:pPr>
            <w:r w:rsidRPr="00FC3352">
              <w:rPr>
                <w:lang w:eastAsia="zh-CN"/>
              </w:rPr>
              <w:t>1024</w:t>
            </w:r>
          </w:p>
        </w:tc>
        <w:tc>
          <w:tcPr>
            <w:tcW w:w="0" w:type="auto"/>
            <w:vAlign w:val="center"/>
          </w:tcPr>
          <w:p w:rsidR="00FC3352" w:rsidRPr="00FC3352" w:rsidRDefault="00FC3352" w:rsidP="00B37620">
            <w:pPr>
              <w:pStyle w:val="Tabletext"/>
              <w:jc w:val="center"/>
              <w:rPr>
                <w:lang w:eastAsia="zh-CN"/>
              </w:rPr>
            </w:pPr>
            <w:r w:rsidRPr="00FC3352">
              <w:rPr>
                <w:lang w:eastAsia="zh-CN"/>
              </w:rPr>
              <w:t>1024</w:t>
            </w:r>
          </w:p>
        </w:tc>
        <w:tc>
          <w:tcPr>
            <w:tcW w:w="0" w:type="auto"/>
            <w:vAlign w:val="center"/>
          </w:tcPr>
          <w:p w:rsidR="00FC3352" w:rsidRPr="00FC3352" w:rsidRDefault="00FC3352" w:rsidP="00B37620">
            <w:pPr>
              <w:pStyle w:val="Tabletext"/>
              <w:jc w:val="center"/>
              <w:rPr>
                <w:lang w:eastAsia="zh-CN"/>
              </w:rPr>
            </w:pPr>
            <w:r w:rsidRPr="00FC3352">
              <w:rPr>
                <w:lang w:eastAsia="zh-CN"/>
              </w:rPr>
              <w:t>2048</w:t>
            </w:r>
          </w:p>
        </w:tc>
      </w:tr>
      <w:tr w:rsidR="00FC3352" w:rsidRPr="00FC3352" w:rsidTr="001E09D9">
        <w:trPr>
          <w:trHeight w:val="20"/>
          <w:jc w:val="center"/>
        </w:trPr>
        <w:tc>
          <w:tcPr>
            <w:tcW w:w="0" w:type="auto"/>
            <w:gridSpan w:val="3"/>
            <w:shd w:val="clear" w:color="auto" w:fill="D9D9D9"/>
            <w:vAlign w:val="center"/>
          </w:tcPr>
          <w:p w:rsidR="00FC3352" w:rsidRPr="00FC3352" w:rsidRDefault="00FC3352" w:rsidP="001E09D9">
            <w:pPr>
              <w:pStyle w:val="Tabletext"/>
              <w:rPr>
                <w:lang w:eastAsia="zh-CN"/>
              </w:rPr>
            </w:pPr>
            <w:r w:rsidRPr="00FC3352">
              <w:rPr>
                <w:lang w:eastAsia="zh-CN"/>
              </w:rPr>
              <w:t>Subcarrier spacing (kHz)</w:t>
            </w:r>
          </w:p>
        </w:tc>
        <w:tc>
          <w:tcPr>
            <w:tcW w:w="0" w:type="auto"/>
            <w:vAlign w:val="center"/>
          </w:tcPr>
          <w:p w:rsidR="00FC3352" w:rsidRPr="00FC3352" w:rsidRDefault="00FC3352" w:rsidP="00B37620">
            <w:pPr>
              <w:pStyle w:val="Tabletext"/>
              <w:jc w:val="center"/>
              <w:rPr>
                <w:lang w:eastAsia="zh-CN"/>
              </w:rPr>
            </w:pPr>
            <w:r w:rsidRPr="00FC3352">
              <w:rPr>
                <w:lang w:eastAsia="zh-CN"/>
              </w:rPr>
              <w:t>10.94</w:t>
            </w:r>
          </w:p>
        </w:tc>
        <w:tc>
          <w:tcPr>
            <w:tcW w:w="0" w:type="auto"/>
            <w:vAlign w:val="center"/>
          </w:tcPr>
          <w:p w:rsidR="00FC3352" w:rsidRPr="00FC3352" w:rsidRDefault="00FC3352" w:rsidP="00B37620">
            <w:pPr>
              <w:pStyle w:val="Tabletext"/>
              <w:jc w:val="center"/>
              <w:rPr>
                <w:lang w:eastAsia="zh-CN"/>
              </w:rPr>
            </w:pPr>
            <w:r w:rsidRPr="00FC3352">
              <w:rPr>
                <w:lang w:eastAsia="zh-CN"/>
              </w:rPr>
              <w:t>7.81</w:t>
            </w:r>
          </w:p>
        </w:tc>
        <w:tc>
          <w:tcPr>
            <w:tcW w:w="0" w:type="auto"/>
            <w:vAlign w:val="center"/>
          </w:tcPr>
          <w:p w:rsidR="00FC3352" w:rsidRPr="00FC3352" w:rsidRDefault="00FC3352" w:rsidP="00B37620">
            <w:pPr>
              <w:pStyle w:val="Tabletext"/>
              <w:jc w:val="center"/>
              <w:rPr>
                <w:lang w:eastAsia="zh-CN"/>
              </w:rPr>
            </w:pPr>
            <w:r w:rsidRPr="00FC3352">
              <w:rPr>
                <w:lang w:eastAsia="zh-CN"/>
              </w:rPr>
              <w:t>9.76</w:t>
            </w:r>
          </w:p>
        </w:tc>
        <w:tc>
          <w:tcPr>
            <w:tcW w:w="0" w:type="auto"/>
            <w:vAlign w:val="center"/>
          </w:tcPr>
          <w:p w:rsidR="00FC3352" w:rsidRPr="00FC3352" w:rsidRDefault="00FC3352" w:rsidP="00B37620">
            <w:pPr>
              <w:pStyle w:val="Tabletext"/>
              <w:jc w:val="center"/>
              <w:rPr>
                <w:lang w:eastAsia="zh-CN"/>
              </w:rPr>
            </w:pPr>
            <w:r w:rsidRPr="00FC3352">
              <w:rPr>
                <w:lang w:eastAsia="zh-CN"/>
              </w:rPr>
              <w:t>10.94</w:t>
            </w:r>
          </w:p>
        </w:tc>
        <w:tc>
          <w:tcPr>
            <w:tcW w:w="0" w:type="auto"/>
            <w:vAlign w:val="center"/>
          </w:tcPr>
          <w:p w:rsidR="00FC3352" w:rsidRPr="00FC3352" w:rsidRDefault="00FC3352" w:rsidP="00B37620">
            <w:pPr>
              <w:pStyle w:val="Tabletext"/>
              <w:jc w:val="center"/>
              <w:rPr>
                <w:lang w:eastAsia="zh-CN"/>
              </w:rPr>
            </w:pPr>
            <w:r w:rsidRPr="00FC3352">
              <w:rPr>
                <w:lang w:eastAsia="zh-CN"/>
              </w:rPr>
              <w:t>10.94</w:t>
            </w:r>
          </w:p>
        </w:tc>
      </w:tr>
      <w:tr w:rsidR="00FC3352" w:rsidRPr="00FC3352" w:rsidTr="001E09D9">
        <w:trPr>
          <w:trHeight w:val="20"/>
          <w:jc w:val="center"/>
        </w:trPr>
        <w:tc>
          <w:tcPr>
            <w:tcW w:w="0" w:type="auto"/>
            <w:gridSpan w:val="3"/>
            <w:shd w:val="clear" w:color="auto" w:fill="D9D9D9"/>
            <w:vAlign w:val="center"/>
          </w:tcPr>
          <w:p w:rsidR="00FC3352" w:rsidRPr="00FC3352" w:rsidRDefault="00FC3352" w:rsidP="001E09D9">
            <w:pPr>
              <w:pStyle w:val="Tabletext"/>
              <w:rPr>
                <w:lang w:eastAsia="zh-CN"/>
              </w:rPr>
            </w:pPr>
            <w:r w:rsidRPr="00FC3352">
              <w:rPr>
                <w:lang w:eastAsia="zh-CN"/>
              </w:rPr>
              <w:t xml:space="preserve">Useful symbol time </w:t>
            </w:r>
            <w:proofErr w:type="spellStart"/>
            <w:r w:rsidRPr="00FC3352">
              <w:rPr>
                <w:lang w:eastAsia="zh-CN"/>
              </w:rPr>
              <w:t>T</w:t>
            </w:r>
            <w:r w:rsidRPr="00FC3352">
              <w:rPr>
                <w:vertAlign w:val="subscript"/>
                <w:lang w:eastAsia="zh-CN"/>
              </w:rPr>
              <w:t>u</w:t>
            </w:r>
            <w:proofErr w:type="spellEnd"/>
            <w:r w:rsidRPr="00FC3352">
              <w:rPr>
                <w:lang w:eastAsia="zh-CN"/>
              </w:rPr>
              <w:t xml:space="preserve"> (µs)</w:t>
            </w:r>
          </w:p>
        </w:tc>
        <w:tc>
          <w:tcPr>
            <w:tcW w:w="0" w:type="auto"/>
            <w:vAlign w:val="center"/>
          </w:tcPr>
          <w:p w:rsidR="00FC3352" w:rsidRPr="00FC3352" w:rsidRDefault="00FC3352" w:rsidP="00B37620">
            <w:pPr>
              <w:pStyle w:val="Tabletext"/>
              <w:jc w:val="center"/>
              <w:rPr>
                <w:lang w:eastAsia="zh-CN"/>
              </w:rPr>
            </w:pPr>
            <w:r w:rsidRPr="00FC3352">
              <w:rPr>
                <w:lang w:eastAsia="zh-CN"/>
              </w:rPr>
              <w:t>91.429</w:t>
            </w:r>
          </w:p>
        </w:tc>
        <w:tc>
          <w:tcPr>
            <w:tcW w:w="0" w:type="auto"/>
            <w:vAlign w:val="center"/>
          </w:tcPr>
          <w:p w:rsidR="00FC3352" w:rsidRPr="00FC3352" w:rsidRDefault="00FC3352" w:rsidP="00B37620">
            <w:pPr>
              <w:pStyle w:val="Tabletext"/>
              <w:jc w:val="center"/>
              <w:rPr>
                <w:lang w:eastAsia="zh-CN"/>
              </w:rPr>
            </w:pPr>
            <w:r w:rsidRPr="00FC3352">
              <w:rPr>
                <w:lang w:eastAsia="zh-CN"/>
              </w:rPr>
              <w:t>128</w:t>
            </w:r>
          </w:p>
        </w:tc>
        <w:tc>
          <w:tcPr>
            <w:tcW w:w="0" w:type="auto"/>
            <w:vAlign w:val="center"/>
          </w:tcPr>
          <w:p w:rsidR="00FC3352" w:rsidRPr="00FC3352" w:rsidRDefault="00FC3352" w:rsidP="00B37620">
            <w:pPr>
              <w:pStyle w:val="Tabletext"/>
              <w:jc w:val="center"/>
              <w:rPr>
                <w:lang w:eastAsia="zh-CN"/>
              </w:rPr>
            </w:pPr>
            <w:r w:rsidRPr="00FC3352">
              <w:rPr>
                <w:lang w:eastAsia="zh-CN"/>
              </w:rPr>
              <w:t>102.4</w:t>
            </w:r>
          </w:p>
        </w:tc>
        <w:tc>
          <w:tcPr>
            <w:tcW w:w="0" w:type="auto"/>
            <w:vAlign w:val="center"/>
          </w:tcPr>
          <w:p w:rsidR="00FC3352" w:rsidRPr="00FC3352" w:rsidRDefault="00FC3352" w:rsidP="00B37620">
            <w:pPr>
              <w:pStyle w:val="Tabletext"/>
              <w:jc w:val="center"/>
              <w:rPr>
                <w:lang w:eastAsia="zh-CN"/>
              </w:rPr>
            </w:pPr>
            <w:r w:rsidRPr="00FC3352">
              <w:rPr>
                <w:lang w:eastAsia="zh-CN"/>
              </w:rPr>
              <w:t>91.429</w:t>
            </w:r>
          </w:p>
        </w:tc>
        <w:tc>
          <w:tcPr>
            <w:tcW w:w="0" w:type="auto"/>
            <w:vAlign w:val="center"/>
          </w:tcPr>
          <w:p w:rsidR="00FC3352" w:rsidRPr="00FC3352" w:rsidRDefault="00FC3352" w:rsidP="00B37620">
            <w:pPr>
              <w:pStyle w:val="Tabletext"/>
              <w:jc w:val="center"/>
              <w:rPr>
                <w:lang w:eastAsia="zh-CN"/>
              </w:rPr>
            </w:pPr>
            <w:r w:rsidRPr="00FC3352">
              <w:rPr>
                <w:lang w:eastAsia="zh-CN"/>
              </w:rPr>
              <w:t>91.429</w:t>
            </w:r>
          </w:p>
        </w:tc>
      </w:tr>
      <w:tr w:rsidR="00FC3352" w:rsidRPr="00FC3352" w:rsidTr="001E09D9">
        <w:trPr>
          <w:trHeight w:val="20"/>
          <w:jc w:val="center"/>
        </w:trPr>
        <w:tc>
          <w:tcPr>
            <w:tcW w:w="0" w:type="auto"/>
            <w:vMerge w:val="restart"/>
            <w:shd w:val="clear" w:color="auto" w:fill="D9D9D9"/>
            <w:vAlign w:val="center"/>
          </w:tcPr>
          <w:p w:rsidR="00FC3352" w:rsidRPr="00FC3352" w:rsidRDefault="00FC3352" w:rsidP="001E09D9">
            <w:pPr>
              <w:pStyle w:val="Tabletext"/>
              <w:rPr>
                <w:lang w:eastAsia="zh-CN"/>
              </w:rPr>
            </w:pPr>
            <w:r w:rsidRPr="00FC3352">
              <w:rPr>
                <w:lang w:eastAsia="zh-CN"/>
              </w:rPr>
              <w:t>CP</w:t>
            </w:r>
          </w:p>
          <w:p w:rsidR="00FC3352" w:rsidRPr="00FC3352" w:rsidRDefault="00FC3352" w:rsidP="001E09D9">
            <w:pPr>
              <w:pStyle w:val="Tabletext"/>
              <w:rPr>
                <w:lang w:eastAsia="zh-CN"/>
              </w:rPr>
            </w:pPr>
            <w:proofErr w:type="spellStart"/>
            <w:r w:rsidRPr="00FC3352">
              <w:rPr>
                <w:lang w:eastAsia="zh-CN"/>
              </w:rPr>
              <w:t>T</w:t>
            </w:r>
            <w:r w:rsidRPr="00FC3352">
              <w:rPr>
                <w:vertAlign w:val="subscript"/>
                <w:lang w:eastAsia="zh-CN"/>
              </w:rPr>
              <w:t>g</w:t>
            </w:r>
            <w:proofErr w:type="spellEnd"/>
            <w:r w:rsidRPr="00FC3352">
              <w:rPr>
                <w:lang w:eastAsia="zh-CN"/>
              </w:rPr>
              <w:t xml:space="preserve">=1/8 </w:t>
            </w:r>
            <w:proofErr w:type="spellStart"/>
            <w:r w:rsidRPr="00FC3352">
              <w:rPr>
                <w:lang w:eastAsia="zh-CN"/>
              </w:rPr>
              <w:t>T</w:t>
            </w:r>
            <w:r w:rsidRPr="00FC3352">
              <w:rPr>
                <w:vertAlign w:val="subscript"/>
                <w:lang w:eastAsia="zh-CN"/>
              </w:rPr>
              <w:t>u</w:t>
            </w:r>
            <w:proofErr w:type="spellEnd"/>
          </w:p>
        </w:tc>
        <w:tc>
          <w:tcPr>
            <w:tcW w:w="0" w:type="auto"/>
            <w:gridSpan w:val="2"/>
            <w:shd w:val="clear" w:color="auto" w:fill="D9D9D9"/>
            <w:vAlign w:val="center"/>
          </w:tcPr>
          <w:p w:rsidR="00FC3352" w:rsidRPr="00FC3352" w:rsidRDefault="00FC3352" w:rsidP="001E09D9">
            <w:pPr>
              <w:pStyle w:val="Tabletext"/>
              <w:rPr>
                <w:lang w:eastAsia="zh-CN"/>
              </w:rPr>
            </w:pPr>
            <w:r w:rsidRPr="00FC3352">
              <w:rPr>
                <w:lang w:eastAsia="zh-CN"/>
              </w:rPr>
              <w:t xml:space="preserve">Symbol time </w:t>
            </w:r>
            <w:proofErr w:type="spellStart"/>
            <w:r w:rsidRPr="00FC3352">
              <w:rPr>
                <w:lang w:eastAsia="zh-CN"/>
              </w:rPr>
              <w:t>T</w:t>
            </w:r>
            <w:r w:rsidRPr="00FC3352">
              <w:rPr>
                <w:vertAlign w:val="subscript"/>
                <w:lang w:eastAsia="zh-CN"/>
              </w:rPr>
              <w:t>s</w:t>
            </w:r>
            <w:proofErr w:type="spellEnd"/>
            <w:r w:rsidRPr="00FC3352">
              <w:rPr>
                <w:lang w:eastAsia="zh-CN"/>
              </w:rPr>
              <w:t xml:space="preserve"> (µs)</w:t>
            </w:r>
          </w:p>
        </w:tc>
        <w:tc>
          <w:tcPr>
            <w:tcW w:w="0" w:type="auto"/>
            <w:vAlign w:val="center"/>
          </w:tcPr>
          <w:p w:rsidR="00FC3352" w:rsidRPr="00FC3352" w:rsidRDefault="00FC3352" w:rsidP="00B37620">
            <w:pPr>
              <w:pStyle w:val="Tabletext"/>
              <w:jc w:val="center"/>
              <w:rPr>
                <w:lang w:eastAsia="zh-CN"/>
              </w:rPr>
            </w:pPr>
            <w:r w:rsidRPr="00FC3352">
              <w:rPr>
                <w:lang w:eastAsia="zh-CN"/>
              </w:rPr>
              <w:t>102.857</w:t>
            </w:r>
          </w:p>
        </w:tc>
        <w:tc>
          <w:tcPr>
            <w:tcW w:w="0" w:type="auto"/>
            <w:vAlign w:val="center"/>
          </w:tcPr>
          <w:p w:rsidR="00FC3352" w:rsidRPr="00FC3352" w:rsidRDefault="00FC3352" w:rsidP="00B37620">
            <w:pPr>
              <w:pStyle w:val="Tabletext"/>
              <w:jc w:val="center"/>
              <w:rPr>
                <w:lang w:eastAsia="zh-CN"/>
              </w:rPr>
            </w:pPr>
            <w:r w:rsidRPr="00FC3352">
              <w:rPr>
                <w:lang w:eastAsia="zh-CN"/>
              </w:rPr>
              <w:t>144</w:t>
            </w:r>
          </w:p>
        </w:tc>
        <w:tc>
          <w:tcPr>
            <w:tcW w:w="0" w:type="auto"/>
            <w:vAlign w:val="center"/>
          </w:tcPr>
          <w:p w:rsidR="00FC3352" w:rsidRPr="00FC3352" w:rsidRDefault="00FC3352" w:rsidP="00B37620">
            <w:pPr>
              <w:pStyle w:val="Tabletext"/>
              <w:jc w:val="center"/>
              <w:rPr>
                <w:lang w:eastAsia="zh-CN"/>
              </w:rPr>
            </w:pPr>
            <w:r w:rsidRPr="00FC3352">
              <w:rPr>
                <w:lang w:eastAsia="zh-CN"/>
              </w:rPr>
              <w:t>115.2</w:t>
            </w:r>
          </w:p>
        </w:tc>
        <w:tc>
          <w:tcPr>
            <w:tcW w:w="0" w:type="auto"/>
            <w:vAlign w:val="center"/>
          </w:tcPr>
          <w:p w:rsidR="00FC3352" w:rsidRPr="00FC3352" w:rsidRDefault="00FC3352" w:rsidP="00B37620">
            <w:pPr>
              <w:pStyle w:val="Tabletext"/>
              <w:jc w:val="center"/>
              <w:rPr>
                <w:lang w:eastAsia="zh-CN"/>
              </w:rPr>
            </w:pPr>
            <w:r w:rsidRPr="00FC3352">
              <w:rPr>
                <w:lang w:eastAsia="zh-CN"/>
              </w:rPr>
              <w:t>102.857</w:t>
            </w:r>
          </w:p>
        </w:tc>
        <w:tc>
          <w:tcPr>
            <w:tcW w:w="0" w:type="auto"/>
            <w:vAlign w:val="center"/>
          </w:tcPr>
          <w:p w:rsidR="00FC3352" w:rsidRPr="00FC3352" w:rsidRDefault="00FC3352" w:rsidP="00B37620">
            <w:pPr>
              <w:pStyle w:val="Tabletext"/>
              <w:jc w:val="center"/>
              <w:rPr>
                <w:lang w:eastAsia="zh-CN"/>
              </w:rPr>
            </w:pPr>
            <w:r w:rsidRPr="00FC3352">
              <w:rPr>
                <w:lang w:eastAsia="zh-CN"/>
              </w:rPr>
              <w:t>102.857</w:t>
            </w:r>
          </w:p>
        </w:tc>
      </w:tr>
      <w:tr w:rsidR="00FC3352" w:rsidRPr="00FC3352" w:rsidTr="001E09D9">
        <w:trPr>
          <w:trHeight w:val="528"/>
          <w:jc w:val="center"/>
        </w:trPr>
        <w:tc>
          <w:tcPr>
            <w:tcW w:w="0" w:type="auto"/>
            <w:vMerge/>
            <w:shd w:val="clear" w:color="auto" w:fill="D9D9D9"/>
            <w:vAlign w:val="center"/>
          </w:tcPr>
          <w:p w:rsidR="00FC3352" w:rsidRPr="00FC3352" w:rsidRDefault="00FC3352" w:rsidP="001E09D9">
            <w:pPr>
              <w:pStyle w:val="Tabletext"/>
              <w:rPr>
                <w:lang w:eastAsia="zh-CN"/>
              </w:rPr>
            </w:pPr>
          </w:p>
        </w:tc>
        <w:tc>
          <w:tcPr>
            <w:tcW w:w="0" w:type="auto"/>
            <w:vMerge w:val="restart"/>
            <w:shd w:val="clear" w:color="auto" w:fill="D9D9D9"/>
            <w:vAlign w:val="center"/>
          </w:tcPr>
          <w:p w:rsidR="00FC3352" w:rsidRPr="00FC3352" w:rsidRDefault="00FC3352" w:rsidP="001E09D9">
            <w:pPr>
              <w:pStyle w:val="Tabletext"/>
            </w:pPr>
            <w:r w:rsidRPr="00FC3352">
              <w:t>FDD</w:t>
            </w:r>
          </w:p>
        </w:tc>
        <w:tc>
          <w:tcPr>
            <w:tcW w:w="0" w:type="auto"/>
            <w:shd w:val="clear" w:color="auto" w:fill="D9D9D9"/>
            <w:vAlign w:val="center"/>
          </w:tcPr>
          <w:p w:rsidR="00FC3352" w:rsidRPr="00FC3352" w:rsidRDefault="00FC3352" w:rsidP="001E09D9">
            <w:pPr>
              <w:pStyle w:val="Tabletext"/>
              <w:rPr>
                <w:lang w:eastAsia="zh-CN"/>
              </w:rPr>
            </w:pPr>
            <w:r w:rsidRPr="00FC3352">
              <w:rPr>
                <w:lang w:eastAsia="zh-CN"/>
              </w:rPr>
              <w:t>Number of OFDM</w:t>
            </w:r>
            <w:r w:rsidR="001E09D9">
              <w:rPr>
                <w:lang w:eastAsia="zh-CN"/>
              </w:rPr>
              <w:br/>
            </w:r>
            <w:r w:rsidRPr="00FC3352">
              <w:rPr>
                <w:lang w:eastAsia="zh-CN"/>
              </w:rPr>
              <w:t>symbols per 5ms frame</w:t>
            </w:r>
          </w:p>
        </w:tc>
        <w:tc>
          <w:tcPr>
            <w:tcW w:w="0" w:type="auto"/>
            <w:vAlign w:val="center"/>
          </w:tcPr>
          <w:p w:rsidR="00FC3352" w:rsidRPr="00FC3352" w:rsidRDefault="00FC3352" w:rsidP="00B37620">
            <w:pPr>
              <w:pStyle w:val="Tabletext"/>
              <w:jc w:val="center"/>
              <w:rPr>
                <w:lang w:eastAsia="zh-CN"/>
              </w:rPr>
            </w:pPr>
            <w:r w:rsidRPr="00FC3352">
              <w:rPr>
                <w:lang w:eastAsia="zh-CN"/>
              </w:rPr>
              <w:t>48</w:t>
            </w:r>
          </w:p>
        </w:tc>
        <w:tc>
          <w:tcPr>
            <w:tcW w:w="0" w:type="auto"/>
            <w:vAlign w:val="center"/>
          </w:tcPr>
          <w:p w:rsidR="00FC3352" w:rsidRPr="00FC3352" w:rsidRDefault="00FC3352" w:rsidP="00B37620">
            <w:pPr>
              <w:pStyle w:val="Tabletext"/>
              <w:jc w:val="center"/>
              <w:rPr>
                <w:lang w:eastAsia="zh-CN"/>
              </w:rPr>
            </w:pPr>
            <w:r w:rsidRPr="00FC3352">
              <w:rPr>
                <w:lang w:eastAsia="zh-CN"/>
              </w:rPr>
              <w:t>34</w:t>
            </w:r>
          </w:p>
        </w:tc>
        <w:tc>
          <w:tcPr>
            <w:tcW w:w="0" w:type="auto"/>
            <w:vAlign w:val="center"/>
          </w:tcPr>
          <w:p w:rsidR="00FC3352" w:rsidRPr="00FC3352" w:rsidRDefault="00FC3352" w:rsidP="00B37620">
            <w:pPr>
              <w:pStyle w:val="Tabletext"/>
              <w:jc w:val="center"/>
              <w:rPr>
                <w:lang w:eastAsia="zh-CN"/>
              </w:rPr>
            </w:pPr>
            <w:r w:rsidRPr="00FC3352">
              <w:rPr>
                <w:lang w:eastAsia="zh-CN"/>
              </w:rPr>
              <w:t>43</w:t>
            </w:r>
          </w:p>
        </w:tc>
        <w:tc>
          <w:tcPr>
            <w:tcW w:w="0" w:type="auto"/>
            <w:vAlign w:val="center"/>
          </w:tcPr>
          <w:p w:rsidR="00FC3352" w:rsidRPr="00FC3352" w:rsidRDefault="00FC3352" w:rsidP="00B37620">
            <w:pPr>
              <w:pStyle w:val="Tabletext"/>
              <w:jc w:val="center"/>
              <w:rPr>
                <w:lang w:eastAsia="zh-CN"/>
              </w:rPr>
            </w:pPr>
            <w:r w:rsidRPr="00FC3352">
              <w:rPr>
                <w:lang w:eastAsia="zh-CN"/>
              </w:rPr>
              <w:t>48</w:t>
            </w:r>
          </w:p>
        </w:tc>
        <w:tc>
          <w:tcPr>
            <w:tcW w:w="0" w:type="auto"/>
            <w:vAlign w:val="center"/>
          </w:tcPr>
          <w:p w:rsidR="00FC3352" w:rsidRPr="00FC3352" w:rsidRDefault="00FC3352" w:rsidP="00B37620">
            <w:pPr>
              <w:pStyle w:val="Tabletext"/>
              <w:jc w:val="center"/>
              <w:rPr>
                <w:lang w:eastAsia="zh-CN"/>
              </w:rPr>
            </w:pPr>
            <w:r w:rsidRPr="00FC3352">
              <w:rPr>
                <w:lang w:eastAsia="zh-CN"/>
              </w:rPr>
              <w:t>48</w:t>
            </w:r>
          </w:p>
        </w:tc>
      </w:tr>
      <w:tr w:rsidR="00FC3352" w:rsidRPr="00FC3352" w:rsidTr="001E09D9">
        <w:trPr>
          <w:trHeight w:val="20"/>
          <w:jc w:val="center"/>
        </w:trPr>
        <w:tc>
          <w:tcPr>
            <w:tcW w:w="0" w:type="auto"/>
            <w:vMerge/>
            <w:shd w:val="clear" w:color="auto" w:fill="D9D9D9"/>
            <w:vAlign w:val="center"/>
          </w:tcPr>
          <w:p w:rsidR="00FC3352" w:rsidRPr="00FC3352" w:rsidRDefault="00FC3352" w:rsidP="001E09D9">
            <w:pPr>
              <w:pStyle w:val="Tabletext"/>
              <w:rPr>
                <w:lang w:eastAsia="zh-CN"/>
              </w:rPr>
            </w:pPr>
          </w:p>
        </w:tc>
        <w:tc>
          <w:tcPr>
            <w:tcW w:w="0" w:type="auto"/>
            <w:vMerge/>
            <w:shd w:val="clear" w:color="auto" w:fill="D9D9D9"/>
            <w:vAlign w:val="center"/>
          </w:tcPr>
          <w:p w:rsidR="00FC3352" w:rsidRPr="00FC3352" w:rsidRDefault="00FC3352" w:rsidP="001E09D9">
            <w:pPr>
              <w:pStyle w:val="Tabletext"/>
              <w:rPr>
                <w:lang w:eastAsia="zh-CN"/>
              </w:rPr>
            </w:pPr>
          </w:p>
        </w:tc>
        <w:tc>
          <w:tcPr>
            <w:tcW w:w="0" w:type="auto"/>
            <w:shd w:val="clear" w:color="auto" w:fill="D9D9D9"/>
            <w:vAlign w:val="center"/>
          </w:tcPr>
          <w:p w:rsidR="00FC3352" w:rsidRPr="00FC3352" w:rsidRDefault="00FC3352" w:rsidP="001E09D9">
            <w:pPr>
              <w:pStyle w:val="Tabletext"/>
              <w:rPr>
                <w:lang w:eastAsia="zh-CN"/>
              </w:rPr>
            </w:pPr>
            <w:r w:rsidRPr="00FC3352">
              <w:rPr>
                <w:lang w:eastAsia="zh-CN"/>
              </w:rPr>
              <w:t>Idle time (µs)</w:t>
            </w:r>
          </w:p>
        </w:tc>
        <w:tc>
          <w:tcPr>
            <w:tcW w:w="0" w:type="auto"/>
            <w:vAlign w:val="center"/>
          </w:tcPr>
          <w:p w:rsidR="00FC3352" w:rsidRPr="00FC3352" w:rsidRDefault="00FC3352" w:rsidP="00B37620">
            <w:pPr>
              <w:pStyle w:val="Tabletext"/>
              <w:jc w:val="center"/>
            </w:pPr>
            <w:r w:rsidRPr="00FC3352">
              <w:rPr>
                <w:lang w:eastAsia="zh-CN"/>
              </w:rPr>
              <w:t>62.8</w:t>
            </w:r>
            <w:r w:rsidRPr="00FC3352">
              <w:t>57</w:t>
            </w:r>
          </w:p>
        </w:tc>
        <w:tc>
          <w:tcPr>
            <w:tcW w:w="0" w:type="auto"/>
            <w:vAlign w:val="center"/>
          </w:tcPr>
          <w:p w:rsidR="00FC3352" w:rsidRPr="00FC3352" w:rsidRDefault="00FC3352" w:rsidP="00B37620">
            <w:pPr>
              <w:pStyle w:val="Tabletext"/>
              <w:jc w:val="center"/>
              <w:rPr>
                <w:lang w:eastAsia="zh-CN"/>
              </w:rPr>
            </w:pPr>
            <w:r w:rsidRPr="00FC3352">
              <w:rPr>
                <w:lang w:eastAsia="zh-CN"/>
              </w:rPr>
              <w:t>104</w:t>
            </w:r>
          </w:p>
        </w:tc>
        <w:tc>
          <w:tcPr>
            <w:tcW w:w="0" w:type="auto"/>
            <w:vAlign w:val="center"/>
          </w:tcPr>
          <w:p w:rsidR="00FC3352" w:rsidRPr="00FC3352" w:rsidRDefault="00FC3352" w:rsidP="00B37620">
            <w:pPr>
              <w:pStyle w:val="Tabletext"/>
              <w:jc w:val="center"/>
              <w:rPr>
                <w:lang w:eastAsia="zh-CN"/>
              </w:rPr>
            </w:pPr>
            <w:r w:rsidRPr="00FC3352">
              <w:rPr>
                <w:lang w:eastAsia="zh-CN"/>
              </w:rPr>
              <w:t>46.40</w:t>
            </w:r>
          </w:p>
        </w:tc>
        <w:tc>
          <w:tcPr>
            <w:tcW w:w="0" w:type="auto"/>
            <w:vAlign w:val="center"/>
          </w:tcPr>
          <w:p w:rsidR="00FC3352" w:rsidRPr="00FC3352" w:rsidRDefault="00FC3352" w:rsidP="00B37620">
            <w:pPr>
              <w:pStyle w:val="Tabletext"/>
              <w:jc w:val="center"/>
              <w:rPr>
                <w:lang w:eastAsia="zh-CN"/>
              </w:rPr>
            </w:pPr>
            <w:r w:rsidRPr="00FC3352">
              <w:rPr>
                <w:lang w:eastAsia="zh-CN"/>
              </w:rPr>
              <w:t>62.8</w:t>
            </w:r>
            <w:r w:rsidRPr="00FC3352">
              <w:t>57</w:t>
            </w:r>
          </w:p>
        </w:tc>
        <w:tc>
          <w:tcPr>
            <w:tcW w:w="0" w:type="auto"/>
            <w:vAlign w:val="center"/>
          </w:tcPr>
          <w:p w:rsidR="00FC3352" w:rsidRPr="00FC3352" w:rsidRDefault="00FC3352" w:rsidP="00B37620">
            <w:pPr>
              <w:pStyle w:val="Tabletext"/>
              <w:jc w:val="center"/>
              <w:rPr>
                <w:lang w:eastAsia="zh-CN"/>
              </w:rPr>
            </w:pPr>
            <w:r w:rsidRPr="00FC3352">
              <w:rPr>
                <w:lang w:eastAsia="zh-CN"/>
              </w:rPr>
              <w:t>62.8</w:t>
            </w:r>
            <w:r w:rsidRPr="00FC3352">
              <w:t>57</w:t>
            </w:r>
          </w:p>
        </w:tc>
      </w:tr>
      <w:tr w:rsidR="00FC3352" w:rsidRPr="00FC3352" w:rsidTr="001E09D9">
        <w:trPr>
          <w:trHeight w:val="20"/>
          <w:jc w:val="center"/>
        </w:trPr>
        <w:tc>
          <w:tcPr>
            <w:tcW w:w="0" w:type="auto"/>
            <w:vMerge/>
            <w:shd w:val="clear" w:color="auto" w:fill="D9D9D9"/>
            <w:vAlign w:val="center"/>
          </w:tcPr>
          <w:p w:rsidR="00FC3352" w:rsidRPr="00FC3352" w:rsidRDefault="00FC3352" w:rsidP="001E09D9">
            <w:pPr>
              <w:pStyle w:val="Tabletext"/>
              <w:rPr>
                <w:lang w:eastAsia="zh-CN"/>
              </w:rPr>
            </w:pPr>
          </w:p>
        </w:tc>
        <w:tc>
          <w:tcPr>
            <w:tcW w:w="0" w:type="auto"/>
            <w:vMerge w:val="restart"/>
            <w:shd w:val="clear" w:color="auto" w:fill="D9D9D9"/>
            <w:vAlign w:val="center"/>
          </w:tcPr>
          <w:p w:rsidR="00FC3352" w:rsidRPr="00FC3352" w:rsidRDefault="00FC3352" w:rsidP="001E09D9">
            <w:pPr>
              <w:pStyle w:val="Tabletext"/>
            </w:pPr>
            <w:r w:rsidRPr="00FC3352">
              <w:t>TDD</w:t>
            </w:r>
          </w:p>
        </w:tc>
        <w:tc>
          <w:tcPr>
            <w:tcW w:w="0" w:type="auto"/>
            <w:shd w:val="clear" w:color="auto" w:fill="D9D9D9"/>
            <w:vAlign w:val="center"/>
          </w:tcPr>
          <w:p w:rsidR="00FC3352" w:rsidRPr="00FC3352" w:rsidRDefault="00FC3352" w:rsidP="001E09D9">
            <w:pPr>
              <w:pStyle w:val="Tabletext"/>
              <w:rPr>
                <w:lang w:eastAsia="zh-CN"/>
              </w:rPr>
            </w:pPr>
            <w:r w:rsidRPr="00FC3352">
              <w:rPr>
                <w:lang w:eastAsia="zh-CN"/>
              </w:rPr>
              <w:t>Number of OFDM</w:t>
            </w:r>
            <w:r w:rsidR="001E09D9">
              <w:rPr>
                <w:lang w:eastAsia="zh-CN"/>
              </w:rPr>
              <w:br/>
            </w:r>
            <w:r w:rsidRPr="00FC3352">
              <w:rPr>
                <w:lang w:eastAsia="zh-CN"/>
              </w:rPr>
              <w:t>symbols per 5ms frame</w:t>
            </w:r>
          </w:p>
        </w:tc>
        <w:tc>
          <w:tcPr>
            <w:tcW w:w="0" w:type="auto"/>
            <w:vAlign w:val="center"/>
          </w:tcPr>
          <w:p w:rsidR="00FC3352" w:rsidRPr="00FC3352" w:rsidRDefault="00FC3352" w:rsidP="00B37620">
            <w:pPr>
              <w:pStyle w:val="Tabletext"/>
              <w:jc w:val="center"/>
            </w:pPr>
            <w:r w:rsidRPr="00FC3352">
              <w:rPr>
                <w:lang w:eastAsia="zh-CN"/>
              </w:rPr>
              <w:t>4</w:t>
            </w:r>
            <w:r w:rsidRPr="00FC3352">
              <w:t>7</w:t>
            </w:r>
          </w:p>
        </w:tc>
        <w:tc>
          <w:tcPr>
            <w:tcW w:w="0" w:type="auto"/>
            <w:vAlign w:val="center"/>
          </w:tcPr>
          <w:p w:rsidR="00FC3352" w:rsidRPr="00FC3352" w:rsidRDefault="00FC3352" w:rsidP="00B37620">
            <w:pPr>
              <w:pStyle w:val="Tabletext"/>
              <w:jc w:val="center"/>
            </w:pPr>
            <w:r w:rsidRPr="00FC3352">
              <w:rPr>
                <w:lang w:eastAsia="zh-CN"/>
              </w:rPr>
              <w:t>3</w:t>
            </w:r>
            <w:r w:rsidRPr="00FC3352">
              <w:t>3</w:t>
            </w:r>
          </w:p>
        </w:tc>
        <w:tc>
          <w:tcPr>
            <w:tcW w:w="0" w:type="auto"/>
            <w:vAlign w:val="center"/>
          </w:tcPr>
          <w:p w:rsidR="00FC3352" w:rsidRPr="00FC3352" w:rsidRDefault="00FC3352" w:rsidP="00B37620">
            <w:pPr>
              <w:pStyle w:val="Tabletext"/>
              <w:jc w:val="center"/>
            </w:pPr>
            <w:r w:rsidRPr="00FC3352">
              <w:rPr>
                <w:lang w:eastAsia="zh-CN"/>
              </w:rPr>
              <w:t>4</w:t>
            </w:r>
            <w:r w:rsidRPr="00FC3352">
              <w:t>2</w:t>
            </w:r>
          </w:p>
        </w:tc>
        <w:tc>
          <w:tcPr>
            <w:tcW w:w="0" w:type="auto"/>
            <w:vAlign w:val="center"/>
          </w:tcPr>
          <w:p w:rsidR="00FC3352" w:rsidRPr="00FC3352" w:rsidRDefault="00FC3352" w:rsidP="00B37620">
            <w:pPr>
              <w:pStyle w:val="Tabletext"/>
              <w:jc w:val="center"/>
            </w:pPr>
            <w:r w:rsidRPr="00FC3352">
              <w:rPr>
                <w:lang w:eastAsia="zh-CN"/>
              </w:rPr>
              <w:t>4</w:t>
            </w:r>
            <w:r w:rsidRPr="00FC3352">
              <w:t>7</w:t>
            </w:r>
          </w:p>
        </w:tc>
        <w:tc>
          <w:tcPr>
            <w:tcW w:w="0" w:type="auto"/>
            <w:vAlign w:val="center"/>
          </w:tcPr>
          <w:p w:rsidR="00FC3352" w:rsidRPr="00FC3352" w:rsidRDefault="00FC3352" w:rsidP="00B37620">
            <w:pPr>
              <w:pStyle w:val="Tabletext"/>
              <w:jc w:val="center"/>
            </w:pPr>
            <w:r w:rsidRPr="00FC3352">
              <w:rPr>
                <w:lang w:eastAsia="zh-CN"/>
              </w:rPr>
              <w:t>4</w:t>
            </w:r>
            <w:r w:rsidRPr="00FC3352">
              <w:t>7</w:t>
            </w:r>
          </w:p>
        </w:tc>
      </w:tr>
      <w:tr w:rsidR="00FC3352" w:rsidRPr="00FC3352" w:rsidTr="001E09D9">
        <w:trPr>
          <w:trHeight w:val="20"/>
          <w:jc w:val="center"/>
        </w:trPr>
        <w:tc>
          <w:tcPr>
            <w:tcW w:w="0" w:type="auto"/>
            <w:vMerge/>
            <w:shd w:val="clear" w:color="auto" w:fill="D9D9D9"/>
            <w:vAlign w:val="center"/>
          </w:tcPr>
          <w:p w:rsidR="00FC3352" w:rsidRPr="00FC3352" w:rsidRDefault="00FC3352" w:rsidP="001E09D9">
            <w:pPr>
              <w:pStyle w:val="Tabletext"/>
              <w:rPr>
                <w:lang w:eastAsia="zh-CN"/>
              </w:rPr>
            </w:pPr>
          </w:p>
        </w:tc>
        <w:tc>
          <w:tcPr>
            <w:tcW w:w="0" w:type="auto"/>
            <w:vMerge/>
            <w:shd w:val="clear" w:color="auto" w:fill="D9D9D9"/>
            <w:vAlign w:val="center"/>
          </w:tcPr>
          <w:p w:rsidR="00FC3352" w:rsidRPr="00FC3352" w:rsidRDefault="00FC3352" w:rsidP="001E09D9">
            <w:pPr>
              <w:pStyle w:val="Tabletext"/>
              <w:rPr>
                <w:lang w:eastAsia="zh-CN"/>
              </w:rPr>
            </w:pPr>
          </w:p>
        </w:tc>
        <w:tc>
          <w:tcPr>
            <w:tcW w:w="0" w:type="auto"/>
            <w:shd w:val="clear" w:color="auto" w:fill="D9D9D9"/>
            <w:vAlign w:val="center"/>
          </w:tcPr>
          <w:p w:rsidR="00FC3352" w:rsidRPr="00FC3352" w:rsidRDefault="00FC3352" w:rsidP="001E09D9">
            <w:pPr>
              <w:pStyle w:val="Tabletext"/>
            </w:pPr>
            <w:r w:rsidRPr="00FC3352">
              <w:rPr>
                <w:lang w:eastAsia="zh-CN"/>
              </w:rPr>
              <w:t>TTG + RTG</w:t>
            </w:r>
            <w:r w:rsidRPr="00FC3352">
              <w:t xml:space="preserve"> </w:t>
            </w:r>
            <w:r w:rsidRPr="00FC3352">
              <w:rPr>
                <w:lang w:eastAsia="zh-CN"/>
              </w:rPr>
              <w:t>(µs)</w:t>
            </w:r>
          </w:p>
        </w:tc>
        <w:tc>
          <w:tcPr>
            <w:tcW w:w="0" w:type="auto"/>
            <w:vAlign w:val="center"/>
          </w:tcPr>
          <w:p w:rsidR="00FC3352" w:rsidRPr="00FC3352" w:rsidRDefault="00FC3352" w:rsidP="00B37620">
            <w:pPr>
              <w:pStyle w:val="Tabletext"/>
              <w:jc w:val="center"/>
            </w:pPr>
            <w:r w:rsidRPr="00FC3352">
              <w:t>165.714</w:t>
            </w:r>
          </w:p>
        </w:tc>
        <w:tc>
          <w:tcPr>
            <w:tcW w:w="0" w:type="auto"/>
            <w:vAlign w:val="center"/>
          </w:tcPr>
          <w:p w:rsidR="00FC3352" w:rsidRPr="00FC3352" w:rsidRDefault="00FC3352" w:rsidP="00B37620">
            <w:pPr>
              <w:pStyle w:val="Tabletext"/>
              <w:jc w:val="center"/>
            </w:pPr>
            <w:r w:rsidRPr="00FC3352">
              <w:t>248</w:t>
            </w:r>
          </w:p>
        </w:tc>
        <w:tc>
          <w:tcPr>
            <w:tcW w:w="0" w:type="auto"/>
            <w:vAlign w:val="center"/>
          </w:tcPr>
          <w:p w:rsidR="00FC3352" w:rsidRPr="00FC3352" w:rsidRDefault="00FC3352" w:rsidP="00B37620">
            <w:pPr>
              <w:pStyle w:val="Tabletext"/>
              <w:jc w:val="center"/>
            </w:pPr>
            <w:r w:rsidRPr="00FC3352">
              <w:t>161.6</w:t>
            </w:r>
          </w:p>
        </w:tc>
        <w:tc>
          <w:tcPr>
            <w:tcW w:w="0" w:type="auto"/>
            <w:vAlign w:val="center"/>
          </w:tcPr>
          <w:p w:rsidR="00FC3352" w:rsidRPr="00FC3352" w:rsidRDefault="00FC3352" w:rsidP="00B37620">
            <w:pPr>
              <w:pStyle w:val="Tabletext"/>
              <w:jc w:val="center"/>
            </w:pPr>
            <w:r w:rsidRPr="00FC3352">
              <w:t>165.714</w:t>
            </w:r>
          </w:p>
        </w:tc>
        <w:tc>
          <w:tcPr>
            <w:tcW w:w="0" w:type="auto"/>
            <w:vAlign w:val="center"/>
          </w:tcPr>
          <w:p w:rsidR="00FC3352" w:rsidRPr="00FC3352" w:rsidRDefault="00FC3352" w:rsidP="00B37620">
            <w:pPr>
              <w:pStyle w:val="Tabletext"/>
              <w:jc w:val="center"/>
            </w:pPr>
            <w:r w:rsidRPr="00FC3352">
              <w:t>165.714</w:t>
            </w:r>
          </w:p>
        </w:tc>
      </w:tr>
      <w:tr w:rsidR="00FC3352" w:rsidRPr="00FC3352" w:rsidTr="001E09D9">
        <w:trPr>
          <w:trHeight w:val="20"/>
          <w:jc w:val="center"/>
        </w:trPr>
        <w:tc>
          <w:tcPr>
            <w:tcW w:w="0" w:type="auto"/>
            <w:vMerge w:val="restart"/>
            <w:shd w:val="clear" w:color="auto" w:fill="D9D9D9"/>
            <w:vAlign w:val="center"/>
          </w:tcPr>
          <w:p w:rsidR="00FC3352" w:rsidRPr="00FC3352" w:rsidRDefault="00FC3352" w:rsidP="001E09D9">
            <w:pPr>
              <w:pStyle w:val="Tabletext"/>
              <w:rPr>
                <w:lang w:eastAsia="zh-CN"/>
              </w:rPr>
            </w:pPr>
            <w:r w:rsidRPr="00FC3352">
              <w:rPr>
                <w:lang w:eastAsia="zh-CN"/>
              </w:rPr>
              <w:t>CP</w:t>
            </w:r>
          </w:p>
          <w:p w:rsidR="00FC3352" w:rsidRPr="00FC3352" w:rsidRDefault="00FC3352" w:rsidP="001E09D9">
            <w:pPr>
              <w:pStyle w:val="Tabletext"/>
              <w:rPr>
                <w:lang w:eastAsia="zh-CN"/>
              </w:rPr>
            </w:pPr>
            <w:proofErr w:type="spellStart"/>
            <w:r w:rsidRPr="00FC3352">
              <w:rPr>
                <w:lang w:eastAsia="zh-CN"/>
              </w:rPr>
              <w:t>T</w:t>
            </w:r>
            <w:r w:rsidRPr="00FC3352">
              <w:rPr>
                <w:vertAlign w:val="subscript"/>
                <w:lang w:eastAsia="zh-CN"/>
              </w:rPr>
              <w:t>g</w:t>
            </w:r>
            <w:proofErr w:type="spellEnd"/>
            <w:r w:rsidRPr="00FC3352">
              <w:rPr>
                <w:lang w:eastAsia="zh-CN"/>
              </w:rPr>
              <w:t xml:space="preserve">=1/16 </w:t>
            </w:r>
            <w:proofErr w:type="spellStart"/>
            <w:r w:rsidRPr="00FC3352">
              <w:rPr>
                <w:lang w:eastAsia="zh-CN"/>
              </w:rPr>
              <w:t>T</w:t>
            </w:r>
            <w:r w:rsidRPr="00FC3352">
              <w:rPr>
                <w:vertAlign w:val="subscript"/>
                <w:lang w:eastAsia="zh-CN"/>
              </w:rPr>
              <w:t>u</w:t>
            </w:r>
            <w:proofErr w:type="spellEnd"/>
          </w:p>
        </w:tc>
        <w:tc>
          <w:tcPr>
            <w:tcW w:w="0" w:type="auto"/>
            <w:gridSpan w:val="2"/>
            <w:shd w:val="clear" w:color="auto" w:fill="D9D9D9"/>
            <w:vAlign w:val="center"/>
          </w:tcPr>
          <w:p w:rsidR="00FC3352" w:rsidRPr="00FC3352" w:rsidRDefault="00FC3352" w:rsidP="001E09D9">
            <w:pPr>
              <w:pStyle w:val="Tabletext"/>
              <w:rPr>
                <w:lang w:eastAsia="zh-CN"/>
              </w:rPr>
            </w:pPr>
            <w:r w:rsidRPr="00FC3352">
              <w:rPr>
                <w:lang w:eastAsia="zh-CN"/>
              </w:rPr>
              <w:t xml:space="preserve">Symbol time </w:t>
            </w:r>
            <w:proofErr w:type="spellStart"/>
            <w:r w:rsidRPr="00FC3352">
              <w:rPr>
                <w:lang w:eastAsia="zh-CN"/>
              </w:rPr>
              <w:t>T</w:t>
            </w:r>
            <w:r w:rsidRPr="00FC3352">
              <w:rPr>
                <w:vertAlign w:val="subscript"/>
                <w:lang w:eastAsia="zh-CN"/>
              </w:rPr>
              <w:t>s</w:t>
            </w:r>
            <w:proofErr w:type="spellEnd"/>
            <w:r w:rsidRPr="00FC3352">
              <w:rPr>
                <w:lang w:eastAsia="zh-CN"/>
              </w:rPr>
              <w:t xml:space="preserve"> (µs)</w:t>
            </w:r>
          </w:p>
        </w:tc>
        <w:tc>
          <w:tcPr>
            <w:tcW w:w="0" w:type="auto"/>
            <w:vAlign w:val="center"/>
          </w:tcPr>
          <w:p w:rsidR="00FC3352" w:rsidRPr="00FC3352" w:rsidRDefault="00FC3352" w:rsidP="00B37620">
            <w:pPr>
              <w:pStyle w:val="Tabletext"/>
              <w:jc w:val="center"/>
              <w:rPr>
                <w:lang w:eastAsia="zh-CN"/>
              </w:rPr>
            </w:pPr>
            <w:r w:rsidRPr="00FC3352">
              <w:rPr>
                <w:lang w:eastAsia="zh-CN"/>
              </w:rPr>
              <w:t>97.143</w:t>
            </w:r>
          </w:p>
        </w:tc>
        <w:tc>
          <w:tcPr>
            <w:tcW w:w="0" w:type="auto"/>
            <w:vAlign w:val="center"/>
          </w:tcPr>
          <w:p w:rsidR="00FC3352" w:rsidRPr="00FC3352" w:rsidRDefault="00FC3352" w:rsidP="00B37620">
            <w:pPr>
              <w:pStyle w:val="Tabletext"/>
              <w:jc w:val="center"/>
            </w:pPr>
            <w:r w:rsidRPr="00FC3352">
              <w:t>136</w:t>
            </w:r>
          </w:p>
        </w:tc>
        <w:tc>
          <w:tcPr>
            <w:tcW w:w="0" w:type="auto"/>
            <w:vAlign w:val="center"/>
          </w:tcPr>
          <w:p w:rsidR="00FC3352" w:rsidRPr="00FC3352" w:rsidRDefault="00FC3352" w:rsidP="00B37620">
            <w:pPr>
              <w:pStyle w:val="Tabletext"/>
              <w:jc w:val="center"/>
            </w:pPr>
            <w:r w:rsidRPr="00FC3352">
              <w:t>108.8</w:t>
            </w:r>
          </w:p>
        </w:tc>
        <w:tc>
          <w:tcPr>
            <w:tcW w:w="0" w:type="auto"/>
            <w:vAlign w:val="center"/>
          </w:tcPr>
          <w:p w:rsidR="00FC3352" w:rsidRPr="00FC3352" w:rsidRDefault="00FC3352" w:rsidP="00B37620">
            <w:pPr>
              <w:pStyle w:val="Tabletext"/>
              <w:jc w:val="center"/>
              <w:rPr>
                <w:lang w:eastAsia="zh-CN"/>
              </w:rPr>
            </w:pPr>
            <w:r w:rsidRPr="00FC3352">
              <w:rPr>
                <w:lang w:eastAsia="zh-CN"/>
              </w:rPr>
              <w:t>97.143</w:t>
            </w:r>
          </w:p>
        </w:tc>
        <w:tc>
          <w:tcPr>
            <w:tcW w:w="0" w:type="auto"/>
            <w:vAlign w:val="center"/>
          </w:tcPr>
          <w:p w:rsidR="00FC3352" w:rsidRPr="00FC3352" w:rsidRDefault="00FC3352" w:rsidP="00B37620">
            <w:pPr>
              <w:pStyle w:val="Tabletext"/>
              <w:jc w:val="center"/>
              <w:rPr>
                <w:lang w:eastAsia="zh-CN"/>
              </w:rPr>
            </w:pPr>
            <w:r w:rsidRPr="00FC3352">
              <w:rPr>
                <w:lang w:eastAsia="zh-CN"/>
              </w:rPr>
              <w:t>97.143</w:t>
            </w:r>
          </w:p>
        </w:tc>
      </w:tr>
      <w:tr w:rsidR="00FC3352" w:rsidRPr="00FC3352" w:rsidTr="001E09D9">
        <w:trPr>
          <w:trHeight w:val="20"/>
          <w:jc w:val="center"/>
        </w:trPr>
        <w:tc>
          <w:tcPr>
            <w:tcW w:w="0" w:type="auto"/>
            <w:vMerge/>
            <w:shd w:val="clear" w:color="auto" w:fill="D9D9D9"/>
            <w:vAlign w:val="center"/>
          </w:tcPr>
          <w:p w:rsidR="00FC3352" w:rsidRPr="00FC3352" w:rsidRDefault="00FC3352" w:rsidP="001E09D9">
            <w:pPr>
              <w:pStyle w:val="Tabletext"/>
              <w:rPr>
                <w:lang w:eastAsia="zh-CN"/>
              </w:rPr>
            </w:pPr>
          </w:p>
        </w:tc>
        <w:tc>
          <w:tcPr>
            <w:tcW w:w="0" w:type="auto"/>
            <w:vMerge w:val="restart"/>
            <w:shd w:val="clear" w:color="auto" w:fill="D9D9D9"/>
            <w:vAlign w:val="center"/>
          </w:tcPr>
          <w:p w:rsidR="00FC3352" w:rsidRPr="00FC3352" w:rsidRDefault="00FC3352" w:rsidP="001E09D9">
            <w:pPr>
              <w:pStyle w:val="Tabletext"/>
            </w:pPr>
            <w:r w:rsidRPr="00FC3352">
              <w:t>FDD</w:t>
            </w:r>
          </w:p>
        </w:tc>
        <w:tc>
          <w:tcPr>
            <w:tcW w:w="0" w:type="auto"/>
            <w:shd w:val="clear" w:color="auto" w:fill="D9D9D9"/>
            <w:vAlign w:val="center"/>
          </w:tcPr>
          <w:p w:rsidR="00FC3352" w:rsidRPr="00FC3352" w:rsidRDefault="00FC3352" w:rsidP="001E09D9">
            <w:pPr>
              <w:pStyle w:val="Tabletext"/>
              <w:rPr>
                <w:lang w:eastAsia="zh-CN"/>
              </w:rPr>
            </w:pPr>
            <w:r w:rsidRPr="00FC3352">
              <w:rPr>
                <w:lang w:eastAsia="zh-CN"/>
              </w:rPr>
              <w:t xml:space="preserve">Number of OFDM </w:t>
            </w:r>
            <w:r w:rsidRPr="00FC3352">
              <w:br/>
            </w:r>
            <w:r w:rsidRPr="00FC3352">
              <w:rPr>
                <w:lang w:eastAsia="zh-CN"/>
              </w:rPr>
              <w:t>symbols per 5ms frame</w:t>
            </w:r>
          </w:p>
        </w:tc>
        <w:tc>
          <w:tcPr>
            <w:tcW w:w="0" w:type="auto"/>
            <w:vAlign w:val="center"/>
          </w:tcPr>
          <w:p w:rsidR="00FC3352" w:rsidRPr="00FC3352" w:rsidRDefault="00FC3352" w:rsidP="00B37620">
            <w:pPr>
              <w:pStyle w:val="Tabletext"/>
              <w:jc w:val="center"/>
              <w:rPr>
                <w:lang w:eastAsia="zh-CN"/>
              </w:rPr>
            </w:pPr>
            <w:r w:rsidRPr="00FC3352">
              <w:rPr>
                <w:lang w:eastAsia="zh-CN"/>
              </w:rPr>
              <w:t>51</w:t>
            </w:r>
          </w:p>
        </w:tc>
        <w:tc>
          <w:tcPr>
            <w:tcW w:w="0" w:type="auto"/>
            <w:vAlign w:val="center"/>
          </w:tcPr>
          <w:p w:rsidR="00FC3352" w:rsidRPr="00FC3352" w:rsidRDefault="00FC3352" w:rsidP="00B37620">
            <w:pPr>
              <w:pStyle w:val="Tabletext"/>
              <w:jc w:val="center"/>
            </w:pPr>
            <w:r w:rsidRPr="00FC3352">
              <w:t>36</w:t>
            </w:r>
          </w:p>
        </w:tc>
        <w:tc>
          <w:tcPr>
            <w:tcW w:w="0" w:type="auto"/>
            <w:vAlign w:val="center"/>
          </w:tcPr>
          <w:p w:rsidR="00FC3352" w:rsidRPr="00FC3352" w:rsidRDefault="00FC3352" w:rsidP="00B37620">
            <w:pPr>
              <w:pStyle w:val="Tabletext"/>
              <w:jc w:val="center"/>
            </w:pPr>
            <w:r w:rsidRPr="00FC3352">
              <w:t>45</w:t>
            </w:r>
          </w:p>
        </w:tc>
        <w:tc>
          <w:tcPr>
            <w:tcW w:w="0" w:type="auto"/>
            <w:vAlign w:val="center"/>
          </w:tcPr>
          <w:p w:rsidR="00FC3352" w:rsidRPr="00FC3352" w:rsidRDefault="00FC3352" w:rsidP="00B37620">
            <w:pPr>
              <w:pStyle w:val="Tabletext"/>
              <w:jc w:val="center"/>
              <w:rPr>
                <w:lang w:eastAsia="zh-CN"/>
              </w:rPr>
            </w:pPr>
            <w:r w:rsidRPr="00FC3352">
              <w:rPr>
                <w:lang w:eastAsia="zh-CN"/>
              </w:rPr>
              <w:t>51</w:t>
            </w:r>
          </w:p>
        </w:tc>
        <w:tc>
          <w:tcPr>
            <w:tcW w:w="0" w:type="auto"/>
            <w:vAlign w:val="center"/>
          </w:tcPr>
          <w:p w:rsidR="00FC3352" w:rsidRPr="00FC3352" w:rsidRDefault="00FC3352" w:rsidP="00B37620">
            <w:pPr>
              <w:pStyle w:val="Tabletext"/>
              <w:jc w:val="center"/>
              <w:rPr>
                <w:lang w:eastAsia="zh-CN"/>
              </w:rPr>
            </w:pPr>
            <w:r w:rsidRPr="00FC3352">
              <w:rPr>
                <w:lang w:eastAsia="zh-CN"/>
              </w:rPr>
              <w:t>51</w:t>
            </w:r>
          </w:p>
        </w:tc>
      </w:tr>
      <w:tr w:rsidR="00FC3352" w:rsidRPr="00FC3352" w:rsidTr="001E09D9">
        <w:trPr>
          <w:trHeight w:val="20"/>
          <w:jc w:val="center"/>
        </w:trPr>
        <w:tc>
          <w:tcPr>
            <w:tcW w:w="0" w:type="auto"/>
            <w:vMerge/>
            <w:shd w:val="clear" w:color="auto" w:fill="D9D9D9"/>
            <w:vAlign w:val="center"/>
          </w:tcPr>
          <w:p w:rsidR="00FC3352" w:rsidRPr="00FC3352" w:rsidRDefault="00FC3352" w:rsidP="001E09D9">
            <w:pPr>
              <w:pStyle w:val="Tabletext"/>
              <w:rPr>
                <w:lang w:eastAsia="zh-CN"/>
              </w:rPr>
            </w:pPr>
          </w:p>
        </w:tc>
        <w:tc>
          <w:tcPr>
            <w:tcW w:w="0" w:type="auto"/>
            <w:vMerge/>
            <w:shd w:val="clear" w:color="auto" w:fill="D9D9D9"/>
            <w:vAlign w:val="center"/>
          </w:tcPr>
          <w:p w:rsidR="00FC3352" w:rsidRPr="00FC3352" w:rsidRDefault="00FC3352" w:rsidP="001E09D9">
            <w:pPr>
              <w:pStyle w:val="Tabletext"/>
              <w:rPr>
                <w:lang w:eastAsia="zh-CN"/>
              </w:rPr>
            </w:pPr>
          </w:p>
        </w:tc>
        <w:tc>
          <w:tcPr>
            <w:tcW w:w="0" w:type="auto"/>
            <w:shd w:val="clear" w:color="auto" w:fill="D9D9D9"/>
            <w:vAlign w:val="center"/>
          </w:tcPr>
          <w:p w:rsidR="00FC3352" w:rsidRPr="00FC3352" w:rsidRDefault="00FC3352" w:rsidP="001E09D9">
            <w:pPr>
              <w:pStyle w:val="Tabletext"/>
              <w:rPr>
                <w:lang w:eastAsia="zh-CN"/>
              </w:rPr>
            </w:pPr>
            <w:r w:rsidRPr="00FC3352">
              <w:rPr>
                <w:lang w:eastAsia="zh-CN"/>
              </w:rPr>
              <w:t>Idle time (µs)</w:t>
            </w:r>
          </w:p>
        </w:tc>
        <w:tc>
          <w:tcPr>
            <w:tcW w:w="0" w:type="auto"/>
            <w:vAlign w:val="center"/>
          </w:tcPr>
          <w:p w:rsidR="00FC3352" w:rsidRPr="00FC3352" w:rsidRDefault="00FC3352" w:rsidP="00B37620">
            <w:pPr>
              <w:pStyle w:val="Tabletext"/>
              <w:jc w:val="center"/>
              <w:rPr>
                <w:lang w:eastAsia="zh-CN"/>
              </w:rPr>
            </w:pPr>
            <w:r w:rsidRPr="00FC3352">
              <w:rPr>
                <w:lang w:eastAsia="zh-CN"/>
              </w:rPr>
              <w:t>45.71</w:t>
            </w:r>
          </w:p>
        </w:tc>
        <w:tc>
          <w:tcPr>
            <w:tcW w:w="0" w:type="auto"/>
            <w:vAlign w:val="center"/>
          </w:tcPr>
          <w:p w:rsidR="00FC3352" w:rsidRPr="00FC3352" w:rsidRDefault="00FC3352" w:rsidP="00B37620">
            <w:pPr>
              <w:pStyle w:val="Tabletext"/>
              <w:jc w:val="center"/>
            </w:pPr>
            <w:r w:rsidRPr="00FC3352">
              <w:t>104</w:t>
            </w:r>
          </w:p>
        </w:tc>
        <w:tc>
          <w:tcPr>
            <w:tcW w:w="0" w:type="auto"/>
            <w:vAlign w:val="center"/>
          </w:tcPr>
          <w:p w:rsidR="00FC3352" w:rsidRPr="00FC3352" w:rsidRDefault="00FC3352" w:rsidP="00B37620">
            <w:pPr>
              <w:pStyle w:val="Tabletext"/>
              <w:jc w:val="center"/>
            </w:pPr>
            <w:r w:rsidRPr="00FC3352">
              <w:t>104</w:t>
            </w:r>
          </w:p>
        </w:tc>
        <w:tc>
          <w:tcPr>
            <w:tcW w:w="0" w:type="auto"/>
            <w:vAlign w:val="center"/>
          </w:tcPr>
          <w:p w:rsidR="00FC3352" w:rsidRPr="00FC3352" w:rsidRDefault="00FC3352" w:rsidP="00B37620">
            <w:pPr>
              <w:pStyle w:val="Tabletext"/>
              <w:jc w:val="center"/>
              <w:rPr>
                <w:lang w:eastAsia="zh-CN"/>
              </w:rPr>
            </w:pPr>
            <w:r w:rsidRPr="00FC3352">
              <w:rPr>
                <w:lang w:eastAsia="zh-CN"/>
              </w:rPr>
              <w:t>45.71</w:t>
            </w:r>
          </w:p>
        </w:tc>
        <w:tc>
          <w:tcPr>
            <w:tcW w:w="0" w:type="auto"/>
            <w:vAlign w:val="center"/>
          </w:tcPr>
          <w:p w:rsidR="00FC3352" w:rsidRPr="00FC3352" w:rsidRDefault="00FC3352" w:rsidP="00B37620">
            <w:pPr>
              <w:pStyle w:val="Tabletext"/>
              <w:jc w:val="center"/>
              <w:rPr>
                <w:lang w:eastAsia="zh-CN"/>
              </w:rPr>
            </w:pPr>
            <w:r w:rsidRPr="00FC3352">
              <w:rPr>
                <w:lang w:eastAsia="zh-CN"/>
              </w:rPr>
              <w:t>45.71</w:t>
            </w:r>
          </w:p>
        </w:tc>
      </w:tr>
      <w:tr w:rsidR="00FC3352" w:rsidRPr="00FC3352" w:rsidTr="001E09D9">
        <w:trPr>
          <w:trHeight w:val="20"/>
          <w:jc w:val="center"/>
        </w:trPr>
        <w:tc>
          <w:tcPr>
            <w:tcW w:w="0" w:type="auto"/>
            <w:vMerge/>
            <w:shd w:val="clear" w:color="auto" w:fill="D9D9D9"/>
            <w:vAlign w:val="center"/>
          </w:tcPr>
          <w:p w:rsidR="00FC3352" w:rsidRPr="00FC3352" w:rsidRDefault="00FC3352" w:rsidP="001E09D9">
            <w:pPr>
              <w:pStyle w:val="Tabletext"/>
              <w:rPr>
                <w:lang w:eastAsia="zh-CN"/>
              </w:rPr>
            </w:pPr>
          </w:p>
        </w:tc>
        <w:tc>
          <w:tcPr>
            <w:tcW w:w="0" w:type="auto"/>
            <w:vMerge w:val="restart"/>
            <w:shd w:val="clear" w:color="auto" w:fill="D9D9D9"/>
            <w:vAlign w:val="center"/>
          </w:tcPr>
          <w:p w:rsidR="00FC3352" w:rsidRPr="00FC3352" w:rsidRDefault="00FC3352" w:rsidP="001E09D9">
            <w:pPr>
              <w:pStyle w:val="Tabletext"/>
            </w:pPr>
            <w:r w:rsidRPr="00FC3352">
              <w:t>TDD</w:t>
            </w:r>
          </w:p>
        </w:tc>
        <w:tc>
          <w:tcPr>
            <w:tcW w:w="0" w:type="auto"/>
            <w:shd w:val="clear" w:color="auto" w:fill="D9D9D9"/>
            <w:vAlign w:val="center"/>
          </w:tcPr>
          <w:p w:rsidR="00FC3352" w:rsidRPr="00FC3352" w:rsidRDefault="00FC3352" w:rsidP="001E09D9">
            <w:pPr>
              <w:pStyle w:val="Tabletext"/>
              <w:rPr>
                <w:lang w:eastAsia="zh-CN"/>
              </w:rPr>
            </w:pPr>
            <w:r w:rsidRPr="00FC3352">
              <w:rPr>
                <w:lang w:eastAsia="zh-CN"/>
              </w:rPr>
              <w:t>Number of OFDM</w:t>
            </w:r>
            <w:r w:rsidR="001E09D9">
              <w:rPr>
                <w:lang w:eastAsia="zh-CN"/>
              </w:rPr>
              <w:br/>
            </w:r>
            <w:r w:rsidRPr="00FC3352">
              <w:rPr>
                <w:lang w:eastAsia="zh-CN"/>
              </w:rPr>
              <w:t>symbols per 5ms frame</w:t>
            </w:r>
          </w:p>
        </w:tc>
        <w:tc>
          <w:tcPr>
            <w:tcW w:w="0" w:type="auto"/>
            <w:vAlign w:val="center"/>
          </w:tcPr>
          <w:p w:rsidR="00FC3352" w:rsidRPr="00FC3352" w:rsidRDefault="00FC3352" w:rsidP="00B37620">
            <w:pPr>
              <w:pStyle w:val="Tabletext"/>
              <w:jc w:val="center"/>
              <w:rPr>
                <w:lang w:eastAsia="zh-CN"/>
              </w:rPr>
            </w:pPr>
            <w:r w:rsidRPr="00FC3352">
              <w:t>50</w:t>
            </w:r>
          </w:p>
        </w:tc>
        <w:tc>
          <w:tcPr>
            <w:tcW w:w="0" w:type="auto"/>
            <w:vAlign w:val="center"/>
          </w:tcPr>
          <w:p w:rsidR="00FC3352" w:rsidRPr="00FC3352" w:rsidRDefault="00FC3352" w:rsidP="00B37620">
            <w:pPr>
              <w:pStyle w:val="Tabletext"/>
              <w:jc w:val="center"/>
            </w:pPr>
            <w:r w:rsidRPr="00FC3352">
              <w:t>35</w:t>
            </w:r>
          </w:p>
        </w:tc>
        <w:tc>
          <w:tcPr>
            <w:tcW w:w="0" w:type="auto"/>
            <w:vAlign w:val="center"/>
          </w:tcPr>
          <w:p w:rsidR="00FC3352" w:rsidRPr="00FC3352" w:rsidRDefault="00FC3352" w:rsidP="00B37620">
            <w:pPr>
              <w:pStyle w:val="Tabletext"/>
              <w:jc w:val="center"/>
            </w:pPr>
            <w:r w:rsidRPr="00FC3352">
              <w:t>44</w:t>
            </w:r>
          </w:p>
        </w:tc>
        <w:tc>
          <w:tcPr>
            <w:tcW w:w="0" w:type="auto"/>
            <w:vAlign w:val="center"/>
          </w:tcPr>
          <w:p w:rsidR="00FC3352" w:rsidRPr="00FC3352" w:rsidRDefault="00FC3352" w:rsidP="00B37620">
            <w:pPr>
              <w:pStyle w:val="Tabletext"/>
              <w:jc w:val="center"/>
              <w:rPr>
                <w:lang w:eastAsia="zh-CN"/>
              </w:rPr>
            </w:pPr>
            <w:r w:rsidRPr="00FC3352">
              <w:t>50</w:t>
            </w:r>
          </w:p>
        </w:tc>
        <w:tc>
          <w:tcPr>
            <w:tcW w:w="0" w:type="auto"/>
            <w:vAlign w:val="center"/>
          </w:tcPr>
          <w:p w:rsidR="00FC3352" w:rsidRPr="00FC3352" w:rsidRDefault="00FC3352" w:rsidP="00B37620">
            <w:pPr>
              <w:pStyle w:val="Tabletext"/>
              <w:jc w:val="center"/>
              <w:rPr>
                <w:lang w:eastAsia="zh-CN"/>
              </w:rPr>
            </w:pPr>
            <w:r w:rsidRPr="00FC3352">
              <w:t>50</w:t>
            </w:r>
          </w:p>
        </w:tc>
      </w:tr>
      <w:tr w:rsidR="00FC3352" w:rsidRPr="00FC3352" w:rsidTr="001E09D9">
        <w:trPr>
          <w:trHeight w:val="20"/>
          <w:jc w:val="center"/>
        </w:trPr>
        <w:tc>
          <w:tcPr>
            <w:tcW w:w="0" w:type="auto"/>
            <w:vMerge/>
            <w:shd w:val="clear" w:color="auto" w:fill="D9D9D9"/>
            <w:vAlign w:val="center"/>
          </w:tcPr>
          <w:p w:rsidR="00FC3352" w:rsidRPr="00FC3352" w:rsidRDefault="00FC3352" w:rsidP="001E09D9">
            <w:pPr>
              <w:pStyle w:val="Tabletext"/>
              <w:rPr>
                <w:lang w:eastAsia="zh-CN"/>
              </w:rPr>
            </w:pPr>
          </w:p>
        </w:tc>
        <w:tc>
          <w:tcPr>
            <w:tcW w:w="0" w:type="auto"/>
            <w:vMerge/>
            <w:shd w:val="clear" w:color="auto" w:fill="D9D9D9"/>
            <w:vAlign w:val="center"/>
          </w:tcPr>
          <w:p w:rsidR="00FC3352" w:rsidRPr="00FC3352" w:rsidRDefault="00FC3352" w:rsidP="001E09D9">
            <w:pPr>
              <w:pStyle w:val="Tabletext"/>
              <w:rPr>
                <w:lang w:eastAsia="zh-CN"/>
              </w:rPr>
            </w:pPr>
          </w:p>
        </w:tc>
        <w:tc>
          <w:tcPr>
            <w:tcW w:w="0" w:type="auto"/>
            <w:shd w:val="clear" w:color="auto" w:fill="D9D9D9"/>
            <w:vAlign w:val="center"/>
          </w:tcPr>
          <w:p w:rsidR="00FC3352" w:rsidRPr="00FC3352" w:rsidRDefault="00FC3352" w:rsidP="001E09D9">
            <w:pPr>
              <w:pStyle w:val="Tabletext"/>
            </w:pPr>
            <w:r w:rsidRPr="00FC3352">
              <w:t xml:space="preserve">TTG + RTG </w:t>
            </w:r>
            <w:r w:rsidRPr="00FC3352">
              <w:rPr>
                <w:lang w:eastAsia="zh-CN"/>
              </w:rPr>
              <w:t>(µs)</w:t>
            </w:r>
          </w:p>
        </w:tc>
        <w:tc>
          <w:tcPr>
            <w:tcW w:w="0" w:type="auto"/>
            <w:vAlign w:val="center"/>
          </w:tcPr>
          <w:p w:rsidR="00FC3352" w:rsidRPr="00FC3352" w:rsidRDefault="00FC3352" w:rsidP="00B37620">
            <w:pPr>
              <w:pStyle w:val="Tabletext"/>
              <w:jc w:val="center"/>
            </w:pPr>
            <w:r w:rsidRPr="00FC3352">
              <w:t>142.853</w:t>
            </w:r>
          </w:p>
        </w:tc>
        <w:tc>
          <w:tcPr>
            <w:tcW w:w="0" w:type="auto"/>
            <w:vAlign w:val="center"/>
          </w:tcPr>
          <w:p w:rsidR="00FC3352" w:rsidRPr="00FC3352" w:rsidRDefault="00FC3352" w:rsidP="00B37620">
            <w:pPr>
              <w:pStyle w:val="Tabletext"/>
              <w:jc w:val="center"/>
            </w:pPr>
            <w:r w:rsidRPr="00FC3352">
              <w:t>240</w:t>
            </w:r>
          </w:p>
        </w:tc>
        <w:tc>
          <w:tcPr>
            <w:tcW w:w="0" w:type="auto"/>
            <w:vAlign w:val="center"/>
          </w:tcPr>
          <w:p w:rsidR="00FC3352" w:rsidRPr="00FC3352" w:rsidRDefault="00FC3352" w:rsidP="00B37620">
            <w:pPr>
              <w:pStyle w:val="Tabletext"/>
              <w:jc w:val="center"/>
            </w:pPr>
            <w:r w:rsidRPr="00FC3352">
              <w:t>212.8</w:t>
            </w:r>
          </w:p>
        </w:tc>
        <w:tc>
          <w:tcPr>
            <w:tcW w:w="0" w:type="auto"/>
            <w:vAlign w:val="center"/>
          </w:tcPr>
          <w:p w:rsidR="00FC3352" w:rsidRPr="00FC3352" w:rsidRDefault="00FC3352" w:rsidP="00B37620">
            <w:pPr>
              <w:pStyle w:val="Tabletext"/>
              <w:jc w:val="center"/>
            </w:pPr>
            <w:r w:rsidRPr="00FC3352">
              <w:t>142.853</w:t>
            </w:r>
          </w:p>
        </w:tc>
        <w:tc>
          <w:tcPr>
            <w:tcW w:w="0" w:type="auto"/>
            <w:vAlign w:val="center"/>
          </w:tcPr>
          <w:p w:rsidR="00FC3352" w:rsidRPr="00FC3352" w:rsidRDefault="00FC3352" w:rsidP="00B37620">
            <w:pPr>
              <w:pStyle w:val="Tabletext"/>
              <w:jc w:val="center"/>
              <w:rPr>
                <w:lang w:eastAsia="zh-CN"/>
              </w:rPr>
            </w:pPr>
            <w:r w:rsidRPr="00FC3352">
              <w:t>142.853</w:t>
            </w:r>
          </w:p>
        </w:tc>
      </w:tr>
      <w:tr w:rsidR="00FC3352" w:rsidRPr="00FC3352" w:rsidTr="001E09D9">
        <w:trPr>
          <w:trHeight w:val="20"/>
          <w:jc w:val="center"/>
        </w:trPr>
        <w:tc>
          <w:tcPr>
            <w:tcW w:w="0" w:type="auto"/>
            <w:vMerge w:val="restart"/>
            <w:shd w:val="clear" w:color="auto" w:fill="D9D9D9"/>
            <w:vAlign w:val="center"/>
          </w:tcPr>
          <w:p w:rsidR="00FC3352" w:rsidRPr="00FC3352" w:rsidRDefault="00FC3352" w:rsidP="001E09D9">
            <w:pPr>
              <w:pStyle w:val="Tabletext"/>
              <w:rPr>
                <w:lang w:eastAsia="zh-CN"/>
              </w:rPr>
            </w:pPr>
            <w:r w:rsidRPr="00FC3352">
              <w:rPr>
                <w:lang w:eastAsia="zh-CN"/>
              </w:rPr>
              <w:t>CP</w:t>
            </w:r>
          </w:p>
          <w:p w:rsidR="00FC3352" w:rsidRPr="00FC3352" w:rsidRDefault="00FC3352" w:rsidP="001E09D9">
            <w:pPr>
              <w:pStyle w:val="Tabletext"/>
              <w:rPr>
                <w:lang w:eastAsia="zh-CN"/>
              </w:rPr>
            </w:pPr>
            <w:proofErr w:type="spellStart"/>
            <w:r w:rsidRPr="00FC3352">
              <w:rPr>
                <w:lang w:eastAsia="zh-CN"/>
              </w:rPr>
              <w:t>T</w:t>
            </w:r>
            <w:r w:rsidRPr="00FC3352">
              <w:rPr>
                <w:vertAlign w:val="subscript"/>
                <w:lang w:eastAsia="zh-CN"/>
              </w:rPr>
              <w:t>g</w:t>
            </w:r>
            <w:proofErr w:type="spellEnd"/>
            <w:r w:rsidRPr="00FC3352">
              <w:rPr>
                <w:lang w:eastAsia="zh-CN"/>
              </w:rPr>
              <w:t>=1/</w:t>
            </w:r>
            <w:r w:rsidRPr="00FC3352">
              <w:t>4</w:t>
            </w:r>
            <w:r w:rsidRPr="00FC3352">
              <w:rPr>
                <w:lang w:eastAsia="zh-CN"/>
              </w:rPr>
              <w:t xml:space="preserve"> </w:t>
            </w:r>
            <w:proofErr w:type="spellStart"/>
            <w:r w:rsidRPr="00FC3352">
              <w:rPr>
                <w:lang w:eastAsia="zh-CN"/>
              </w:rPr>
              <w:t>T</w:t>
            </w:r>
            <w:r w:rsidRPr="00FC3352">
              <w:rPr>
                <w:vertAlign w:val="subscript"/>
                <w:lang w:eastAsia="zh-CN"/>
              </w:rPr>
              <w:t>u</w:t>
            </w:r>
            <w:proofErr w:type="spellEnd"/>
          </w:p>
        </w:tc>
        <w:tc>
          <w:tcPr>
            <w:tcW w:w="0" w:type="auto"/>
            <w:gridSpan w:val="2"/>
            <w:shd w:val="clear" w:color="auto" w:fill="D9D9D9"/>
            <w:vAlign w:val="center"/>
          </w:tcPr>
          <w:p w:rsidR="00FC3352" w:rsidRPr="00FC3352" w:rsidRDefault="00FC3352" w:rsidP="001E09D9">
            <w:pPr>
              <w:pStyle w:val="Tabletext"/>
            </w:pPr>
            <w:r w:rsidRPr="00FC3352">
              <w:rPr>
                <w:lang w:eastAsia="zh-CN"/>
              </w:rPr>
              <w:t xml:space="preserve">Symbol Time </w:t>
            </w:r>
            <w:proofErr w:type="spellStart"/>
            <w:r w:rsidRPr="00FC3352">
              <w:rPr>
                <w:lang w:eastAsia="zh-CN"/>
              </w:rPr>
              <w:t>T</w:t>
            </w:r>
            <w:r w:rsidRPr="00FC3352">
              <w:rPr>
                <w:vertAlign w:val="subscript"/>
                <w:lang w:eastAsia="zh-CN"/>
              </w:rPr>
              <w:t>s</w:t>
            </w:r>
            <w:proofErr w:type="spellEnd"/>
            <w:r w:rsidRPr="00FC3352">
              <w:rPr>
                <w:lang w:eastAsia="zh-CN"/>
              </w:rPr>
              <w:t xml:space="preserve"> (µs)</w:t>
            </w:r>
          </w:p>
        </w:tc>
        <w:tc>
          <w:tcPr>
            <w:tcW w:w="0" w:type="auto"/>
            <w:vAlign w:val="center"/>
          </w:tcPr>
          <w:p w:rsidR="00FC3352" w:rsidRPr="00FC3352" w:rsidRDefault="00FC3352" w:rsidP="00B37620">
            <w:pPr>
              <w:pStyle w:val="Tabletext"/>
              <w:jc w:val="center"/>
            </w:pPr>
            <w:r w:rsidRPr="00FC3352">
              <w:t>114.286</w:t>
            </w:r>
          </w:p>
        </w:tc>
        <w:tc>
          <w:tcPr>
            <w:tcW w:w="0" w:type="auto"/>
            <w:vAlign w:val="center"/>
          </w:tcPr>
          <w:p w:rsidR="00FC3352" w:rsidRPr="00FC3352" w:rsidRDefault="00FC3352" w:rsidP="00B37620">
            <w:pPr>
              <w:pStyle w:val="Tabletext"/>
              <w:jc w:val="center"/>
            </w:pPr>
            <w:r w:rsidRPr="00FC3352">
              <w:t>160</w:t>
            </w:r>
          </w:p>
        </w:tc>
        <w:tc>
          <w:tcPr>
            <w:tcW w:w="0" w:type="auto"/>
            <w:vAlign w:val="center"/>
          </w:tcPr>
          <w:p w:rsidR="00FC3352" w:rsidRPr="00FC3352" w:rsidRDefault="00FC3352" w:rsidP="00B37620">
            <w:pPr>
              <w:pStyle w:val="Tabletext"/>
              <w:jc w:val="center"/>
            </w:pPr>
            <w:r w:rsidRPr="00FC3352">
              <w:t>128</w:t>
            </w:r>
          </w:p>
        </w:tc>
        <w:tc>
          <w:tcPr>
            <w:tcW w:w="0" w:type="auto"/>
            <w:vAlign w:val="center"/>
          </w:tcPr>
          <w:p w:rsidR="00FC3352" w:rsidRPr="00FC3352" w:rsidRDefault="00FC3352" w:rsidP="00B37620">
            <w:pPr>
              <w:pStyle w:val="Tabletext"/>
              <w:jc w:val="center"/>
            </w:pPr>
            <w:r w:rsidRPr="00FC3352">
              <w:t>114.286</w:t>
            </w:r>
          </w:p>
        </w:tc>
        <w:tc>
          <w:tcPr>
            <w:tcW w:w="0" w:type="auto"/>
            <w:vAlign w:val="center"/>
          </w:tcPr>
          <w:p w:rsidR="00FC3352" w:rsidRPr="00FC3352" w:rsidRDefault="00FC3352" w:rsidP="00B37620">
            <w:pPr>
              <w:pStyle w:val="Tabletext"/>
              <w:jc w:val="center"/>
              <w:rPr>
                <w:lang w:eastAsia="zh-CN"/>
              </w:rPr>
            </w:pPr>
            <w:r w:rsidRPr="00FC3352">
              <w:t>114.286</w:t>
            </w:r>
          </w:p>
        </w:tc>
      </w:tr>
      <w:tr w:rsidR="00FC3352" w:rsidRPr="00FC3352" w:rsidTr="001E09D9">
        <w:trPr>
          <w:trHeight w:val="20"/>
          <w:jc w:val="center"/>
        </w:trPr>
        <w:tc>
          <w:tcPr>
            <w:tcW w:w="0" w:type="auto"/>
            <w:vMerge/>
            <w:shd w:val="clear" w:color="auto" w:fill="D9D9D9"/>
            <w:vAlign w:val="center"/>
          </w:tcPr>
          <w:p w:rsidR="00FC3352" w:rsidRPr="00FC3352" w:rsidRDefault="00FC3352" w:rsidP="001E09D9">
            <w:pPr>
              <w:pStyle w:val="Tabletext"/>
              <w:rPr>
                <w:lang w:eastAsia="zh-CN"/>
              </w:rPr>
            </w:pPr>
          </w:p>
        </w:tc>
        <w:tc>
          <w:tcPr>
            <w:tcW w:w="0" w:type="auto"/>
            <w:vMerge w:val="restart"/>
            <w:shd w:val="clear" w:color="auto" w:fill="D9D9D9"/>
            <w:vAlign w:val="center"/>
          </w:tcPr>
          <w:p w:rsidR="00FC3352" w:rsidRPr="00FC3352" w:rsidRDefault="00FC3352" w:rsidP="001E09D9">
            <w:pPr>
              <w:pStyle w:val="Tabletext"/>
            </w:pPr>
            <w:r w:rsidRPr="00FC3352">
              <w:t>FDD</w:t>
            </w:r>
          </w:p>
        </w:tc>
        <w:tc>
          <w:tcPr>
            <w:tcW w:w="0" w:type="auto"/>
            <w:shd w:val="clear" w:color="auto" w:fill="D9D9D9"/>
            <w:vAlign w:val="center"/>
          </w:tcPr>
          <w:p w:rsidR="00FC3352" w:rsidRPr="00FC3352" w:rsidRDefault="00FC3352" w:rsidP="001E09D9">
            <w:pPr>
              <w:pStyle w:val="Tabletext"/>
              <w:rPr>
                <w:lang w:eastAsia="zh-CN"/>
              </w:rPr>
            </w:pPr>
            <w:r w:rsidRPr="00FC3352">
              <w:rPr>
                <w:lang w:eastAsia="zh-CN"/>
              </w:rPr>
              <w:t>Number of OFDM</w:t>
            </w:r>
            <w:r w:rsidR="001E09D9">
              <w:rPr>
                <w:lang w:eastAsia="zh-CN"/>
              </w:rPr>
              <w:br/>
            </w:r>
            <w:r w:rsidRPr="00FC3352">
              <w:rPr>
                <w:lang w:eastAsia="zh-CN"/>
              </w:rPr>
              <w:t>symbols per 5ms frame</w:t>
            </w:r>
          </w:p>
        </w:tc>
        <w:tc>
          <w:tcPr>
            <w:tcW w:w="0" w:type="auto"/>
            <w:vAlign w:val="center"/>
          </w:tcPr>
          <w:p w:rsidR="00FC3352" w:rsidRPr="00FC3352" w:rsidRDefault="00FC3352" w:rsidP="00B37620">
            <w:pPr>
              <w:pStyle w:val="Tabletext"/>
              <w:jc w:val="center"/>
            </w:pPr>
            <w:r w:rsidRPr="00FC3352">
              <w:t>43</w:t>
            </w:r>
          </w:p>
        </w:tc>
        <w:tc>
          <w:tcPr>
            <w:tcW w:w="0" w:type="auto"/>
            <w:vAlign w:val="center"/>
          </w:tcPr>
          <w:p w:rsidR="00FC3352" w:rsidRPr="00FC3352" w:rsidRDefault="00FC3352" w:rsidP="00B37620">
            <w:pPr>
              <w:pStyle w:val="Tabletext"/>
              <w:jc w:val="center"/>
            </w:pPr>
            <w:r w:rsidRPr="00FC3352">
              <w:t>31</w:t>
            </w:r>
          </w:p>
        </w:tc>
        <w:tc>
          <w:tcPr>
            <w:tcW w:w="0" w:type="auto"/>
            <w:vAlign w:val="center"/>
          </w:tcPr>
          <w:p w:rsidR="00FC3352" w:rsidRPr="00FC3352" w:rsidRDefault="00FC3352" w:rsidP="00B37620">
            <w:pPr>
              <w:pStyle w:val="Tabletext"/>
              <w:jc w:val="center"/>
            </w:pPr>
            <w:r w:rsidRPr="00FC3352">
              <w:t>39</w:t>
            </w:r>
          </w:p>
        </w:tc>
        <w:tc>
          <w:tcPr>
            <w:tcW w:w="0" w:type="auto"/>
            <w:vAlign w:val="center"/>
          </w:tcPr>
          <w:p w:rsidR="00FC3352" w:rsidRPr="00FC3352" w:rsidRDefault="00FC3352" w:rsidP="00B37620">
            <w:pPr>
              <w:pStyle w:val="Tabletext"/>
              <w:jc w:val="center"/>
            </w:pPr>
            <w:r w:rsidRPr="00FC3352">
              <w:t>43</w:t>
            </w:r>
          </w:p>
        </w:tc>
        <w:tc>
          <w:tcPr>
            <w:tcW w:w="0" w:type="auto"/>
            <w:vAlign w:val="center"/>
          </w:tcPr>
          <w:p w:rsidR="00FC3352" w:rsidRPr="00FC3352" w:rsidRDefault="00FC3352" w:rsidP="00B37620">
            <w:pPr>
              <w:pStyle w:val="Tabletext"/>
              <w:jc w:val="center"/>
            </w:pPr>
            <w:r w:rsidRPr="00FC3352">
              <w:t>43</w:t>
            </w:r>
          </w:p>
        </w:tc>
      </w:tr>
      <w:tr w:rsidR="00FC3352" w:rsidRPr="00FC3352" w:rsidTr="001E09D9">
        <w:trPr>
          <w:trHeight w:val="20"/>
          <w:jc w:val="center"/>
        </w:trPr>
        <w:tc>
          <w:tcPr>
            <w:tcW w:w="0" w:type="auto"/>
            <w:vMerge/>
            <w:shd w:val="clear" w:color="auto" w:fill="D9D9D9"/>
            <w:vAlign w:val="center"/>
          </w:tcPr>
          <w:p w:rsidR="00FC3352" w:rsidRPr="00FC3352" w:rsidRDefault="00FC3352" w:rsidP="001E09D9">
            <w:pPr>
              <w:pStyle w:val="Tabletext"/>
              <w:rPr>
                <w:lang w:eastAsia="zh-CN"/>
              </w:rPr>
            </w:pPr>
          </w:p>
        </w:tc>
        <w:tc>
          <w:tcPr>
            <w:tcW w:w="0" w:type="auto"/>
            <w:vMerge/>
            <w:shd w:val="clear" w:color="auto" w:fill="D9D9D9"/>
            <w:vAlign w:val="center"/>
          </w:tcPr>
          <w:p w:rsidR="00FC3352" w:rsidRPr="00FC3352" w:rsidRDefault="00FC3352" w:rsidP="001E09D9">
            <w:pPr>
              <w:pStyle w:val="Tabletext"/>
              <w:rPr>
                <w:lang w:eastAsia="zh-CN"/>
              </w:rPr>
            </w:pPr>
          </w:p>
        </w:tc>
        <w:tc>
          <w:tcPr>
            <w:tcW w:w="0" w:type="auto"/>
            <w:shd w:val="clear" w:color="auto" w:fill="D9D9D9"/>
            <w:vAlign w:val="center"/>
          </w:tcPr>
          <w:p w:rsidR="00FC3352" w:rsidRPr="00FC3352" w:rsidRDefault="00FC3352" w:rsidP="001E09D9">
            <w:pPr>
              <w:pStyle w:val="Tabletext"/>
            </w:pPr>
            <w:r w:rsidRPr="00FC3352">
              <w:rPr>
                <w:lang w:eastAsia="zh-CN"/>
              </w:rPr>
              <w:t>Idle time (µs)</w:t>
            </w:r>
          </w:p>
        </w:tc>
        <w:tc>
          <w:tcPr>
            <w:tcW w:w="0" w:type="auto"/>
            <w:vAlign w:val="center"/>
          </w:tcPr>
          <w:p w:rsidR="00FC3352" w:rsidRPr="00FC3352" w:rsidRDefault="00FC3352" w:rsidP="00B37620">
            <w:pPr>
              <w:pStyle w:val="Tabletext"/>
              <w:jc w:val="center"/>
            </w:pPr>
            <w:r w:rsidRPr="00FC3352">
              <w:t>85.694</w:t>
            </w:r>
          </w:p>
        </w:tc>
        <w:tc>
          <w:tcPr>
            <w:tcW w:w="0" w:type="auto"/>
            <w:vAlign w:val="center"/>
          </w:tcPr>
          <w:p w:rsidR="00FC3352" w:rsidRPr="00FC3352" w:rsidRDefault="00FC3352" w:rsidP="00B37620">
            <w:pPr>
              <w:pStyle w:val="Tabletext"/>
              <w:jc w:val="center"/>
            </w:pPr>
            <w:r w:rsidRPr="00FC3352">
              <w:t>40</w:t>
            </w:r>
          </w:p>
        </w:tc>
        <w:tc>
          <w:tcPr>
            <w:tcW w:w="0" w:type="auto"/>
            <w:vAlign w:val="center"/>
          </w:tcPr>
          <w:p w:rsidR="00FC3352" w:rsidRPr="00FC3352" w:rsidRDefault="00FC3352" w:rsidP="00B37620">
            <w:pPr>
              <w:pStyle w:val="Tabletext"/>
              <w:jc w:val="center"/>
            </w:pPr>
            <w:r w:rsidRPr="00FC3352">
              <w:t>8</w:t>
            </w:r>
          </w:p>
        </w:tc>
        <w:tc>
          <w:tcPr>
            <w:tcW w:w="0" w:type="auto"/>
            <w:vAlign w:val="center"/>
          </w:tcPr>
          <w:p w:rsidR="00FC3352" w:rsidRPr="00FC3352" w:rsidRDefault="00FC3352" w:rsidP="00B37620">
            <w:pPr>
              <w:pStyle w:val="Tabletext"/>
              <w:jc w:val="center"/>
            </w:pPr>
            <w:r w:rsidRPr="00FC3352">
              <w:t>85.694</w:t>
            </w:r>
          </w:p>
        </w:tc>
        <w:tc>
          <w:tcPr>
            <w:tcW w:w="0" w:type="auto"/>
            <w:vAlign w:val="center"/>
          </w:tcPr>
          <w:p w:rsidR="00FC3352" w:rsidRPr="00FC3352" w:rsidRDefault="00FC3352" w:rsidP="00B37620">
            <w:pPr>
              <w:pStyle w:val="Tabletext"/>
              <w:jc w:val="center"/>
            </w:pPr>
            <w:r w:rsidRPr="00FC3352">
              <w:t>85.694</w:t>
            </w:r>
          </w:p>
        </w:tc>
      </w:tr>
      <w:tr w:rsidR="00FC3352" w:rsidRPr="00FC3352" w:rsidTr="001E09D9">
        <w:trPr>
          <w:trHeight w:val="20"/>
          <w:jc w:val="center"/>
        </w:trPr>
        <w:tc>
          <w:tcPr>
            <w:tcW w:w="0" w:type="auto"/>
            <w:vMerge/>
            <w:shd w:val="clear" w:color="auto" w:fill="D9D9D9"/>
            <w:vAlign w:val="center"/>
          </w:tcPr>
          <w:p w:rsidR="00FC3352" w:rsidRPr="00FC3352" w:rsidRDefault="00FC3352" w:rsidP="001E09D9">
            <w:pPr>
              <w:pStyle w:val="Tabletext"/>
              <w:rPr>
                <w:lang w:eastAsia="zh-CN"/>
              </w:rPr>
            </w:pPr>
          </w:p>
        </w:tc>
        <w:tc>
          <w:tcPr>
            <w:tcW w:w="0" w:type="auto"/>
            <w:vMerge w:val="restart"/>
            <w:shd w:val="clear" w:color="auto" w:fill="D9D9D9"/>
            <w:vAlign w:val="center"/>
          </w:tcPr>
          <w:p w:rsidR="00FC3352" w:rsidRPr="00FC3352" w:rsidRDefault="00FC3352" w:rsidP="001E09D9">
            <w:pPr>
              <w:pStyle w:val="Tabletext"/>
            </w:pPr>
            <w:r w:rsidRPr="00FC3352">
              <w:t>TDD</w:t>
            </w:r>
          </w:p>
        </w:tc>
        <w:tc>
          <w:tcPr>
            <w:tcW w:w="0" w:type="auto"/>
            <w:shd w:val="clear" w:color="auto" w:fill="D9D9D9"/>
            <w:vAlign w:val="center"/>
          </w:tcPr>
          <w:p w:rsidR="00FC3352" w:rsidRPr="00FC3352" w:rsidRDefault="00FC3352" w:rsidP="001E09D9">
            <w:pPr>
              <w:pStyle w:val="Tabletext"/>
              <w:rPr>
                <w:lang w:eastAsia="zh-CN"/>
              </w:rPr>
            </w:pPr>
            <w:r w:rsidRPr="00FC3352">
              <w:rPr>
                <w:lang w:eastAsia="zh-CN"/>
              </w:rPr>
              <w:t>Number of OFDM</w:t>
            </w:r>
            <w:r w:rsidR="001E09D9">
              <w:rPr>
                <w:lang w:eastAsia="zh-CN"/>
              </w:rPr>
              <w:br/>
            </w:r>
            <w:r w:rsidRPr="00FC3352">
              <w:rPr>
                <w:lang w:eastAsia="zh-CN"/>
              </w:rPr>
              <w:t>symbols per 5ms frame</w:t>
            </w:r>
          </w:p>
        </w:tc>
        <w:tc>
          <w:tcPr>
            <w:tcW w:w="0" w:type="auto"/>
            <w:vAlign w:val="center"/>
          </w:tcPr>
          <w:p w:rsidR="00FC3352" w:rsidRPr="00FC3352" w:rsidRDefault="00FC3352" w:rsidP="00B37620">
            <w:pPr>
              <w:pStyle w:val="Tabletext"/>
              <w:jc w:val="center"/>
            </w:pPr>
            <w:r w:rsidRPr="00FC3352">
              <w:t>42</w:t>
            </w:r>
          </w:p>
        </w:tc>
        <w:tc>
          <w:tcPr>
            <w:tcW w:w="0" w:type="auto"/>
            <w:vAlign w:val="center"/>
          </w:tcPr>
          <w:p w:rsidR="00FC3352" w:rsidRPr="00FC3352" w:rsidRDefault="00FC3352" w:rsidP="00B37620">
            <w:pPr>
              <w:pStyle w:val="Tabletext"/>
              <w:jc w:val="center"/>
            </w:pPr>
            <w:r w:rsidRPr="00FC3352">
              <w:t>30</w:t>
            </w:r>
          </w:p>
        </w:tc>
        <w:tc>
          <w:tcPr>
            <w:tcW w:w="0" w:type="auto"/>
            <w:vAlign w:val="center"/>
          </w:tcPr>
          <w:p w:rsidR="00FC3352" w:rsidRPr="00FC3352" w:rsidRDefault="00FC3352" w:rsidP="00B37620">
            <w:pPr>
              <w:pStyle w:val="Tabletext"/>
              <w:jc w:val="center"/>
            </w:pPr>
            <w:r w:rsidRPr="00FC3352">
              <w:t>37</w:t>
            </w:r>
          </w:p>
        </w:tc>
        <w:tc>
          <w:tcPr>
            <w:tcW w:w="0" w:type="auto"/>
            <w:vAlign w:val="center"/>
          </w:tcPr>
          <w:p w:rsidR="00FC3352" w:rsidRPr="00FC3352" w:rsidRDefault="00FC3352" w:rsidP="00B37620">
            <w:pPr>
              <w:pStyle w:val="Tabletext"/>
              <w:jc w:val="center"/>
            </w:pPr>
            <w:r w:rsidRPr="00FC3352">
              <w:t>42</w:t>
            </w:r>
          </w:p>
        </w:tc>
        <w:tc>
          <w:tcPr>
            <w:tcW w:w="0" w:type="auto"/>
            <w:vAlign w:val="center"/>
          </w:tcPr>
          <w:p w:rsidR="00FC3352" w:rsidRPr="00FC3352" w:rsidRDefault="00FC3352" w:rsidP="00B37620">
            <w:pPr>
              <w:pStyle w:val="Tabletext"/>
              <w:jc w:val="center"/>
            </w:pPr>
            <w:r w:rsidRPr="00FC3352">
              <w:t>42</w:t>
            </w:r>
          </w:p>
        </w:tc>
      </w:tr>
      <w:tr w:rsidR="00FC3352" w:rsidRPr="00FC3352" w:rsidTr="001E09D9">
        <w:trPr>
          <w:trHeight w:val="20"/>
          <w:jc w:val="center"/>
        </w:trPr>
        <w:tc>
          <w:tcPr>
            <w:tcW w:w="0" w:type="auto"/>
            <w:vMerge/>
            <w:shd w:val="clear" w:color="auto" w:fill="D9D9D9"/>
            <w:vAlign w:val="center"/>
          </w:tcPr>
          <w:p w:rsidR="00FC3352" w:rsidRPr="00FC3352" w:rsidRDefault="00FC3352" w:rsidP="001E09D9">
            <w:pPr>
              <w:pStyle w:val="Tabletext"/>
              <w:rPr>
                <w:lang w:eastAsia="zh-CN"/>
              </w:rPr>
            </w:pPr>
          </w:p>
        </w:tc>
        <w:tc>
          <w:tcPr>
            <w:tcW w:w="0" w:type="auto"/>
            <w:vMerge/>
            <w:shd w:val="clear" w:color="auto" w:fill="D9D9D9"/>
            <w:vAlign w:val="center"/>
          </w:tcPr>
          <w:p w:rsidR="00FC3352" w:rsidRPr="00FC3352" w:rsidRDefault="00FC3352" w:rsidP="001E09D9">
            <w:pPr>
              <w:pStyle w:val="Tabletext"/>
              <w:rPr>
                <w:lang w:eastAsia="zh-CN"/>
              </w:rPr>
            </w:pPr>
          </w:p>
        </w:tc>
        <w:tc>
          <w:tcPr>
            <w:tcW w:w="0" w:type="auto"/>
            <w:shd w:val="clear" w:color="auto" w:fill="D9D9D9"/>
            <w:vAlign w:val="center"/>
          </w:tcPr>
          <w:p w:rsidR="00FC3352" w:rsidRPr="00FC3352" w:rsidRDefault="00FC3352" w:rsidP="001E09D9">
            <w:pPr>
              <w:pStyle w:val="Tabletext"/>
            </w:pPr>
            <w:r w:rsidRPr="00FC3352">
              <w:t xml:space="preserve">TTG + RTG </w:t>
            </w:r>
            <w:r w:rsidRPr="00FC3352">
              <w:rPr>
                <w:lang w:eastAsia="zh-CN"/>
              </w:rPr>
              <w:t>(µs)</w:t>
            </w:r>
          </w:p>
        </w:tc>
        <w:tc>
          <w:tcPr>
            <w:tcW w:w="0" w:type="auto"/>
            <w:vAlign w:val="center"/>
          </w:tcPr>
          <w:p w:rsidR="00FC3352" w:rsidRPr="00FC3352" w:rsidRDefault="00FC3352" w:rsidP="00B37620">
            <w:pPr>
              <w:pStyle w:val="Tabletext"/>
              <w:jc w:val="center"/>
            </w:pPr>
            <w:r w:rsidRPr="00FC3352">
              <w:t>199.98</w:t>
            </w:r>
          </w:p>
        </w:tc>
        <w:tc>
          <w:tcPr>
            <w:tcW w:w="0" w:type="auto"/>
            <w:vAlign w:val="center"/>
          </w:tcPr>
          <w:p w:rsidR="00FC3352" w:rsidRPr="00FC3352" w:rsidRDefault="00FC3352" w:rsidP="00B37620">
            <w:pPr>
              <w:pStyle w:val="Tabletext"/>
              <w:jc w:val="center"/>
            </w:pPr>
            <w:r w:rsidRPr="00FC3352">
              <w:t>200</w:t>
            </w:r>
          </w:p>
        </w:tc>
        <w:tc>
          <w:tcPr>
            <w:tcW w:w="0" w:type="auto"/>
            <w:vAlign w:val="center"/>
          </w:tcPr>
          <w:p w:rsidR="00FC3352" w:rsidRPr="00FC3352" w:rsidRDefault="00FC3352" w:rsidP="00B37620">
            <w:pPr>
              <w:pStyle w:val="Tabletext"/>
              <w:jc w:val="center"/>
            </w:pPr>
            <w:r w:rsidRPr="00FC3352">
              <w:t>264</w:t>
            </w:r>
          </w:p>
        </w:tc>
        <w:tc>
          <w:tcPr>
            <w:tcW w:w="0" w:type="auto"/>
            <w:vAlign w:val="center"/>
          </w:tcPr>
          <w:p w:rsidR="00FC3352" w:rsidRPr="00FC3352" w:rsidRDefault="00FC3352" w:rsidP="00B37620">
            <w:pPr>
              <w:pStyle w:val="Tabletext"/>
              <w:jc w:val="center"/>
            </w:pPr>
            <w:r w:rsidRPr="00FC3352">
              <w:t>199.98</w:t>
            </w:r>
          </w:p>
        </w:tc>
        <w:tc>
          <w:tcPr>
            <w:tcW w:w="0" w:type="auto"/>
            <w:vAlign w:val="center"/>
          </w:tcPr>
          <w:p w:rsidR="00FC3352" w:rsidRPr="00FC3352" w:rsidRDefault="00FC3352" w:rsidP="00B37620">
            <w:pPr>
              <w:pStyle w:val="Tabletext"/>
              <w:jc w:val="center"/>
            </w:pPr>
            <w:r w:rsidRPr="00FC3352">
              <w:t>199.98</w:t>
            </w:r>
          </w:p>
        </w:tc>
      </w:tr>
    </w:tbl>
    <w:p w:rsidR="001E09D9" w:rsidRDefault="001E09D9" w:rsidP="001E09D9">
      <w:bookmarkStart w:id="30" w:name="_Toc246688700"/>
    </w:p>
    <w:p w:rsidR="00FC3352" w:rsidRPr="00FC3352" w:rsidRDefault="00FC3352" w:rsidP="001E09D9">
      <w:pPr>
        <w:pStyle w:val="Heading4"/>
      </w:pPr>
      <w:r w:rsidRPr="00FC3352">
        <w:t>B.1.</w:t>
      </w:r>
      <w:r w:rsidRPr="00FC3352">
        <w:rPr>
          <w:lang w:eastAsia="ja-JP"/>
        </w:rPr>
        <w:t>1</w:t>
      </w:r>
      <w:r w:rsidR="001E09D9">
        <w:t>.2</w:t>
      </w:r>
      <w:r w:rsidR="001E09D9">
        <w:tab/>
      </w:r>
      <w:r w:rsidRPr="00FC3352">
        <w:t xml:space="preserve">Frame </w:t>
      </w:r>
      <w:r w:rsidR="001E09D9" w:rsidRPr="00FC3352">
        <w:t>s</w:t>
      </w:r>
      <w:r w:rsidRPr="00FC3352">
        <w:t>tructure</w:t>
      </w:r>
      <w:bookmarkEnd w:id="30"/>
    </w:p>
    <w:p w:rsidR="00FC3352" w:rsidRPr="00FC3352" w:rsidRDefault="00FC3352" w:rsidP="001E09D9">
      <w:pPr>
        <w:rPr>
          <w:szCs w:val="24"/>
          <w:lang w:eastAsia="ko-KR"/>
        </w:rPr>
      </w:pPr>
      <w:r w:rsidRPr="00FC3352">
        <w:rPr>
          <w:szCs w:val="24"/>
          <w:lang w:eastAsia="ko-KR"/>
        </w:rPr>
        <w:t xml:space="preserve">A </w:t>
      </w:r>
      <w:proofErr w:type="spellStart"/>
      <w:r w:rsidRPr="00FC3352">
        <w:rPr>
          <w:szCs w:val="24"/>
          <w:lang w:eastAsia="ko-KR"/>
        </w:rPr>
        <w:t>superframe</w:t>
      </w:r>
      <w:proofErr w:type="spellEnd"/>
      <w:r w:rsidRPr="00FC3352">
        <w:rPr>
          <w:szCs w:val="24"/>
          <w:lang w:eastAsia="ko-KR"/>
        </w:rPr>
        <w:t xml:space="preserve"> is a collection of consecutive equally-sized radio frames whose beginning is marked with a </w:t>
      </w:r>
      <w:proofErr w:type="spellStart"/>
      <w:r w:rsidRPr="00FC3352">
        <w:rPr>
          <w:szCs w:val="24"/>
          <w:lang w:eastAsia="ko-KR"/>
        </w:rPr>
        <w:t>superframe</w:t>
      </w:r>
      <w:proofErr w:type="spellEnd"/>
      <w:r w:rsidRPr="00FC3352">
        <w:rPr>
          <w:szCs w:val="24"/>
          <w:lang w:eastAsia="ko-KR"/>
        </w:rPr>
        <w:t xml:space="preserve"> header</w:t>
      </w:r>
      <w:r w:rsidRPr="00FC3352">
        <w:rPr>
          <w:szCs w:val="24"/>
          <w:lang w:eastAsia="ja-JP"/>
        </w:rPr>
        <w:t xml:space="preserve"> (SFH), which </w:t>
      </w:r>
      <w:r w:rsidRPr="00FC3352">
        <w:rPr>
          <w:szCs w:val="24"/>
          <w:lang w:eastAsia="ko-KR"/>
        </w:rPr>
        <w:t xml:space="preserve">carries short-term and long-term system configuration information. </w:t>
      </w:r>
    </w:p>
    <w:p w:rsidR="00FC3352" w:rsidRPr="00FC3352" w:rsidRDefault="00FC3352" w:rsidP="001E09D9">
      <w:pPr>
        <w:rPr>
          <w:szCs w:val="24"/>
          <w:lang w:eastAsia="ja-JP"/>
        </w:rPr>
      </w:pPr>
      <w:r w:rsidRPr="00FC3352">
        <w:rPr>
          <w:szCs w:val="24"/>
          <w:lang w:eastAsia="ko-KR"/>
        </w:rPr>
        <w:t xml:space="preserve">In order to decrease the air-link access latency, the radio frames are further divided into a number of </w:t>
      </w:r>
      <w:proofErr w:type="spellStart"/>
      <w:r w:rsidRPr="00FC3352">
        <w:rPr>
          <w:szCs w:val="24"/>
          <w:lang w:eastAsia="ko-KR"/>
        </w:rPr>
        <w:t>subframes</w:t>
      </w:r>
      <w:proofErr w:type="spellEnd"/>
      <w:r w:rsidRPr="00FC3352">
        <w:rPr>
          <w:szCs w:val="24"/>
          <w:lang w:eastAsia="ko-KR"/>
        </w:rPr>
        <w:t xml:space="preserve"> where each </w:t>
      </w:r>
      <w:proofErr w:type="spellStart"/>
      <w:r w:rsidRPr="00FC3352">
        <w:rPr>
          <w:szCs w:val="24"/>
          <w:lang w:eastAsia="ko-KR"/>
        </w:rPr>
        <w:t>subframe</w:t>
      </w:r>
      <w:proofErr w:type="spellEnd"/>
      <w:r w:rsidRPr="00FC3352">
        <w:rPr>
          <w:szCs w:val="24"/>
          <w:lang w:eastAsia="ko-KR"/>
        </w:rPr>
        <w:t xml:space="preserve"> comprises of an integer number of OFDM symbols. The transmission time interval </w:t>
      </w:r>
      <w:r w:rsidRPr="00FC3352">
        <w:rPr>
          <w:szCs w:val="24"/>
          <w:lang w:eastAsia="ja-JP"/>
        </w:rPr>
        <w:t xml:space="preserve">(TTI) </w:t>
      </w:r>
      <w:r w:rsidRPr="00FC3352">
        <w:rPr>
          <w:szCs w:val="24"/>
          <w:lang w:eastAsia="ko-KR"/>
        </w:rPr>
        <w:t xml:space="preserve">is defined as the transmission latency over the air-link and is equal to a multiple of </w:t>
      </w:r>
      <w:proofErr w:type="spellStart"/>
      <w:r w:rsidRPr="00FC3352">
        <w:rPr>
          <w:szCs w:val="24"/>
          <w:lang w:eastAsia="ko-KR"/>
        </w:rPr>
        <w:t>subframe</w:t>
      </w:r>
      <w:proofErr w:type="spellEnd"/>
      <w:r w:rsidRPr="00FC3352">
        <w:rPr>
          <w:szCs w:val="24"/>
          <w:lang w:eastAsia="ko-KR"/>
        </w:rPr>
        <w:t xml:space="preserve"> length (default is one </w:t>
      </w:r>
      <w:proofErr w:type="spellStart"/>
      <w:r w:rsidRPr="00FC3352">
        <w:rPr>
          <w:szCs w:val="24"/>
          <w:lang w:eastAsia="ko-KR"/>
        </w:rPr>
        <w:t>subframe</w:t>
      </w:r>
      <w:proofErr w:type="spellEnd"/>
      <w:r w:rsidRPr="00FC3352">
        <w:rPr>
          <w:szCs w:val="24"/>
          <w:lang w:eastAsia="ko-KR"/>
        </w:rPr>
        <w:t>). T</w:t>
      </w:r>
      <w:r w:rsidRPr="00FC3352">
        <w:rPr>
          <w:rFonts w:eastAsia="Times-Roman"/>
          <w:bCs/>
          <w:szCs w:val="24"/>
          <w:lang w:eastAsia="ko-KR"/>
        </w:rPr>
        <w:t xml:space="preserve">here are four types of </w:t>
      </w:r>
      <w:proofErr w:type="spellStart"/>
      <w:r w:rsidRPr="00FC3352">
        <w:rPr>
          <w:rFonts w:eastAsia="Times-Roman"/>
          <w:bCs/>
          <w:szCs w:val="24"/>
          <w:lang w:eastAsia="ko-KR"/>
        </w:rPr>
        <w:t>subframes</w:t>
      </w:r>
      <w:proofErr w:type="spellEnd"/>
      <w:r w:rsidRPr="00FC3352">
        <w:rPr>
          <w:rFonts w:eastAsia="Times-Roman"/>
          <w:bCs/>
          <w:szCs w:val="24"/>
          <w:lang w:eastAsia="ko-KR"/>
        </w:rPr>
        <w:t xml:space="preserve">: </w:t>
      </w:r>
      <w:r w:rsidR="00B37620">
        <w:rPr>
          <w:rFonts w:eastAsia="Times-Roman"/>
          <w:bCs/>
          <w:szCs w:val="24"/>
          <w:lang w:eastAsia="ko-KR"/>
        </w:rPr>
        <w:br/>
      </w:r>
      <w:r w:rsidRPr="00FC3352">
        <w:rPr>
          <w:rFonts w:eastAsia="Times-Roman"/>
          <w:bCs/>
          <w:szCs w:val="24"/>
          <w:lang w:eastAsia="ko-KR"/>
        </w:rPr>
        <w:t xml:space="preserve">1) type-1 </w:t>
      </w:r>
      <w:proofErr w:type="spellStart"/>
      <w:r w:rsidRPr="00FC3352">
        <w:rPr>
          <w:rFonts w:eastAsia="Times-Roman"/>
          <w:bCs/>
          <w:szCs w:val="24"/>
          <w:lang w:eastAsia="ko-KR"/>
        </w:rPr>
        <w:t>subframe</w:t>
      </w:r>
      <w:proofErr w:type="spellEnd"/>
      <w:r w:rsidRPr="00FC3352">
        <w:rPr>
          <w:rFonts w:eastAsia="Times-Roman"/>
          <w:bCs/>
          <w:szCs w:val="24"/>
          <w:lang w:eastAsia="ko-KR"/>
        </w:rPr>
        <w:t xml:space="preserve">, which consists of six OFDM symbols, 2) type-2 </w:t>
      </w:r>
      <w:proofErr w:type="spellStart"/>
      <w:r w:rsidRPr="00FC3352">
        <w:rPr>
          <w:rFonts w:eastAsia="Times-Roman"/>
          <w:bCs/>
          <w:szCs w:val="24"/>
          <w:lang w:eastAsia="ko-KR"/>
        </w:rPr>
        <w:t>subframe</w:t>
      </w:r>
      <w:proofErr w:type="spellEnd"/>
      <w:r w:rsidRPr="00FC3352">
        <w:rPr>
          <w:rFonts w:eastAsia="Times-Roman"/>
          <w:bCs/>
          <w:szCs w:val="24"/>
          <w:lang w:eastAsia="ko-KR"/>
        </w:rPr>
        <w:t xml:space="preserve">, which consists of seven OFDM symbols, 3) type-3 </w:t>
      </w:r>
      <w:proofErr w:type="spellStart"/>
      <w:r w:rsidRPr="00FC3352">
        <w:rPr>
          <w:rFonts w:eastAsia="Times-Roman"/>
          <w:bCs/>
          <w:szCs w:val="24"/>
          <w:lang w:eastAsia="ko-KR"/>
        </w:rPr>
        <w:t>subframe</w:t>
      </w:r>
      <w:proofErr w:type="spellEnd"/>
      <w:r w:rsidRPr="00FC3352">
        <w:rPr>
          <w:rFonts w:eastAsia="Times-Roman"/>
          <w:bCs/>
          <w:szCs w:val="24"/>
          <w:lang w:eastAsia="ko-KR"/>
        </w:rPr>
        <w:t xml:space="preserve"> which consists of five OFDM symbols, and 4) type-4 </w:t>
      </w:r>
      <w:proofErr w:type="spellStart"/>
      <w:r w:rsidRPr="00FC3352">
        <w:rPr>
          <w:rFonts w:eastAsia="Times-Roman"/>
          <w:bCs/>
          <w:szCs w:val="24"/>
          <w:lang w:eastAsia="ko-KR"/>
        </w:rPr>
        <w:t>subframe</w:t>
      </w:r>
      <w:proofErr w:type="spellEnd"/>
      <w:r w:rsidRPr="00FC3352">
        <w:rPr>
          <w:rFonts w:eastAsia="Times-Roman"/>
          <w:bCs/>
          <w:szCs w:val="24"/>
          <w:lang w:eastAsia="ko-KR"/>
        </w:rPr>
        <w:t>, which consists of nine OFDM symbols</w:t>
      </w:r>
      <w:r w:rsidRPr="00FC3352">
        <w:rPr>
          <w:bCs/>
          <w:szCs w:val="24"/>
          <w:lang w:eastAsia="ja-JP"/>
        </w:rPr>
        <w:t xml:space="preserve"> and can be used only in UL for channel bandwidth of 8.75 MHz when supporting legacy, i.e., OFDMA TDD WMAN, frames</w:t>
      </w:r>
      <w:r w:rsidRPr="00FC3352">
        <w:rPr>
          <w:rFonts w:eastAsia="Times-Roman"/>
          <w:bCs/>
          <w:szCs w:val="24"/>
          <w:lang w:eastAsia="ko-KR"/>
        </w:rPr>
        <w:t>.</w:t>
      </w:r>
      <w:r w:rsidRPr="00FC3352">
        <w:rPr>
          <w:rFonts w:eastAsia="Batang"/>
          <w:bCs/>
          <w:szCs w:val="24"/>
          <w:lang w:eastAsia="ko-KR"/>
        </w:rPr>
        <w:t xml:space="preserve"> </w:t>
      </w:r>
      <w:r w:rsidRPr="00FC3352">
        <w:rPr>
          <w:szCs w:val="24"/>
          <w:lang w:eastAsia="ja-JP"/>
        </w:rPr>
        <w:t>T</w:t>
      </w:r>
      <w:r w:rsidRPr="00FC3352">
        <w:rPr>
          <w:szCs w:val="24"/>
          <w:lang w:eastAsia="ko-KR"/>
        </w:rPr>
        <w:t xml:space="preserve">he basic frame structure </w:t>
      </w:r>
      <w:r w:rsidRPr="00FC3352">
        <w:rPr>
          <w:szCs w:val="24"/>
          <w:lang w:eastAsia="ja-JP"/>
        </w:rPr>
        <w:t xml:space="preserve">is </w:t>
      </w:r>
      <w:r w:rsidRPr="00FC3352">
        <w:rPr>
          <w:szCs w:val="24"/>
          <w:lang w:eastAsia="ko-KR"/>
        </w:rPr>
        <w:t xml:space="preserve">shown in Figure 1, </w:t>
      </w:r>
      <w:r w:rsidRPr="00FC3352">
        <w:rPr>
          <w:szCs w:val="24"/>
          <w:lang w:eastAsia="ja-JP"/>
        </w:rPr>
        <w:t xml:space="preserve">where </w:t>
      </w:r>
      <w:proofErr w:type="spellStart"/>
      <w:r w:rsidRPr="00FC3352">
        <w:rPr>
          <w:szCs w:val="24"/>
          <w:lang w:eastAsia="ko-KR"/>
        </w:rPr>
        <w:t>superframe</w:t>
      </w:r>
      <w:proofErr w:type="spellEnd"/>
      <w:r w:rsidRPr="00FC3352">
        <w:rPr>
          <w:szCs w:val="24"/>
          <w:lang w:eastAsia="ko-KR"/>
        </w:rPr>
        <w:t xml:space="preserve"> length is 20 </w:t>
      </w:r>
      <w:proofErr w:type="spellStart"/>
      <w:r w:rsidRPr="00FC3352">
        <w:rPr>
          <w:szCs w:val="24"/>
          <w:lang w:eastAsia="ko-KR"/>
        </w:rPr>
        <w:t>ms</w:t>
      </w:r>
      <w:proofErr w:type="spellEnd"/>
      <w:r w:rsidRPr="00FC3352">
        <w:rPr>
          <w:szCs w:val="24"/>
          <w:lang w:eastAsia="ko-KR"/>
        </w:rPr>
        <w:t xml:space="preserve"> (comprised of four radio frames), radio frame size is 5 </w:t>
      </w:r>
      <w:proofErr w:type="spellStart"/>
      <w:r w:rsidRPr="00FC3352">
        <w:rPr>
          <w:szCs w:val="24"/>
          <w:lang w:eastAsia="ko-KR"/>
        </w:rPr>
        <w:t>ms</w:t>
      </w:r>
      <w:proofErr w:type="spellEnd"/>
      <w:r w:rsidRPr="00FC3352">
        <w:rPr>
          <w:szCs w:val="24"/>
          <w:lang w:eastAsia="ko-KR"/>
        </w:rPr>
        <w:t xml:space="preserve">, and </w:t>
      </w:r>
      <w:proofErr w:type="spellStart"/>
      <w:r w:rsidRPr="00FC3352">
        <w:rPr>
          <w:szCs w:val="24"/>
          <w:lang w:eastAsia="ko-KR"/>
        </w:rPr>
        <w:t>subframe</w:t>
      </w:r>
      <w:proofErr w:type="spellEnd"/>
      <w:r w:rsidRPr="00FC3352">
        <w:rPr>
          <w:szCs w:val="24"/>
          <w:lang w:eastAsia="ko-KR"/>
        </w:rPr>
        <w:t xml:space="preserve"> length</w:t>
      </w:r>
      <w:r w:rsidRPr="00FC3352">
        <w:rPr>
          <w:szCs w:val="24"/>
          <w:lang w:eastAsia="ja-JP"/>
        </w:rPr>
        <w:t xml:space="preserve"> depends on channel bandwidth, length of cyclic prefix, and </w:t>
      </w:r>
      <w:proofErr w:type="spellStart"/>
      <w:r w:rsidRPr="00FC3352">
        <w:rPr>
          <w:szCs w:val="24"/>
          <w:lang w:eastAsia="ja-JP"/>
        </w:rPr>
        <w:t>subframe</w:t>
      </w:r>
      <w:proofErr w:type="spellEnd"/>
      <w:r w:rsidRPr="00FC3352">
        <w:rPr>
          <w:szCs w:val="24"/>
          <w:lang w:eastAsia="ja-JP"/>
        </w:rPr>
        <w:t xml:space="preserve"> type, i.e., type-1/2/3/4</w:t>
      </w:r>
      <w:r w:rsidRPr="00FC3352">
        <w:rPr>
          <w:szCs w:val="24"/>
          <w:lang w:eastAsia="ko-KR"/>
        </w:rPr>
        <w:t>.</w:t>
      </w:r>
      <w:r w:rsidRPr="00FC3352">
        <w:rPr>
          <w:szCs w:val="24"/>
          <w:lang w:eastAsia="ja-JP"/>
        </w:rPr>
        <w:t xml:space="preserve">The number of </w:t>
      </w:r>
      <w:proofErr w:type="spellStart"/>
      <w:r w:rsidRPr="00FC3352">
        <w:rPr>
          <w:szCs w:val="24"/>
          <w:lang w:eastAsia="ja-JP"/>
        </w:rPr>
        <w:t>subframes</w:t>
      </w:r>
      <w:proofErr w:type="spellEnd"/>
      <w:r w:rsidRPr="00FC3352">
        <w:rPr>
          <w:szCs w:val="24"/>
          <w:lang w:eastAsia="ja-JP"/>
        </w:rPr>
        <w:t xml:space="preserve"> per radio frame is predetermined to maximize the spectral efficiency for each frame configuration depending on channel bandwidth, length of cyclic prefix, </w:t>
      </w:r>
      <w:proofErr w:type="spellStart"/>
      <w:r w:rsidRPr="00FC3352">
        <w:rPr>
          <w:szCs w:val="24"/>
          <w:lang w:eastAsia="ja-JP"/>
        </w:rPr>
        <w:t>subframe</w:t>
      </w:r>
      <w:proofErr w:type="spellEnd"/>
      <w:r w:rsidRPr="00FC3352">
        <w:rPr>
          <w:szCs w:val="24"/>
          <w:lang w:eastAsia="ja-JP"/>
        </w:rPr>
        <w:t xml:space="preserve"> type, and duplex mode.</w:t>
      </w:r>
    </w:p>
    <w:p w:rsidR="00FC3352" w:rsidRDefault="00FC3352" w:rsidP="001E09D9">
      <w:pPr>
        <w:rPr>
          <w:szCs w:val="24"/>
          <w:lang w:eastAsia="ko-KR"/>
        </w:rPr>
      </w:pPr>
      <w:r w:rsidRPr="00FC3352">
        <w:rPr>
          <w:szCs w:val="24"/>
          <w:lang w:eastAsia="ko-KR"/>
        </w:rPr>
        <w:t xml:space="preserve">The concept of time zones applies to both TDD and FDD systems. These time zones are time-division multiplexed across time domain in the DL to support both new and legacy </w:t>
      </w:r>
      <w:proofErr w:type="spellStart"/>
      <w:r w:rsidRPr="00FC3352">
        <w:rPr>
          <w:szCs w:val="24"/>
          <w:lang w:eastAsia="ko-KR"/>
        </w:rPr>
        <w:t>MSs.</w:t>
      </w:r>
      <w:proofErr w:type="spellEnd"/>
      <w:r w:rsidRPr="00FC3352">
        <w:rPr>
          <w:szCs w:val="24"/>
          <w:lang w:eastAsia="ko-KR"/>
        </w:rPr>
        <w:t xml:space="preserve"> For UL transmissions both time and frequency-division multiplexing approaches can be used to support legacy and new terminals. The non-backward compatible improvements and features are restricted to the new zones. All backward compatible features and functions are used in the legacy zones.</w:t>
      </w:r>
    </w:p>
    <w:p w:rsidR="001E09D9" w:rsidRDefault="001E09D9" w:rsidP="001E09D9">
      <w:pPr>
        <w:pStyle w:val="FigureNo"/>
      </w:pPr>
      <w:r w:rsidRPr="00FC3352">
        <w:t>Figure 1</w:t>
      </w:r>
    </w:p>
    <w:p w:rsidR="001E09D9" w:rsidRPr="00FC3352" w:rsidRDefault="001E09D9" w:rsidP="001E09D9">
      <w:pPr>
        <w:pStyle w:val="Figuretitle"/>
        <w:rPr>
          <w:lang w:eastAsia="ja-JP"/>
        </w:rPr>
      </w:pPr>
      <w:r w:rsidRPr="00FC3352">
        <w:t>Basic frame structure</w:t>
      </w:r>
    </w:p>
    <w:p w:rsidR="00FC3352" w:rsidRPr="00FC3352" w:rsidRDefault="00FC3352" w:rsidP="001E09D9">
      <w:pPr>
        <w:rPr>
          <w:szCs w:val="24"/>
          <w:lang w:eastAsia="ja-JP"/>
        </w:rPr>
      </w:pPr>
      <w:r w:rsidRPr="00FC3352">
        <w:rPr>
          <w:noProof/>
          <w:szCs w:val="24"/>
          <w:lang w:val="en-US" w:eastAsia="zh-CN"/>
        </w:rPr>
        <w:drawing>
          <wp:anchor distT="0" distB="0" distL="114300" distR="114300" simplePos="0" relativeHeight="251659264" behindDoc="0" locked="0" layoutInCell="1" allowOverlap="1" wp14:anchorId="3A80A703" wp14:editId="7493EB30">
            <wp:simplePos x="0" y="0"/>
            <wp:positionH relativeFrom="column">
              <wp:posOffset>1218565</wp:posOffset>
            </wp:positionH>
            <wp:positionV relativeFrom="paragraph">
              <wp:posOffset>90170</wp:posOffset>
            </wp:positionV>
            <wp:extent cx="3750310" cy="1992630"/>
            <wp:effectExtent l="0" t="0" r="0" b="7620"/>
            <wp:wrapNone/>
            <wp:docPr id="2" name="Object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50310" cy="1992630"/>
                    </a:xfrm>
                    <a:prstGeom prst="rect">
                      <a:avLst/>
                    </a:prstGeom>
                    <a:noFill/>
                  </pic:spPr>
                </pic:pic>
              </a:graphicData>
            </a:graphic>
            <wp14:sizeRelH relativeFrom="page">
              <wp14:pctWidth>0</wp14:pctWidth>
            </wp14:sizeRelH>
            <wp14:sizeRelV relativeFrom="page">
              <wp14:pctHeight>0</wp14:pctHeight>
            </wp14:sizeRelV>
          </wp:anchor>
        </w:drawing>
      </w:r>
    </w:p>
    <w:p w:rsidR="00FC3352" w:rsidRPr="00FC3352" w:rsidRDefault="00FC3352" w:rsidP="001E09D9">
      <w:pPr>
        <w:rPr>
          <w:szCs w:val="24"/>
          <w:lang w:eastAsia="ja-JP"/>
        </w:rPr>
      </w:pPr>
    </w:p>
    <w:p w:rsidR="00FC3352" w:rsidRPr="00FC3352" w:rsidRDefault="00FC3352" w:rsidP="001E09D9">
      <w:pPr>
        <w:rPr>
          <w:szCs w:val="24"/>
          <w:lang w:eastAsia="ja-JP"/>
        </w:rPr>
      </w:pPr>
    </w:p>
    <w:p w:rsidR="00FC3352" w:rsidRPr="00FC3352" w:rsidRDefault="00FC3352" w:rsidP="001E09D9">
      <w:pPr>
        <w:rPr>
          <w:szCs w:val="24"/>
          <w:lang w:eastAsia="ja-JP"/>
        </w:rPr>
      </w:pPr>
    </w:p>
    <w:p w:rsidR="00FC3352" w:rsidRPr="00FC3352" w:rsidRDefault="00FC3352" w:rsidP="001E09D9">
      <w:pPr>
        <w:rPr>
          <w:szCs w:val="24"/>
          <w:lang w:eastAsia="ja-JP"/>
        </w:rPr>
      </w:pPr>
    </w:p>
    <w:p w:rsidR="00FC3352" w:rsidRPr="00FC3352" w:rsidRDefault="00FC3352" w:rsidP="001E09D9">
      <w:pPr>
        <w:rPr>
          <w:szCs w:val="24"/>
          <w:lang w:eastAsia="ja-JP"/>
        </w:rPr>
      </w:pPr>
    </w:p>
    <w:p w:rsidR="00FC3352" w:rsidRPr="00FC3352" w:rsidRDefault="00FC3352" w:rsidP="001E09D9">
      <w:pPr>
        <w:rPr>
          <w:szCs w:val="24"/>
          <w:lang w:eastAsia="ja-JP"/>
        </w:rPr>
      </w:pPr>
    </w:p>
    <w:p w:rsidR="00FC3352" w:rsidRPr="00FC3352" w:rsidRDefault="00FC3352" w:rsidP="001E09D9">
      <w:pPr>
        <w:rPr>
          <w:szCs w:val="24"/>
          <w:lang w:eastAsia="ja-JP"/>
        </w:rPr>
      </w:pPr>
    </w:p>
    <w:p w:rsidR="00FC3352" w:rsidRPr="00FC3352" w:rsidRDefault="00FC3352" w:rsidP="001E09D9">
      <w:pPr>
        <w:rPr>
          <w:szCs w:val="24"/>
          <w:lang w:eastAsia="ja-JP"/>
        </w:rPr>
      </w:pPr>
    </w:p>
    <w:p w:rsidR="00FC3352" w:rsidRPr="00FC3352" w:rsidRDefault="00FC3352" w:rsidP="001E09D9">
      <w:pPr>
        <w:jc w:val="center"/>
        <w:rPr>
          <w:szCs w:val="24"/>
        </w:rPr>
      </w:pPr>
    </w:p>
    <w:p w:rsidR="00FC3352" w:rsidRPr="00FC3352" w:rsidRDefault="00FC3352" w:rsidP="001E09D9">
      <w:pPr>
        <w:jc w:val="center"/>
        <w:rPr>
          <w:rFonts w:eastAsia="Batang"/>
          <w:b/>
          <w:szCs w:val="24"/>
          <w:lang w:eastAsia="ko-KR"/>
        </w:rPr>
      </w:pPr>
      <w:bookmarkStart w:id="31" w:name="_Toc246688701"/>
    </w:p>
    <w:p w:rsidR="00FC3352" w:rsidRPr="00FC3352" w:rsidRDefault="00FC3352" w:rsidP="001E09D9">
      <w:pPr>
        <w:pStyle w:val="Heading4"/>
        <w:rPr>
          <w:lang w:eastAsia="ja-JP"/>
        </w:rPr>
      </w:pPr>
      <w:r w:rsidRPr="00FC3352">
        <w:t>B.1.</w:t>
      </w:r>
      <w:r w:rsidRPr="00FC3352">
        <w:rPr>
          <w:lang w:eastAsia="ja-JP"/>
        </w:rPr>
        <w:t>1</w:t>
      </w:r>
      <w:r w:rsidR="001E09D9">
        <w:t>.3</w:t>
      </w:r>
      <w:r w:rsidR="001E09D9">
        <w:tab/>
      </w:r>
      <w:r w:rsidRPr="00FC3352">
        <w:t xml:space="preserve">Physical </w:t>
      </w:r>
      <w:bookmarkEnd w:id="31"/>
      <w:r w:rsidR="001E09D9" w:rsidRPr="00FC3352">
        <w:rPr>
          <w:lang w:eastAsia="ja-JP"/>
        </w:rPr>
        <w:t>s</w:t>
      </w:r>
      <w:r w:rsidRPr="00FC3352">
        <w:rPr>
          <w:lang w:eastAsia="ja-JP"/>
        </w:rPr>
        <w:t xml:space="preserve">tructure and </w:t>
      </w:r>
      <w:r w:rsidR="001E09D9" w:rsidRPr="00FC3352">
        <w:rPr>
          <w:lang w:eastAsia="ja-JP"/>
        </w:rPr>
        <w:t>r</w:t>
      </w:r>
      <w:r w:rsidRPr="00FC3352">
        <w:rPr>
          <w:lang w:eastAsia="ja-JP"/>
        </w:rPr>
        <w:t xml:space="preserve">esource </w:t>
      </w:r>
      <w:r w:rsidR="001E09D9" w:rsidRPr="00FC3352">
        <w:rPr>
          <w:lang w:eastAsia="ja-JP"/>
        </w:rPr>
        <w:t>u</w:t>
      </w:r>
      <w:r w:rsidRPr="00FC3352">
        <w:rPr>
          <w:lang w:eastAsia="ja-JP"/>
        </w:rPr>
        <w:t>nit</w:t>
      </w:r>
    </w:p>
    <w:p w:rsidR="00FC3352" w:rsidRDefault="00FC3352" w:rsidP="001E09D9">
      <w:pPr>
        <w:rPr>
          <w:szCs w:val="24"/>
        </w:rPr>
      </w:pPr>
      <w:r w:rsidRPr="00FC3352">
        <w:rPr>
          <w:szCs w:val="24"/>
        </w:rPr>
        <w:t xml:space="preserve">The </w:t>
      </w:r>
      <w:r w:rsidRPr="00FC3352">
        <w:rPr>
          <w:szCs w:val="24"/>
          <w:lang w:eastAsia="ja-JP"/>
        </w:rPr>
        <w:t>DL/UL</w:t>
      </w:r>
      <w:r w:rsidRPr="00FC3352">
        <w:rPr>
          <w:szCs w:val="24"/>
        </w:rPr>
        <w:t xml:space="preserve"> </w:t>
      </w:r>
      <w:proofErr w:type="spellStart"/>
      <w:r w:rsidRPr="00FC3352">
        <w:rPr>
          <w:szCs w:val="24"/>
        </w:rPr>
        <w:t>subframes</w:t>
      </w:r>
      <w:proofErr w:type="spellEnd"/>
      <w:r w:rsidRPr="00FC3352">
        <w:rPr>
          <w:szCs w:val="24"/>
        </w:rPr>
        <w:t xml:space="preserve"> are divided into a number of frequency partitions, where each partition consists of a set of physical resource units </w:t>
      </w:r>
      <w:r w:rsidRPr="00FC3352">
        <w:rPr>
          <w:szCs w:val="24"/>
          <w:lang w:eastAsia="ja-JP"/>
        </w:rPr>
        <w:t xml:space="preserve">(PRUs) </w:t>
      </w:r>
      <w:r w:rsidRPr="00FC3352">
        <w:rPr>
          <w:szCs w:val="24"/>
        </w:rPr>
        <w:t xml:space="preserve">over the available number of OFDM symbols in the </w:t>
      </w:r>
      <w:proofErr w:type="spellStart"/>
      <w:r w:rsidRPr="00FC3352">
        <w:rPr>
          <w:szCs w:val="24"/>
        </w:rPr>
        <w:t>subframe</w:t>
      </w:r>
      <w:proofErr w:type="spellEnd"/>
      <w:r w:rsidRPr="00FC3352">
        <w:rPr>
          <w:szCs w:val="24"/>
        </w:rPr>
        <w:t xml:space="preserve">. Each frequency partition can include localized and/or distributed physical resource units. Frequency partitions can be used for different purposes such as fractional frequency reuse (FFR). The </w:t>
      </w:r>
      <w:r w:rsidRPr="00FC3352">
        <w:rPr>
          <w:szCs w:val="24"/>
          <w:lang w:eastAsia="ja-JP"/>
        </w:rPr>
        <w:t>DL/UL</w:t>
      </w:r>
      <w:r w:rsidRPr="00FC3352">
        <w:rPr>
          <w:szCs w:val="24"/>
        </w:rPr>
        <w:t xml:space="preserve"> resource partitioning and mapping is illustrated in Figure 2</w:t>
      </w:r>
      <w:r w:rsidRPr="00FC3352">
        <w:rPr>
          <w:szCs w:val="24"/>
          <w:lang w:eastAsia="ko-KR"/>
        </w:rPr>
        <w:t xml:space="preserve">. </w:t>
      </w:r>
      <w:r w:rsidRPr="00FC3352">
        <w:rPr>
          <w:szCs w:val="24"/>
        </w:rPr>
        <w:t xml:space="preserve">PRU is the basic physical unit for resource allocation that comprises 18 contiguous subcarriers by </w:t>
      </w:r>
      <w:proofErr w:type="spellStart"/>
      <w:r w:rsidRPr="00FC3352">
        <w:rPr>
          <w:szCs w:val="24"/>
          <w:lang w:eastAsia="ko-KR"/>
        </w:rPr>
        <w:t>N</w:t>
      </w:r>
      <w:r w:rsidRPr="00FC3352">
        <w:rPr>
          <w:szCs w:val="24"/>
          <w:vertAlign w:val="subscript"/>
          <w:lang w:eastAsia="ko-KR"/>
        </w:rPr>
        <w:t>sym</w:t>
      </w:r>
      <w:proofErr w:type="spellEnd"/>
      <w:r w:rsidRPr="00FC3352" w:rsidDel="00F06132">
        <w:rPr>
          <w:szCs w:val="24"/>
        </w:rPr>
        <w:t xml:space="preserve"> </w:t>
      </w:r>
      <w:r w:rsidRPr="00FC3352">
        <w:rPr>
          <w:szCs w:val="24"/>
        </w:rPr>
        <w:t xml:space="preserve">contiguous OFDM symbols where </w:t>
      </w:r>
      <w:proofErr w:type="spellStart"/>
      <w:r w:rsidRPr="00FC3352">
        <w:rPr>
          <w:szCs w:val="24"/>
          <w:lang w:eastAsia="ko-KR"/>
        </w:rPr>
        <w:t>N</w:t>
      </w:r>
      <w:r w:rsidRPr="00FC3352">
        <w:rPr>
          <w:szCs w:val="24"/>
          <w:vertAlign w:val="subscript"/>
          <w:lang w:eastAsia="ko-KR"/>
        </w:rPr>
        <w:t>sym</w:t>
      </w:r>
      <w:proofErr w:type="spellEnd"/>
      <w:r w:rsidRPr="00FC3352">
        <w:rPr>
          <w:szCs w:val="24"/>
          <w:lang w:eastAsia="ko-KR"/>
        </w:rPr>
        <w:t xml:space="preserve"> is 6, 7, 5</w:t>
      </w:r>
      <w:r w:rsidRPr="00FC3352">
        <w:rPr>
          <w:szCs w:val="24"/>
          <w:lang w:eastAsia="ja-JP"/>
        </w:rPr>
        <w:t xml:space="preserve"> and 9</w:t>
      </w:r>
      <w:r w:rsidRPr="00FC3352">
        <w:rPr>
          <w:szCs w:val="24"/>
          <w:lang w:eastAsia="ko-KR"/>
        </w:rPr>
        <w:t xml:space="preserve"> OFDM symbols for type-1, type-2, type-3</w:t>
      </w:r>
      <w:r w:rsidRPr="00FC3352">
        <w:rPr>
          <w:szCs w:val="24"/>
          <w:lang w:eastAsia="ja-JP"/>
        </w:rPr>
        <w:t xml:space="preserve"> and type-4</w:t>
      </w:r>
      <w:r w:rsidRPr="00FC3352">
        <w:rPr>
          <w:szCs w:val="24"/>
          <w:lang w:eastAsia="ko-KR"/>
        </w:rPr>
        <w:t xml:space="preserve"> </w:t>
      </w:r>
      <w:proofErr w:type="spellStart"/>
      <w:r w:rsidRPr="00FC3352">
        <w:rPr>
          <w:szCs w:val="24"/>
          <w:lang w:eastAsia="ko-KR"/>
        </w:rPr>
        <w:t>subframes</w:t>
      </w:r>
      <w:proofErr w:type="spellEnd"/>
      <w:r w:rsidRPr="00FC3352">
        <w:rPr>
          <w:szCs w:val="24"/>
          <w:lang w:eastAsia="ko-KR"/>
        </w:rPr>
        <w:t>, respectively</w:t>
      </w:r>
      <w:r w:rsidRPr="00FC3352">
        <w:rPr>
          <w:szCs w:val="24"/>
          <w:lang w:eastAsia="ja-JP"/>
        </w:rPr>
        <w:t xml:space="preserve"> (type-4 is used only for UL)</w:t>
      </w:r>
      <w:r w:rsidRPr="00FC3352">
        <w:rPr>
          <w:szCs w:val="24"/>
          <w:lang w:eastAsia="ko-KR"/>
        </w:rPr>
        <w:t>.</w:t>
      </w:r>
      <w:r w:rsidRPr="00FC3352">
        <w:rPr>
          <w:szCs w:val="24"/>
        </w:rPr>
        <w:t xml:space="preserve"> A logical resource unit (LRU) is the basic logical unit for distributed and localized resource allocations. </w:t>
      </w:r>
      <w:r w:rsidRPr="00FC3352">
        <w:rPr>
          <w:szCs w:val="24"/>
          <w:lang w:eastAsia="ja-JP"/>
        </w:rPr>
        <w:t>LRU</w:t>
      </w:r>
      <w:r w:rsidRPr="00FC3352">
        <w:rPr>
          <w:szCs w:val="24"/>
        </w:rPr>
        <w:t xml:space="preserve"> comprises of 18</w:t>
      </w:r>
      <w:r w:rsidRPr="00FC3352">
        <w:rPr>
          <w:szCs w:val="24"/>
          <w:lang w:eastAsia="ko-KR"/>
        </w:rPr>
        <w:sym w:font="Symbol" w:char="F0B4"/>
      </w:r>
      <w:proofErr w:type="spellStart"/>
      <w:r w:rsidRPr="00FC3352">
        <w:rPr>
          <w:szCs w:val="24"/>
          <w:lang w:eastAsia="ko-KR"/>
        </w:rPr>
        <w:t>N</w:t>
      </w:r>
      <w:r w:rsidRPr="00FC3352">
        <w:rPr>
          <w:szCs w:val="24"/>
          <w:vertAlign w:val="subscript"/>
          <w:lang w:eastAsia="ko-KR"/>
        </w:rPr>
        <w:t>sym</w:t>
      </w:r>
      <w:proofErr w:type="spellEnd"/>
      <w:r w:rsidRPr="00FC3352">
        <w:rPr>
          <w:szCs w:val="24"/>
        </w:rPr>
        <w:t xml:space="preserve"> subcarriers.</w:t>
      </w:r>
    </w:p>
    <w:p w:rsidR="001E09D9" w:rsidRDefault="001E09D9">
      <w:pPr>
        <w:tabs>
          <w:tab w:val="clear" w:pos="1134"/>
          <w:tab w:val="clear" w:pos="1871"/>
          <w:tab w:val="clear" w:pos="2268"/>
        </w:tabs>
        <w:overflowPunct/>
        <w:autoSpaceDE/>
        <w:autoSpaceDN/>
        <w:adjustRightInd/>
        <w:spacing w:before="0"/>
        <w:textAlignment w:val="auto"/>
        <w:rPr>
          <w:szCs w:val="24"/>
        </w:rPr>
      </w:pPr>
      <w:r>
        <w:rPr>
          <w:szCs w:val="24"/>
        </w:rPr>
        <w:br w:type="page"/>
      </w:r>
    </w:p>
    <w:p w:rsidR="001E09D9" w:rsidRDefault="001E09D9" w:rsidP="001E09D9">
      <w:pPr>
        <w:pStyle w:val="FigureNo"/>
      </w:pPr>
      <w:r w:rsidRPr="00FC3352">
        <w:t>Figure 2</w:t>
      </w:r>
    </w:p>
    <w:p w:rsidR="001E09D9" w:rsidRPr="00FC3352" w:rsidRDefault="001E09D9" w:rsidP="001E09D9">
      <w:pPr>
        <w:pStyle w:val="Figuretitle"/>
      </w:pPr>
      <w:r w:rsidRPr="00FC3352">
        <w:t>Resource mapping</w:t>
      </w:r>
      <w:r w:rsidRPr="00FC3352">
        <w:rPr>
          <w:lang w:eastAsia="ja-JP"/>
        </w:rPr>
        <w:t xml:space="preserve"> process</w:t>
      </w:r>
    </w:p>
    <w:p w:rsidR="00FC3352" w:rsidRPr="00FC3352" w:rsidRDefault="00FC3352" w:rsidP="001E09D9">
      <w:pPr>
        <w:jc w:val="center"/>
        <w:rPr>
          <w:szCs w:val="24"/>
        </w:rPr>
      </w:pPr>
      <w:r w:rsidRPr="00FC3352">
        <w:rPr>
          <w:szCs w:val="24"/>
        </w:rPr>
        <w:object w:dxaOrig="8740" w:dyaOrig="576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0.65pt;height:244.15pt" o:ole="">
            <v:imagedata r:id="rId13" o:title="" grayscale="t"/>
          </v:shape>
          <o:OLEObject Type="Embed" ProgID="Visio.Drawing.11" ShapeID="_x0000_i1025" DrawAspect="Content" ObjectID="_1362999142" r:id="rId14"/>
        </w:object>
      </w:r>
    </w:p>
    <w:p w:rsidR="00FC3352" w:rsidRPr="00FC3352" w:rsidRDefault="00FC3352" w:rsidP="001E09D9">
      <w:pPr>
        <w:jc w:val="center"/>
        <w:rPr>
          <w:b/>
          <w:szCs w:val="24"/>
          <w:lang w:eastAsia="ja-JP"/>
        </w:rPr>
      </w:pPr>
    </w:p>
    <w:p w:rsidR="00FC3352" w:rsidRPr="00FC3352" w:rsidRDefault="00FC3352" w:rsidP="001E09D9">
      <w:pPr>
        <w:pStyle w:val="Heading4"/>
        <w:rPr>
          <w:lang w:eastAsia="ja-JP"/>
        </w:rPr>
      </w:pPr>
      <w:r w:rsidRPr="00FC3352">
        <w:t>B.1.</w:t>
      </w:r>
      <w:r w:rsidRPr="00FC3352">
        <w:rPr>
          <w:lang w:eastAsia="ja-JP"/>
        </w:rPr>
        <w:t>1</w:t>
      </w:r>
      <w:r w:rsidR="001E09D9">
        <w:t>.4</w:t>
      </w:r>
      <w:r w:rsidR="001E09D9">
        <w:tab/>
      </w:r>
      <w:r w:rsidRPr="00FC3352">
        <w:rPr>
          <w:lang w:eastAsia="ja-JP"/>
        </w:rPr>
        <w:t xml:space="preserve">Resource </w:t>
      </w:r>
      <w:r w:rsidR="001E09D9" w:rsidRPr="00FC3352">
        <w:rPr>
          <w:lang w:eastAsia="ja-JP"/>
        </w:rPr>
        <w:t>m</w:t>
      </w:r>
      <w:r w:rsidRPr="00FC3352">
        <w:rPr>
          <w:lang w:eastAsia="ja-JP"/>
        </w:rPr>
        <w:t>apping</w:t>
      </w:r>
    </w:p>
    <w:p w:rsidR="00FC3352" w:rsidRPr="00FC3352" w:rsidRDefault="00FC3352" w:rsidP="001E09D9">
      <w:pPr>
        <w:rPr>
          <w:szCs w:val="24"/>
          <w:lang w:eastAsia="ja-JP"/>
        </w:rPr>
      </w:pPr>
      <w:r w:rsidRPr="00FC3352">
        <w:rPr>
          <w:szCs w:val="24"/>
        </w:rPr>
        <w:t>The resource mapping process is defined as follows as illustrated in Figure 2</w:t>
      </w:r>
      <w:r w:rsidRPr="00FC3352">
        <w:rPr>
          <w:szCs w:val="24"/>
          <w:lang w:eastAsia="ja-JP"/>
        </w:rPr>
        <w:t>, where Pi denotes the i-</w:t>
      </w:r>
      <w:proofErr w:type="spellStart"/>
      <w:r w:rsidRPr="00FC3352">
        <w:rPr>
          <w:szCs w:val="24"/>
          <w:lang w:eastAsia="ja-JP"/>
        </w:rPr>
        <w:t>th</w:t>
      </w:r>
      <w:proofErr w:type="spellEnd"/>
      <w:r w:rsidRPr="00FC3352">
        <w:rPr>
          <w:szCs w:val="24"/>
          <w:lang w:eastAsia="ja-JP"/>
        </w:rPr>
        <w:t xml:space="preserve"> frequency partition</w:t>
      </w:r>
      <w:r w:rsidRPr="00FC3352">
        <w:rPr>
          <w:szCs w:val="24"/>
        </w:rPr>
        <w:t>.</w:t>
      </w:r>
    </w:p>
    <w:p w:rsidR="00FC3352" w:rsidRPr="00FC3352" w:rsidRDefault="00FC3352" w:rsidP="001E09D9">
      <w:pPr>
        <w:rPr>
          <w:rFonts w:eastAsia="Calibri"/>
          <w:szCs w:val="24"/>
          <w:lang w:eastAsia="zh-CN"/>
        </w:rPr>
      </w:pPr>
      <w:r w:rsidRPr="00FC3352">
        <w:rPr>
          <w:rFonts w:eastAsia="Calibri"/>
          <w:szCs w:val="24"/>
          <w:lang w:eastAsia="zh-CN"/>
        </w:rPr>
        <w:t>The PRUs are first subdivided into sub</w:t>
      </w:r>
      <w:r w:rsidR="001E09D9">
        <w:rPr>
          <w:rFonts w:eastAsia="Calibri"/>
          <w:szCs w:val="24"/>
          <w:lang w:eastAsia="zh-CN"/>
        </w:rPr>
        <w:t>-</w:t>
      </w:r>
      <w:r w:rsidRPr="00FC3352">
        <w:rPr>
          <w:rFonts w:eastAsia="Calibri"/>
          <w:szCs w:val="24"/>
          <w:lang w:eastAsia="zh-CN"/>
        </w:rPr>
        <w:t>bands and mini</w:t>
      </w:r>
      <w:r w:rsidR="001E09D9">
        <w:rPr>
          <w:rFonts w:eastAsia="Calibri"/>
          <w:szCs w:val="24"/>
          <w:lang w:eastAsia="zh-CN"/>
        </w:rPr>
        <w:t>-</w:t>
      </w:r>
      <w:r w:rsidRPr="00FC3352">
        <w:rPr>
          <w:rFonts w:eastAsia="Calibri"/>
          <w:szCs w:val="24"/>
          <w:lang w:eastAsia="zh-CN"/>
        </w:rPr>
        <w:t>bands where a sub-band comprises four adjacent PRUs and a mini</w:t>
      </w:r>
      <w:r w:rsidR="001E09D9">
        <w:rPr>
          <w:rFonts w:eastAsia="Calibri"/>
          <w:szCs w:val="24"/>
          <w:lang w:eastAsia="zh-CN"/>
        </w:rPr>
        <w:t>-</w:t>
      </w:r>
      <w:r w:rsidRPr="00FC3352">
        <w:rPr>
          <w:rFonts w:eastAsia="Calibri"/>
          <w:szCs w:val="24"/>
          <w:lang w:eastAsia="zh-CN"/>
        </w:rPr>
        <w:t>band comprises one PRU. The sub</w:t>
      </w:r>
      <w:r w:rsidR="001E09D9">
        <w:rPr>
          <w:rFonts w:eastAsia="Calibri"/>
          <w:szCs w:val="24"/>
          <w:lang w:eastAsia="zh-CN"/>
        </w:rPr>
        <w:t>-</w:t>
      </w:r>
      <w:r w:rsidRPr="00FC3352">
        <w:rPr>
          <w:rFonts w:eastAsia="Calibri"/>
          <w:szCs w:val="24"/>
          <w:lang w:eastAsia="zh-CN"/>
        </w:rPr>
        <w:t>bands are suitable for frequency selective allocations as they provide a contiguous allocation of PRUs in frequency. The mini</w:t>
      </w:r>
      <w:r w:rsidR="001E09D9">
        <w:rPr>
          <w:rFonts w:eastAsia="Calibri"/>
          <w:szCs w:val="24"/>
          <w:lang w:eastAsia="zh-CN"/>
        </w:rPr>
        <w:t>-</w:t>
      </w:r>
      <w:r w:rsidRPr="00FC3352">
        <w:rPr>
          <w:rFonts w:eastAsia="Calibri"/>
          <w:szCs w:val="24"/>
          <w:lang w:eastAsia="zh-CN"/>
        </w:rPr>
        <w:t>bands are suitable for frequency diverse allocations and are permuted in frequency</w:t>
      </w:r>
      <w:r w:rsidRPr="00FC3352">
        <w:rPr>
          <w:szCs w:val="24"/>
          <w:lang w:eastAsia="ja-JP"/>
        </w:rPr>
        <w:t xml:space="preserve"> (outer permutation in Figure 2)</w:t>
      </w:r>
      <w:r w:rsidRPr="00FC3352">
        <w:rPr>
          <w:rFonts w:eastAsia="Calibri"/>
          <w:szCs w:val="24"/>
          <w:lang w:eastAsia="zh-CN"/>
        </w:rPr>
        <w:t>.</w:t>
      </w:r>
    </w:p>
    <w:p w:rsidR="00FC3352" w:rsidRPr="00FC3352" w:rsidRDefault="00FC3352" w:rsidP="001E09D9">
      <w:pPr>
        <w:rPr>
          <w:szCs w:val="24"/>
          <w:lang w:eastAsia="ja-JP"/>
        </w:rPr>
      </w:pPr>
      <w:r w:rsidRPr="00FC3352">
        <w:rPr>
          <w:szCs w:val="24"/>
          <w:lang w:eastAsia="ja-JP"/>
        </w:rPr>
        <w:t>After frequency partitioning, the partition between l</w:t>
      </w:r>
      <w:r w:rsidRPr="00FC3352">
        <w:rPr>
          <w:szCs w:val="24"/>
        </w:rPr>
        <w:t>ocalized or contiguous resource units</w:t>
      </w:r>
      <w:r w:rsidRPr="00FC3352">
        <w:rPr>
          <w:szCs w:val="24"/>
          <w:lang w:eastAsia="ja-JP"/>
        </w:rPr>
        <w:t xml:space="preserve"> (CRUs) and d</w:t>
      </w:r>
      <w:r w:rsidRPr="00FC3352">
        <w:rPr>
          <w:szCs w:val="24"/>
        </w:rPr>
        <w:t>istributed resource units</w:t>
      </w:r>
      <w:r w:rsidRPr="00FC3352">
        <w:rPr>
          <w:szCs w:val="24"/>
          <w:lang w:eastAsia="ja-JP"/>
        </w:rPr>
        <w:t xml:space="preserve"> (DRUs) is done on a sector specific basis.</w:t>
      </w:r>
      <w:r w:rsidRPr="00FC3352">
        <w:rPr>
          <w:szCs w:val="24"/>
        </w:rPr>
        <w:t xml:space="preserve"> </w:t>
      </w:r>
      <w:r w:rsidRPr="00FC3352">
        <w:rPr>
          <w:szCs w:val="24"/>
          <w:lang w:eastAsia="ja-JP"/>
        </w:rPr>
        <w:t>A</w:t>
      </w:r>
      <w:r w:rsidRPr="00FC3352">
        <w:rPr>
          <w:szCs w:val="24"/>
        </w:rPr>
        <w:t>ll sub</w:t>
      </w:r>
      <w:r w:rsidR="001E09D9">
        <w:rPr>
          <w:szCs w:val="24"/>
        </w:rPr>
        <w:t>-</w:t>
      </w:r>
      <w:r w:rsidRPr="00FC3352">
        <w:rPr>
          <w:szCs w:val="24"/>
        </w:rPr>
        <w:t>band</w:t>
      </w:r>
      <w:r w:rsidRPr="00FC3352">
        <w:rPr>
          <w:szCs w:val="24"/>
          <w:lang w:eastAsia="ja-JP"/>
        </w:rPr>
        <w:t>s are</w:t>
      </w:r>
      <w:r w:rsidRPr="00FC3352">
        <w:rPr>
          <w:szCs w:val="24"/>
        </w:rPr>
        <w:t xml:space="preserve"> categorized into CRU</w:t>
      </w:r>
      <w:r w:rsidRPr="00FC3352">
        <w:rPr>
          <w:szCs w:val="24"/>
          <w:lang w:eastAsia="ja-JP"/>
        </w:rPr>
        <w:t>, while mini</w:t>
      </w:r>
      <w:r w:rsidR="001E09D9">
        <w:rPr>
          <w:szCs w:val="24"/>
          <w:lang w:eastAsia="ja-JP"/>
        </w:rPr>
        <w:t>-</w:t>
      </w:r>
      <w:r w:rsidRPr="00FC3352">
        <w:rPr>
          <w:szCs w:val="24"/>
          <w:lang w:eastAsia="ja-JP"/>
        </w:rPr>
        <w:t xml:space="preserve">bands are categorized into either CRU or DRU. </w:t>
      </w:r>
      <w:r w:rsidRPr="00FC3352">
        <w:rPr>
          <w:szCs w:val="24"/>
        </w:rPr>
        <w:t>CRU</w:t>
      </w:r>
      <w:r w:rsidRPr="00FC3352">
        <w:rPr>
          <w:szCs w:val="24"/>
          <w:lang w:eastAsia="ja-JP"/>
        </w:rPr>
        <w:t>s</w:t>
      </w:r>
      <w:r w:rsidRPr="00FC3352">
        <w:rPr>
          <w:szCs w:val="24"/>
        </w:rPr>
        <w:t xml:space="preserve"> are used to achieve frequency-selective scheduling gain. A </w:t>
      </w:r>
      <w:r w:rsidRPr="00FC3352">
        <w:rPr>
          <w:szCs w:val="24"/>
          <w:lang w:eastAsia="ja-JP"/>
        </w:rPr>
        <w:t>CRU</w:t>
      </w:r>
      <w:r w:rsidRPr="00FC3352">
        <w:rPr>
          <w:szCs w:val="24"/>
        </w:rPr>
        <w:t xml:space="preserve"> comprises a group of subcarriers which are contiguous across frequency. DRU</w:t>
      </w:r>
      <w:r w:rsidRPr="00FC3352">
        <w:rPr>
          <w:szCs w:val="24"/>
          <w:lang w:eastAsia="ja-JP"/>
        </w:rPr>
        <w:t>s</w:t>
      </w:r>
      <w:r w:rsidRPr="00FC3352">
        <w:rPr>
          <w:szCs w:val="24"/>
        </w:rPr>
        <w:t xml:space="preserve"> are used to achieve frequency diversity gain. A </w:t>
      </w:r>
      <w:r w:rsidRPr="00FC3352">
        <w:rPr>
          <w:szCs w:val="24"/>
          <w:lang w:eastAsia="ja-JP"/>
        </w:rPr>
        <w:t>DRU</w:t>
      </w:r>
      <w:r w:rsidRPr="00FC3352">
        <w:rPr>
          <w:szCs w:val="24"/>
        </w:rPr>
        <w:t xml:space="preserve"> contains a group of subcarriers which are spread across a frequency partition</w:t>
      </w:r>
      <w:r w:rsidRPr="00FC3352">
        <w:rPr>
          <w:szCs w:val="24"/>
          <w:lang w:eastAsia="ja-JP"/>
        </w:rPr>
        <w:t>.</w:t>
      </w:r>
      <w:r w:rsidRPr="00FC3352">
        <w:rPr>
          <w:szCs w:val="24"/>
        </w:rPr>
        <w:t xml:space="preserve"> The size</w:t>
      </w:r>
      <w:r w:rsidRPr="00FC3352">
        <w:rPr>
          <w:szCs w:val="24"/>
          <w:lang w:eastAsia="ja-JP"/>
        </w:rPr>
        <w:t>s</w:t>
      </w:r>
      <w:r w:rsidRPr="00FC3352">
        <w:rPr>
          <w:szCs w:val="24"/>
        </w:rPr>
        <w:t xml:space="preserve"> of the </w:t>
      </w:r>
      <w:r w:rsidRPr="00FC3352">
        <w:rPr>
          <w:szCs w:val="24"/>
          <w:lang w:eastAsia="ja-JP"/>
        </w:rPr>
        <w:t>CRU and DRU are</w:t>
      </w:r>
      <w:r w:rsidRPr="00FC3352">
        <w:rPr>
          <w:szCs w:val="24"/>
        </w:rPr>
        <w:t xml:space="preserve"> equal to that of </w:t>
      </w:r>
      <w:r w:rsidRPr="00FC3352">
        <w:rPr>
          <w:szCs w:val="24"/>
          <w:lang w:eastAsia="ja-JP"/>
        </w:rPr>
        <w:t>PRU</w:t>
      </w:r>
      <w:r w:rsidRPr="00FC3352">
        <w:rPr>
          <w:szCs w:val="24"/>
        </w:rPr>
        <w:t>.</w:t>
      </w:r>
    </w:p>
    <w:p w:rsidR="00FC3352" w:rsidRPr="00FC3352" w:rsidRDefault="00FC3352" w:rsidP="001E09D9">
      <w:pPr>
        <w:rPr>
          <w:szCs w:val="24"/>
          <w:lang w:eastAsia="ja-JP"/>
        </w:rPr>
      </w:pPr>
      <w:r w:rsidRPr="00FC3352">
        <w:rPr>
          <w:szCs w:val="24"/>
        </w:rPr>
        <w:t xml:space="preserve">To form </w:t>
      </w:r>
      <w:r w:rsidRPr="00FC3352">
        <w:rPr>
          <w:szCs w:val="24"/>
          <w:lang w:eastAsia="ja-JP"/>
        </w:rPr>
        <w:t>CRUs and DRUs</w:t>
      </w:r>
      <w:r w:rsidRPr="00FC3352">
        <w:rPr>
          <w:szCs w:val="24"/>
        </w:rPr>
        <w:t>, the subcarriers over the OFDM symbols of a sub</w:t>
      </w:r>
      <w:r w:rsidR="001E09D9">
        <w:rPr>
          <w:szCs w:val="24"/>
        </w:rPr>
        <w:t>-</w:t>
      </w:r>
      <w:r w:rsidRPr="00FC3352">
        <w:rPr>
          <w:szCs w:val="24"/>
        </w:rPr>
        <w:t xml:space="preserve">frame are partitioned into guard and used subcarriers. The DC subcarrier is not used. The used subcarriers are divided into </w:t>
      </w:r>
      <w:r w:rsidRPr="00FC3352">
        <w:rPr>
          <w:szCs w:val="24"/>
          <w:lang w:eastAsia="ja-JP"/>
        </w:rPr>
        <w:t>PRU</w:t>
      </w:r>
      <w:r w:rsidRPr="00FC3352">
        <w:rPr>
          <w:szCs w:val="24"/>
        </w:rPr>
        <w:t xml:space="preserve">s. Each </w:t>
      </w:r>
      <w:r w:rsidRPr="00FC3352">
        <w:rPr>
          <w:szCs w:val="24"/>
          <w:lang w:eastAsia="ja-JP"/>
        </w:rPr>
        <w:t>PRU</w:t>
      </w:r>
      <w:r w:rsidRPr="00FC3352">
        <w:rPr>
          <w:szCs w:val="24"/>
        </w:rPr>
        <w:t xml:space="preserve"> contains pilot and data subcarriers. The number of used pilot and data subcarriers depends on MIMO mode, rank and number of multiplexed MS, as well as the number of OFDM symbols within a sub</w:t>
      </w:r>
      <w:r w:rsidR="001E09D9">
        <w:rPr>
          <w:szCs w:val="24"/>
        </w:rPr>
        <w:t>-</w:t>
      </w:r>
      <w:r w:rsidRPr="00FC3352">
        <w:rPr>
          <w:szCs w:val="24"/>
        </w:rPr>
        <w:t>frame.</w:t>
      </w:r>
    </w:p>
    <w:p w:rsidR="00FC3352" w:rsidRPr="00FC3352" w:rsidRDefault="00FC3352" w:rsidP="001E09D9">
      <w:pPr>
        <w:rPr>
          <w:szCs w:val="24"/>
          <w:lang w:eastAsia="ja-JP"/>
        </w:rPr>
      </w:pPr>
      <w:r w:rsidRPr="00FC3352">
        <w:rPr>
          <w:szCs w:val="24"/>
        </w:rPr>
        <w:t xml:space="preserve">The subcarrier </w:t>
      </w:r>
      <w:r w:rsidRPr="00FC3352">
        <w:rPr>
          <w:szCs w:val="24"/>
          <w:lang w:eastAsia="ja-JP"/>
        </w:rPr>
        <w:t xml:space="preserve">(tone-pair) </w:t>
      </w:r>
      <w:r w:rsidRPr="00FC3352">
        <w:rPr>
          <w:szCs w:val="24"/>
        </w:rPr>
        <w:t xml:space="preserve">permutation defined for </w:t>
      </w:r>
      <w:r w:rsidRPr="00FC3352">
        <w:rPr>
          <w:szCs w:val="24"/>
          <w:lang w:eastAsia="ja-JP"/>
        </w:rPr>
        <w:t>DRU of a DL frequency partition</w:t>
      </w:r>
      <w:r w:rsidRPr="00FC3352">
        <w:rPr>
          <w:szCs w:val="24"/>
        </w:rPr>
        <w:t xml:space="preserve"> spreads the subcarriers across all the distributed resource allocations within a frequency partition. After mapping all pilots, the remaining used subcarriers are </w:t>
      </w:r>
      <w:r w:rsidRPr="00FC3352">
        <w:rPr>
          <w:szCs w:val="24"/>
          <w:lang w:eastAsia="ja-JP"/>
        </w:rPr>
        <w:t xml:space="preserve">paired into contiguous </w:t>
      </w:r>
      <w:r w:rsidRPr="00FC3352">
        <w:rPr>
          <w:szCs w:val="24"/>
        </w:rPr>
        <w:t>subcarrier-pairs</w:t>
      </w:r>
      <w:r w:rsidRPr="00FC3352">
        <w:rPr>
          <w:szCs w:val="24"/>
          <w:lang w:eastAsia="ja-JP"/>
        </w:rPr>
        <w:t xml:space="preserve"> (tone-pairs), and then are permuted </w:t>
      </w:r>
      <w:r w:rsidRPr="00FC3352">
        <w:rPr>
          <w:szCs w:val="24"/>
        </w:rPr>
        <w:t xml:space="preserve">to define the </w:t>
      </w:r>
      <w:r w:rsidRPr="00FC3352">
        <w:rPr>
          <w:szCs w:val="24"/>
          <w:lang w:eastAsia="ja-JP"/>
        </w:rPr>
        <w:t>distributed logical resource units (DLRUs)</w:t>
      </w:r>
      <w:r w:rsidRPr="00FC3352">
        <w:rPr>
          <w:szCs w:val="24"/>
        </w:rPr>
        <w:t xml:space="preserve">. </w:t>
      </w:r>
      <w:r w:rsidRPr="00FC3352">
        <w:rPr>
          <w:szCs w:val="24"/>
          <w:lang w:eastAsia="ja-JP"/>
        </w:rPr>
        <w:t>The DL subcarrier permutation is performed per OFDM symbol within a sub</w:t>
      </w:r>
      <w:r w:rsidR="001E09D9">
        <w:rPr>
          <w:szCs w:val="24"/>
          <w:lang w:eastAsia="ja-JP"/>
        </w:rPr>
        <w:t>-</w:t>
      </w:r>
      <w:r w:rsidRPr="00FC3352">
        <w:rPr>
          <w:szCs w:val="24"/>
          <w:lang w:eastAsia="ja-JP"/>
        </w:rPr>
        <w:t>frame.</w:t>
      </w:r>
      <w:r w:rsidRPr="00FC3352">
        <w:rPr>
          <w:szCs w:val="24"/>
        </w:rPr>
        <w:t xml:space="preserve"> Each of the DRUs of an UL frequency partition is divided into 3 tiles of 6 adjacent subcarriers over </w:t>
      </w:r>
      <w:proofErr w:type="spellStart"/>
      <w:r w:rsidRPr="00FC3352">
        <w:rPr>
          <w:szCs w:val="24"/>
          <w:lang w:eastAsia="ko-KR"/>
        </w:rPr>
        <w:t>N</w:t>
      </w:r>
      <w:r w:rsidRPr="00FC3352">
        <w:rPr>
          <w:szCs w:val="24"/>
          <w:vertAlign w:val="subscript"/>
          <w:lang w:eastAsia="ko-KR"/>
        </w:rPr>
        <w:t>sym</w:t>
      </w:r>
      <w:proofErr w:type="spellEnd"/>
      <w:r w:rsidRPr="00FC3352">
        <w:rPr>
          <w:szCs w:val="24"/>
          <w:lang w:eastAsia="ja-JP"/>
        </w:rPr>
        <w:t xml:space="preserve"> </w:t>
      </w:r>
      <w:r w:rsidRPr="00FC3352">
        <w:rPr>
          <w:szCs w:val="24"/>
        </w:rPr>
        <w:t xml:space="preserve">symbols. The tiles are collectively permuted across </w:t>
      </w:r>
      <w:r w:rsidRPr="00FC3352">
        <w:rPr>
          <w:szCs w:val="24"/>
          <w:lang w:eastAsia="ja-JP"/>
        </w:rPr>
        <w:t xml:space="preserve">all </w:t>
      </w:r>
      <w:r w:rsidRPr="00FC3352">
        <w:rPr>
          <w:szCs w:val="24"/>
        </w:rPr>
        <w:t xml:space="preserve">the </w:t>
      </w:r>
      <w:r w:rsidRPr="00FC3352">
        <w:rPr>
          <w:szCs w:val="24"/>
          <w:lang w:eastAsia="ja-JP"/>
        </w:rPr>
        <w:t>distributed resource allocations</w:t>
      </w:r>
      <w:r w:rsidRPr="00FC3352">
        <w:rPr>
          <w:szCs w:val="24"/>
        </w:rPr>
        <w:t xml:space="preserve"> within a frequency partition</w:t>
      </w:r>
      <w:r w:rsidRPr="00FC3352">
        <w:rPr>
          <w:szCs w:val="24"/>
          <w:lang w:eastAsia="ja-JP"/>
        </w:rPr>
        <w:t xml:space="preserve"> to define DLRUs. The contiguous logical resource unit (CLRU) are obtained from direct mapping of CRUs. CLRUs are categorized into sub</w:t>
      </w:r>
      <w:r w:rsidR="001E09D9">
        <w:rPr>
          <w:szCs w:val="24"/>
          <w:lang w:eastAsia="ja-JP"/>
        </w:rPr>
        <w:t>-</w:t>
      </w:r>
      <w:r w:rsidRPr="00FC3352">
        <w:rPr>
          <w:szCs w:val="24"/>
          <w:lang w:eastAsia="ja-JP"/>
        </w:rPr>
        <w:t>band-based LRUs, so called sub</w:t>
      </w:r>
      <w:r w:rsidR="001E09D9">
        <w:rPr>
          <w:szCs w:val="24"/>
          <w:lang w:eastAsia="ja-JP"/>
        </w:rPr>
        <w:t>-</w:t>
      </w:r>
      <w:r w:rsidRPr="00FC3352">
        <w:rPr>
          <w:szCs w:val="24"/>
          <w:lang w:eastAsia="ja-JP"/>
        </w:rPr>
        <w:t>band logical resource unit (SLRU), and mini</w:t>
      </w:r>
      <w:r w:rsidR="001E09D9">
        <w:rPr>
          <w:szCs w:val="24"/>
          <w:lang w:eastAsia="ja-JP"/>
        </w:rPr>
        <w:t>-</w:t>
      </w:r>
      <w:r w:rsidRPr="00FC3352">
        <w:rPr>
          <w:szCs w:val="24"/>
          <w:lang w:eastAsia="ja-JP"/>
        </w:rPr>
        <w:t>band-based LRUs, so called mini</w:t>
      </w:r>
      <w:r w:rsidR="001E09D9">
        <w:rPr>
          <w:szCs w:val="24"/>
          <w:lang w:eastAsia="ja-JP"/>
        </w:rPr>
        <w:t>-</w:t>
      </w:r>
      <w:r w:rsidRPr="00FC3352">
        <w:rPr>
          <w:szCs w:val="24"/>
          <w:lang w:eastAsia="ja-JP"/>
        </w:rPr>
        <w:t>band logical resource unit (NLRU).</w:t>
      </w:r>
    </w:p>
    <w:p w:rsidR="00FC3352" w:rsidRDefault="00FC3352" w:rsidP="001E09D9">
      <w:pPr>
        <w:pStyle w:val="Heading4"/>
      </w:pPr>
      <w:bookmarkStart w:id="32" w:name="_Toc246688702"/>
      <w:r w:rsidRPr="00FC3352">
        <w:t>B.1.</w:t>
      </w:r>
      <w:r w:rsidRPr="00FC3352">
        <w:rPr>
          <w:lang w:eastAsia="ja-JP"/>
        </w:rPr>
        <w:t>1</w:t>
      </w:r>
      <w:r w:rsidRPr="00FC3352">
        <w:t>.</w:t>
      </w:r>
      <w:r w:rsidRPr="00FC3352">
        <w:rPr>
          <w:lang w:eastAsia="ja-JP"/>
        </w:rPr>
        <w:t>5</w:t>
      </w:r>
      <w:r w:rsidR="001E09D9">
        <w:tab/>
      </w:r>
      <w:r w:rsidRPr="00FC3352">
        <w:t xml:space="preserve">Modulation and </w:t>
      </w:r>
      <w:r w:rsidR="001E09D9" w:rsidRPr="00FC3352">
        <w:t>c</w:t>
      </w:r>
      <w:r w:rsidRPr="00FC3352">
        <w:t>oding</w:t>
      </w:r>
      <w:bookmarkEnd w:id="32"/>
    </w:p>
    <w:p w:rsidR="001E09D9" w:rsidRDefault="001E09D9" w:rsidP="001E09D9">
      <w:pPr>
        <w:pStyle w:val="FigureNo"/>
      </w:pPr>
      <w:r w:rsidRPr="00FC3352">
        <w:t>Figure 3</w:t>
      </w:r>
    </w:p>
    <w:p w:rsidR="001E09D9" w:rsidRPr="001E09D9" w:rsidRDefault="001E09D9" w:rsidP="001E09D9">
      <w:pPr>
        <w:pStyle w:val="Figuretitle"/>
      </w:pPr>
      <w:r w:rsidRPr="00FC3352">
        <w:t>Coding and modulation procedures</w:t>
      </w:r>
    </w:p>
    <w:p w:rsidR="00FC3352" w:rsidRPr="00FC3352" w:rsidRDefault="00FC3352" w:rsidP="001E09D9">
      <w:pPr>
        <w:jc w:val="center"/>
        <w:rPr>
          <w:szCs w:val="24"/>
        </w:rPr>
      </w:pPr>
      <w:r w:rsidRPr="00FC3352">
        <w:rPr>
          <w:szCs w:val="24"/>
        </w:rPr>
        <w:object w:dxaOrig="20788" w:dyaOrig="2356">
          <v:shape id="_x0000_i1026" type="#_x0000_t75" style="width:440.75pt;height:54.45pt" o:ole="">
            <v:imagedata r:id="rId15" o:title=""/>
          </v:shape>
          <o:OLEObject Type="Embed" ProgID="Visio.Drawing.11" ShapeID="_x0000_i1026" DrawAspect="Content" ObjectID="_1362999143" r:id="rId16"/>
        </w:object>
      </w:r>
    </w:p>
    <w:p w:rsidR="00FC3352" w:rsidRPr="00FC3352" w:rsidRDefault="00FC3352" w:rsidP="001E09D9">
      <w:pPr>
        <w:pStyle w:val="Caption"/>
        <w:jc w:val="center"/>
        <w:rPr>
          <w:rFonts w:ascii="Times New Roman" w:eastAsia="Batang" w:hAnsi="Times New Roman"/>
          <w:b w:val="0"/>
          <w:sz w:val="24"/>
          <w:szCs w:val="24"/>
        </w:rPr>
      </w:pPr>
    </w:p>
    <w:p w:rsidR="00FC3352" w:rsidRPr="00FC3352" w:rsidRDefault="00FC3352" w:rsidP="001E09D9">
      <w:pPr>
        <w:rPr>
          <w:rFonts w:eastAsia="Calibri"/>
          <w:szCs w:val="24"/>
        </w:rPr>
      </w:pPr>
      <w:r w:rsidRPr="00FC3352">
        <w:rPr>
          <w:rFonts w:eastAsia="Calibri"/>
          <w:szCs w:val="24"/>
        </w:rPr>
        <w:t xml:space="preserve">Figure 3 shows the channel coding and modulation procedures. A cyclic redundancy check (CRC) is appended to a burst </w:t>
      </w:r>
      <w:r w:rsidRPr="00FC3352">
        <w:rPr>
          <w:rFonts w:eastAsia="Arial"/>
          <w:szCs w:val="24"/>
        </w:rPr>
        <w:t xml:space="preserve">(i.e., a physical layer data unit) </w:t>
      </w:r>
      <w:r w:rsidRPr="00FC3352">
        <w:rPr>
          <w:rFonts w:eastAsia="Calibri"/>
          <w:szCs w:val="24"/>
        </w:rPr>
        <w:t xml:space="preserve">prior to partitioning. The 16-bit CRC is calculated over the entire bits in the burst. </w:t>
      </w:r>
      <w:r w:rsidRPr="00FC3352">
        <w:rPr>
          <w:rFonts w:eastAsia="Arial"/>
          <w:szCs w:val="24"/>
        </w:rPr>
        <w:t xml:space="preserve">If the burst size including burst CRC exceeds the maximum FEC block size, the burst is partitioned into </w:t>
      </w:r>
      <w:r w:rsidRPr="00FC3352">
        <w:rPr>
          <w:rFonts w:eastAsia="Arial"/>
          <w:szCs w:val="24"/>
          <w:lang w:eastAsia="ko-KR"/>
        </w:rPr>
        <w:t>K</w:t>
      </w:r>
      <w:r w:rsidRPr="00FC3352">
        <w:rPr>
          <w:rFonts w:eastAsia="Arial"/>
          <w:szCs w:val="24"/>
          <w:vertAlign w:val="subscript"/>
          <w:lang w:eastAsia="ko-KR"/>
        </w:rPr>
        <w:t>FB</w:t>
      </w:r>
      <w:r w:rsidRPr="00FC3352">
        <w:rPr>
          <w:rFonts w:eastAsia="Arial"/>
          <w:szCs w:val="24"/>
          <w:lang w:eastAsia="ko-KR"/>
        </w:rPr>
        <w:t xml:space="preserve"> FEC</w:t>
      </w:r>
      <w:r w:rsidRPr="00FC3352">
        <w:rPr>
          <w:rFonts w:eastAsia="Arial"/>
          <w:szCs w:val="24"/>
        </w:rPr>
        <w:t xml:space="preserve"> blocks, each of which is encoded separately. If a burst is partitioned into more than one forward error correction (FEC) blocks, a FEC block CRC is appended to each FEC block before the FEC encoding. The FEC block CRC of a FEC block is calculated based on the entire bits in that FEC block. Each partitioned FEC block including 16-bit FEC block CRC has the same length. The maximum FEC block size is 4800 bits. Concatenation rules are based on the number of information bits and do not depend on the structure of the resource allocation (number of logical resource units and their size)</w:t>
      </w:r>
      <w:r w:rsidRPr="00FC3352">
        <w:rPr>
          <w:rFonts w:eastAsia="Calibri"/>
          <w:szCs w:val="24"/>
        </w:rPr>
        <w:t xml:space="preserve">. </w:t>
      </w:r>
      <w:proofErr w:type="spellStart"/>
      <w:r w:rsidRPr="00FC3352">
        <w:rPr>
          <w:rFonts w:eastAsia="Calibri"/>
          <w:szCs w:val="24"/>
        </w:rPr>
        <w:t>WirelessMAN</w:t>
      </w:r>
      <w:proofErr w:type="spellEnd"/>
      <w:r w:rsidRPr="00FC3352">
        <w:rPr>
          <w:rFonts w:eastAsia="Calibri"/>
          <w:szCs w:val="24"/>
        </w:rPr>
        <w:t xml:space="preserve">-Advanced utilizes the convolutional turbo code (CTC) with code rate of 1/3. The CTC scheme is extended to support additional FEC block sizes. Furthermore, the FEC block sizes can be regularly increased with predetermined block size resolutions. The FEC block sizes which are multiple of seven are removed for the tail-biting encoding structure. The encoder block depicted in Figure 3 includes the </w:t>
      </w:r>
      <w:proofErr w:type="spellStart"/>
      <w:r w:rsidRPr="00FC3352">
        <w:rPr>
          <w:rFonts w:eastAsia="Calibri"/>
          <w:szCs w:val="24"/>
        </w:rPr>
        <w:t>interleaver</w:t>
      </w:r>
      <w:proofErr w:type="spellEnd"/>
      <w:r w:rsidRPr="00FC3352">
        <w:rPr>
          <w:rFonts w:eastAsia="Calibri"/>
          <w:szCs w:val="24"/>
        </w:rPr>
        <w:t xml:space="preserve">. </w:t>
      </w:r>
    </w:p>
    <w:p w:rsidR="00FC3352" w:rsidRPr="00FC3352" w:rsidRDefault="00FC3352" w:rsidP="001E09D9">
      <w:pPr>
        <w:rPr>
          <w:rFonts w:eastAsia="Arial"/>
          <w:szCs w:val="24"/>
        </w:rPr>
      </w:pPr>
      <w:r w:rsidRPr="00FC3352">
        <w:rPr>
          <w:rFonts w:eastAsia="Calibri"/>
          <w:szCs w:val="24"/>
        </w:rPr>
        <w:t xml:space="preserve">Bit selection and repetition are used in </w:t>
      </w:r>
      <w:proofErr w:type="spellStart"/>
      <w:r w:rsidRPr="00FC3352">
        <w:rPr>
          <w:szCs w:val="24"/>
          <w:lang w:val="en-US"/>
        </w:rPr>
        <w:t>WirelessMAN</w:t>
      </w:r>
      <w:proofErr w:type="spellEnd"/>
      <w:r w:rsidRPr="00FC3352">
        <w:rPr>
          <w:szCs w:val="24"/>
          <w:lang w:val="en-US"/>
        </w:rPr>
        <w:t>-Advanced</w:t>
      </w:r>
      <w:r w:rsidRPr="00FC3352">
        <w:rPr>
          <w:rFonts w:eastAsia="Calibri"/>
          <w:szCs w:val="24"/>
        </w:rPr>
        <w:t xml:space="preserve"> to achieve rate matching. Bit selection adapts the number of coded-bits to the size of the resource allocation which may vary depending on the resource unit size and sub</w:t>
      </w:r>
      <w:r w:rsidR="001E09D9">
        <w:rPr>
          <w:rFonts w:eastAsia="Calibri"/>
          <w:szCs w:val="24"/>
        </w:rPr>
        <w:t>-</w:t>
      </w:r>
      <w:r w:rsidRPr="00FC3352">
        <w:rPr>
          <w:rFonts w:eastAsia="Calibri"/>
          <w:szCs w:val="24"/>
        </w:rPr>
        <w:t xml:space="preserve">frame type. The total subcarriers in the allocated resource unit are segmented to each FEC block. The total number of information and parity bits generated by FEC encoder are considered as the maximum size of circular buffer. Repetition is performed when the number of transmitted bits is larger than the number of selected bits. The selection of coded bits is done cyclically over the buffer. </w:t>
      </w:r>
      <w:r w:rsidRPr="00FC3352">
        <w:rPr>
          <w:rFonts w:eastAsia="Arial"/>
          <w:szCs w:val="24"/>
        </w:rPr>
        <w:t xml:space="preserve">The mother-code bits, the total number of information and parity bits generated by FEC encoder, are considered as a maximum size of circular buffer. In case that the size of the circular buffer </w:t>
      </w:r>
      <w:proofErr w:type="spellStart"/>
      <w:r w:rsidRPr="00FC3352">
        <w:rPr>
          <w:rFonts w:eastAsia="Arial"/>
          <w:szCs w:val="24"/>
        </w:rPr>
        <w:t>N</w:t>
      </w:r>
      <w:r w:rsidRPr="00FC3352">
        <w:rPr>
          <w:rFonts w:eastAsia="Arial"/>
          <w:szCs w:val="24"/>
          <w:vertAlign w:val="subscript"/>
        </w:rPr>
        <w:t>buffer</w:t>
      </w:r>
      <w:proofErr w:type="spellEnd"/>
      <w:r w:rsidRPr="00FC3352">
        <w:rPr>
          <w:rFonts w:eastAsia="Arial"/>
          <w:szCs w:val="24"/>
        </w:rPr>
        <w:t xml:space="preserve"> is smaller than the number of mother-code bits, the first </w:t>
      </w:r>
      <w:proofErr w:type="spellStart"/>
      <w:r w:rsidRPr="00FC3352">
        <w:rPr>
          <w:rFonts w:eastAsia="Arial"/>
          <w:szCs w:val="24"/>
        </w:rPr>
        <w:t>N</w:t>
      </w:r>
      <w:r w:rsidRPr="00FC3352">
        <w:rPr>
          <w:rFonts w:eastAsia="Arial"/>
          <w:szCs w:val="24"/>
          <w:vertAlign w:val="subscript"/>
        </w:rPr>
        <w:t>buffer</w:t>
      </w:r>
      <w:proofErr w:type="spellEnd"/>
      <w:r w:rsidRPr="00FC3352">
        <w:rPr>
          <w:rFonts w:eastAsia="Arial"/>
          <w:szCs w:val="24"/>
        </w:rPr>
        <w:t xml:space="preserve"> bits of mother-code bits are considered as selected bits. </w:t>
      </w:r>
    </w:p>
    <w:p w:rsidR="001E09D9" w:rsidRDefault="00FC3352" w:rsidP="001E09D9">
      <w:pPr>
        <w:rPr>
          <w:rFonts w:eastAsia="Arial"/>
          <w:szCs w:val="24"/>
        </w:rPr>
      </w:pPr>
      <w:r w:rsidRPr="00FC3352">
        <w:rPr>
          <w:rFonts w:eastAsia="Arial"/>
          <w:szCs w:val="24"/>
        </w:rPr>
        <w:t>Modulation constellations of QPSK, 16QAM, and 64QAM are supported. The mapping of bits to the constellation point depends on the constellation-rearrangement (</w:t>
      </w:r>
      <w:proofErr w:type="spellStart"/>
      <w:r w:rsidRPr="00FC3352">
        <w:rPr>
          <w:rFonts w:eastAsia="Arial"/>
          <w:szCs w:val="24"/>
        </w:rPr>
        <w:t>CoRe</w:t>
      </w:r>
      <w:proofErr w:type="spellEnd"/>
      <w:r w:rsidRPr="00FC3352">
        <w:rPr>
          <w:rFonts w:eastAsia="Arial"/>
          <w:szCs w:val="24"/>
        </w:rPr>
        <w:t xml:space="preserve">) version used for HARQ retransmission as described and further depends on the MIMO scheme. The QAM symbols are </w:t>
      </w:r>
    </w:p>
    <w:p w:rsidR="001E09D9" w:rsidRDefault="001E09D9" w:rsidP="001E09D9">
      <w:pPr>
        <w:pStyle w:val="Figuretitle"/>
        <w:rPr>
          <w:rFonts w:eastAsia="Arial"/>
        </w:rPr>
      </w:pPr>
      <w:r>
        <w:rPr>
          <w:rFonts w:eastAsia="Arial"/>
        </w:rPr>
        <w:br w:type="page"/>
      </w:r>
    </w:p>
    <w:p w:rsidR="00FC3352" w:rsidRPr="00FC3352" w:rsidRDefault="00FC3352" w:rsidP="001E09D9">
      <w:pPr>
        <w:rPr>
          <w:szCs w:val="24"/>
          <w:lang w:eastAsia="ja-JP"/>
        </w:rPr>
      </w:pPr>
      <w:r w:rsidRPr="00FC3352">
        <w:rPr>
          <w:rFonts w:eastAsia="Arial"/>
          <w:szCs w:val="24"/>
        </w:rPr>
        <w:t>mapped into the input of the MIMO encoder.</w:t>
      </w:r>
      <w:bookmarkStart w:id="33" w:name="_Toc235847233"/>
      <w:bookmarkStart w:id="34" w:name="_Toc235847695"/>
      <w:r w:rsidRPr="00FC3352">
        <w:rPr>
          <w:rFonts w:eastAsia="Arial"/>
          <w:szCs w:val="24"/>
        </w:rPr>
        <w:t xml:space="preserve"> The sizes include the addition of CRC (per burst and per FEC block), if applicable. Other sizes require padding to the next burst size. The code rate and modulation depend on the burst size and the resource allocation.</w:t>
      </w:r>
      <w:r w:rsidRPr="00FC3352">
        <w:rPr>
          <w:szCs w:val="24"/>
          <w:lang w:eastAsia="ja-JP"/>
        </w:rPr>
        <w:t xml:space="preserve"> </w:t>
      </w:r>
    </w:p>
    <w:bookmarkEnd w:id="33"/>
    <w:bookmarkEnd w:id="34"/>
    <w:p w:rsidR="00FC3352" w:rsidRPr="00FC3352" w:rsidRDefault="00FC3352" w:rsidP="001E09D9">
      <w:pPr>
        <w:rPr>
          <w:szCs w:val="24"/>
        </w:rPr>
      </w:pPr>
      <w:r w:rsidRPr="00FC3352">
        <w:rPr>
          <w:rFonts w:eastAsia="Arial"/>
          <w:szCs w:val="24"/>
        </w:rPr>
        <w:t xml:space="preserve">Incremental redundancy HARQ (HARQ-IR) is used in </w:t>
      </w:r>
      <w:proofErr w:type="spellStart"/>
      <w:r w:rsidRPr="00FC3352">
        <w:rPr>
          <w:szCs w:val="24"/>
          <w:lang w:val="en-US"/>
        </w:rPr>
        <w:t>WirelessMAN</w:t>
      </w:r>
      <w:proofErr w:type="spellEnd"/>
      <w:r w:rsidRPr="00FC3352">
        <w:rPr>
          <w:szCs w:val="24"/>
          <w:lang w:val="en-US"/>
        </w:rPr>
        <w:t>-Advanced</w:t>
      </w:r>
      <w:r w:rsidRPr="00FC3352">
        <w:rPr>
          <w:rFonts w:eastAsia="Arial"/>
          <w:szCs w:val="24"/>
        </w:rPr>
        <w:t xml:space="preserve"> by determining the starting position of the bit selection for HARQ retransmissions. Chase combining HARQ (HARQ-CC) is also supported and considered as a special case of HARQ-IR. The 2-bit sub-packet identifier (SPID) is used to identify the starting position. The </w:t>
      </w:r>
      <w:proofErr w:type="spellStart"/>
      <w:r w:rsidRPr="00FC3352">
        <w:rPr>
          <w:rFonts w:eastAsia="Arial"/>
          <w:szCs w:val="24"/>
        </w:rPr>
        <w:t>CoRe</w:t>
      </w:r>
      <w:proofErr w:type="spellEnd"/>
      <w:r w:rsidRPr="00FC3352">
        <w:rPr>
          <w:rFonts w:eastAsia="Arial"/>
          <w:szCs w:val="24"/>
        </w:rPr>
        <w:t xml:space="preserve"> scheme can be expressed by a bit-level </w:t>
      </w:r>
      <w:proofErr w:type="spellStart"/>
      <w:r w:rsidRPr="00FC3352">
        <w:rPr>
          <w:rFonts w:eastAsia="Arial"/>
          <w:szCs w:val="24"/>
        </w:rPr>
        <w:t>interleaver</w:t>
      </w:r>
      <w:proofErr w:type="spellEnd"/>
      <w:r w:rsidRPr="00FC3352">
        <w:rPr>
          <w:rFonts w:eastAsia="Arial"/>
          <w:szCs w:val="24"/>
        </w:rPr>
        <w:t xml:space="preserve">. The resource allocation and transmission formats in each retransmission in </w:t>
      </w:r>
      <w:r w:rsidRPr="00FC3352">
        <w:rPr>
          <w:szCs w:val="24"/>
          <w:lang w:eastAsia="ja-JP"/>
        </w:rPr>
        <w:t xml:space="preserve">DL </w:t>
      </w:r>
      <w:r w:rsidRPr="00FC3352">
        <w:rPr>
          <w:rFonts w:eastAsia="Arial"/>
          <w:szCs w:val="24"/>
        </w:rPr>
        <w:t xml:space="preserve">can be adapted with control signalling. The resource allocation in each retransmission in </w:t>
      </w:r>
      <w:r w:rsidRPr="00FC3352">
        <w:rPr>
          <w:szCs w:val="24"/>
          <w:lang w:eastAsia="ja-JP"/>
        </w:rPr>
        <w:t>UL</w:t>
      </w:r>
      <w:r w:rsidRPr="00FC3352">
        <w:rPr>
          <w:rFonts w:eastAsia="Arial"/>
          <w:szCs w:val="24"/>
        </w:rPr>
        <w:t xml:space="preserve"> can be fixed or adaptive according to control signalling. In HARQ re-transmissions, the bits or symbols can be transmitted in a different order to exploit the frequency diversity of the channel. For HARQ retransmission, the mapping of bits or modulated symbols to spatial streams may be applied to exploit spatial diversity with given mapping pattern, depending on the type of HARQ-IR. In this case, the predefined set of mapping patterns should be known to the transmitter and receiver. In </w:t>
      </w:r>
      <w:r w:rsidRPr="00FC3352">
        <w:rPr>
          <w:szCs w:val="24"/>
          <w:lang w:eastAsia="ja-JP"/>
        </w:rPr>
        <w:t>DL</w:t>
      </w:r>
      <w:r w:rsidRPr="00FC3352">
        <w:rPr>
          <w:rFonts w:eastAsia="Arial"/>
          <w:szCs w:val="24"/>
        </w:rPr>
        <w:t xml:space="preserve"> HARQ, the </w:t>
      </w:r>
      <w:r w:rsidRPr="00FC3352">
        <w:rPr>
          <w:szCs w:val="24"/>
          <w:lang w:eastAsia="ja-JP"/>
        </w:rPr>
        <w:t>base station (</w:t>
      </w:r>
      <w:r w:rsidRPr="00FC3352">
        <w:rPr>
          <w:rFonts w:eastAsia="Arial"/>
          <w:szCs w:val="24"/>
        </w:rPr>
        <w:t>BS</w:t>
      </w:r>
      <w:r w:rsidRPr="00FC3352">
        <w:rPr>
          <w:szCs w:val="24"/>
          <w:lang w:eastAsia="ja-JP"/>
        </w:rPr>
        <w:t xml:space="preserve">) </w:t>
      </w:r>
      <w:r w:rsidRPr="00FC3352">
        <w:rPr>
          <w:rFonts w:eastAsia="Arial"/>
          <w:szCs w:val="24"/>
        </w:rPr>
        <w:t>may transmit coded bits exceeding current available soft buffer capacity.</w:t>
      </w:r>
    </w:p>
    <w:p w:rsidR="00FC3352" w:rsidRPr="00FC3352" w:rsidRDefault="00FC3352" w:rsidP="001E09D9">
      <w:pPr>
        <w:pStyle w:val="Heading4"/>
      </w:pPr>
      <w:bookmarkStart w:id="35" w:name="_Toc246688703"/>
      <w:r w:rsidRPr="00FC3352">
        <w:t>B.1.</w:t>
      </w:r>
      <w:r w:rsidRPr="00FC3352">
        <w:rPr>
          <w:lang w:eastAsia="ja-JP"/>
        </w:rPr>
        <w:t>1</w:t>
      </w:r>
      <w:r w:rsidRPr="00FC3352">
        <w:t>.</w:t>
      </w:r>
      <w:r w:rsidRPr="00FC3352">
        <w:rPr>
          <w:lang w:eastAsia="ja-JP"/>
        </w:rPr>
        <w:t>6</w:t>
      </w:r>
      <w:r w:rsidR="001E09D9">
        <w:tab/>
      </w:r>
      <w:r w:rsidRPr="00FC3352">
        <w:t xml:space="preserve">Pilot </w:t>
      </w:r>
      <w:r w:rsidR="001E09D9" w:rsidRPr="00FC3352">
        <w:t>s</w:t>
      </w:r>
      <w:r w:rsidRPr="00FC3352">
        <w:t>tructure</w:t>
      </w:r>
      <w:bookmarkEnd w:id="35"/>
    </w:p>
    <w:p w:rsidR="00FC3352" w:rsidRDefault="00FC3352" w:rsidP="001E09D9">
      <w:pPr>
        <w:rPr>
          <w:kern w:val="2"/>
          <w:szCs w:val="24"/>
        </w:rPr>
      </w:pPr>
      <w:r w:rsidRPr="00FC3352">
        <w:rPr>
          <w:kern w:val="2"/>
          <w:szCs w:val="24"/>
        </w:rPr>
        <w:t xml:space="preserve">Transmission of pilot subcarriers in </w:t>
      </w:r>
      <w:r w:rsidRPr="00FC3352">
        <w:rPr>
          <w:kern w:val="2"/>
          <w:szCs w:val="24"/>
          <w:lang w:eastAsia="ja-JP"/>
        </w:rPr>
        <w:t xml:space="preserve">DL </w:t>
      </w:r>
      <w:r w:rsidRPr="00FC3352">
        <w:rPr>
          <w:kern w:val="2"/>
          <w:szCs w:val="24"/>
        </w:rPr>
        <w:t xml:space="preserve">is necessary to allow channel estimation, channel quality measurement (e.g., </w:t>
      </w:r>
      <w:r w:rsidRPr="00FC3352">
        <w:rPr>
          <w:kern w:val="2"/>
          <w:szCs w:val="24"/>
          <w:lang w:eastAsia="ja-JP"/>
        </w:rPr>
        <w:t xml:space="preserve">channel quality indicator, </w:t>
      </w:r>
      <w:r w:rsidRPr="00FC3352">
        <w:rPr>
          <w:kern w:val="2"/>
          <w:szCs w:val="24"/>
        </w:rPr>
        <w:t xml:space="preserve">CQI), frequency offset estimation, etc. To optimize the system performance in different propagation environments, </w:t>
      </w:r>
      <w:proofErr w:type="spellStart"/>
      <w:r w:rsidRPr="00FC3352">
        <w:rPr>
          <w:szCs w:val="24"/>
          <w:lang w:val="en-US"/>
        </w:rPr>
        <w:t>WirelessMAN</w:t>
      </w:r>
      <w:proofErr w:type="spellEnd"/>
      <w:r w:rsidRPr="00FC3352">
        <w:rPr>
          <w:szCs w:val="24"/>
          <w:lang w:val="en-US"/>
        </w:rPr>
        <w:t>-Advanced</w:t>
      </w:r>
      <w:r w:rsidRPr="00FC3352">
        <w:rPr>
          <w:kern w:val="2"/>
          <w:szCs w:val="24"/>
        </w:rPr>
        <w:t xml:space="preserve"> supports both common and dedicated pilot structures. The classification of pilots into common and dedicated is done based on their usage. The common pilots can be used in distributed allocation by all </w:t>
      </w:r>
      <w:proofErr w:type="spellStart"/>
      <w:r w:rsidRPr="00FC3352">
        <w:rPr>
          <w:kern w:val="2"/>
          <w:szCs w:val="24"/>
        </w:rPr>
        <w:t>MSs.</w:t>
      </w:r>
      <w:proofErr w:type="spellEnd"/>
      <w:r w:rsidRPr="00FC3352">
        <w:rPr>
          <w:kern w:val="2"/>
          <w:szCs w:val="24"/>
        </w:rPr>
        <w:t xml:space="preserve"> Dedicated pilots can be used with both localized and distributed allocations. </w:t>
      </w:r>
      <w:r w:rsidRPr="00FC3352">
        <w:rPr>
          <w:kern w:val="2"/>
          <w:szCs w:val="24"/>
          <w:lang w:eastAsia="ko-KR"/>
        </w:rPr>
        <w:t>They are associated with user specific pilot index.</w:t>
      </w:r>
      <w:r w:rsidRPr="00FC3352">
        <w:rPr>
          <w:kern w:val="2"/>
          <w:szCs w:val="24"/>
        </w:rPr>
        <w:t xml:space="preserve"> </w:t>
      </w:r>
      <w:r w:rsidRPr="00FC3352">
        <w:rPr>
          <w:rFonts w:eastAsia="Malgun Gothic"/>
          <w:kern w:val="2"/>
          <w:szCs w:val="24"/>
          <w:lang w:eastAsia="ko-KR"/>
        </w:rPr>
        <w:t xml:space="preserve">The dedicated pilots are associated with a specific resource allocation, are intended to be used by the MSs allocated to specific resource allocation, and therefore shall be </w:t>
      </w:r>
      <w:proofErr w:type="spellStart"/>
      <w:r w:rsidRPr="00FC3352">
        <w:rPr>
          <w:rFonts w:eastAsia="Malgun Gothic"/>
          <w:kern w:val="2"/>
          <w:szCs w:val="24"/>
          <w:lang w:eastAsia="ko-KR"/>
        </w:rPr>
        <w:t>precoded</w:t>
      </w:r>
      <w:proofErr w:type="spellEnd"/>
      <w:r w:rsidRPr="00FC3352">
        <w:rPr>
          <w:rFonts w:eastAsia="Malgun Gothic"/>
          <w:kern w:val="2"/>
          <w:szCs w:val="24"/>
          <w:lang w:eastAsia="ko-KR"/>
        </w:rPr>
        <w:t xml:space="preserve"> or </w:t>
      </w:r>
      <w:proofErr w:type="spellStart"/>
      <w:r w:rsidRPr="00FC3352">
        <w:rPr>
          <w:rFonts w:eastAsia="Malgun Gothic"/>
          <w:kern w:val="2"/>
          <w:szCs w:val="24"/>
          <w:lang w:eastAsia="ko-KR"/>
        </w:rPr>
        <w:t>beamformed</w:t>
      </w:r>
      <w:proofErr w:type="spellEnd"/>
      <w:r w:rsidRPr="00FC3352">
        <w:rPr>
          <w:rFonts w:eastAsia="Malgun Gothic"/>
          <w:kern w:val="2"/>
          <w:szCs w:val="24"/>
          <w:lang w:eastAsia="ko-KR"/>
        </w:rPr>
        <w:t xml:space="preserve"> in the same way as the data subcarriers of the resource allocation. </w:t>
      </w:r>
      <w:r w:rsidRPr="00FC3352">
        <w:rPr>
          <w:kern w:val="2"/>
          <w:szCs w:val="24"/>
        </w:rPr>
        <w:t xml:space="preserve">The pilot structure is defined for up to eight streams and there is a unified design for common and dedicated pilots. There is equal pilot density per spatial stream; however, there is not necessarily equal </w:t>
      </w:r>
      <w:r w:rsidR="001E09D9">
        <w:rPr>
          <w:kern w:val="2"/>
          <w:szCs w:val="24"/>
        </w:rPr>
        <w:t>pilot density per OFDM symbols.</w:t>
      </w:r>
    </w:p>
    <w:p w:rsidR="001E09D9" w:rsidRDefault="001E09D9" w:rsidP="001E09D9">
      <w:pPr>
        <w:pStyle w:val="FigureNo"/>
      </w:pPr>
      <w:r w:rsidRPr="00FC3352">
        <w:t>Figure 4</w:t>
      </w:r>
    </w:p>
    <w:p w:rsidR="001E09D9" w:rsidRPr="00FC3352" w:rsidRDefault="001E09D9" w:rsidP="001E09D9">
      <w:pPr>
        <w:pStyle w:val="Figuretitle"/>
      </w:pPr>
      <w:r w:rsidRPr="00FC3352">
        <w:t xml:space="preserve">Pilot structures for 1, 2, 4, and 8 streams </w:t>
      </w:r>
      <w:r w:rsidRPr="00FC3352">
        <w:rPr>
          <w:lang w:eastAsia="ko-KR"/>
        </w:rPr>
        <w:t>for Type-1 sub</w:t>
      </w:r>
      <w:r>
        <w:rPr>
          <w:lang w:eastAsia="ko-KR"/>
        </w:rPr>
        <w:t>-</w:t>
      </w:r>
      <w:r w:rsidRPr="00FC3352">
        <w:rPr>
          <w:lang w:eastAsia="ko-KR"/>
        </w:rPr>
        <w:t>frame</w:t>
      </w:r>
    </w:p>
    <w:p w:rsidR="00FC3352" w:rsidRPr="00FC3352" w:rsidRDefault="00FC3352" w:rsidP="001E09D9">
      <w:pPr>
        <w:jc w:val="center"/>
        <w:rPr>
          <w:szCs w:val="24"/>
        </w:rPr>
      </w:pPr>
      <w:r w:rsidRPr="00FC3352">
        <w:rPr>
          <w:color w:val="0070C0"/>
          <w:szCs w:val="24"/>
        </w:rPr>
        <w:object w:dxaOrig="14341" w:dyaOrig="11350">
          <v:shape id="_x0000_i1027" type="#_x0000_t75" style="width:269.85pt;height:214.1pt" o:ole="">
            <v:imagedata r:id="rId17" o:title=""/>
          </v:shape>
          <o:OLEObject Type="Embed" ProgID="Visio.Drawing.11" ShapeID="_x0000_i1027" DrawAspect="Content" ObjectID="_1362999144" r:id="rId18"/>
        </w:object>
      </w:r>
    </w:p>
    <w:p w:rsidR="00FC3352" w:rsidRPr="00FC3352" w:rsidRDefault="00FC3352" w:rsidP="001E09D9">
      <w:pPr>
        <w:pStyle w:val="Caption"/>
        <w:jc w:val="center"/>
        <w:rPr>
          <w:rFonts w:ascii="Times New Roman" w:hAnsi="Times New Roman"/>
          <w:b w:val="0"/>
          <w:sz w:val="24"/>
          <w:szCs w:val="24"/>
        </w:rPr>
      </w:pPr>
    </w:p>
    <w:p w:rsidR="00FC3352" w:rsidRPr="00FC3352" w:rsidRDefault="00FC3352" w:rsidP="001E09D9">
      <w:pPr>
        <w:rPr>
          <w:kern w:val="2"/>
          <w:szCs w:val="24"/>
        </w:rPr>
      </w:pPr>
      <w:r w:rsidRPr="00FC3352">
        <w:rPr>
          <w:rFonts w:eastAsia="Batang"/>
          <w:szCs w:val="24"/>
          <w:lang w:eastAsia="ko-KR"/>
        </w:rPr>
        <w:t>For the sub</w:t>
      </w:r>
      <w:r w:rsidR="001E09D9">
        <w:rPr>
          <w:rFonts w:eastAsia="Batang"/>
          <w:szCs w:val="24"/>
          <w:lang w:eastAsia="ko-KR"/>
        </w:rPr>
        <w:t>-</w:t>
      </w:r>
      <w:r w:rsidRPr="00FC3352">
        <w:rPr>
          <w:rFonts w:eastAsia="Batang"/>
          <w:szCs w:val="24"/>
          <w:lang w:eastAsia="ko-KR"/>
        </w:rPr>
        <w:t>frame consisting of 5 OFDM symbols, the last OFDM symbol is deleted. For the sub</w:t>
      </w:r>
      <w:r w:rsidR="001E09D9">
        <w:rPr>
          <w:rFonts w:eastAsia="Batang"/>
          <w:szCs w:val="24"/>
          <w:lang w:eastAsia="ko-KR"/>
        </w:rPr>
        <w:t>-</w:t>
      </w:r>
      <w:r w:rsidRPr="00FC3352">
        <w:rPr>
          <w:rFonts w:eastAsia="Batang"/>
          <w:szCs w:val="24"/>
          <w:lang w:eastAsia="ko-KR"/>
        </w:rPr>
        <w:t>frame consisting of 7 OFDM symbols, the first OFDM symbol is added as the 7</w:t>
      </w:r>
      <w:r w:rsidRPr="00FC3352">
        <w:rPr>
          <w:rFonts w:eastAsia="Batang"/>
          <w:szCs w:val="24"/>
          <w:vertAlign w:val="superscript"/>
          <w:lang w:eastAsia="ko-KR"/>
        </w:rPr>
        <w:t>th</w:t>
      </w:r>
      <w:r w:rsidRPr="00FC3352">
        <w:rPr>
          <w:rFonts w:eastAsia="Batang"/>
          <w:szCs w:val="24"/>
          <w:lang w:eastAsia="ko-KR"/>
        </w:rPr>
        <w:t xml:space="preserve"> OFDM symbol. </w:t>
      </w:r>
      <w:r w:rsidRPr="00FC3352">
        <w:rPr>
          <w:bCs/>
          <w:kern w:val="2"/>
          <w:szCs w:val="24"/>
        </w:rPr>
        <w:t xml:space="preserve">To overcome the effects of pilot interference among the neighbouring sectors or </w:t>
      </w:r>
      <w:r w:rsidRPr="00FC3352">
        <w:rPr>
          <w:bCs/>
          <w:kern w:val="2"/>
          <w:szCs w:val="24"/>
          <w:lang w:eastAsia="ja-JP"/>
        </w:rPr>
        <w:t>BS</w:t>
      </w:r>
      <w:r w:rsidRPr="00FC3352">
        <w:rPr>
          <w:bCs/>
          <w:kern w:val="2"/>
          <w:szCs w:val="24"/>
        </w:rPr>
        <w:t>s, an interlaced pilot structure is utilized by cyclically shifting the base pilot pattern such that the pilots of neighbouring cells do not overlap.</w:t>
      </w:r>
    </w:p>
    <w:p w:rsidR="00FC3352" w:rsidRPr="00FC3352" w:rsidRDefault="00FC3352" w:rsidP="001E09D9">
      <w:pPr>
        <w:rPr>
          <w:rFonts w:eastAsia="Batang"/>
          <w:smallCaps/>
          <w:szCs w:val="24"/>
          <w:lang w:eastAsia="ko-KR"/>
        </w:rPr>
      </w:pPr>
      <w:r w:rsidRPr="00FC3352">
        <w:rPr>
          <w:szCs w:val="24"/>
        </w:rPr>
        <w:t xml:space="preserve">The </w:t>
      </w:r>
      <w:r w:rsidRPr="00FC3352">
        <w:rPr>
          <w:szCs w:val="24"/>
          <w:lang w:eastAsia="ja-JP"/>
        </w:rPr>
        <w:t>UL</w:t>
      </w:r>
      <w:r w:rsidRPr="00FC3352">
        <w:rPr>
          <w:szCs w:val="24"/>
        </w:rPr>
        <w:t xml:space="preserve"> pilots are dedicated to localized and distributed resource units and are </w:t>
      </w:r>
      <w:proofErr w:type="spellStart"/>
      <w:r w:rsidRPr="00FC3352">
        <w:rPr>
          <w:szCs w:val="24"/>
        </w:rPr>
        <w:t>precoded</w:t>
      </w:r>
      <w:proofErr w:type="spellEnd"/>
      <w:r w:rsidRPr="00FC3352">
        <w:rPr>
          <w:szCs w:val="24"/>
        </w:rPr>
        <w:t xml:space="preserve"> using the same </w:t>
      </w:r>
      <w:proofErr w:type="spellStart"/>
      <w:r w:rsidRPr="00FC3352">
        <w:rPr>
          <w:szCs w:val="24"/>
        </w:rPr>
        <w:t>precoding</w:t>
      </w:r>
      <w:proofErr w:type="spellEnd"/>
      <w:r w:rsidRPr="00FC3352">
        <w:rPr>
          <w:szCs w:val="24"/>
        </w:rPr>
        <w:t xml:space="preserve"> as the data subcarriers of the resource allocation. The pilot structure is defined for up to 4 transmit streams </w:t>
      </w:r>
      <w:r w:rsidRPr="00FC3352">
        <w:rPr>
          <w:rFonts w:eastAsia="Malgun Gothic"/>
          <w:szCs w:val="24"/>
          <w:lang w:eastAsia="ko-KR"/>
        </w:rPr>
        <w:t>for SU-MIMO and up to 8 streams for CSM</w:t>
      </w:r>
      <w:r w:rsidRPr="00FC3352">
        <w:rPr>
          <w:szCs w:val="24"/>
        </w:rPr>
        <w:t xml:space="preserve">. When pilots are power-boosted, each data subcarrier should have the same transmission power across all OFDM symbols in a resource block. The 18×6 </w:t>
      </w:r>
      <w:r w:rsidRPr="00FC3352">
        <w:rPr>
          <w:szCs w:val="24"/>
          <w:lang w:eastAsia="ja-JP"/>
        </w:rPr>
        <w:t>UL</w:t>
      </w:r>
      <w:r w:rsidRPr="00FC3352">
        <w:rPr>
          <w:szCs w:val="24"/>
        </w:rPr>
        <w:t xml:space="preserve"> resource blocks use the same pilot patterns as the </w:t>
      </w:r>
      <w:r w:rsidRPr="00FC3352">
        <w:rPr>
          <w:szCs w:val="24"/>
          <w:lang w:eastAsia="ja-JP"/>
        </w:rPr>
        <w:t>DL</w:t>
      </w:r>
      <w:r w:rsidRPr="00FC3352">
        <w:rPr>
          <w:szCs w:val="24"/>
        </w:rPr>
        <w:t xml:space="preserve"> counterpart. The pilot pattern for 6×6 tile structure is </w:t>
      </w:r>
      <w:r w:rsidRPr="00FC3352">
        <w:rPr>
          <w:szCs w:val="24"/>
          <w:lang w:eastAsia="ja-JP"/>
        </w:rPr>
        <w:t>used for DLRU only in case the number of streams is one or two</w:t>
      </w:r>
      <w:r w:rsidRPr="00FC3352">
        <w:rPr>
          <w:szCs w:val="24"/>
        </w:rPr>
        <w:t xml:space="preserve"> and it is </w:t>
      </w:r>
      <w:r w:rsidRPr="00FC3352">
        <w:rPr>
          <w:szCs w:val="24"/>
          <w:lang w:eastAsia="ja-JP"/>
        </w:rPr>
        <w:t xml:space="preserve">also </w:t>
      </w:r>
      <w:r w:rsidRPr="00FC3352">
        <w:rPr>
          <w:szCs w:val="24"/>
        </w:rPr>
        <w:t>shown in Figure 4.</w:t>
      </w:r>
      <w:r w:rsidRPr="00FC3352">
        <w:rPr>
          <w:rFonts w:eastAsia="Batang"/>
          <w:smallCaps/>
          <w:szCs w:val="24"/>
          <w:lang w:eastAsia="ko-KR"/>
        </w:rPr>
        <w:t xml:space="preserve"> </w:t>
      </w:r>
    </w:p>
    <w:p w:rsidR="00FC3352" w:rsidRPr="00FC3352" w:rsidRDefault="00FC3352" w:rsidP="001E09D9">
      <w:pPr>
        <w:pStyle w:val="Heading4"/>
      </w:pPr>
      <w:bookmarkStart w:id="36" w:name="_Toc246688704"/>
      <w:r w:rsidRPr="00FC3352">
        <w:t>B.1.</w:t>
      </w:r>
      <w:r w:rsidRPr="00FC3352">
        <w:rPr>
          <w:lang w:eastAsia="ja-JP"/>
        </w:rPr>
        <w:t>1</w:t>
      </w:r>
      <w:r w:rsidRPr="00FC3352">
        <w:t>.</w:t>
      </w:r>
      <w:r w:rsidRPr="00FC3352">
        <w:rPr>
          <w:lang w:eastAsia="ja-JP"/>
        </w:rPr>
        <w:t>7</w:t>
      </w:r>
      <w:r w:rsidR="001E09D9">
        <w:tab/>
      </w:r>
      <w:r w:rsidRPr="00FC3352">
        <w:t xml:space="preserve">Control </w:t>
      </w:r>
      <w:r w:rsidR="001E09D9" w:rsidRPr="00FC3352">
        <w:t>c</w:t>
      </w:r>
      <w:r w:rsidRPr="00FC3352">
        <w:t>hannels</w:t>
      </w:r>
      <w:bookmarkEnd w:id="36"/>
    </w:p>
    <w:p w:rsidR="00FC3352" w:rsidRPr="00FC3352" w:rsidRDefault="00FC3352" w:rsidP="001E09D9">
      <w:pPr>
        <w:rPr>
          <w:rFonts w:eastAsia="Batang"/>
          <w:szCs w:val="24"/>
        </w:rPr>
      </w:pPr>
      <w:r w:rsidRPr="00FC3352">
        <w:rPr>
          <w:szCs w:val="24"/>
          <w:lang w:eastAsia="ja-JP"/>
        </w:rPr>
        <w:t>DL</w:t>
      </w:r>
      <w:r w:rsidRPr="00FC3352">
        <w:rPr>
          <w:rFonts w:eastAsia="Batang"/>
          <w:szCs w:val="24"/>
        </w:rPr>
        <w:t xml:space="preserve"> control channels carry essential information for system operation. Depending on the type of control signalling, information is transmitted over different time intervals (i.e., from </w:t>
      </w:r>
      <w:proofErr w:type="spellStart"/>
      <w:r w:rsidRPr="00FC3352">
        <w:rPr>
          <w:rFonts w:eastAsia="Batang"/>
          <w:szCs w:val="24"/>
        </w:rPr>
        <w:t>superframe</w:t>
      </w:r>
      <w:proofErr w:type="spellEnd"/>
      <w:r w:rsidRPr="00FC3352">
        <w:rPr>
          <w:rFonts w:eastAsia="Batang"/>
          <w:szCs w:val="24"/>
        </w:rPr>
        <w:t xml:space="preserve"> to sub</w:t>
      </w:r>
      <w:r w:rsidR="001E09D9">
        <w:rPr>
          <w:rFonts w:eastAsia="Batang"/>
          <w:szCs w:val="24"/>
        </w:rPr>
        <w:t>-</w:t>
      </w:r>
      <w:r w:rsidRPr="00FC3352">
        <w:rPr>
          <w:rFonts w:eastAsia="Batang"/>
          <w:szCs w:val="24"/>
        </w:rPr>
        <w:t xml:space="preserve">frame intervals). The system configuration parameters are transmitted at the </w:t>
      </w:r>
      <w:proofErr w:type="spellStart"/>
      <w:r w:rsidRPr="00FC3352">
        <w:rPr>
          <w:rFonts w:eastAsia="Batang"/>
          <w:szCs w:val="24"/>
        </w:rPr>
        <w:t>superframe</w:t>
      </w:r>
      <w:proofErr w:type="spellEnd"/>
      <w:r w:rsidRPr="00FC3352">
        <w:rPr>
          <w:rFonts w:eastAsia="Batang"/>
          <w:szCs w:val="24"/>
        </w:rPr>
        <w:t xml:space="preserve"> intervals, whereas control signalling related to user data allocations is transmitted at the frame/sub</w:t>
      </w:r>
      <w:r w:rsidR="001E09D9">
        <w:rPr>
          <w:rFonts w:eastAsia="Batang"/>
          <w:szCs w:val="24"/>
        </w:rPr>
        <w:t>-</w:t>
      </w:r>
      <w:r w:rsidRPr="00FC3352">
        <w:rPr>
          <w:rFonts w:eastAsia="Batang"/>
          <w:szCs w:val="24"/>
        </w:rPr>
        <w:t xml:space="preserve">frame intervals.  </w:t>
      </w:r>
    </w:p>
    <w:p w:rsidR="00FC3352" w:rsidRPr="00FC3352" w:rsidRDefault="00FC3352" w:rsidP="001E09D9">
      <w:pPr>
        <w:pStyle w:val="Heading5"/>
      </w:pPr>
      <w:r w:rsidRPr="00FC3352">
        <w:t>B.1.</w:t>
      </w:r>
      <w:r w:rsidRPr="00FC3352">
        <w:rPr>
          <w:lang w:eastAsia="ja-JP"/>
        </w:rPr>
        <w:t>1</w:t>
      </w:r>
      <w:r w:rsidRPr="00FC3352">
        <w:t>.</w:t>
      </w:r>
      <w:r w:rsidRPr="00FC3352">
        <w:rPr>
          <w:lang w:eastAsia="ja-JP"/>
        </w:rPr>
        <w:t>7</w:t>
      </w:r>
      <w:r w:rsidR="001E09D9">
        <w:t>.1</w:t>
      </w:r>
      <w:r w:rsidR="001E09D9">
        <w:tab/>
      </w:r>
      <w:r w:rsidRPr="00FC3352">
        <w:t xml:space="preserve">Downlink </w:t>
      </w:r>
      <w:r w:rsidR="001E09D9" w:rsidRPr="00FC3352">
        <w:t>c</w:t>
      </w:r>
      <w:r w:rsidRPr="00FC3352">
        <w:t xml:space="preserve">ontrol </w:t>
      </w:r>
      <w:r w:rsidR="001E09D9" w:rsidRPr="00FC3352">
        <w:t>c</w:t>
      </w:r>
      <w:r w:rsidRPr="00FC3352">
        <w:t>hannels</w:t>
      </w:r>
    </w:p>
    <w:p w:rsidR="00FC3352" w:rsidRPr="00FC3352" w:rsidRDefault="00FC3352" w:rsidP="001E09D9">
      <w:pPr>
        <w:pStyle w:val="Heading1"/>
        <w:rPr>
          <w:sz w:val="24"/>
          <w:szCs w:val="24"/>
          <w:lang w:eastAsia="ja-JP"/>
        </w:rPr>
      </w:pPr>
      <w:proofErr w:type="spellStart"/>
      <w:r w:rsidRPr="00FC3352">
        <w:rPr>
          <w:sz w:val="24"/>
          <w:szCs w:val="24"/>
        </w:rPr>
        <w:t>Superframe</w:t>
      </w:r>
      <w:proofErr w:type="spellEnd"/>
      <w:r w:rsidRPr="00FC3352">
        <w:rPr>
          <w:sz w:val="24"/>
          <w:szCs w:val="24"/>
        </w:rPr>
        <w:t xml:space="preserve"> Header</w:t>
      </w:r>
      <w:r w:rsidRPr="00FC3352">
        <w:rPr>
          <w:sz w:val="24"/>
          <w:szCs w:val="24"/>
          <w:lang w:eastAsia="ja-JP"/>
        </w:rPr>
        <w:t xml:space="preserve"> (SFH)</w:t>
      </w:r>
    </w:p>
    <w:p w:rsidR="00FC3352" w:rsidRPr="00FC3352" w:rsidRDefault="00FC3352" w:rsidP="001E09D9">
      <w:pPr>
        <w:rPr>
          <w:rFonts w:eastAsia="Batang"/>
          <w:szCs w:val="24"/>
        </w:rPr>
      </w:pPr>
      <w:r w:rsidRPr="00FC3352">
        <w:rPr>
          <w:rFonts w:eastAsia="Batang"/>
          <w:szCs w:val="24"/>
        </w:rPr>
        <w:t xml:space="preserve">The </w:t>
      </w:r>
      <w:proofErr w:type="spellStart"/>
      <w:r w:rsidRPr="00FC3352">
        <w:rPr>
          <w:rFonts w:eastAsia="Batang"/>
          <w:szCs w:val="24"/>
        </w:rPr>
        <w:t>superframe</w:t>
      </w:r>
      <w:proofErr w:type="spellEnd"/>
      <w:r w:rsidRPr="00FC3352">
        <w:rPr>
          <w:rFonts w:eastAsia="Batang"/>
          <w:szCs w:val="24"/>
        </w:rPr>
        <w:t xml:space="preserve"> header </w:t>
      </w:r>
      <w:r w:rsidRPr="00FC3352">
        <w:rPr>
          <w:szCs w:val="24"/>
          <w:lang w:eastAsia="ja-JP"/>
        </w:rPr>
        <w:t xml:space="preserve">(SFH) </w:t>
      </w:r>
      <w:r w:rsidRPr="00FC3352">
        <w:rPr>
          <w:rFonts w:eastAsia="Batang"/>
          <w:szCs w:val="24"/>
        </w:rPr>
        <w:t xml:space="preserve">carries essential system parameters and configuration information. The content of SFH is divided into two segments; i.e., primary and secondary SFHs. The primary SFH is transmitted every </w:t>
      </w:r>
      <w:proofErr w:type="spellStart"/>
      <w:r w:rsidRPr="00FC3352">
        <w:rPr>
          <w:rFonts w:eastAsia="Batang"/>
          <w:szCs w:val="24"/>
        </w:rPr>
        <w:t>superframe</w:t>
      </w:r>
      <w:proofErr w:type="spellEnd"/>
      <w:r w:rsidRPr="00FC3352">
        <w:rPr>
          <w:rFonts w:eastAsia="Batang"/>
          <w:szCs w:val="24"/>
        </w:rPr>
        <w:t xml:space="preserve">, whereas the secondary SFH is transmitted over one or more </w:t>
      </w:r>
      <w:proofErr w:type="spellStart"/>
      <w:r w:rsidRPr="00FC3352">
        <w:rPr>
          <w:rFonts w:eastAsia="Batang"/>
          <w:szCs w:val="24"/>
        </w:rPr>
        <w:t>superframes</w:t>
      </w:r>
      <w:proofErr w:type="spellEnd"/>
      <w:r w:rsidRPr="00FC3352">
        <w:rPr>
          <w:rFonts w:eastAsia="Batang"/>
          <w:szCs w:val="24"/>
        </w:rPr>
        <w:t>. The primary and secondary SFHs are located in the first sub</w:t>
      </w:r>
      <w:r w:rsidR="001E09D9">
        <w:rPr>
          <w:rFonts w:eastAsia="Batang"/>
          <w:szCs w:val="24"/>
        </w:rPr>
        <w:t>-</w:t>
      </w:r>
      <w:r w:rsidRPr="00FC3352">
        <w:rPr>
          <w:rFonts w:eastAsia="Batang"/>
          <w:szCs w:val="24"/>
        </w:rPr>
        <w:t xml:space="preserve">frame within a </w:t>
      </w:r>
      <w:proofErr w:type="spellStart"/>
      <w:r w:rsidRPr="00FC3352">
        <w:rPr>
          <w:rFonts w:eastAsia="Batang"/>
          <w:szCs w:val="24"/>
        </w:rPr>
        <w:t>superframe</w:t>
      </w:r>
      <w:proofErr w:type="spellEnd"/>
      <w:r w:rsidRPr="00FC3352">
        <w:rPr>
          <w:rFonts w:eastAsia="Batang"/>
          <w:szCs w:val="24"/>
        </w:rPr>
        <w:t xml:space="preserve"> and are time-division-multiplexed with the advanced preamble. The SFH occupies no more than 5 MHz bandwidth. The primary SFH is transmitted using predetermined modulation and coding scheme. The secondary SFH is transmitted using predetermined modulation scheme while its repetition coding factor is signalled in the primary SFH. The primary and secondary SFHs are transmitted using two spatial streams and space-frequency block coding to improve coverage and reliability. The MS  is not required to know the antenna configuration prior to decoding the primary SFH. The information transmitted in the secondary SFH is divided </w:t>
      </w:r>
      <w:r w:rsidR="00B37620">
        <w:rPr>
          <w:rFonts w:eastAsia="Batang"/>
          <w:szCs w:val="24"/>
        </w:rPr>
        <w:t>into different sub-packets. The </w:t>
      </w:r>
      <w:r w:rsidRPr="00FC3352">
        <w:rPr>
          <w:rFonts w:eastAsia="Batang"/>
          <w:szCs w:val="24"/>
        </w:rPr>
        <w:t>secondary SFH sub-packet 1 (SP1) includes information n</w:t>
      </w:r>
      <w:r w:rsidR="00B37620">
        <w:rPr>
          <w:rFonts w:eastAsia="Batang"/>
          <w:szCs w:val="24"/>
        </w:rPr>
        <w:t>eeded for network re-entry. The </w:t>
      </w:r>
      <w:r w:rsidRPr="00FC3352">
        <w:rPr>
          <w:rFonts w:eastAsia="Batang"/>
          <w:szCs w:val="24"/>
        </w:rPr>
        <w:t>secondary SFH sub-packet 2 (SP2) contains information for initial network entry. The secondary SFH sub-packet 3 (SP3) contains remaining system information for maintaining communication with the BS.</w:t>
      </w:r>
    </w:p>
    <w:p w:rsidR="00FC3352" w:rsidRPr="00FC3352" w:rsidRDefault="00FC3352" w:rsidP="001E09D9">
      <w:pPr>
        <w:pStyle w:val="headingb0"/>
      </w:pPr>
      <w:r w:rsidRPr="00FC3352">
        <w:t>Advanced MAP (A-MAP)</w:t>
      </w:r>
    </w:p>
    <w:p w:rsidR="00FC3352" w:rsidRPr="00FC3352" w:rsidRDefault="00FC3352" w:rsidP="001E09D9">
      <w:pPr>
        <w:rPr>
          <w:rFonts w:eastAsia="Batang"/>
          <w:szCs w:val="24"/>
        </w:rPr>
      </w:pPr>
      <w:r w:rsidRPr="00FC3352">
        <w:rPr>
          <w:rFonts w:eastAsia="Batang"/>
          <w:szCs w:val="24"/>
        </w:rPr>
        <w:t>The advanced MAP</w:t>
      </w:r>
      <w:r w:rsidRPr="00FC3352">
        <w:rPr>
          <w:szCs w:val="24"/>
          <w:lang w:eastAsia="ja-JP"/>
        </w:rPr>
        <w:t xml:space="preserve"> (A-MAP)</w:t>
      </w:r>
      <w:r w:rsidRPr="00FC3352">
        <w:rPr>
          <w:rFonts w:eastAsia="Batang"/>
          <w:szCs w:val="24"/>
        </w:rPr>
        <w:t xml:space="preserve"> consists of both user-specific and non-user-specific control information. Non-user-specific control information includes information that is not dedicated to a specific user or a specific group of users. It contains information required to decode user-specific control signalling. User specific control information consists of information intended for one or more users. It includes scheduling assignment, power control information, and HARQ feedback. Resources can be allocated persistently to the </w:t>
      </w:r>
      <w:proofErr w:type="spellStart"/>
      <w:r w:rsidRPr="00FC3352">
        <w:rPr>
          <w:rFonts w:eastAsia="Batang"/>
          <w:szCs w:val="24"/>
        </w:rPr>
        <w:t>MSs.</w:t>
      </w:r>
      <w:proofErr w:type="spellEnd"/>
      <w:r w:rsidRPr="00FC3352">
        <w:rPr>
          <w:rFonts w:eastAsia="Batang"/>
          <w:szCs w:val="24"/>
        </w:rPr>
        <w:t xml:space="preserve"> Group control information is used to allocate resources and/or configure resources to one or multiple MSs within a user group. Within a </w:t>
      </w:r>
      <w:proofErr w:type="spellStart"/>
      <w:r w:rsidRPr="00FC3352">
        <w:rPr>
          <w:rFonts w:eastAsia="Batang"/>
          <w:szCs w:val="24"/>
        </w:rPr>
        <w:t>subframe</w:t>
      </w:r>
      <w:proofErr w:type="spellEnd"/>
      <w:r w:rsidRPr="00FC3352">
        <w:rPr>
          <w:rFonts w:eastAsia="Batang"/>
          <w:szCs w:val="24"/>
        </w:rPr>
        <w:t xml:space="preserve">, control and data channels are frequency-division-multiplexed. Both control and data channels are transmitted on logical resource units that span over all OFDM symbols within a </w:t>
      </w:r>
      <w:proofErr w:type="spellStart"/>
      <w:r w:rsidRPr="00FC3352">
        <w:rPr>
          <w:rFonts w:eastAsia="Batang"/>
          <w:szCs w:val="24"/>
        </w:rPr>
        <w:t>subframe</w:t>
      </w:r>
      <w:proofErr w:type="spellEnd"/>
      <w:r w:rsidRPr="00FC3352">
        <w:rPr>
          <w:rFonts w:eastAsia="Batang"/>
          <w:szCs w:val="24"/>
        </w:rPr>
        <w:t>.</w:t>
      </w:r>
    </w:p>
    <w:p w:rsidR="00FC3352" w:rsidRPr="00FC3352" w:rsidRDefault="00FC3352" w:rsidP="001E09D9">
      <w:pPr>
        <w:rPr>
          <w:rFonts w:eastAsia="Batang"/>
          <w:szCs w:val="24"/>
          <w:u w:val="single"/>
        </w:rPr>
      </w:pPr>
      <w:r w:rsidRPr="00FC3352">
        <w:rPr>
          <w:rFonts w:eastAsia="Batang"/>
          <w:szCs w:val="24"/>
        </w:rPr>
        <w:t xml:space="preserve">Each DL </w:t>
      </w:r>
      <w:proofErr w:type="spellStart"/>
      <w:r w:rsidRPr="00FC3352">
        <w:rPr>
          <w:rFonts w:eastAsia="Batang"/>
          <w:szCs w:val="24"/>
        </w:rPr>
        <w:t>subframe</w:t>
      </w:r>
      <w:proofErr w:type="spellEnd"/>
      <w:r w:rsidRPr="00FC3352">
        <w:rPr>
          <w:rFonts w:eastAsia="Batang"/>
          <w:szCs w:val="24"/>
        </w:rPr>
        <w:t xml:space="preserve"> contains a control region including both non-user-specific and user-specific control information. All </w:t>
      </w:r>
      <w:r w:rsidRPr="00FC3352">
        <w:rPr>
          <w:szCs w:val="24"/>
          <w:lang w:eastAsia="ja-JP"/>
        </w:rPr>
        <w:t>A-</w:t>
      </w:r>
      <w:r w:rsidRPr="00FC3352">
        <w:rPr>
          <w:rFonts w:eastAsia="Batang"/>
          <w:szCs w:val="24"/>
        </w:rPr>
        <w:t>MAPs share a time-frequency re</w:t>
      </w:r>
      <w:r w:rsidR="00B37620">
        <w:rPr>
          <w:rFonts w:eastAsia="Batang"/>
          <w:szCs w:val="24"/>
        </w:rPr>
        <w:t>gion known as A-MAP region. The </w:t>
      </w:r>
      <w:r w:rsidRPr="00FC3352">
        <w:rPr>
          <w:rFonts w:eastAsia="Batang"/>
          <w:szCs w:val="24"/>
        </w:rPr>
        <w:t xml:space="preserve">control regions are located in every </w:t>
      </w:r>
      <w:proofErr w:type="spellStart"/>
      <w:r w:rsidRPr="00FC3352">
        <w:rPr>
          <w:rFonts w:eastAsia="Batang"/>
          <w:szCs w:val="24"/>
        </w:rPr>
        <w:t>subframe</w:t>
      </w:r>
      <w:proofErr w:type="spellEnd"/>
      <w:r w:rsidRPr="00FC3352">
        <w:rPr>
          <w:rFonts w:eastAsia="Batang"/>
          <w:szCs w:val="24"/>
        </w:rPr>
        <w:t xml:space="preserve">. The corresponding UL allocations occurs L </w:t>
      </w:r>
      <w:proofErr w:type="spellStart"/>
      <w:r w:rsidRPr="00FC3352">
        <w:rPr>
          <w:rFonts w:eastAsia="Batang"/>
          <w:szCs w:val="24"/>
        </w:rPr>
        <w:t>subframes</w:t>
      </w:r>
      <w:proofErr w:type="spellEnd"/>
      <w:r w:rsidRPr="00FC3352">
        <w:rPr>
          <w:rFonts w:eastAsia="Batang"/>
          <w:szCs w:val="24"/>
        </w:rPr>
        <w:t xml:space="preserve"> later, where L </w:t>
      </w:r>
      <w:r w:rsidRPr="00FC3352">
        <w:rPr>
          <w:rFonts w:eastAsia="Batang"/>
          <w:szCs w:val="24"/>
          <w:lang w:eastAsia="ko-KR"/>
        </w:rPr>
        <w:t xml:space="preserve">is determined by A-MAP relevance. </w:t>
      </w:r>
      <w:r w:rsidRPr="00FC3352">
        <w:rPr>
          <w:szCs w:val="24"/>
          <w:lang w:eastAsia="ko-KR"/>
        </w:rPr>
        <w:t>The coding rate is predetermined for non-user-specific information while it is indicated by SFH for user-specific control information.</w:t>
      </w:r>
    </w:p>
    <w:p w:rsidR="00FC3352" w:rsidRPr="00FC3352" w:rsidRDefault="00FC3352" w:rsidP="001E09D9">
      <w:pPr>
        <w:spacing w:after="240"/>
        <w:rPr>
          <w:rFonts w:eastAsia="Batang"/>
          <w:szCs w:val="24"/>
          <w:lang w:eastAsia="ko-KR"/>
        </w:rPr>
      </w:pPr>
      <w:r w:rsidRPr="00FC3352">
        <w:rPr>
          <w:rFonts w:eastAsia="Batang"/>
          <w:szCs w:val="24"/>
        </w:rPr>
        <w:t xml:space="preserve">An A-MAP allocation Information Element (IE) is defined as the basic element of unicast service control.  A unicast control IE may be addressed to one user using a unicast identifier or to multiple users using a multicast/broadcast identifier. </w:t>
      </w:r>
      <w:r w:rsidRPr="00FC3352">
        <w:rPr>
          <w:rFonts w:eastAsia="PMingLiU"/>
          <w:szCs w:val="24"/>
          <w:lang w:eastAsia="zh-TW"/>
        </w:rPr>
        <w:t xml:space="preserve">The identifier is masked with CRC in the </w:t>
      </w:r>
      <w:r w:rsidRPr="00FC3352">
        <w:rPr>
          <w:szCs w:val="24"/>
          <w:lang w:eastAsia="ja-JP"/>
        </w:rPr>
        <w:t>A-</w:t>
      </w:r>
      <w:r w:rsidRPr="00FC3352">
        <w:rPr>
          <w:rFonts w:eastAsia="PMingLiU"/>
          <w:szCs w:val="24"/>
          <w:lang w:eastAsia="zh-TW"/>
        </w:rPr>
        <w:t xml:space="preserve">MAP allocation </w:t>
      </w:r>
      <w:r w:rsidRPr="00FC3352">
        <w:rPr>
          <w:szCs w:val="24"/>
          <w:lang w:eastAsia="ja-JP"/>
        </w:rPr>
        <w:t>IE</w:t>
      </w:r>
      <w:r w:rsidRPr="00FC3352">
        <w:rPr>
          <w:rFonts w:eastAsia="Batang"/>
          <w:szCs w:val="24"/>
        </w:rPr>
        <w:t xml:space="preserve">. It may contain information related to resource allocation, HARQ, MIMO transmission mode, etc. Each A-MAP </w:t>
      </w:r>
      <w:r w:rsidRPr="00FC3352">
        <w:rPr>
          <w:szCs w:val="24"/>
          <w:lang w:eastAsia="ja-JP"/>
        </w:rPr>
        <w:t>IE</w:t>
      </w:r>
      <w:r w:rsidRPr="00FC3352">
        <w:rPr>
          <w:rFonts w:eastAsia="Batang"/>
          <w:szCs w:val="24"/>
        </w:rPr>
        <w:t xml:space="preserve"> is coded separately. Non-user-specific control information is encoded separately from the user-specific control information. In the DL </w:t>
      </w:r>
      <w:proofErr w:type="spellStart"/>
      <w:r w:rsidRPr="00FC3352">
        <w:rPr>
          <w:rFonts w:eastAsia="Batang"/>
          <w:szCs w:val="24"/>
        </w:rPr>
        <w:t>subframes</w:t>
      </w:r>
      <w:proofErr w:type="spellEnd"/>
      <w:r w:rsidRPr="00FC3352">
        <w:rPr>
          <w:rFonts w:eastAsia="Batang"/>
          <w:szCs w:val="24"/>
        </w:rPr>
        <w:t xml:space="preserve">, frequency partition </w:t>
      </w:r>
      <w:r w:rsidRPr="00FC3352">
        <w:rPr>
          <w:szCs w:val="24"/>
          <w:lang w:eastAsia="ko-KR"/>
        </w:rPr>
        <w:t xml:space="preserve">for reuse-1 and/or frequency partition for power-boosted reuse-3 </w:t>
      </w:r>
      <w:r w:rsidRPr="00FC3352">
        <w:rPr>
          <w:rFonts w:eastAsia="Batang"/>
          <w:szCs w:val="24"/>
        </w:rPr>
        <w:t xml:space="preserve">may contain an A-MAP region. The A-MAP region occupies the first few </w:t>
      </w:r>
      <w:r w:rsidRPr="00FC3352">
        <w:rPr>
          <w:szCs w:val="24"/>
          <w:lang w:eastAsia="ja-JP"/>
        </w:rPr>
        <w:t>DLRU</w:t>
      </w:r>
      <w:r w:rsidRPr="00FC3352">
        <w:rPr>
          <w:rFonts w:eastAsia="Batang"/>
          <w:szCs w:val="24"/>
        </w:rPr>
        <w:t xml:space="preserve">s in a frequency partition. The structure of an A-MAP region is illustrated in Figure 5. The resource occupied by each A-MAP physical channel may vary depending on the system configuration and scheduler operation. </w:t>
      </w:r>
      <w:r w:rsidRPr="00FC3352">
        <w:rPr>
          <w:rFonts w:eastAsia="Batang"/>
          <w:szCs w:val="24"/>
          <w:lang w:eastAsia="ko-KR"/>
        </w:rPr>
        <w:t xml:space="preserve">There are different types of A-MAPs as follows: </w:t>
      </w:r>
    </w:p>
    <w:p w:rsidR="00FC3352" w:rsidRPr="00FC3352" w:rsidRDefault="001E09D9" w:rsidP="001E09D9">
      <w:pPr>
        <w:pStyle w:val="enumlev1"/>
        <w:rPr>
          <w:rStyle w:val="SC17167942"/>
          <w:rFonts w:cs="Times New Roman"/>
          <w:sz w:val="24"/>
          <w:szCs w:val="24"/>
        </w:rPr>
      </w:pPr>
      <w:r w:rsidRPr="001E09D9">
        <w:rPr>
          <w:rFonts w:eastAsia="Batang"/>
          <w:bCs/>
          <w:lang w:eastAsia="ko-KR"/>
        </w:rPr>
        <w:t>–</w:t>
      </w:r>
      <w:r>
        <w:rPr>
          <w:rFonts w:eastAsia="Batang"/>
          <w:b/>
          <w:lang w:eastAsia="ko-KR"/>
        </w:rPr>
        <w:tab/>
      </w:r>
      <w:r w:rsidR="00FC3352" w:rsidRPr="00FC3352">
        <w:rPr>
          <w:rFonts w:eastAsia="Batang"/>
          <w:b/>
          <w:lang w:eastAsia="ko-KR"/>
        </w:rPr>
        <w:t>Assignment A-MAP</w:t>
      </w:r>
      <w:r w:rsidR="00FC3352" w:rsidRPr="00FC3352">
        <w:rPr>
          <w:rFonts w:eastAsia="Batang"/>
          <w:bCs/>
          <w:lang w:eastAsia="ko-KR"/>
        </w:rPr>
        <w:t xml:space="preserve"> </w:t>
      </w:r>
      <w:r w:rsidR="00FC3352" w:rsidRPr="00FC3352">
        <w:t>contains resource assignment information which is categorized into multiple types of resource assignment IEs (assignment A-MAP IE).</w:t>
      </w:r>
    </w:p>
    <w:p w:rsidR="00FC3352" w:rsidRPr="00FC3352" w:rsidRDefault="001E09D9" w:rsidP="001E09D9">
      <w:pPr>
        <w:pStyle w:val="enumlev1"/>
        <w:rPr>
          <w:rFonts w:eastAsia="Batang"/>
          <w:lang w:eastAsia="ko-KR"/>
        </w:rPr>
      </w:pPr>
      <w:r w:rsidRPr="001E09D9">
        <w:rPr>
          <w:rFonts w:eastAsia="Batang"/>
          <w:bCs/>
          <w:lang w:eastAsia="ko-KR"/>
        </w:rPr>
        <w:t>–</w:t>
      </w:r>
      <w:r>
        <w:rPr>
          <w:rFonts w:eastAsia="Batang"/>
          <w:b/>
          <w:lang w:eastAsia="ko-KR"/>
        </w:rPr>
        <w:tab/>
      </w:r>
      <w:r w:rsidR="00FC3352" w:rsidRPr="00FC3352">
        <w:rPr>
          <w:rFonts w:eastAsia="Batang"/>
          <w:b/>
          <w:lang w:eastAsia="ko-KR"/>
        </w:rPr>
        <w:t>HARQ Feedback A-MAP</w:t>
      </w:r>
      <w:r w:rsidR="00FC3352" w:rsidRPr="00FC3352">
        <w:rPr>
          <w:rFonts w:eastAsia="Batang"/>
          <w:bCs/>
          <w:lang w:eastAsia="ko-KR"/>
        </w:rPr>
        <w:t xml:space="preserve"> contains </w:t>
      </w:r>
      <w:r w:rsidR="00FC3352" w:rsidRPr="00FC3352">
        <w:rPr>
          <w:rFonts w:eastAsia="Batang"/>
          <w:lang w:eastAsia="ko-KR"/>
        </w:rPr>
        <w:t>HARQ ACK/NACK information for UL data transmission.</w:t>
      </w:r>
    </w:p>
    <w:p w:rsidR="00FC3352" w:rsidRPr="00FC3352" w:rsidRDefault="001E09D9" w:rsidP="001E09D9">
      <w:pPr>
        <w:pStyle w:val="enumlev1"/>
        <w:rPr>
          <w:rFonts w:eastAsia="Batang"/>
          <w:lang w:eastAsia="ko-KR"/>
        </w:rPr>
      </w:pPr>
      <w:r w:rsidRPr="001E09D9">
        <w:rPr>
          <w:rFonts w:eastAsia="Batang"/>
          <w:bCs/>
          <w:lang w:eastAsia="ko-KR"/>
        </w:rPr>
        <w:t>–</w:t>
      </w:r>
      <w:r>
        <w:rPr>
          <w:rFonts w:eastAsia="Batang"/>
          <w:b/>
          <w:lang w:eastAsia="ko-KR"/>
        </w:rPr>
        <w:tab/>
      </w:r>
      <w:r w:rsidR="00FC3352" w:rsidRPr="00FC3352">
        <w:rPr>
          <w:rFonts w:eastAsia="Batang"/>
          <w:b/>
          <w:lang w:eastAsia="ko-KR"/>
        </w:rPr>
        <w:t xml:space="preserve">Power Control A-MAP </w:t>
      </w:r>
      <w:r w:rsidR="00FC3352" w:rsidRPr="00FC3352">
        <w:rPr>
          <w:rFonts w:eastAsia="Batang"/>
          <w:bCs/>
          <w:lang w:eastAsia="ko-KR"/>
        </w:rPr>
        <w:t xml:space="preserve">includes </w:t>
      </w:r>
      <w:r w:rsidR="00FC3352" w:rsidRPr="00FC3352">
        <w:rPr>
          <w:rFonts w:eastAsia="Batang"/>
          <w:lang w:eastAsia="ko-KR"/>
        </w:rPr>
        <w:t xml:space="preserve">fast power control command to </w:t>
      </w:r>
      <w:proofErr w:type="spellStart"/>
      <w:r w:rsidR="00FC3352" w:rsidRPr="00FC3352">
        <w:rPr>
          <w:rFonts w:eastAsia="Batang"/>
          <w:lang w:eastAsia="ko-KR"/>
        </w:rPr>
        <w:t>MSs.</w:t>
      </w:r>
      <w:proofErr w:type="spellEnd"/>
    </w:p>
    <w:p w:rsidR="00FC3352" w:rsidRDefault="00FC3352" w:rsidP="001E09D9">
      <w:pPr>
        <w:rPr>
          <w:rFonts w:eastAsia="Batang"/>
          <w:szCs w:val="24"/>
        </w:rPr>
      </w:pPr>
      <w:r w:rsidRPr="00FC3352">
        <w:rPr>
          <w:rFonts w:eastAsia="Batang"/>
          <w:bCs/>
          <w:szCs w:val="24"/>
          <w:lang w:eastAsia="ko-KR"/>
        </w:rPr>
        <w:t xml:space="preserve">There are different assignment A-MAP IE types that </w:t>
      </w:r>
      <w:r w:rsidR="001E09D9">
        <w:rPr>
          <w:rFonts w:eastAsia="Batang"/>
          <w:szCs w:val="24"/>
          <w:lang w:eastAsia="ko-KR"/>
        </w:rPr>
        <w:t>distinguish between DL/UL, per</w:t>
      </w:r>
      <w:r w:rsidRPr="00FC3352">
        <w:rPr>
          <w:rFonts w:eastAsia="Batang"/>
          <w:szCs w:val="24"/>
          <w:lang w:eastAsia="ko-KR"/>
        </w:rPr>
        <w:t>sistent/non-persistent, single user/group resource allocation, basic/extended IE scenarios</w:t>
      </w:r>
      <w:r w:rsidRPr="00FC3352">
        <w:rPr>
          <w:rFonts w:eastAsia="Batang"/>
          <w:szCs w:val="24"/>
        </w:rPr>
        <w:t>.</w:t>
      </w:r>
      <w:r w:rsidRPr="00FC3352" w:rsidDel="005F669A">
        <w:rPr>
          <w:rFonts w:eastAsia="Batang"/>
          <w:szCs w:val="24"/>
        </w:rPr>
        <w:t xml:space="preserve"> </w:t>
      </w:r>
    </w:p>
    <w:p w:rsidR="001E09D9" w:rsidRDefault="001E09D9">
      <w:pPr>
        <w:tabs>
          <w:tab w:val="clear" w:pos="1134"/>
          <w:tab w:val="clear" w:pos="1871"/>
          <w:tab w:val="clear" w:pos="2268"/>
        </w:tabs>
        <w:overflowPunct/>
        <w:autoSpaceDE/>
        <w:autoSpaceDN/>
        <w:adjustRightInd/>
        <w:spacing w:before="0"/>
        <w:textAlignment w:val="auto"/>
        <w:rPr>
          <w:rFonts w:eastAsia="Batang"/>
          <w:szCs w:val="24"/>
        </w:rPr>
      </w:pPr>
      <w:r>
        <w:rPr>
          <w:rFonts w:eastAsia="Batang"/>
          <w:szCs w:val="24"/>
        </w:rPr>
        <w:br w:type="page"/>
      </w:r>
    </w:p>
    <w:p w:rsidR="001E09D9" w:rsidRDefault="001E09D9" w:rsidP="001E09D9">
      <w:pPr>
        <w:pStyle w:val="FigureNo"/>
      </w:pPr>
      <w:r>
        <w:t>Figure 5</w:t>
      </w:r>
    </w:p>
    <w:p w:rsidR="001E09D9" w:rsidRPr="00FC3352" w:rsidRDefault="001E09D9" w:rsidP="001E09D9">
      <w:pPr>
        <w:pStyle w:val="Figuretitle"/>
      </w:pPr>
      <w:r w:rsidRPr="00FC3352">
        <w:t>A-MAP location and structure (example)</w:t>
      </w:r>
    </w:p>
    <w:p w:rsidR="00FC3352" w:rsidRPr="00FC3352" w:rsidRDefault="00FC3352" w:rsidP="001E09D9">
      <w:pPr>
        <w:jc w:val="center"/>
        <w:rPr>
          <w:szCs w:val="24"/>
        </w:rPr>
      </w:pPr>
      <w:r w:rsidRPr="00FC3352">
        <w:rPr>
          <w:szCs w:val="24"/>
        </w:rPr>
        <w:object w:dxaOrig="9985" w:dyaOrig="9624">
          <v:shape id="_x0000_i1028" type="#_x0000_t75" style="width:255.45pt;height:245.45pt" o:ole="">
            <v:imagedata r:id="rId19" o:title=""/>
          </v:shape>
          <o:OLEObject Type="Embed" ProgID="Visio.Drawing.11" ShapeID="_x0000_i1028" DrawAspect="Content" ObjectID="_1362999145" r:id="rId20"/>
        </w:object>
      </w:r>
    </w:p>
    <w:p w:rsidR="00FC3352" w:rsidRPr="00FC3352" w:rsidRDefault="00FC3352" w:rsidP="001E09D9">
      <w:pPr>
        <w:pStyle w:val="Caption"/>
        <w:jc w:val="center"/>
        <w:rPr>
          <w:rFonts w:ascii="Times New Roman" w:hAnsi="Times New Roman"/>
          <w:b w:val="0"/>
          <w:sz w:val="24"/>
          <w:szCs w:val="24"/>
        </w:rPr>
      </w:pPr>
    </w:p>
    <w:p w:rsidR="00FC3352" w:rsidRPr="00FC3352" w:rsidRDefault="00FC3352" w:rsidP="001E09D9">
      <w:pPr>
        <w:pStyle w:val="Heading5"/>
      </w:pPr>
      <w:r w:rsidRPr="00FC3352">
        <w:t>B.1.</w:t>
      </w:r>
      <w:r w:rsidRPr="00FC3352">
        <w:rPr>
          <w:lang w:eastAsia="ja-JP"/>
        </w:rPr>
        <w:t>1</w:t>
      </w:r>
      <w:r w:rsidRPr="00FC3352">
        <w:t>.</w:t>
      </w:r>
      <w:r w:rsidRPr="00FC3352">
        <w:rPr>
          <w:lang w:eastAsia="ja-JP"/>
        </w:rPr>
        <w:t>7.</w:t>
      </w:r>
      <w:r w:rsidR="00FC0CDB">
        <w:t>2</w:t>
      </w:r>
      <w:r w:rsidR="00FC0CDB">
        <w:tab/>
      </w:r>
      <w:r w:rsidRPr="00FC3352">
        <w:t xml:space="preserve">Uplink </w:t>
      </w:r>
      <w:r w:rsidR="00FC0CDB" w:rsidRPr="00FC3352">
        <w:t>c</w:t>
      </w:r>
      <w:r w:rsidRPr="00FC3352">
        <w:t xml:space="preserve">ontrol </w:t>
      </w:r>
      <w:r w:rsidR="00FC0CDB" w:rsidRPr="00FC3352">
        <w:t>c</w:t>
      </w:r>
      <w:r w:rsidRPr="00FC3352">
        <w:t>hannels</w:t>
      </w:r>
    </w:p>
    <w:p w:rsidR="00FC3352" w:rsidRPr="00FC3352" w:rsidRDefault="00FC3352" w:rsidP="00FC0CDB">
      <w:pPr>
        <w:pStyle w:val="headingb0"/>
        <w:rPr>
          <w:lang w:eastAsia="ja-JP"/>
        </w:rPr>
      </w:pPr>
      <w:r w:rsidRPr="00FC3352">
        <w:rPr>
          <w:lang w:eastAsia="ja-JP"/>
        </w:rPr>
        <w:t xml:space="preserve">Fast </w:t>
      </w:r>
      <w:r w:rsidRPr="00FC3352">
        <w:t>Feedback</w:t>
      </w:r>
      <w:r w:rsidRPr="00FC3352">
        <w:rPr>
          <w:lang w:eastAsia="ja-JP"/>
        </w:rPr>
        <w:t xml:space="preserve"> Channel (FBCH)</w:t>
      </w:r>
    </w:p>
    <w:p w:rsidR="00FC3352" w:rsidRPr="00FC3352" w:rsidRDefault="00FC3352" w:rsidP="001E09D9">
      <w:pPr>
        <w:rPr>
          <w:szCs w:val="24"/>
          <w:lang w:eastAsia="ja-JP"/>
        </w:rPr>
      </w:pPr>
      <w:r w:rsidRPr="00FC3352">
        <w:rPr>
          <w:szCs w:val="24"/>
          <w:lang w:eastAsia="ja-JP"/>
        </w:rPr>
        <w:t>The UL fast feedback channel (FBCH) carries CQI and MIMO feedback.</w:t>
      </w:r>
    </w:p>
    <w:p w:rsidR="00FC3352" w:rsidRPr="00FC3352" w:rsidRDefault="00FC3352" w:rsidP="001E09D9">
      <w:pPr>
        <w:rPr>
          <w:rFonts w:eastAsia="SimSun"/>
          <w:szCs w:val="24"/>
        </w:rPr>
      </w:pPr>
      <w:r w:rsidRPr="00FC3352">
        <w:rPr>
          <w:szCs w:val="24"/>
          <w:lang w:eastAsia="ja-JP"/>
        </w:rPr>
        <w:t>CQI</w:t>
      </w:r>
      <w:r w:rsidRPr="00FC3352">
        <w:rPr>
          <w:rFonts w:eastAsia="SimSun"/>
          <w:szCs w:val="24"/>
        </w:rPr>
        <w:t xml:space="preserve"> feedback provides information about channel conditions as seen by the </w:t>
      </w:r>
      <w:r w:rsidRPr="00FC3352">
        <w:rPr>
          <w:szCs w:val="24"/>
          <w:lang w:eastAsia="ja-JP"/>
        </w:rPr>
        <w:t>MS</w:t>
      </w:r>
      <w:r w:rsidRPr="00FC3352">
        <w:rPr>
          <w:rFonts w:eastAsia="SimSun"/>
          <w:szCs w:val="24"/>
        </w:rPr>
        <w:t xml:space="preserve">. This information is used by the </w:t>
      </w:r>
      <w:r w:rsidRPr="00FC3352">
        <w:rPr>
          <w:szCs w:val="24"/>
          <w:lang w:eastAsia="ja-JP"/>
        </w:rPr>
        <w:t>BS</w:t>
      </w:r>
      <w:r w:rsidRPr="00FC3352">
        <w:rPr>
          <w:rFonts w:eastAsia="SimSun"/>
          <w:szCs w:val="24"/>
        </w:rPr>
        <w:t xml:space="preserve"> for link adaptation, resource allocation, power control, etc. The channel quality measurement includes both narrowband and wideband measurements. The CQI feedback overhead can be reduced through differential feedback or other compression techniques. Examples of CQI include effective carrier to interference plus noise ratio (CINR), band selection, etc.</w:t>
      </w:r>
    </w:p>
    <w:p w:rsidR="00FC3352" w:rsidRPr="00FC3352" w:rsidRDefault="00FC3352" w:rsidP="001E09D9">
      <w:pPr>
        <w:rPr>
          <w:rFonts w:eastAsia="SimSun"/>
          <w:szCs w:val="24"/>
        </w:rPr>
      </w:pPr>
      <w:r w:rsidRPr="00FC3352">
        <w:rPr>
          <w:rFonts w:eastAsia="SimSun"/>
          <w:szCs w:val="24"/>
        </w:rPr>
        <w:t xml:space="preserve">MIMO feedback provides wideband and/or narrowband spatial characteristics of the channel that are required for MIMO operation. The MIMO mode, </w:t>
      </w:r>
      <w:r w:rsidRPr="00FC3352">
        <w:rPr>
          <w:szCs w:val="24"/>
          <w:lang w:eastAsia="ja-JP"/>
        </w:rPr>
        <w:t>preferred</w:t>
      </w:r>
      <w:r w:rsidRPr="00FC3352">
        <w:rPr>
          <w:rFonts w:eastAsia="SimSun"/>
          <w:szCs w:val="24"/>
        </w:rPr>
        <w:t xml:space="preserve"> matrix index</w:t>
      </w:r>
      <w:r w:rsidRPr="00FC3352">
        <w:rPr>
          <w:szCs w:val="24"/>
          <w:lang w:eastAsia="ja-JP"/>
        </w:rPr>
        <w:t xml:space="preserve"> (PMI)</w:t>
      </w:r>
      <w:r w:rsidRPr="00FC3352">
        <w:rPr>
          <w:rFonts w:eastAsia="SimSun"/>
          <w:szCs w:val="24"/>
        </w:rPr>
        <w:t xml:space="preserve">, rank adaptation information, channel covariance matrix elements, and </w:t>
      </w:r>
      <w:r w:rsidRPr="00FC3352">
        <w:rPr>
          <w:szCs w:val="24"/>
          <w:lang w:eastAsia="ko-KR"/>
        </w:rPr>
        <w:t>best sub</w:t>
      </w:r>
      <w:r w:rsidR="00FC0CDB">
        <w:rPr>
          <w:szCs w:val="24"/>
          <w:lang w:eastAsia="ko-KR"/>
        </w:rPr>
        <w:t>-</w:t>
      </w:r>
      <w:r w:rsidRPr="00FC3352">
        <w:rPr>
          <w:szCs w:val="24"/>
          <w:lang w:eastAsia="ko-KR"/>
        </w:rPr>
        <w:t>band index</w:t>
      </w:r>
      <w:r w:rsidRPr="00FC3352">
        <w:rPr>
          <w:rFonts w:eastAsia="SimSun"/>
          <w:szCs w:val="24"/>
        </w:rPr>
        <w:t xml:space="preserve"> are examples of MIMO feedback information.</w:t>
      </w:r>
    </w:p>
    <w:p w:rsidR="00FC3352" w:rsidRPr="00FC3352" w:rsidRDefault="00FC3352" w:rsidP="001E09D9">
      <w:pPr>
        <w:rPr>
          <w:rFonts w:eastAsia="SimSun"/>
          <w:szCs w:val="24"/>
        </w:rPr>
      </w:pPr>
      <w:r w:rsidRPr="00FC3352">
        <w:rPr>
          <w:rFonts w:eastAsia="Batang"/>
          <w:szCs w:val="24"/>
          <w:lang w:eastAsia="ko-KR"/>
        </w:rPr>
        <w:t xml:space="preserve">There are two types of </w:t>
      </w:r>
      <w:r w:rsidRPr="00FC3352">
        <w:rPr>
          <w:szCs w:val="24"/>
          <w:lang w:eastAsia="ja-JP"/>
        </w:rPr>
        <w:t>UL</w:t>
      </w:r>
      <w:r w:rsidRPr="00FC3352">
        <w:rPr>
          <w:rFonts w:eastAsia="Batang"/>
          <w:szCs w:val="24"/>
          <w:lang w:eastAsia="ko-KR"/>
        </w:rPr>
        <w:t xml:space="preserve"> </w:t>
      </w:r>
      <w:r w:rsidRPr="00FC3352">
        <w:rPr>
          <w:szCs w:val="24"/>
          <w:lang w:eastAsia="ja-JP"/>
        </w:rPr>
        <w:t>FBCH</w:t>
      </w:r>
      <w:r w:rsidRPr="00FC3352">
        <w:rPr>
          <w:rFonts w:eastAsia="Batang"/>
          <w:szCs w:val="24"/>
          <w:lang w:eastAsia="ko-KR"/>
        </w:rPr>
        <w:t xml:space="preserve">s: a) </w:t>
      </w:r>
      <w:r w:rsidRPr="00FC3352">
        <w:rPr>
          <w:szCs w:val="24"/>
          <w:lang w:eastAsia="ja-JP"/>
        </w:rPr>
        <w:t>primary fast feedback channel (P-FBCH) and b) secondary fast feedback channel (S-FBCH).</w:t>
      </w:r>
      <w:r w:rsidRPr="00FC3352">
        <w:rPr>
          <w:rFonts w:eastAsia="Batang"/>
          <w:szCs w:val="24"/>
          <w:lang w:eastAsia="ko-KR"/>
        </w:rPr>
        <w:t xml:space="preserve"> </w:t>
      </w:r>
      <w:r w:rsidRPr="00FC3352">
        <w:rPr>
          <w:szCs w:val="24"/>
          <w:lang w:eastAsia="ja-JP"/>
        </w:rPr>
        <w:t>S-FBCH</w:t>
      </w:r>
      <w:r w:rsidRPr="00FC3352">
        <w:rPr>
          <w:rFonts w:eastAsia="Batang"/>
          <w:szCs w:val="24"/>
          <w:lang w:eastAsia="ko-KR"/>
        </w:rPr>
        <w:t xml:space="preserve"> can be used to support CQI reporting at higher code rate and thus more CQI information bits.</w:t>
      </w:r>
      <w:r w:rsidRPr="00FC3352">
        <w:rPr>
          <w:szCs w:val="24"/>
          <w:lang w:eastAsia="ko-KR"/>
        </w:rPr>
        <w:t xml:space="preserve"> </w:t>
      </w:r>
      <w:r w:rsidRPr="00FC3352">
        <w:rPr>
          <w:szCs w:val="24"/>
          <w:lang w:eastAsia="ja-JP"/>
        </w:rPr>
        <w:t>FBCH</w:t>
      </w:r>
      <w:r w:rsidRPr="00FC3352">
        <w:rPr>
          <w:rFonts w:eastAsia="SimSun"/>
          <w:szCs w:val="24"/>
        </w:rPr>
        <w:t xml:space="preserve"> is frequency-division-multiplexed with other </w:t>
      </w:r>
      <w:r w:rsidRPr="00FC3352">
        <w:rPr>
          <w:szCs w:val="24"/>
          <w:lang w:eastAsia="ja-JP"/>
        </w:rPr>
        <w:t>UL</w:t>
      </w:r>
      <w:r w:rsidRPr="00FC3352">
        <w:rPr>
          <w:rFonts w:eastAsia="SimSun"/>
          <w:szCs w:val="24"/>
        </w:rPr>
        <w:t xml:space="preserve"> control and data channels.</w:t>
      </w:r>
    </w:p>
    <w:p w:rsidR="00FC3352" w:rsidRPr="00FC3352" w:rsidRDefault="00FC3352" w:rsidP="001E09D9">
      <w:pPr>
        <w:rPr>
          <w:szCs w:val="24"/>
          <w:lang w:eastAsia="ja-JP"/>
        </w:rPr>
      </w:pPr>
      <w:r w:rsidRPr="00FC3352">
        <w:rPr>
          <w:szCs w:val="24"/>
          <w:lang w:eastAsia="ja-JP"/>
        </w:rPr>
        <w:t>FBCH</w:t>
      </w:r>
      <w:r w:rsidRPr="00FC3352">
        <w:rPr>
          <w:rFonts w:eastAsia="SimSun"/>
          <w:szCs w:val="24"/>
        </w:rPr>
        <w:t xml:space="preserve"> starts at a predetermined location, with the size defined in a </w:t>
      </w:r>
      <w:r w:rsidRPr="00FC3352">
        <w:rPr>
          <w:szCs w:val="24"/>
          <w:lang w:eastAsia="ja-JP"/>
        </w:rPr>
        <w:t>DL</w:t>
      </w:r>
      <w:r w:rsidRPr="00FC3352">
        <w:rPr>
          <w:rFonts w:eastAsia="SimSun"/>
          <w:szCs w:val="24"/>
        </w:rPr>
        <w:t xml:space="preserve"> broadcast control message. Fast feedback allocations to a</w:t>
      </w:r>
      <w:r w:rsidRPr="00FC3352">
        <w:rPr>
          <w:szCs w:val="24"/>
          <w:lang w:eastAsia="ja-JP"/>
        </w:rPr>
        <w:t>n MS</w:t>
      </w:r>
      <w:r w:rsidRPr="00FC3352">
        <w:rPr>
          <w:rFonts w:eastAsia="SimSun"/>
          <w:szCs w:val="24"/>
        </w:rPr>
        <w:t xml:space="preserve"> can be periodic and the allocations are configurable. The specific type of feedback information carried on each fast feedback opportunity can be different. </w:t>
      </w:r>
      <w:r w:rsidRPr="00FC3352">
        <w:rPr>
          <w:rFonts w:eastAsia="Batang"/>
          <w:szCs w:val="24"/>
          <w:lang w:eastAsia="ko-KR"/>
        </w:rPr>
        <w:t xml:space="preserve">The number of bits carried in the fast feedback channel can be adaptive. </w:t>
      </w:r>
      <w:r w:rsidRPr="00FC3352">
        <w:rPr>
          <w:rFonts w:eastAsia="MalgunGothicRegular"/>
          <w:szCs w:val="24"/>
        </w:rPr>
        <w:t xml:space="preserve">For efficient transmission of feedback channels a mini-tile is defined comprising 2 subcarriers by 6 OFDM symbols. One </w:t>
      </w:r>
      <w:r w:rsidRPr="00FC3352">
        <w:rPr>
          <w:szCs w:val="24"/>
          <w:lang w:eastAsia="ja-JP"/>
        </w:rPr>
        <w:t>LRU</w:t>
      </w:r>
      <w:r w:rsidRPr="00FC3352">
        <w:rPr>
          <w:rFonts w:eastAsia="MalgunGothicRegular"/>
          <w:szCs w:val="24"/>
        </w:rPr>
        <w:t xml:space="preserve"> consists of 9 mini-tiles and can be shared by multiple </w:t>
      </w:r>
      <w:r w:rsidRPr="00FC3352">
        <w:rPr>
          <w:szCs w:val="24"/>
          <w:lang w:eastAsia="ja-JP"/>
        </w:rPr>
        <w:t>FBCH</w:t>
      </w:r>
      <w:r w:rsidRPr="00FC3352">
        <w:rPr>
          <w:rFonts w:eastAsia="MalgunGothicRegular"/>
          <w:szCs w:val="24"/>
        </w:rPr>
        <w:t>s.</w:t>
      </w:r>
    </w:p>
    <w:p w:rsidR="00FC3352" w:rsidRPr="00FC3352" w:rsidRDefault="00FC3352" w:rsidP="00FC0CDB">
      <w:pPr>
        <w:pStyle w:val="headingb0"/>
        <w:rPr>
          <w:lang w:eastAsia="ja-JP"/>
        </w:rPr>
      </w:pPr>
      <w:r w:rsidRPr="00FC3352">
        <w:t>HARQ Feedback</w:t>
      </w:r>
      <w:r w:rsidRPr="00FC3352">
        <w:rPr>
          <w:lang w:eastAsia="ja-JP"/>
        </w:rPr>
        <w:t xml:space="preserve"> </w:t>
      </w:r>
      <w:r w:rsidR="00FC0CDB" w:rsidRPr="00FC3352">
        <w:rPr>
          <w:lang w:eastAsia="ja-JP"/>
        </w:rPr>
        <w:t>c</w:t>
      </w:r>
      <w:r w:rsidRPr="00FC3352">
        <w:rPr>
          <w:lang w:eastAsia="ja-JP"/>
        </w:rPr>
        <w:t>hannel</w:t>
      </w:r>
    </w:p>
    <w:p w:rsidR="00FC3352" w:rsidRPr="00FC3352" w:rsidRDefault="00FC3352" w:rsidP="001E09D9">
      <w:pPr>
        <w:rPr>
          <w:szCs w:val="24"/>
        </w:rPr>
      </w:pPr>
      <w:r w:rsidRPr="00FC3352">
        <w:rPr>
          <w:rFonts w:eastAsia="SimSun"/>
          <w:szCs w:val="24"/>
        </w:rPr>
        <w:t xml:space="preserve">HARQ feedback (ACK/NACK) is used to acknowledge </w:t>
      </w:r>
      <w:r w:rsidRPr="00FC3352">
        <w:rPr>
          <w:szCs w:val="24"/>
          <w:lang w:eastAsia="ja-JP"/>
        </w:rPr>
        <w:t>DL</w:t>
      </w:r>
      <w:r w:rsidRPr="00FC3352">
        <w:rPr>
          <w:rFonts w:eastAsia="SimSun"/>
          <w:szCs w:val="24"/>
        </w:rPr>
        <w:t xml:space="preserve"> data transmissions. </w:t>
      </w:r>
      <w:r w:rsidRPr="00FC3352">
        <w:rPr>
          <w:szCs w:val="24"/>
        </w:rPr>
        <w:t xml:space="preserve">The </w:t>
      </w:r>
      <w:r w:rsidRPr="00FC3352">
        <w:rPr>
          <w:szCs w:val="24"/>
          <w:lang w:eastAsia="ja-JP"/>
        </w:rPr>
        <w:t>UL</w:t>
      </w:r>
      <w:r w:rsidRPr="00FC3352">
        <w:rPr>
          <w:szCs w:val="24"/>
        </w:rPr>
        <w:t xml:space="preserve"> HARQ feedback channel starts at a predetermined offset with respect to the corresponding </w:t>
      </w:r>
      <w:r w:rsidRPr="00FC3352">
        <w:rPr>
          <w:szCs w:val="24"/>
          <w:lang w:eastAsia="ja-JP"/>
        </w:rPr>
        <w:t>DL</w:t>
      </w:r>
      <w:r w:rsidRPr="00FC3352">
        <w:rPr>
          <w:szCs w:val="24"/>
        </w:rPr>
        <w:t xml:space="preserve"> transmission. The HARQ feedback channel is frequency-division-multiplexed with other control and data channels. </w:t>
      </w:r>
      <w:r w:rsidRPr="00FC3352">
        <w:rPr>
          <w:rFonts w:eastAsia="Batang"/>
          <w:szCs w:val="24"/>
        </w:rPr>
        <w:t xml:space="preserve">Orthogonal codes are used to multiplex multiple HARQ feedback channels. </w:t>
      </w:r>
      <w:r w:rsidR="00B37620">
        <w:rPr>
          <w:rFonts w:eastAsia="MalgunGothicRegular"/>
          <w:szCs w:val="24"/>
        </w:rPr>
        <w:t>The </w:t>
      </w:r>
      <w:r w:rsidRPr="00FC3352">
        <w:rPr>
          <w:rFonts w:eastAsia="MalgunGothicRegular"/>
          <w:szCs w:val="24"/>
        </w:rPr>
        <w:t>HARQ feedback channel comprises three distributed mini-tiles.</w:t>
      </w:r>
    </w:p>
    <w:p w:rsidR="00FC3352" w:rsidRPr="00FC3352" w:rsidRDefault="00FC3352" w:rsidP="00FC0CDB">
      <w:pPr>
        <w:pStyle w:val="headingb0"/>
      </w:pPr>
      <w:r w:rsidRPr="00FC3352">
        <w:t xml:space="preserve">Sounding </w:t>
      </w:r>
      <w:r w:rsidR="00FC0CDB" w:rsidRPr="00FC3352">
        <w:t>c</w:t>
      </w:r>
      <w:r w:rsidRPr="00FC3352">
        <w:t>hannel</w:t>
      </w:r>
    </w:p>
    <w:p w:rsidR="00FC3352" w:rsidRPr="00FC3352" w:rsidRDefault="00FC3352" w:rsidP="001E09D9">
      <w:pPr>
        <w:rPr>
          <w:szCs w:val="24"/>
          <w:lang w:eastAsia="ja-JP"/>
        </w:rPr>
      </w:pPr>
      <w:r w:rsidRPr="00FC3352">
        <w:rPr>
          <w:szCs w:val="24"/>
        </w:rPr>
        <w:t>The sounding channel is used by a</w:t>
      </w:r>
      <w:r w:rsidRPr="00FC3352">
        <w:rPr>
          <w:szCs w:val="24"/>
          <w:lang w:eastAsia="ja-JP"/>
        </w:rPr>
        <w:t>n</w:t>
      </w:r>
      <w:r w:rsidRPr="00FC3352">
        <w:rPr>
          <w:szCs w:val="24"/>
        </w:rPr>
        <w:t xml:space="preserve"> </w:t>
      </w:r>
      <w:r w:rsidRPr="00FC3352">
        <w:rPr>
          <w:szCs w:val="24"/>
          <w:lang w:eastAsia="ja-JP"/>
        </w:rPr>
        <w:t>MS</w:t>
      </w:r>
      <w:r w:rsidRPr="00FC3352">
        <w:rPr>
          <w:szCs w:val="24"/>
        </w:rPr>
        <w:t xml:space="preserve"> to transmit sounding reference signals to enable the </w:t>
      </w:r>
      <w:r w:rsidRPr="00FC3352">
        <w:rPr>
          <w:szCs w:val="24"/>
          <w:lang w:eastAsia="ja-JP"/>
        </w:rPr>
        <w:t>BS</w:t>
      </w:r>
      <w:r w:rsidRPr="00FC3352">
        <w:rPr>
          <w:szCs w:val="24"/>
        </w:rPr>
        <w:t xml:space="preserve"> to measure </w:t>
      </w:r>
      <w:r w:rsidRPr="00FC3352">
        <w:rPr>
          <w:szCs w:val="24"/>
          <w:lang w:eastAsia="ja-JP"/>
        </w:rPr>
        <w:t>UL</w:t>
      </w:r>
      <w:r w:rsidRPr="00FC3352">
        <w:rPr>
          <w:szCs w:val="24"/>
        </w:rPr>
        <w:t xml:space="preserve"> channel conditions. </w:t>
      </w:r>
      <w:r w:rsidRPr="00FC3352">
        <w:rPr>
          <w:rFonts w:eastAsia="Batang"/>
          <w:szCs w:val="24"/>
          <w:lang w:eastAsia="ko-KR"/>
        </w:rPr>
        <w:t xml:space="preserve">The sounding channel may occupy either specific </w:t>
      </w:r>
      <w:r w:rsidRPr="00FC3352">
        <w:rPr>
          <w:szCs w:val="24"/>
          <w:lang w:eastAsia="ja-JP"/>
        </w:rPr>
        <w:t>UL</w:t>
      </w:r>
      <w:r w:rsidRPr="00FC3352">
        <w:rPr>
          <w:rFonts w:eastAsia="Batang"/>
          <w:szCs w:val="24"/>
          <w:lang w:eastAsia="ko-KR"/>
        </w:rPr>
        <w:t xml:space="preserve"> sub-bands or the entire bandwidth over an OFDM symbol. </w:t>
      </w:r>
      <w:r w:rsidRPr="00FC3352">
        <w:rPr>
          <w:szCs w:val="24"/>
        </w:rPr>
        <w:t>The BS can configure a</w:t>
      </w:r>
      <w:r w:rsidRPr="00FC3352">
        <w:rPr>
          <w:szCs w:val="24"/>
          <w:lang w:eastAsia="ja-JP"/>
        </w:rPr>
        <w:t>n MS</w:t>
      </w:r>
      <w:r w:rsidRPr="00FC3352">
        <w:rPr>
          <w:szCs w:val="24"/>
        </w:rPr>
        <w:t xml:space="preserve"> to transmit the </w:t>
      </w:r>
      <w:r w:rsidRPr="00FC3352">
        <w:rPr>
          <w:szCs w:val="24"/>
          <w:lang w:eastAsia="ja-JP"/>
        </w:rPr>
        <w:t>UL</w:t>
      </w:r>
      <w:r w:rsidRPr="00FC3352">
        <w:rPr>
          <w:szCs w:val="24"/>
        </w:rPr>
        <w:t xml:space="preserve"> sounding signal over predefined subcarriers within specific sub-bands </w:t>
      </w:r>
      <w:r w:rsidRPr="00FC3352">
        <w:rPr>
          <w:rFonts w:eastAsia="Batang"/>
          <w:szCs w:val="24"/>
          <w:lang w:eastAsia="ko-KR"/>
        </w:rPr>
        <w:t>or the entire bandwidth</w:t>
      </w:r>
      <w:r w:rsidRPr="00FC3352">
        <w:rPr>
          <w:szCs w:val="24"/>
        </w:rPr>
        <w:t xml:space="preserve">. </w:t>
      </w:r>
      <w:r w:rsidRPr="00FC3352">
        <w:rPr>
          <w:kern w:val="2"/>
          <w:szCs w:val="24"/>
          <w:lang w:eastAsia="zh-CN"/>
        </w:rPr>
        <w:t>The sounding channel is orthogonally multiplexed (in time or frequency) with other control and data channels. Furthermore, t</w:t>
      </w:r>
      <w:r w:rsidRPr="00FC3352">
        <w:rPr>
          <w:rFonts w:eastAsia="SimSun"/>
          <w:szCs w:val="24"/>
          <w:lang w:eastAsia="zh-CN"/>
        </w:rPr>
        <w:t xml:space="preserve">he BS can configure multiple user terminals to transmit sounding signals on the corresponding sounding channels using code-, frequency-, or time-division multiplexing. </w:t>
      </w:r>
      <w:r w:rsidRPr="00FC3352">
        <w:rPr>
          <w:rFonts w:eastAsia="Batang"/>
          <w:szCs w:val="24"/>
          <w:lang w:eastAsia="ko-KR"/>
        </w:rPr>
        <w:t>Power control for the sounding channel can be utilized to adjust the sounding quality. The transmit power from each mobile terminal may be separately controlled according to certain CINR target values.</w:t>
      </w:r>
    </w:p>
    <w:p w:rsidR="00FC3352" w:rsidRPr="00FC3352" w:rsidRDefault="00FC0CDB" w:rsidP="00FC0CDB">
      <w:pPr>
        <w:pStyle w:val="headingb0"/>
      </w:pPr>
      <w:r>
        <w:t>Ranging channel</w:t>
      </w:r>
    </w:p>
    <w:p w:rsidR="00FC3352" w:rsidRPr="00FC3352" w:rsidRDefault="00FC3352" w:rsidP="00FC0CDB">
      <w:pPr>
        <w:rPr>
          <w:rFonts w:eastAsia="Malgun Gothic"/>
          <w:lang w:eastAsia="ko-KR"/>
        </w:rPr>
      </w:pPr>
      <w:r w:rsidRPr="00FC3352">
        <w:t xml:space="preserve">The ranging channel is used for </w:t>
      </w:r>
      <w:r w:rsidRPr="00FC3352">
        <w:rPr>
          <w:lang w:eastAsia="ja-JP"/>
        </w:rPr>
        <w:t>UL</w:t>
      </w:r>
      <w:r w:rsidRPr="00FC3352">
        <w:t xml:space="preserve"> synchronization. The ranging channel can be further classified into ranging for non-synchronized and synchronized </w:t>
      </w:r>
      <w:proofErr w:type="spellStart"/>
      <w:r w:rsidRPr="00FC3352">
        <w:t>MSs.</w:t>
      </w:r>
      <w:proofErr w:type="spellEnd"/>
      <w:r w:rsidRPr="00FC3352">
        <w:t xml:space="preserve"> </w:t>
      </w:r>
      <w:r w:rsidRPr="00FC3352">
        <w:rPr>
          <w:lang w:eastAsia="ko-KR"/>
        </w:rPr>
        <w:t>The ranging channel for non-synchronized MS</w:t>
      </w:r>
      <w:r w:rsidRPr="00FC3352">
        <w:rPr>
          <w:lang w:eastAsia="ja-JP"/>
        </w:rPr>
        <w:t xml:space="preserve"> </w:t>
      </w:r>
      <w:r w:rsidRPr="00FC3352">
        <w:rPr>
          <w:lang w:eastAsia="ko-KR"/>
        </w:rPr>
        <w:t>(NS-RCH) is used for initial network entry and f</w:t>
      </w:r>
      <w:r w:rsidR="00B37620">
        <w:rPr>
          <w:lang w:eastAsia="ko-KR"/>
        </w:rPr>
        <w:t>or handover to a target BS. The </w:t>
      </w:r>
      <w:r w:rsidRPr="00FC3352">
        <w:rPr>
          <w:lang w:eastAsia="ko-KR"/>
        </w:rPr>
        <w:t>ranging channel for synchronized MS</w:t>
      </w:r>
      <w:r w:rsidRPr="00FC3352">
        <w:rPr>
          <w:lang w:eastAsia="ja-JP"/>
        </w:rPr>
        <w:t xml:space="preserve"> </w:t>
      </w:r>
      <w:r w:rsidRPr="00FC3352">
        <w:rPr>
          <w:lang w:eastAsia="ko-KR"/>
        </w:rPr>
        <w:t xml:space="preserve">(S-RCH) is used for periodic ranging. In a </w:t>
      </w:r>
      <w:proofErr w:type="spellStart"/>
      <w:r w:rsidRPr="00FC3352">
        <w:rPr>
          <w:lang w:eastAsia="ko-KR"/>
        </w:rPr>
        <w:t>femtocell</w:t>
      </w:r>
      <w:proofErr w:type="spellEnd"/>
      <w:r w:rsidRPr="00FC3352">
        <w:rPr>
          <w:lang w:eastAsia="ko-KR"/>
        </w:rPr>
        <w:t>, MSs shall perform initial ranging, handover ranging, and pe</w:t>
      </w:r>
      <w:r w:rsidR="00FC0CDB">
        <w:rPr>
          <w:lang w:eastAsia="ko-KR"/>
        </w:rPr>
        <w:t>riodic ranging by usi</w:t>
      </w:r>
      <w:r w:rsidRPr="00FC3352">
        <w:rPr>
          <w:lang w:eastAsia="ko-KR"/>
        </w:rPr>
        <w:t>ng the S-RCH.</w:t>
      </w:r>
      <w:r w:rsidRPr="00FC3352">
        <w:t xml:space="preserve"> </w:t>
      </w:r>
    </w:p>
    <w:p w:rsidR="00FC3352" w:rsidRPr="00FC3352" w:rsidRDefault="00FC3352" w:rsidP="00FC0CDB">
      <w:pPr>
        <w:pStyle w:val="headingb0"/>
        <w:rPr>
          <w:lang w:eastAsia="ja-JP"/>
        </w:rPr>
      </w:pPr>
      <w:r w:rsidRPr="00FC3352">
        <w:t xml:space="preserve">Bandwidth </w:t>
      </w:r>
      <w:r w:rsidR="00FC0CDB" w:rsidRPr="00FC3352">
        <w:t>r</w:t>
      </w:r>
      <w:r w:rsidRPr="00FC3352">
        <w:t xml:space="preserve">equest </w:t>
      </w:r>
      <w:r w:rsidRPr="00FC3352">
        <w:rPr>
          <w:lang w:eastAsia="ja-JP"/>
        </w:rPr>
        <w:t xml:space="preserve">(BR) </w:t>
      </w:r>
      <w:r w:rsidR="00FC0CDB" w:rsidRPr="00FC3352">
        <w:rPr>
          <w:lang w:eastAsia="ja-JP"/>
        </w:rPr>
        <w:t>c</w:t>
      </w:r>
      <w:r w:rsidRPr="00FC3352">
        <w:rPr>
          <w:lang w:eastAsia="ja-JP"/>
        </w:rPr>
        <w:t>hannel</w:t>
      </w:r>
    </w:p>
    <w:p w:rsidR="00FC3352" w:rsidRPr="00FC3352" w:rsidRDefault="00FC3352" w:rsidP="001E09D9">
      <w:pPr>
        <w:rPr>
          <w:rFonts w:eastAsia="SimSun"/>
          <w:szCs w:val="24"/>
        </w:rPr>
      </w:pPr>
      <w:r w:rsidRPr="00FC3352">
        <w:rPr>
          <w:rFonts w:eastAsia="SimSun"/>
          <w:szCs w:val="24"/>
        </w:rPr>
        <w:t xml:space="preserve">Bandwidth request </w:t>
      </w:r>
      <w:r w:rsidRPr="00FC3352">
        <w:rPr>
          <w:szCs w:val="24"/>
          <w:lang w:eastAsia="ja-JP"/>
        </w:rPr>
        <w:t xml:space="preserve">(BR) </w:t>
      </w:r>
      <w:r w:rsidRPr="00FC3352">
        <w:rPr>
          <w:rFonts w:eastAsia="Malgun Gothic"/>
          <w:szCs w:val="24"/>
          <w:lang w:eastAsia="ko-KR"/>
        </w:rPr>
        <w:t xml:space="preserve">channels </w:t>
      </w:r>
      <w:r w:rsidRPr="00FC3352">
        <w:rPr>
          <w:rFonts w:eastAsia="SimSun"/>
          <w:szCs w:val="24"/>
        </w:rPr>
        <w:t xml:space="preserve">are used to </w:t>
      </w:r>
      <w:r w:rsidRPr="00FC3352">
        <w:rPr>
          <w:rFonts w:eastAsia="Malgun Gothic"/>
          <w:szCs w:val="24"/>
          <w:lang w:eastAsia="ko-KR"/>
        </w:rPr>
        <w:t>request</w:t>
      </w:r>
      <w:r w:rsidRPr="00FC3352">
        <w:rPr>
          <w:rFonts w:eastAsia="SimSun"/>
          <w:szCs w:val="24"/>
        </w:rPr>
        <w:t xml:space="preserve"> </w:t>
      </w:r>
      <w:r w:rsidRPr="00FC3352">
        <w:rPr>
          <w:szCs w:val="24"/>
          <w:lang w:eastAsia="ja-JP"/>
        </w:rPr>
        <w:t>UL</w:t>
      </w:r>
      <w:r w:rsidRPr="00FC3352">
        <w:rPr>
          <w:rFonts w:eastAsia="SimSun"/>
          <w:szCs w:val="24"/>
        </w:rPr>
        <w:t xml:space="preserve"> grant. </w:t>
      </w:r>
      <w:r w:rsidRPr="00FC3352">
        <w:rPr>
          <w:rFonts w:eastAsia="Malgun Gothic"/>
          <w:szCs w:val="24"/>
          <w:lang w:eastAsia="ko-KR"/>
        </w:rPr>
        <w:t xml:space="preserve">BRs are transmitted through BR preamble with or without messages. </w:t>
      </w:r>
      <w:r w:rsidRPr="00FC3352">
        <w:rPr>
          <w:szCs w:val="24"/>
          <w:lang w:eastAsia="ja-JP"/>
        </w:rPr>
        <w:t>BR</w:t>
      </w:r>
      <w:r w:rsidRPr="00FC3352">
        <w:rPr>
          <w:rFonts w:eastAsia="SimSun"/>
          <w:szCs w:val="24"/>
        </w:rPr>
        <w:t xml:space="preserve"> messages can include information about the status of queued traffic at the MS such as buffer size and quality of service parameters. Contention or non-contention based random access is used to transmit </w:t>
      </w:r>
      <w:r w:rsidRPr="00FC3352">
        <w:rPr>
          <w:szCs w:val="24"/>
          <w:lang w:eastAsia="ja-JP"/>
        </w:rPr>
        <w:t>BR</w:t>
      </w:r>
      <w:r w:rsidRPr="00FC3352">
        <w:rPr>
          <w:rFonts w:eastAsia="SimSun"/>
          <w:szCs w:val="24"/>
        </w:rPr>
        <w:t xml:space="preserve"> information on this control channel. </w:t>
      </w:r>
    </w:p>
    <w:p w:rsidR="00FC3352" w:rsidRPr="00FC3352" w:rsidRDefault="00FC3352" w:rsidP="001E09D9">
      <w:pPr>
        <w:rPr>
          <w:rFonts w:eastAsia="SimSun"/>
          <w:szCs w:val="24"/>
        </w:rPr>
      </w:pPr>
      <w:r w:rsidRPr="00FC3352">
        <w:rPr>
          <w:rFonts w:eastAsia="SimSun"/>
          <w:szCs w:val="24"/>
        </w:rPr>
        <w:t xml:space="preserve">The </w:t>
      </w:r>
      <w:r w:rsidRPr="00FC3352">
        <w:rPr>
          <w:szCs w:val="24"/>
          <w:lang w:eastAsia="ja-JP"/>
        </w:rPr>
        <w:t>BR</w:t>
      </w:r>
      <w:r w:rsidRPr="00FC3352">
        <w:rPr>
          <w:rFonts w:eastAsia="SimSun"/>
          <w:szCs w:val="24"/>
        </w:rPr>
        <w:t xml:space="preserve"> channel starts at a configurable location with the configuration defined in a </w:t>
      </w:r>
      <w:r w:rsidRPr="00FC3352">
        <w:rPr>
          <w:szCs w:val="24"/>
          <w:lang w:eastAsia="ja-JP"/>
        </w:rPr>
        <w:t>DL</w:t>
      </w:r>
      <w:r w:rsidRPr="00FC3352">
        <w:rPr>
          <w:rFonts w:eastAsia="SimSun"/>
          <w:szCs w:val="24"/>
        </w:rPr>
        <w:t xml:space="preserve"> broadcast control message. The </w:t>
      </w:r>
      <w:r w:rsidRPr="00FC3352">
        <w:rPr>
          <w:rFonts w:eastAsia="MS Mincho"/>
          <w:szCs w:val="24"/>
          <w:lang w:eastAsia="ja-JP"/>
        </w:rPr>
        <w:t>BR</w:t>
      </w:r>
      <w:r w:rsidRPr="00FC3352">
        <w:rPr>
          <w:rFonts w:eastAsia="SimSun"/>
          <w:szCs w:val="24"/>
        </w:rPr>
        <w:t xml:space="preserve"> channel is frequency-division-multiplexed with other </w:t>
      </w:r>
      <w:r w:rsidRPr="00FC3352">
        <w:rPr>
          <w:szCs w:val="24"/>
          <w:lang w:eastAsia="ja-JP"/>
        </w:rPr>
        <w:t>UL</w:t>
      </w:r>
      <w:r w:rsidRPr="00FC3352">
        <w:rPr>
          <w:rFonts w:eastAsia="SimSun"/>
          <w:szCs w:val="24"/>
        </w:rPr>
        <w:t xml:space="preserve"> control and data channels. A BR tile is defined as six contiguous subcarriers by six OFDMA symbols. </w:t>
      </w:r>
      <w:r w:rsidRPr="00FC3352">
        <w:rPr>
          <w:szCs w:val="24"/>
        </w:rPr>
        <w:t xml:space="preserve">Each </w:t>
      </w:r>
      <w:r w:rsidRPr="00FC3352">
        <w:rPr>
          <w:szCs w:val="24"/>
          <w:lang w:eastAsia="ja-JP"/>
        </w:rPr>
        <w:t>BR</w:t>
      </w:r>
      <w:r w:rsidRPr="00FC3352">
        <w:rPr>
          <w:szCs w:val="24"/>
        </w:rPr>
        <w:t xml:space="preserve"> channel consists of 3 distributed </w:t>
      </w:r>
      <w:r w:rsidRPr="00FC3352">
        <w:rPr>
          <w:szCs w:val="24"/>
          <w:lang w:eastAsia="ja-JP"/>
        </w:rPr>
        <w:t>BR</w:t>
      </w:r>
      <w:r w:rsidRPr="00FC3352">
        <w:rPr>
          <w:szCs w:val="24"/>
        </w:rPr>
        <w:t xml:space="preserve"> tiles. Multiple </w:t>
      </w:r>
      <w:r w:rsidRPr="00FC3352">
        <w:rPr>
          <w:szCs w:val="24"/>
          <w:lang w:eastAsia="ja-JP"/>
        </w:rPr>
        <w:t>BR</w:t>
      </w:r>
      <w:r w:rsidRPr="00FC3352">
        <w:rPr>
          <w:szCs w:val="24"/>
        </w:rPr>
        <w:t xml:space="preserve"> </w:t>
      </w:r>
      <w:r w:rsidRPr="00FC3352">
        <w:rPr>
          <w:rFonts w:eastAsia="Malgun Gothic"/>
          <w:szCs w:val="24"/>
          <w:lang w:eastAsia="ko-KR"/>
        </w:rPr>
        <w:t xml:space="preserve">preamble </w:t>
      </w:r>
      <w:r w:rsidRPr="00FC3352">
        <w:rPr>
          <w:szCs w:val="24"/>
        </w:rPr>
        <w:t xml:space="preserve">can be transmitted on the same </w:t>
      </w:r>
      <w:r w:rsidRPr="00FC3352">
        <w:rPr>
          <w:szCs w:val="24"/>
          <w:lang w:eastAsia="ja-JP"/>
        </w:rPr>
        <w:t>BR</w:t>
      </w:r>
      <w:r w:rsidRPr="00FC3352">
        <w:rPr>
          <w:szCs w:val="24"/>
        </w:rPr>
        <w:t xml:space="preserve"> channel using code-division multiplexing.</w:t>
      </w:r>
    </w:p>
    <w:p w:rsidR="00FC3352" w:rsidRPr="00FC3352" w:rsidRDefault="00FC3352" w:rsidP="00FC0CDB">
      <w:pPr>
        <w:pStyle w:val="Heading4"/>
      </w:pPr>
      <w:r w:rsidRPr="00FC3352">
        <w:t>B.1.</w:t>
      </w:r>
      <w:r w:rsidRPr="00FC3352">
        <w:rPr>
          <w:lang w:eastAsia="ja-JP"/>
        </w:rPr>
        <w:t>1</w:t>
      </w:r>
      <w:r w:rsidRPr="00FC3352">
        <w:t>.</w:t>
      </w:r>
      <w:r w:rsidRPr="00FC3352">
        <w:rPr>
          <w:lang w:eastAsia="ja-JP"/>
        </w:rPr>
        <w:t>8</w:t>
      </w:r>
      <w:r w:rsidR="00FC0CDB">
        <w:tab/>
      </w:r>
      <w:r w:rsidRPr="00FC3352">
        <w:t xml:space="preserve">Power </w:t>
      </w:r>
      <w:r w:rsidR="00FC0CDB" w:rsidRPr="00FC3352">
        <w:t>c</w:t>
      </w:r>
      <w:r w:rsidRPr="00FC3352">
        <w:t>ontrol</w:t>
      </w:r>
    </w:p>
    <w:p w:rsidR="00FC3352" w:rsidRPr="00FC3352" w:rsidRDefault="00FC3352" w:rsidP="001E09D9">
      <w:pPr>
        <w:rPr>
          <w:rFonts w:eastAsia="Batang"/>
          <w:szCs w:val="24"/>
        </w:rPr>
      </w:pPr>
      <w:r w:rsidRPr="00FC3352">
        <w:rPr>
          <w:rFonts w:eastAsia="Batang"/>
          <w:szCs w:val="24"/>
          <w:lang w:eastAsia="ko-KR"/>
        </w:rPr>
        <w:t xml:space="preserve">Power control mechanism is supported for </w:t>
      </w:r>
      <w:r w:rsidRPr="00FC3352">
        <w:rPr>
          <w:szCs w:val="24"/>
          <w:lang w:eastAsia="ja-JP"/>
        </w:rPr>
        <w:t>DL</w:t>
      </w:r>
      <w:r w:rsidRPr="00FC3352">
        <w:rPr>
          <w:rFonts w:eastAsia="Batang"/>
          <w:szCs w:val="24"/>
          <w:lang w:eastAsia="ko-KR"/>
        </w:rPr>
        <w:t xml:space="preserve"> and </w:t>
      </w:r>
      <w:r w:rsidRPr="00FC3352">
        <w:rPr>
          <w:szCs w:val="24"/>
          <w:lang w:eastAsia="ja-JP"/>
        </w:rPr>
        <w:t>UL</w:t>
      </w:r>
      <w:r w:rsidRPr="00FC3352">
        <w:rPr>
          <w:rFonts w:eastAsia="Batang"/>
          <w:szCs w:val="24"/>
          <w:lang w:eastAsia="ko-KR"/>
        </w:rPr>
        <w:t xml:space="preserve">. Using </w:t>
      </w:r>
      <w:r w:rsidRPr="00FC3352">
        <w:rPr>
          <w:szCs w:val="24"/>
          <w:lang w:eastAsia="ja-JP"/>
        </w:rPr>
        <w:t>DL</w:t>
      </w:r>
      <w:r w:rsidRPr="00FC3352">
        <w:rPr>
          <w:rFonts w:eastAsia="Batang"/>
          <w:szCs w:val="24"/>
          <w:lang w:eastAsia="ko-KR"/>
        </w:rPr>
        <w:t xml:space="preserve"> power control, user-specific information </w:t>
      </w:r>
      <w:r w:rsidRPr="00FC3352">
        <w:rPr>
          <w:szCs w:val="24"/>
          <w:lang w:eastAsia="ko-KR"/>
        </w:rPr>
        <w:t>with dedicated pilot</w:t>
      </w:r>
      <w:r w:rsidRPr="00FC3352">
        <w:rPr>
          <w:rFonts w:eastAsia="Batang"/>
          <w:szCs w:val="24"/>
          <w:lang w:eastAsia="ko-KR"/>
        </w:rPr>
        <w:t xml:space="preserve"> is received by the terminal with the controlled power level. The </w:t>
      </w:r>
      <w:r w:rsidRPr="00FC3352">
        <w:rPr>
          <w:szCs w:val="24"/>
          <w:lang w:eastAsia="ja-JP"/>
        </w:rPr>
        <w:t>DL</w:t>
      </w:r>
      <w:r w:rsidRPr="00FC3352">
        <w:rPr>
          <w:rFonts w:eastAsia="Batang"/>
          <w:szCs w:val="24"/>
          <w:lang w:eastAsia="ko-KR"/>
        </w:rPr>
        <w:t xml:space="preserve"> advanced MAPs can be power-controlled based on the terminal </w:t>
      </w:r>
      <w:r w:rsidRPr="00FC3352">
        <w:rPr>
          <w:szCs w:val="24"/>
          <w:lang w:eastAsia="ja-JP"/>
        </w:rPr>
        <w:t>UL</w:t>
      </w:r>
      <w:r w:rsidRPr="00FC3352">
        <w:rPr>
          <w:rFonts w:eastAsia="Batang"/>
          <w:szCs w:val="24"/>
          <w:lang w:eastAsia="ko-KR"/>
        </w:rPr>
        <w:t xml:space="preserve"> channel quality feedback. </w:t>
      </w:r>
    </w:p>
    <w:p w:rsidR="00FC3352" w:rsidRPr="00FC3352" w:rsidRDefault="00FC3352" w:rsidP="001E09D9">
      <w:pPr>
        <w:rPr>
          <w:rFonts w:eastAsia="Batang"/>
          <w:szCs w:val="24"/>
          <w:lang w:eastAsia="ko-KR"/>
        </w:rPr>
      </w:pPr>
      <w:r w:rsidRPr="00FC3352">
        <w:rPr>
          <w:rFonts w:eastAsia="Batang"/>
          <w:szCs w:val="24"/>
          <w:lang w:eastAsia="ko-KR"/>
        </w:rPr>
        <w:t xml:space="preserve">The </w:t>
      </w:r>
      <w:r w:rsidRPr="00FC3352">
        <w:rPr>
          <w:szCs w:val="24"/>
          <w:lang w:eastAsia="ja-JP"/>
        </w:rPr>
        <w:t>UL</w:t>
      </w:r>
      <w:r w:rsidRPr="00FC3352">
        <w:rPr>
          <w:rFonts w:eastAsia="Batang"/>
          <w:szCs w:val="24"/>
          <w:lang w:eastAsia="ko-KR"/>
        </w:rPr>
        <w:t xml:space="preserve"> power control is supported to compensate the path loss, shadowing, fast fading and implementation loss as well as to mitigate inter-cell and intra-cell interference. The BS can transmit necessary information through control channel or message to terminals to support </w:t>
      </w:r>
      <w:r w:rsidRPr="00FC3352">
        <w:rPr>
          <w:szCs w:val="24"/>
          <w:lang w:eastAsia="ja-JP"/>
        </w:rPr>
        <w:t>UL</w:t>
      </w:r>
      <w:r w:rsidRPr="00FC3352">
        <w:rPr>
          <w:rFonts w:eastAsia="Batang"/>
          <w:szCs w:val="24"/>
          <w:lang w:eastAsia="ko-KR"/>
        </w:rPr>
        <w:t xml:space="preserve"> power control. The parameters of power control algorithm are optimized on system-wide basis by the BS and broadcasted periodically.</w:t>
      </w:r>
    </w:p>
    <w:p w:rsidR="00FC0CDB" w:rsidRDefault="00FC0CDB">
      <w:pPr>
        <w:tabs>
          <w:tab w:val="clear" w:pos="1134"/>
          <w:tab w:val="clear" w:pos="1871"/>
          <w:tab w:val="clear" w:pos="2268"/>
        </w:tabs>
        <w:overflowPunct/>
        <w:autoSpaceDE/>
        <w:autoSpaceDN/>
        <w:adjustRightInd/>
        <w:spacing w:before="0"/>
        <w:textAlignment w:val="auto"/>
        <w:rPr>
          <w:rFonts w:eastAsia="Batang"/>
          <w:szCs w:val="24"/>
          <w:lang w:eastAsia="ko-KR"/>
        </w:rPr>
      </w:pPr>
      <w:r>
        <w:rPr>
          <w:rFonts w:eastAsia="Batang"/>
          <w:szCs w:val="24"/>
          <w:lang w:eastAsia="ko-KR"/>
        </w:rPr>
        <w:br w:type="page"/>
      </w:r>
    </w:p>
    <w:p w:rsidR="00FC3352" w:rsidRPr="00FC3352" w:rsidRDefault="00FC3352" w:rsidP="001E09D9">
      <w:pPr>
        <w:rPr>
          <w:rFonts w:eastAsia="Batang"/>
          <w:szCs w:val="24"/>
          <w:lang w:eastAsia="ko-KR"/>
        </w:rPr>
      </w:pPr>
      <w:r w:rsidRPr="00FC3352">
        <w:rPr>
          <w:rFonts w:eastAsia="Batang"/>
          <w:szCs w:val="24"/>
          <w:lang w:eastAsia="ko-KR"/>
        </w:rPr>
        <w:t xml:space="preserve">In high mobility scenarios, power control scheme may not be able to compensate the fast fading channel effect because of the variations of the channel impulse response. As a result, the power control is used to compensate the distance-dependent path loss, shadowing and implementation loss only. </w:t>
      </w:r>
    </w:p>
    <w:p w:rsidR="00FC3352" w:rsidRPr="00FC3352" w:rsidRDefault="00FC3352" w:rsidP="001E09D9">
      <w:pPr>
        <w:rPr>
          <w:rFonts w:eastAsia="Batang"/>
          <w:szCs w:val="24"/>
          <w:lang w:eastAsia="ko-KR"/>
        </w:rPr>
      </w:pPr>
      <w:r w:rsidRPr="00FC3352">
        <w:rPr>
          <w:rFonts w:eastAsia="Batang"/>
          <w:szCs w:val="24"/>
          <w:lang w:eastAsia="ko-KR"/>
        </w:rPr>
        <w:t xml:space="preserve">The channel variations and implementation loss are compensated via open-loop power control without frequently interacting with the BS. The terminal can determine the transmit power based on the transmission parameters sent by the serving BS, </w:t>
      </w:r>
      <w:r w:rsidRPr="00FC3352">
        <w:rPr>
          <w:szCs w:val="24"/>
          <w:lang w:eastAsia="ja-JP"/>
        </w:rPr>
        <w:t>UL</w:t>
      </w:r>
      <w:r w:rsidRPr="00FC3352">
        <w:rPr>
          <w:rFonts w:eastAsia="Batang"/>
          <w:szCs w:val="24"/>
          <w:lang w:eastAsia="ko-KR"/>
        </w:rPr>
        <w:t xml:space="preserve"> channel transmission quality, </w:t>
      </w:r>
      <w:r w:rsidRPr="00FC3352">
        <w:rPr>
          <w:szCs w:val="24"/>
          <w:lang w:eastAsia="ja-JP"/>
        </w:rPr>
        <w:t>DL</w:t>
      </w:r>
      <w:r w:rsidRPr="00FC3352">
        <w:rPr>
          <w:rFonts w:eastAsia="Batang"/>
          <w:szCs w:val="24"/>
          <w:lang w:eastAsia="ko-KR"/>
        </w:rPr>
        <w:t xml:space="preserve"> channel state information, and interference knowledge obtained from </w:t>
      </w:r>
      <w:r w:rsidRPr="00FC3352">
        <w:rPr>
          <w:szCs w:val="24"/>
          <w:lang w:eastAsia="ja-JP"/>
        </w:rPr>
        <w:t>DL</w:t>
      </w:r>
      <w:r w:rsidRPr="00FC3352">
        <w:rPr>
          <w:rFonts w:eastAsia="Batang"/>
          <w:szCs w:val="24"/>
          <w:lang w:eastAsia="ko-KR"/>
        </w:rPr>
        <w:t>. Open-loop power control provides a coarse initial power setting of the terminal when an initial connection is established.</w:t>
      </w:r>
    </w:p>
    <w:p w:rsidR="00FC3352" w:rsidRPr="00FC3352" w:rsidRDefault="00FC3352" w:rsidP="001E09D9">
      <w:pPr>
        <w:rPr>
          <w:szCs w:val="24"/>
          <w:lang w:eastAsia="ko-KR"/>
        </w:rPr>
      </w:pPr>
      <w:r w:rsidRPr="00FC3352">
        <w:rPr>
          <w:rFonts w:eastAsia="Batang"/>
          <w:szCs w:val="24"/>
          <w:lang w:eastAsia="ko-KR"/>
        </w:rPr>
        <w:t xml:space="preserve">The dynamic channel variations are compensated via closed-loop power control with power control commands from the serving BS. The BS measures </w:t>
      </w:r>
      <w:r w:rsidRPr="00FC3352">
        <w:rPr>
          <w:szCs w:val="24"/>
          <w:lang w:eastAsia="ja-JP"/>
        </w:rPr>
        <w:t>UL</w:t>
      </w:r>
      <w:r w:rsidRPr="00FC3352">
        <w:rPr>
          <w:rFonts w:eastAsia="Batang"/>
          <w:szCs w:val="24"/>
          <w:lang w:eastAsia="ko-KR"/>
        </w:rPr>
        <w:t xml:space="preserve"> channel state and interference information using </w:t>
      </w:r>
      <w:r w:rsidRPr="00FC3352">
        <w:rPr>
          <w:szCs w:val="24"/>
          <w:lang w:eastAsia="ja-JP"/>
        </w:rPr>
        <w:t>UL</w:t>
      </w:r>
      <w:r w:rsidRPr="00FC3352">
        <w:rPr>
          <w:rFonts w:eastAsia="Batang"/>
          <w:szCs w:val="24"/>
          <w:lang w:eastAsia="ko-KR"/>
        </w:rPr>
        <w:t xml:space="preserve"> data and/or control channel transmissions and sends power control commands to the terminal. The terminal adjusts its transmission power based on the power control commands from the BS.</w:t>
      </w:r>
    </w:p>
    <w:p w:rsidR="00FC3352" w:rsidRPr="00FC3352" w:rsidRDefault="00FC3352" w:rsidP="00FC0CDB">
      <w:pPr>
        <w:pStyle w:val="Heading4"/>
      </w:pPr>
      <w:bookmarkStart w:id="37" w:name="_Toc246688705"/>
      <w:r w:rsidRPr="00FC3352">
        <w:t>B.1.</w:t>
      </w:r>
      <w:r w:rsidRPr="00FC3352">
        <w:rPr>
          <w:lang w:eastAsia="ja-JP"/>
        </w:rPr>
        <w:t>1</w:t>
      </w:r>
      <w:r w:rsidR="00FC0CDB">
        <w:t>.9</w:t>
      </w:r>
      <w:r w:rsidR="00FC0CDB">
        <w:tab/>
      </w:r>
      <w:r w:rsidRPr="00FC3352">
        <w:t xml:space="preserve">Downlink </w:t>
      </w:r>
      <w:r w:rsidR="00FC0CDB" w:rsidRPr="00FC3352">
        <w:t>s</w:t>
      </w:r>
      <w:r w:rsidRPr="00FC3352">
        <w:t>ynchronization</w:t>
      </w:r>
      <w:bookmarkEnd w:id="37"/>
    </w:p>
    <w:p w:rsidR="00FC3352" w:rsidRDefault="00FC3352" w:rsidP="001E09D9">
      <w:pPr>
        <w:rPr>
          <w:rFonts w:eastAsia="Batang"/>
          <w:szCs w:val="24"/>
          <w:lang w:eastAsia="ko-KR"/>
        </w:rPr>
      </w:pPr>
      <w:proofErr w:type="spellStart"/>
      <w:r w:rsidRPr="00FC3352">
        <w:rPr>
          <w:szCs w:val="24"/>
          <w:lang w:val="en-US"/>
        </w:rPr>
        <w:t>WirelessMAN</w:t>
      </w:r>
      <w:proofErr w:type="spellEnd"/>
      <w:r w:rsidRPr="00FC3352">
        <w:rPr>
          <w:szCs w:val="24"/>
          <w:lang w:val="en-US"/>
        </w:rPr>
        <w:t>-Advanced</w:t>
      </w:r>
      <w:r w:rsidRPr="00FC3352">
        <w:rPr>
          <w:szCs w:val="24"/>
        </w:rPr>
        <w:t xml:space="preserve"> utilizes a new hierarchical structure for the DL synchronization where two </w:t>
      </w:r>
      <w:r w:rsidRPr="00FC3352">
        <w:rPr>
          <w:szCs w:val="24"/>
          <w:lang w:eastAsia="ja-JP"/>
        </w:rPr>
        <w:t>types</w:t>
      </w:r>
      <w:r w:rsidRPr="00FC3352">
        <w:rPr>
          <w:szCs w:val="24"/>
        </w:rPr>
        <w:t xml:space="preserve"> of preambles</w:t>
      </w:r>
      <w:r w:rsidRPr="00FC3352">
        <w:rPr>
          <w:szCs w:val="24"/>
          <w:lang w:eastAsia="ja-JP"/>
        </w:rPr>
        <w:t>,</w:t>
      </w:r>
      <w:r w:rsidRPr="00FC3352">
        <w:rPr>
          <w:szCs w:val="24"/>
        </w:rPr>
        <w:t xml:space="preserve"> </w:t>
      </w:r>
      <w:r w:rsidRPr="00FC3352">
        <w:rPr>
          <w:szCs w:val="24"/>
          <w:lang w:eastAsia="ja-JP"/>
        </w:rPr>
        <w:t xml:space="preserve">a) </w:t>
      </w:r>
      <w:r w:rsidRPr="00FC3352">
        <w:rPr>
          <w:szCs w:val="24"/>
        </w:rPr>
        <w:t xml:space="preserve">primary advanced preamble (PA-Preamble) and </w:t>
      </w:r>
      <w:r w:rsidRPr="00FC3352">
        <w:rPr>
          <w:szCs w:val="24"/>
          <w:lang w:eastAsia="ja-JP"/>
        </w:rPr>
        <w:t xml:space="preserve">b) </w:t>
      </w:r>
      <w:r w:rsidRPr="00FC3352">
        <w:rPr>
          <w:szCs w:val="24"/>
        </w:rPr>
        <w:t>secondary advanced preamble (SA-Preamble)</w:t>
      </w:r>
      <w:r w:rsidRPr="00FC3352">
        <w:rPr>
          <w:szCs w:val="24"/>
          <w:lang w:eastAsia="ja-JP"/>
        </w:rPr>
        <w:t>,</w:t>
      </w:r>
      <w:r w:rsidRPr="00FC3352">
        <w:rPr>
          <w:szCs w:val="24"/>
        </w:rPr>
        <w:t xml:space="preserve"> are transmitted (Figure 6). On</w:t>
      </w:r>
      <w:r w:rsidR="00B37620">
        <w:rPr>
          <w:szCs w:val="24"/>
        </w:rPr>
        <w:t>e PA-Preamble symbol and two SA</w:t>
      </w:r>
      <w:r w:rsidR="00B37620">
        <w:rPr>
          <w:szCs w:val="24"/>
        </w:rPr>
        <w:noBreakHyphen/>
      </w:r>
      <w:r w:rsidRPr="00FC3352">
        <w:rPr>
          <w:szCs w:val="24"/>
        </w:rPr>
        <w:t>Preamble symbols</w:t>
      </w:r>
      <w:r w:rsidRPr="00FC3352">
        <w:rPr>
          <w:rFonts w:eastAsia="Malgun Gothic"/>
          <w:szCs w:val="24"/>
          <w:lang w:eastAsia="ko-KR"/>
        </w:rPr>
        <w:t xml:space="preserve"> </w:t>
      </w:r>
      <w:r w:rsidRPr="00FC3352">
        <w:rPr>
          <w:szCs w:val="24"/>
        </w:rPr>
        <w:t xml:space="preserve">exist within the </w:t>
      </w:r>
      <w:proofErr w:type="spellStart"/>
      <w:r w:rsidRPr="00FC3352">
        <w:rPr>
          <w:szCs w:val="24"/>
        </w:rPr>
        <w:t>superframe</w:t>
      </w:r>
      <w:proofErr w:type="spellEnd"/>
      <w:r w:rsidRPr="00FC3352">
        <w:rPr>
          <w:szCs w:val="24"/>
        </w:rPr>
        <w:t>. The location of the A-Preamble symbol is specified as the first symbol of frame</w:t>
      </w:r>
      <w:r w:rsidRPr="00FC3352">
        <w:rPr>
          <w:rFonts w:eastAsia="Malgun Gothic"/>
          <w:szCs w:val="24"/>
          <w:lang w:eastAsia="ko-KR"/>
        </w:rPr>
        <w:t xml:space="preserve"> </w:t>
      </w:r>
      <w:r w:rsidRPr="00FC3352">
        <w:rPr>
          <w:szCs w:val="24"/>
        </w:rPr>
        <w:t xml:space="preserve">except for the last frame. PA-Preamble is located at the first symbol of second frame in a </w:t>
      </w:r>
      <w:proofErr w:type="spellStart"/>
      <w:r w:rsidRPr="00FC3352">
        <w:rPr>
          <w:szCs w:val="24"/>
        </w:rPr>
        <w:t>superframe</w:t>
      </w:r>
      <w:proofErr w:type="spellEnd"/>
      <w:r w:rsidRPr="00FC3352">
        <w:rPr>
          <w:szCs w:val="24"/>
        </w:rPr>
        <w:t xml:space="preserve"> while</w:t>
      </w:r>
      <w:r w:rsidRPr="00FC3352">
        <w:rPr>
          <w:rFonts w:eastAsia="Malgun Gothic"/>
          <w:szCs w:val="24"/>
          <w:lang w:eastAsia="ko-KR"/>
        </w:rPr>
        <w:t xml:space="preserve"> </w:t>
      </w:r>
      <w:r w:rsidRPr="00FC3352">
        <w:rPr>
          <w:szCs w:val="24"/>
        </w:rPr>
        <w:t>SA-Preamble is located at the first symbol of the first and the third frames. The PA-Preamble</w:t>
      </w:r>
      <w:r w:rsidRPr="00FC3352">
        <w:rPr>
          <w:strike/>
          <w:szCs w:val="24"/>
        </w:rPr>
        <w:t xml:space="preserve"> </w:t>
      </w:r>
      <w:r w:rsidRPr="00FC3352">
        <w:rPr>
          <w:rStyle w:val="SC104002"/>
          <w:rFonts w:cs="Times New Roman"/>
          <w:sz w:val="24"/>
          <w:szCs w:val="24"/>
        </w:rPr>
        <w:t>carries infor</w:t>
      </w:r>
      <w:r w:rsidRPr="00FC3352">
        <w:rPr>
          <w:rStyle w:val="SC104002"/>
          <w:rFonts w:cs="Times New Roman"/>
          <w:sz w:val="24"/>
          <w:szCs w:val="24"/>
        </w:rPr>
        <w:softHyphen/>
        <w:t>mation about system bandwidth and carrier configuration</w:t>
      </w:r>
      <w:r w:rsidRPr="00FC3352">
        <w:rPr>
          <w:szCs w:val="24"/>
        </w:rPr>
        <w:t>. The PA-Preambl</w:t>
      </w:r>
      <w:r w:rsidRPr="00FC3352">
        <w:rPr>
          <w:szCs w:val="24"/>
          <w:lang w:eastAsia="ja-JP"/>
        </w:rPr>
        <w:t xml:space="preserve">e </w:t>
      </w:r>
      <w:r w:rsidRPr="00FC3352">
        <w:rPr>
          <w:szCs w:val="24"/>
        </w:rPr>
        <w:t xml:space="preserve">has a fixed bandwidth of 5 </w:t>
      </w:r>
      <w:proofErr w:type="spellStart"/>
      <w:r w:rsidRPr="00FC3352">
        <w:rPr>
          <w:szCs w:val="24"/>
        </w:rPr>
        <w:t>MHz.</w:t>
      </w:r>
      <w:proofErr w:type="spellEnd"/>
      <w:r w:rsidRPr="00FC3352">
        <w:rPr>
          <w:szCs w:val="24"/>
        </w:rPr>
        <w:t xml:space="preserve"> A frequency reuse of one is applied to the PA-Preamble</w:t>
      </w:r>
      <w:r w:rsidRPr="00FC3352">
        <w:rPr>
          <w:strike/>
          <w:szCs w:val="24"/>
        </w:rPr>
        <w:t xml:space="preserve"> </w:t>
      </w:r>
      <w:r w:rsidRPr="00FC3352">
        <w:rPr>
          <w:szCs w:val="24"/>
        </w:rPr>
        <w:t xml:space="preserve">in frequency domain. </w:t>
      </w:r>
      <w:r w:rsidRPr="00FC3352">
        <w:rPr>
          <w:rFonts w:eastAsia="Malgun Gothic"/>
          <w:szCs w:val="24"/>
          <w:lang w:eastAsia="ko-KR"/>
        </w:rPr>
        <w:t>SA-Preamble</w:t>
      </w:r>
      <w:r w:rsidRPr="00FC3352">
        <w:rPr>
          <w:szCs w:val="24"/>
        </w:rPr>
        <w:t xml:space="preserve"> is repeated once every two frames and spans the entire system bandwidth and carries the cell ID. A frequency reuse of three is used for this set of sequences to mitigate inter-cell interference. </w:t>
      </w:r>
      <w:bookmarkStart w:id="38" w:name="OLE_LINK1"/>
      <w:r w:rsidRPr="00FC3352">
        <w:rPr>
          <w:rFonts w:eastAsia="Malgun Gothic"/>
          <w:szCs w:val="24"/>
          <w:lang w:eastAsia="ko-KR"/>
        </w:rPr>
        <w:t xml:space="preserve">SA-Preamble </w:t>
      </w:r>
      <w:bookmarkEnd w:id="38"/>
      <w:r w:rsidRPr="00FC3352">
        <w:rPr>
          <w:rFonts w:eastAsia="Malgun Gothic"/>
          <w:szCs w:val="24"/>
          <w:lang w:eastAsia="ko-KR"/>
        </w:rPr>
        <w:t xml:space="preserve">carries </w:t>
      </w:r>
      <w:r w:rsidRPr="00FC3352">
        <w:rPr>
          <w:szCs w:val="24"/>
        </w:rPr>
        <w:t xml:space="preserve">768 distinct cell IDs. </w:t>
      </w:r>
      <w:r w:rsidRPr="00FC3352">
        <w:rPr>
          <w:rFonts w:eastAsia="Malgun Gothic"/>
          <w:szCs w:val="24"/>
          <w:lang w:eastAsia="ko-KR"/>
        </w:rPr>
        <w:t>The set of SA-Preamble</w:t>
      </w:r>
      <w:r w:rsidRPr="00FC3352">
        <w:rPr>
          <w:rFonts w:eastAsia="PMingLiU"/>
          <w:szCs w:val="24"/>
          <w:lang w:eastAsia="zh-TW"/>
        </w:rPr>
        <w:t xml:space="preserve"> sequences is partitioned and each partition is dedicated to specific BS type such as macro BS, </w:t>
      </w:r>
      <w:proofErr w:type="spellStart"/>
      <w:r w:rsidRPr="00FC3352">
        <w:rPr>
          <w:rFonts w:eastAsia="PMingLiU"/>
          <w:szCs w:val="24"/>
          <w:lang w:eastAsia="zh-TW"/>
        </w:rPr>
        <w:t>femto</w:t>
      </w:r>
      <w:proofErr w:type="spellEnd"/>
      <w:r w:rsidRPr="00FC3352">
        <w:rPr>
          <w:rFonts w:eastAsia="PMingLiU"/>
          <w:szCs w:val="24"/>
          <w:lang w:eastAsia="zh-TW"/>
        </w:rPr>
        <w:t xml:space="preserve"> BS, etc. The </w:t>
      </w:r>
      <w:r w:rsidRPr="00FC3352">
        <w:rPr>
          <w:rFonts w:eastAsia="Batang"/>
          <w:szCs w:val="24"/>
          <w:lang w:eastAsia="ko-KR"/>
        </w:rPr>
        <w:t xml:space="preserve">partition information is broadest in the secondary SFH and AAI-SCD message. </w:t>
      </w:r>
    </w:p>
    <w:p w:rsidR="00FC0CDB" w:rsidRDefault="00FC0CDB" w:rsidP="00FC0CDB">
      <w:pPr>
        <w:pStyle w:val="FigureNo"/>
      </w:pPr>
      <w:r>
        <w:t>Figure 6</w:t>
      </w:r>
    </w:p>
    <w:p w:rsidR="00FC0CDB" w:rsidRPr="00FC3352" w:rsidRDefault="00FC0CDB" w:rsidP="00FC0CDB">
      <w:pPr>
        <w:pStyle w:val="Figuretitle"/>
        <w:rPr>
          <w:rFonts w:eastAsia="PMingLiU"/>
          <w:lang w:eastAsia="zh-TW"/>
        </w:rPr>
      </w:pPr>
      <w:r w:rsidRPr="00FC3352">
        <w:t>Structure of advanced preambles</w:t>
      </w:r>
    </w:p>
    <w:p w:rsidR="00FC3352" w:rsidRPr="00FC3352" w:rsidRDefault="00FC3352" w:rsidP="001E09D9">
      <w:pPr>
        <w:jc w:val="center"/>
        <w:rPr>
          <w:szCs w:val="24"/>
        </w:rPr>
      </w:pPr>
      <w:r w:rsidRPr="00FC3352">
        <w:rPr>
          <w:color w:val="0070C0"/>
          <w:szCs w:val="24"/>
        </w:rPr>
        <w:object w:dxaOrig="15361" w:dyaOrig="5031">
          <v:shape id="_x0000_i1029" type="#_x0000_t75" style="width:363.75pt;height:118.35pt" o:ole="">
            <v:imagedata r:id="rId21" o:title=""/>
          </v:shape>
          <o:OLEObject Type="Embed" ProgID="Visio.Drawing.11" ShapeID="_x0000_i1029" DrawAspect="Content" ObjectID="_1362999146" r:id="rId22"/>
        </w:object>
      </w:r>
    </w:p>
    <w:p w:rsidR="00FC3352" w:rsidRPr="00FC3352" w:rsidRDefault="00FC3352" w:rsidP="001E09D9">
      <w:pPr>
        <w:pStyle w:val="Caption"/>
        <w:jc w:val="center"/>
        <w:rPr>
          <w:rFonts w:ascii="Times New Roman" w:hAnsi="Times New Roman"/>
          <w:b w:val="0"/>
          <w:kern w:val="1"/>
          <w:sz w:val="24"/>
          <w:szCs w:val="24"/>
        </w:rPr>
      </w:pPr>
    </w:p>
    <w:p w:rsidR="00FC3352" w:rsidRPr="00FC3352" w:rsidRDefault="00FC3352" w:rsidP="00FC0CDB">
      <w:pPr>
        <w:pStyle w:val="Heading4"/>
      </w:pPr>
      <w:bookmarkStart w:id="39" w:name="_Toc246688706"/>
      <w:r w:rsidRPr="00FC3352">
        <w:t>B.1.</w:t>
      </w:r>
      <w:r w:rsidRPr="00FC3352">
        <w:rPr>
          <w:lang w:eastAsia="ja-JP"/>
        </w:rPr>
        <w:t>1</w:t>
      </w:r>
      <w:r w:rsidR="00FC0CDB">
        <w:t>.10</w:t>
      </w:r>
      <w:r w:rsidR="00FC0CDB">
        <w:tab/>
      </w:r>
      <w:r w:rsidRPr="00FC3352">
        <w:t>Multi-</w:t>
      </w:r>
      <w:r w:rsidR="00FC0CDB" w:rsidRPr="00FC3352">
        <w:t>a</w:t>
      </w:r>
      <w:r w:rsidRPr="00FC3352">
        <w:t xml:space="preserve">ntenna </w:t>
      </w:r>
      <w:r w:rsidR="00FC0CDB" w:rsidRPr="00FC3352">
        <w:t>t</w:t>
      </w:r>
      <w:r w:rsidRPr="00FC3352">
        <w:t>echniques</w:t>
      </w:r>
      <w:bookmarkEnd w:id="39"/>
    </w:p>
    <w:p w:rsidR="00FC3352" w:rsidRPr="00FC3352" w:rsidRDefault="00FC3352" w:rsidP="00FC0CDB">
      <w:pPr>
        <w:pStyle w:val="Heading5"/>
      </w:pPr>
      <w:r w:rsidRPr="00FC3352">
        <w:t>B.1.</w:t>
      </w:r>
      <w:r w:rsidRPr="00FC3352">
        <w:rPr>
          <w:lang w:eastAsia="ja-JP"/>
        </w:rPr>
        <w:t>1</w:t>
      </w:r>
      <w:r w:rsidR="00FC0CDB">
        <w:t>.10.1</w:t>
      </w:r>
      <w:r w:rsidR="00FC0CDB">
        <w:tab/>
      </w:r>
      <w:r w:rsidRPr="00FC3352">
        <w:t xml:space="preserve">MIMO </w:t>
      </w:r>
      <w:r w:rsidR="00FC0CDB" w:rsidRPr="00FC3352">
        <w:t>s</w:t>
      </w:r>
      <w:r w:rsidRPr="00FC3352">
        <w:t>tructure</w:t>
      </w:r>
    </w:p>
    <w:p w:rsidR="00FC3352" w:rsidRDefault="00FC3352" w:rsidP="001E09D9">
      <w:pPr>
        <w:rPr>
          <w:bCs/>
          <w:szCs w:val="24"/>
        </w:rPr>
      </w:pPr>
      <w:proofErr w:type="spellStart"/>
      <w:r w:rsidRPr="00FC3352">
        <w:rPr>
          <w:szCs w:val="24"/>
          <w:lang w:val="en-US"/>
        </w:rPr>
        <w:t>WirelessMAN</w:t>
      </w:r>
      <w:proofErr w:type="spellEnd"/>
      <w:r w:rsidRPr="00FC3352">
        <w:rPr>
          <w:szCs w:val="24"/>
          <w:lang w:val="en-US"/>
        </w:rPr>
        <w:t>-Advanced</w:t>
      </w:r>
      <w:r w:rsidRPr="00FC3352">
        <w:rPr>
          <w:bCs/>
          <w:szCs w:val="24"/>
        </w:rPr>
        <w:t xml:space="preserve"> supports several advanced multi-antenna techniques including single and multi-user MIMO (spatial multiplexing and </w:t>
      </w:r>
      <w:proofErr w:type="spellStart"/>
      <w:r w:rsidRPr="00FC3352">
        <w:rPr>
          <w:bCs/>
          <w:szCs w:val="24"/>
        </w:rPr>
        <w:t>beamforming</w:t>
      </w:r>
      <w:proofErr w:type="spellEnd"/>
      <w:r w:rsidRPr="00FC3352">
        <w:rPr>
          <w:bCs/>
          <w:szCs w:val="24"/>
        </w:rPr>
        <w:t xml:space="preserve">) as well as a number of transmit diversity schemes. In single-user MIMO (SU-MIMO) scheme only one user can be scheduled over one (time, frequency, space) resource unit. In multi-user MIMO (MU-MIMO), on the other hand, multiple users can be scheduled in one resource unit. Vertical encoding utilizes one encoder block (or layer), whereas </w:t>
      </w:r>
      <w:r w:rsidRPr="00FC3352">
        <w:rPr>
          <w:rFonts w:eastAsia="Malgun Gothic"/>
          <w:bCs/>
          <w:szCs w:val="24"/>
          <w:lang w:eastAsia="ko-KR"/>
        </w:rPr>
        <w:t xml:space="preserve">multi-layer </w:t>
      </w:r>
      <w:r w:rsidRPr="00FC3352">
        <w:rPr>
          <w:bCs/>
          <w:szCs w:val="24"/>
        </w:rPr>
        <w:t xml:space="preserve">encoding uses multiple encoders (or multiple layers). A layer is defined as a coding and modulation input path to the MIMO encoder. A stream is defined as the output of the MIMO encoder that is further processed through the </w:t>
      </w:r>
      <w:proofErr w:type="spellStart"/>
      <w:r w:rsidRPr="00FC3352">
        <w:rPr>
          <w:bCs/>
          <w:szCs w:val="24"/>
        </w:rPr>
        <w:t>beamforming</w:t>
      </w:r>
      <w:proofErr w:type="spellEnd"/>
      <w:r w:rsidRPr="00FC3352">
        <w:rPr>
          <w:bCs/>
          <w:szCs w:val="24"/>
        </w:rPr>
        <w:t xml:space="preserve"> or the </w:t>
      </w:r>
      <w:proofErr w:type="spellStart"/>
      <w:r w:rsidRPr="00FC3352">
        <w:rPr>
          <w:bCs/>
          <w:szCs w:val="24"/>
        </w:rPr>
        <w:t>precoder</w:t>
      </w:r>
      <w:proofErr w:type="spellEnd"/>
      <w:r w:rsidRPr="00FC3352">
        <w:rPr>
          <w:bCs/>
          <w:szCs w:val="24"/>
        </w:rPr>
        <w:t xml:space="preserve"> block. For spatial multiplexing, the rank is defined as the number of streams to be used for the user. </w:t>
      </w:r>
    </w:p>
    <w:p w:rsidR="00FC0CDB" w:rsidRDefault="00FC0CDB" w:rsidP="00FC0CDB">
      <w:pPr>
        <w:pStyle w:val="FigureNo"/>
      </w:pPr>
      <w:r>
        <w:t>Figure 7</w:t>
      </w:r>
    </w:p>
    <w:p w:rsidR="00FC0CDB" w:rsidRPr="00FC3352" w:rsidRDefault="00FC0CDB" w:rsidP="00FC0CDB">
      <w:pPr>
        <w:pStyle w:val="Figuretitle"/>
        <w:rPr>
          <w:lang w:eastAsia="ko-KR"/>
        </w:rPr>
      </w:pPr>
      <w:r w:rsidRPr="00FC3352">
        <w:t>MIMO structure</w:t>
      </w:r>
    </w:p>
    <w:p w:rsidR="00FC3352" w:rsidRPr="00FC3352" w:rsidRDefault="00FC3352" w:rsidP="001E09D9">
      <w:pPr>
        <w:jc w:val="center"/>
        <w:rPr>
          <w:szCs w:val="24"/>
        </w:rPr>
      </w:pPr>
      <w:r w:rsidRPr="00FC3352">
        <w:rPr>
          <w:noProof/>
          <w:szCs w:val="24"/>
          <w:lang w:val="en-US" w:eastAsia="zh-CN"/>
        </w:rPr>
        <w:drawing>
          <wp:inline distT="0" distB="0" distL="0" distR="0" wp14:anchorId="3EFFFB29" wp14:editId="7D5317A0">
            <wp:extent cx="4106695" cy="1342636"/>
            <wp:effectExtent l="19050" t="0" r="8105" b="0"/>
            <wp:docPr id="25" name="그림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3" cstate="print"/>
                    <a:srcRect/>
                    <a:stretch>
                      <a:fillRect/>
                    </a:stretch>
                  </pic:blipFill>
                  <pic:spPr bwMode="auto">
                    <a:xfrm>
                      <a:off x="0" y="0"/>
                      <a:ext cx="4106695" cy="1342636"/>
                    </a:xfrm>
                    <a:prstGeom prst="rect">
                      <a:avLst/>
                    </a:prstGeom>
                    <a:noFill/>
                    <a:ln w="9525">
                      <a:noFill/>
                      <a:miter lim="800000"/>
                      <a:headEnd/>
                      <a:tailEnd/>
                    </a:ln>
                  </pic:spPr>
                </pic:pic>
              </a:graphicData>
            </a:graphic>
          </wp:inline>
        </w:drawing>
      </w:r>
    </w:p>
    <w:p w:rsidR="00FC3352" w:rsidRPr="00FC3352" w:rsidRDefault="00FC3352" w:rsidP="001E09D9">
      <w:pPr>
        <w:pStyle w:val="Caption"/>
        <w:jc w:val="center"/>
        <w:rPr>
          <w:rFonts w:ascii="Times New Roman" w:eastAsia="Calibri" w:hAnsi="Times New Roman"/>
          <w:b w:val="0"/>
          <w:sz w:val="24"/>
          <w:szCs w:val="24"/>
        </w:rPr>
      </w:pPr>
    </w:p>
    <w:p w:rsidR="00FC3352" w:rsidRPr="00FC3352" w:rsidRDefault="00FC3352" w:rsidP="001E09D9">
      <w:pPr>
        <w:rPr>
          <w:rFonts w:eastAsia="Malgun Gothic"/>
          <w:szCs w:val="24"/>
        </w:rPr>
      </w:pPr>
      <w:r w:rsidRPr="00FC3352">
        <w:rPr>
          <w:bCs/>
          <w:szCs w:val="24"/>
        </w:rPr>
        <w:t xml:space="preserve">The MIMO transmitter structure is shown in Figure 7. </w:t>
      </w:r>
      <w:r w:rsidRPr="00FC3352">
        <w:rPr>
          <w:rFonts w:eastAsia="SimSun"/>
          <w:szCs w:val="24"/>
          <w:lang w:eastAsia="zh-CN"/>
        </w:rPr>
        <w:t xml:space="preserve">The encoder block contains the channel encoder, interleaving, rate-matching, and modulating blocks per layer. The resource mapping block maps the complex-valued modulation symbols to the corresponding time-frequency resources. The MIMO encoder block maps the </w:t>
      </w:r>
      <w:r w:rsidRPr="00FC3352">
        <w:rPr>
          <w:rFonts w:eastAsia="Batang"/>
          <w:kern w:val="1"/>
          <w:szCs w:val="24"/>
        </w:rPr>
        <w:t xml:space="preserve">layers onto the streams, which are further processed through the </w:t>
      </w:r>
      <w:proofErr w:type="spellStart"/>
      <w:r w:rsidRPr="00FC3352">
        <w:rPr>
          <w:rFonts w:eastAsia="Batang"/>
          <w:kern w:val="1"/>
          <w:szCs w:val="24"/>
        </w:rPr>
        <w:t>precoder</w:t>
      </w:r>
      <w:proofErr w:type="spellEnd"/>
      <w:r w:rsidRPr="00FC3352">
        <w:rPr>
          <w:rFonts w:eastAsia="Batang"/>
          <w:kern w:val="1"/>
          <w:szCs w:val="24"/>
        </w:rPr>
        <w:t xml:space="preserve"> block. The </w:t>
      </w:r>
      <w:proofErr w:type="spellStart"/>
      <w:r w:rsidRPr="00FC3352">
        <w:rPr>
          <w:rFonts w:eastAsia="Batang"/>
          <w:kern w:val="1"/>
          <w:szCs w:val="24"/>
        </w:rPr>
        <w:t>precoder</w:t>
      </w:r>
      <w:proofErr w:type="spellEnd"/>
      <w:r w:rsidRPr="00FC3352">
        <w:rPr>
          <w:rFonts w:eastAsia="Batang"/>
          <w:kern w:val="1"/>
          <w:szCs w:val="24"/>
        </w:rPr>
        <w:t xml:space="preserve"> block maps the streams to antennas by generating the antenna-specific data symbols according to the selected MIMO mode. </w:t>
      </w:r>
      <w:r w:rsidRPr="00FC3352">
        <w:rPr>
          <w:rFonts w:eastAsia="Malgun Gothic"/>
          <w:szCs w:val="24"/>
        </w:rPr>
        <w:t xml:space="preserve">The OFDM symbol construction block maps antenna-specific data to the OFDM symbols. Table 2 contains information on various MIMO modes supported by </w:t>
      </w:r>
      <w:proofErr w:type="spellStart"/>
      <w:r w:rsidRPr="00FC3352">
        <w:rPr>
          <w:szCs w:val="24"/>
          <w:lang w:val="en-US"/>
        </w:rPr>
        <w:t>WirelessMAN</w:t>
      </w:r>
      <w:proofErr w:type="spellEnd"/>
      <w:r w:rsidRPr="00FC3352">
        <w:rPr>
          <w:szCs w:val="24"/>
          <w:lang w:val="en-US"/>
        </w:rPr>
        <w:t>-Advanced</w:t>
      </w:r>
      <w:r w:rsidRPr="00FC3352">
        <w:rPr>
          <w:rFonts w:eastAsia="Malgun Gothic"/>
          <w:szCs w:val="24"/>
        </w:rPr>
        <w:t>.</w:t>
      </w:r>
    </w:p>
    <w:p w:rsidR="00FC0CDB" w:rsidRDefault="00FC0CDB">
      <w:pPr>
        <w:tabs>
          <w:tab w:val="clear" w:pos="1134"/>
          <w:tab w:val="clear" w:pos="1871"/>
          <w:tab w:val="clear" w:pos="2268"/>
        </w:tabs>
        <w:overflowPunct/>
        <w:autoSpaceDE/>
        <w:autoSpaceDN/>
        <w:adjustRightInd/>
        <w:spacing w:before="0"/>
        <w:textAlignment w:val="auto"/>
        <w:rPr>
          <w:caps/>
          <w:sz w:val="20"/>
        </w:rPr>
      </w:pPr>
      <w:r>
        <w:br w:type="page"/>
      </w:r>
    </w:p>
    <w:p w:rsidR="00FC0CDB" w:rsidRDefault="00FC0CDB" w:rsidP="00FC0CDB">
      <w:pPr>
        <w:pStyle w:val="TableNo"/>
      </w:pPr>
      <w:r>
        <w:t>Table 2</w:t>
      </w:r>
    </w:p>
    <w:p w:rsidR="00FC3352" w:rsidRPr="00FC3352" w:rsidRDefault="00FC3352" w:rsidP="00FC0CDB">
      <w:pPr>
        <w:pStyle w:val="Tabletitle"/>
      </w:pPr>
      <w:r w:rsidRPr="00FC3352">
        <w:rPr>
          <w:rFonts w:eastAsia="Times-Roman"/>
        </w:rPr>
        <w:t xml:space="preserve">DL </w:t>
      </w:r>
      <w:r w:rsidRPr="00FC3352">
        <w:t xml:space="preserve">MIMO </w:t>
      </w:r>
      <w:r w:rsidR="00FC0CDB" w:rsidRPr="00FC3352">
        <w:t>m</w:t>
      </w:r>
      <w:r w:rsidRPr="00FC3352">
        <w:t>odes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72" w:type="dxa"/>
          <w:bottom w:w="72" w:type="dxa"/>
          <w:right w:w="72" w:type="dxa"/>
        </w:tblCellMar>
        <w:tblLook w:val="01E0" w:firstRow="1" w:lastRow="1" w:firstColumn="1" w:lastColumn="1" w:noHBand="0" w:noVBand="0"/>
      </w:tblPr>
      <w:tblGrid>
        <w:gridCol w:w="1115"/>
        <w:gridCol w:w="3841"/>
        <w:gridCol w:w="3211"/>
        <w:gridCol w:w="1616"/>
      </w:tblGrid>
      <w:tr w:rsidR="00FC3352" w:rsidRPr="00FC3352" w:rsidTr="001E09D9">
        <w:trPr>
          <w:jc w:val="center"/>
        </w:trPr>
        <w:tc>
          <w:tcPr>
            <w:tcW w:w="0" w:type="auto"/>
            <w:shd w:val="clear" w:color="auto" w:fill="D9D9D9"/>
            <w:vAlign w:val="center"/>
          </w:tcPr>
          <w:p w:rsidR="00FC3352" w:rsidRPr="00FC3352" w:rsidRDefault="00FC3352" w:rsidP="00FC0CDB">
            <w:pPr>
              <w:pStyle w:val="Tablehead"/>
            </w:pPr>
            <w:r w:rsidRPr="00FC3352">
              <w:t xml:space="preserve">Mode </w:t>
            </w:r>
            <w:r w:rsidR="00FC0CDB" w:rsidRPr="00FC3352">
              <w:t>i</w:t>
            </w:r>
            <w:r w:rsidRPr="00FC3352">
              <w:t>ndex</w:t>
            </w:r>
          </w:p>
        </w:tc>
        <w:tc>
          <w:tcPr>
            <w:tcW w:w="0" w:type="auto"/>
            <w:shd w:val="clear" w:color="auto" w:fill="D9D9D9"/>
            <w:vAlign w:val="center"/>
          </w:tcPr>
          <w:p w:rsidR="00FC3352" w:rsidRPr="00FC3352" w:rsidRDefault="00FC3352" w:rsidP="00FC0CDB">
            <w:pPr>
              <w:pStyle w:val="Tablehead"/>
            </w:pPr>
            <w:r w:rsidRPr="00FC3352">
              <w:t>Description</w:t>
            </w:r>
          </w:p>
        </w:tc>
        <w:tc>
          <w:tcPr>
            <w:tcW w:w="0" w:type="auto"/>
            <w:shd w:val="clear" w:color="auto" w:fill="D9D9D9"/>
            <w:vAlign w:val="center"/>
          </w:tcPr>
          <w:p w:rsidR="00FC3352" w:rsidRPr="00FC3352" w:rsidRDefault="00FC3352" w:rsidP="00FC0CDB">
            <w:pPr>
              <w:pStyle w:val="Tablehead"/>
            </w:pPr>
            <w:r w:rsidRPr="00FC3352">
              <w:t xml:space="preserve">MIMO </w:t>
            </w:r>
            <w:r w:rsidR="00FC0CDB" w:rsidRPr="00FC3352">
              <w:t>e</w:t>
            </w:r>
            <w:r w:rsidRPr="00FC3352">
              <w:t xml:space="preserve">ncoding </w:t>
            </w:r>
            <w:r w:rsidR="00FC0CDB" w:rsidRPr="00FC3352">
              <w:t>f</w:t>
            </w:r>
            <w:r w:rsidRPr="00FC3352">
              <w:t>ormat</w:t>
            </w:r>
          </w:p>
        </w:tc>
        <w:tc>
          <w:tcPr>
            <w:tcW w:w="0" w:type="auto"/>
            <w:shd w:val="clear" w:color="auto" w:fill="D9D9D9"/>
            <w:vAlign w:val="center"/>
          </w:tcPr>
          <w:p w:rsidR="00FC3352" w:rsidRPr="00FC3352" w:rsidRDefault="00FC3352" w:rsidP="00FC0CDB">
            <w:pPr>
              <w:pStyle w:val="Tablehead"/>
            </w:pPr>
            <w:r w:rsidRPr="00FC3352">
              <w:t xml:space="preserve">MIMO </w:t>
            </w:r>
            <w:proofErr w:type="spellStart"/>
            <w:r w:rsidR="00FC0CDB" w:rsidRPr="00FC3352">
              <w:t>p</w:t>
            </w:r>
            <w:r w:rsidRPr="00FC3352">
              <w:t>recoding</w:t>
            </w:r>
            <w:proofErr w:type="spellEnd"/>
          </w:p>
        </w:tc>
      </w:tr>
      <w:tr w:rsidR="00FC3352" w:rsidRPr="00FC3352" w:rsidTr="001E09D9">
        <w:trPr>
          <w:jc w:val="center"/>
        </w:trPr>
        <w:tc>
          <w:tcPr>
            <w:tcW w:w="0" w:type="auto"/>
            <w:vAlign w:val="center"/>
          </w:tcPr>
          <w:p w:rsidR="00FC3352" w:rsidRPr="00FC3352" w:rsidRDefault="00FC3352" w:rsidP="00FC0CDB">
            <w:pPr>
              <w:pStyle w:val="Tabletext"/>
            </w:pPr>
            <w:r w:rsidRPr="00FC3352">
              <w:t>Mode 0</w:t>
            </w:r>
          </w:p>
        </w:tc>
        <w:tc>
          <w:tcPr>
            <w:tcW w:w="0" w:type="auto"/>
            <w:vAlign w:val="center"/>
          </w:tcPr>
          <w:p w:rsidR="00FC3352" w:rsidRPr="000A2DFF" w:rsidRDefault="00FC3352" w:rsidP="00FC0CDB">
            <w:pPr>
              <w:pStyle w:val="Tabletext"/>
              <w:ind w:left="1134" w:hanging="1134"/>
              <w:rPr>
                <w:lang w:val="es-ES_tradnl"/>
                <w:rPrChange w:id="40" w:author="mostyn" w:date="2011-03-29T18:38:00Z">
                  <w:rPr>
                    <w:sz w:val="16"/>
                    <w:szCs w:val="16"/>
                  </w:rPr>
                </w:rPrChange>
              </w:rPr>
            </w:pPr>
            <w:r w:rsidRPr="000A2DFF">
              <w:rPr>
                <w:lang w:val="es-ES_tradnl"/>
                <w:rPrChange w:id="41" w:author="mostyn" w:date="2011-03-29T18:38:00Z">
                  <w:rPr>
                    <w:sz w:val="16"/>
                    <w:szCs w:val="16"/>
                  </w:rPr>
                </w:rPrChange>
              </w:rPr>
              <w:t>Open-</w:t>
            </w:r>
            <w:proofErr w:type="spellStart"/>
            <w:r w:rsidRPr="000A2DFF">
              <w:rPr>
                <w:lang w:val="es-ES_tradnl"/>
                <w:rPrChange w:id="42" w:author="mostyn" w:date="2011-03-29T18:38:00Z">
                  <w:rPr>
                    <w:sz w:val="16"/>
                    <w:szCs w:val="16"/>
                  </w:rPr>
                </w:rPrChange>
              </w:rPr>
              <w:t>Loop</w:t>
            </w:r>
            <w:proofErr w:type="spellEnd"/>
            <w:r w:rsidRPr="000A2DFF">
              <w:rPr>
                <w:lang w:val="es-ES_tradnl"/>
                <w:rPrChange w:id="43" w:author="mostyn" w:date="2011-03-29T18:38:00Z">
                  <w:rPr>
                    <w:sz w:val="16"/>
                    <w:szCs w:val="16"/>
                  </w:rPr>
                </w:rPrChange>
              </w:rPr>
              <w:t xml:space="preserve"> SU-MIMO </w:t>
            </w:r>
            <w:r w:rsidRPr="000A2DFF">
              <w:rPr>
                <w:rFonts w:eastAsia="Malgun Gothic"/>
                <w:lang w:val="es-ES_tradnl"/>
                <w:rPrChange w:id="44" w:author="mostyn" w:date="2011-03-29T18:38:00Z">
                  <w:rPr>
                    <w:rFonts w:eastAsia="Malgun Gothic"/>
                    <w:sz w:val="16"/>
                    <w:szCs w:val="16"/>
                  </w:rPr>
                </w:rPrChange>
              </w:rPr>
              <w:t xml:space="preserve">(TX </w:t>
            </w:r>
            <w:proofErr w:type="spellStart"/>
            <w:r w:rsidRPr="000A2DFF">
              <w:rPr>
                <w:rFonts w:eastAsia="Malgun Gothic"/>
                <w:lang w:val="es-ES_tradnl"/>
                <w:rPrChange w:id="45" w:author="mostyn" w:date="2011-03-29T18:38:00Z">
                  <w:rPr>
                    <w:rFonts w:eastAsia="Malgun Gothic"/>
                    <w:sz w:val="16"/>
                    <w:szCs w:val="16"/>
                  </w:rPr>
                </w:rPrChange>
              </w:rPr>
              <w:t>Diversity</w:t>
            </w:r>
            <w:proofErr w:type="spellEnd"/>
            <w:r w:rsidRPr="000A2DFF">
              <w:rPr>
                <w:rFonts w:eastAsia="Malgun Gothic"/>
                <w:lang w:val="es-ES_tradnl"/>
                <w:rPrChange w:id="46" w:author="mostyn" w:date="2011-03-29T18:38:00Z">
                  <w:rPr>
                    <w:rFonts w:eastAsia="Malgun Gothic"/>
                    <w:sz w:val="16"/>
                    <w:szCs w:val="16"/>
                  </w:rPr>
                </w:rPrChange>
              </w:rPr>
              <w:t>)</w:t>
            </w:r>
          </w:p>
        </w:tc>
        <w:tc>
          <w:tcPr>
            <w:tcW w:w="0" w:type="auto"/>
            <w:vAlign w:val="center"/>
          </w:tcPr>
          <w:p w:rsidR="00FC3352" w:rsidRPr="00FC3352" w:rsidRDefault="00FC3352" w:rsidP="00FC0CDB">
            <w:pPr>
              <w:pStyle w:val="Tabletext"/>
              <w:rPr>
                <w:lang w:eastAsia="ja-JP"/>
              </w:rPr>
            </w:pPr>
            <w:r w:rsidRPr="00FC3352">
              <w:rPr>
                <w:lang w:eastAsia="ja-JP"/>
              </w:rPr>
              <w:t>Space-Frequency Block Coding (</w:t>
            </w:r>
            <w:r w:rsidRPr="00FC3352">
              <w:t>SFBC</w:t>
            </w:r>
            <w:r w:rsidRPr="00FC3352">
              <w:rPr>
                <w:lang w:eastAsia="ja-JP"/>
              </w:rPr>
              <w:t>)</w:t>
            </w:r>
          </w:p>
        </w:tc>
        <w:tc>
          <w:tcPr>
            <w:tcW w:w="0" w:type="auto"/>
            <w:vAlign w:val="center"/>
          </w:tcPr>
          <w:p w:rsidR="00FC3352" w:rsidRPr="00FC3352" w:rsidRDefault="00FC3352" w:rsidP="00FC0CDB">
            <w:pPr>
              <w:pStyle w:val="Tabletext"/>
            </w:pPr>
            <w:r w:rsidRPr="00FC3352">
              <w:t>Non-Adaptive</w:t>
            </w:r>
          </w:p>
        </w:tc>
      </w:tr>
      <w:tr w:rsidR="00FC3352" w:rsidRPr="00FC3352" w:rsidTr="001E09D9">
        <w:trPr>
          <w:jc w:val="center"/>
        </w:trPr>
        <w:tc>
          <w:tcPr>
            <w:tcW w:w="0" w:type="auto"/>
            <w:vAlign w:val="center"/>
          </w:tcPr>
          <w:p w:rsidR="00FC3352" w:rsidRPr="00FC3352" w:rsidRDefault="00FC3352" w:rsidP="00FC0CDB">
            <w:pPr>
              <w:pStyle w:val="Tabletext"/>
            </w:pPr>
            <w:r w:rsidRPr="00FC3352">
              <w:t>Mode 1</w:t>
            </w:r>
          </w:p>
        </w:tc>
        <w:tc>
          <w:tcPr>
            <w:tcW w:w="0" w:type="auto"/>
            <w:vAlign w:val="center"/>
          </w:tcPr>
          <w:p w:rsidR="00FC3352" w:rsidRPr="00FC3352" w:rsidRDefault="00FC3352" w:rsidP="00FC0CDB">
            <w:pPr>
              <w:pStyle w:val="Tabletext"/>
            </w:pPr>
            <w:r w:rsidRPr="00FC3352">
              <w:t>Open-Loop SU-MIMO (Spatial Multiplexing)</w:t>
            </w:r>
          </w:p>
        </w:tc>
        <w:tc>
          <w:tcPr>
            <w:tcW w:w="0" w:type="auto"/>
            <w:vAlign w:val="center"/>
          </w:tcPr>
          <w:p w:rsidR="00FC3352" w:rsidRPr="00FC3352" w:rsidRDefault="00FC3352" w:rsidP="00FC0CDB">
            <w:pPr>
              <w:pStyle w:val="Tabletext"/>
            </w:pPr>
            <w:r w:rsidRPr="00FC3352">
              <w:rPr>
                <w:lang w:eastAsia="ko-KR"/>
              </w:rPr>
              <w:t>Vertical Encoding</w:t>
            </w:r>
          </w:p>
        </w:tc>
        <w:tc>
          <w:tcPr>
            <w:tcW w:w="0" w:type="auto"/>
            <w:vAlign w:val="center"/>
          </w:tcPr>
          <w:p w:rsidR="00FC3352" w:rsidRPr="00FC3352" w:rsidRDefault="00FC3352" w:rsidP="00FC0CDB">
            <w:pPr>
              <w:pStyle w:val="Tabletext"/>
            </w:pPr>
            <w:r w:rsidRPr="00FC3352">
              <w:t>Non-Adaptive</w:t>
            </w:r>
          </w:p>
        </w:tc>
      </w:tr>
      <w:tr w:rsidR="00FC3352" w:rsidRPr="00FC3352" w:rsidTr="001E09D9">
        <w:trPr>
          <w:jc w:val="center"/>
        </w:trPr>
        <w:tc>
          <w:tcPr>
            <w:tcW w:w="0" w:type="auto"/>
            <w:vAlign w:val="center"/>
          </w:tcPr>
          <w:p w:rsidR="00FC3352" w:rsidRPr="00FC3352" w:rsidRDefault="00FC3352" w:rsidP="00FC0CDB">
            <w:pPr>
              <w:pStyle w:val="Tabletext"/>
            </w:pPr>
            <w:r w:rsidRPr="00FC3352">
              <w:t>Mode 2</w:t>
            </w:r>
          </w:p>
        </w:tc>
        <w:tc>
          <w:tcPr>
            <w:tcW w:w="0" w:type="auto"/>
            <w:vAlign w:val="center"/>
          </w:tcPr>
          <w:p w:rsidR="00FC3352" w:rsidRPr="00FC3352" w:rsidRDefault="00FC3352" w:rsidP="00FC0CDB">
            <w:pPr>
              <w:pStyle w:val="Tabletext"/>
            </w:pPr>
            <w:r w:rsidRPr="00FC3352">
              <w:t>Closed-Loop SU-MIMO (Spatial Multiplexing)</w:t>
            </w:r>
          </w:p>
        </w:tc>
        <w:tc>
          <w:tcPr>
            <w:tcW w:w="0" w:type="auto"/>
            <w:vAlign w:val="center"/>
          </w:tcPr>
          <w:p w:rsidR="00FC3352" w:rsidRPr="00FC3352" w:rsidRDefault="00FC3352" w:rsidP="00FC0CDB">
            <w:pPr>
              <w:pStyle w:val="Tabletext"/>
            </w:pPr>
            <w:r w:rsidRPr="00FC3352">
              <w:rPr>
                <w:lang w:eastAsia="ko-KR"/>
              </w:rPr>
              <w:t>Vertical Encoding</w:t>
            </w:r>
          </w:p>
        </w:tc>
        <w:tc>
          <w:tcPr>
            <w:tcW w:w="0" w:type="auto"/>
            <w:vAlign w:val="center"/>
          </w:tcPr>
          <w:p w:rsidR="00FC3352" w:rsidRPr="00FC3352" w:rsidRDefault="00FC3352" w:rsidP="00FC0CDB">
            <w:pPr>
              <w:pStyle w:val="Tabletext"/>
            </w:pPr>
            <w:r w:rsidRPr="00FC3352">
              <w:t>Adaptive</w:t>
            </w:r>
          </w:p>
        </w:tc>
      </w:tr>
      <w:tr w:rsidR="00FC3352" w:rsidRPr="00FC3352" w:rsidTr="001E09D9">
        <w:trPr>
          <w:jc w:val="center"/>
        </w:trPr>
        <w:tc>
          <w:tcPr>
            <w:tcW w:w="0" w:type="auto"/>
            <w:vAlign w:val="center"/>
          </w:tcPr>
          <w:p w:rsidR="00FC3352" w:rsidRPr="00FC3352" w:rsidRDefault="00FC3352" w:rsidP="00FC0CDB">
            <w:pPr>
              <w:pStyle w:val="Tabletext"/>
            </w:pPr>
            <w:r w:rsidRPr="00FC3352">
              <w:t>Mode 3</w:t>
            </w:r>
          </w:p>
        </w:tc>
        <w:tc>
          <w:tcPr>
            <w:tcW w:w="0" w:type="auto"/>
            <w:vAlign w:val="center"/>
          </w:tcPr>
          <w:p w:rsidR="00FC3352" w:rsidRPr="00FC3352" w:rsidRDefault="00FC3352" w:rsidP="00FC0CDB">
            <w:pPr>
              <w:pStyle w:val="Tabletext"/>
            </w:pPr>
            <w:r w:rsidRPr="00FC3352">
              <w:t>Open-Loop MU-MIMO (Spatial Multiplexing)</w:t>
            </w:r>
          </w:p>
        </w:tc>
        <w:tc>
          <w:tcPr>
            <w:tcW w:w="0" w:type="auto"/>
            <w:vAlign w:val="center"/>
          </w:tcPr>
          <w:p w:rsidR="00FC3352" w:rsidRPr="00FC3352" w:rsidRDefault="00FC3352" w:rsidP="00FC0CDB">
            <w:pPr>
              <w:pStyle w:val="Tabletext"/>
            </w:pPr>
            <w:r w:rsidRPr="00FC3352">
              <w:rPr>
                <w:rFonts w:eastAsia="Malgun Gothic"/>
                <w:lang w:eastAsia="ko-KR"/>
              </w:rPr>
              <w:t xml:space="preserve">Multi-layer </w:t>
            </w:r>
            <w:r w:rsidRPr="00FC3352">
              <w:rPr>
                <w:lang w:eastAsia="ko-KR"/>
              </w:rPr>
              <w:t>Encoding</w:t>
            </w:r>
          </w:p>
        </w:tc>
        <w:tc>
          <w:tcPr>
            <w:tcW w:w="0" w:type="auto"/>
            <w:vAlign w:val="center"/>
          </w:tcPr>
          <w:p w:rsidR="00FC3352" w:rsidRPr="00FC3352" w:rsidRDefault="00FC3352" w:rsidP="00FC0CDB">
            <w:pPr>
              <w:pStyle w:val="Tabletext"/>
            </w:pPr>
            <w:r w:rsidRPr="00FC3352">
              <w:t>Non-Adaptive</w:t>
            </w:r>
          </w:p>
        </w:tc>
      </w:tr>
      <w:tr w:rsidR="00FC3352" w:rsidRPr="00FC3352" w:rsidTr="001E09D9">
        <w:trPr>
          <w:jc w:val="center"/>
        </w:trPr>
        <w:tc>
          <w:tcPr>
            <w:tcW w:w="0" w:type="auto"/>
            <w:vAlign w:val="center"/>
          </w:tcPr>
          <w:p w:rsidR="00FC3352" w:rsidRPr="00FC3352" w:rsidRDefault="00FC3352" w:rsidP="00FC0CDB">
            <w:pPr>
              <w:pStyle w:val="Tabletext"/>
            </w:pPr>
            <w:r w:rsidRPr="00FC3352">
              <w:t>Mode 4</w:t>
            </w:r>
          </w:p>
        </w:tc>
        <w:tc>
          <w:tcPr>
            <w:tcW w:w="0" w:type="auto"/>
            <w:vAlign w:val="center"/>
          </w:tcPr>
          <w:p w:rsidR="00FC3352" w:rsidRPr="00FC3352" w:rsidRDefault="00FC3352" w:rsidP="00FC0CDB">
            <w:pPr>
              <w:pStyle w:val="Tabletext"/>
            </w:pPr>
            <w:r w:rsidRPr="00FC3352">
              <w:t>Closed-Loop MU-MIMO (Spatial Multiplexing)</w:t>
            </w:r>
          </w:p>
        </w:tc>
        <w:tc>
          <w:tcPr>
            <w:tcW w:w="0" w:type="auto"/>
            <w:vAlign w:val="center"/>
          </w:tcPr>
          <w:p w:rsidR="00FC3352" w:rsidRPr="00FC3352" w:rsidRDefault="00FC3352" w:rsidP="00FC0CDB">
            <w:pPr>
              <w:pStyle w:val="Tabletext"/>
            </w:pPr>
            <w:r w:rsidRPr="00FC3352">
              <w:rPr>
                <w:rFonts w:eastAsia="Malgun Gothic"/>
                <w:lang w:eastAsia="ko-KR"/>
              </w:rPr>
              <w:t xml:space="preserve">Multi-layer </w:t>
            </w:r>
            <w:r w:rsidRPr="00FC3352">
              <w:rPr>
                <w:lang w:eastAsia="ko-KR"/>
              </w:rPr>
              <w:t>Encoding</w:t>
            </w:r>
          </w:p>
        </w:tc>
        <w:tc>
          <w:tcPr>
            <w:tcW w:w="0" w:type="auto"/>
            <w:vAlign w:val="center"/>
          </w:tcPr>
          <w:p w:rsidR="00FC3352" w:rsidRPr="00FC3352" w:rsidRDefault="00FC3352" w:rsidP="00FC0CDB">
            <w:pPr>
              <w:pStyle w:val="Tabletext"/>
            </w:pPr>
            <w:r w:rsidRPr="00FC3352">
              <w:t>Adaptive</w:t>
            </w:r>
          </w:p>
        </w:tc>
      </w:tr>
      <w:tr w:rsidR="00FC3352" w:rsidRPr="00FC3352" w:rsidTr="001E09D9">
        <w:trPr>
          <w:jc w:val="center"/>
        </w:trPr>
        <w:tc>
          <w:tcPr>
            <w:tcW w:w="0" w:type="auto"/>
            <w:vAlign w:val="center"/>
          </w:tcPr>
          <w:p w:rsidR="00FC3352" w:rsidRPr="00FC3352" w:rsidRDefault="00FC3352" w:rsidP="00FC0CDB">
            <w:pPr>
              <w:pStyle w:val="Tabletext"/>
            </w:pPr>
            <w:r w:rsidRPr="00FC3352">
              <w:t>Mode 5</w:t>
            </w:r>
          </w:p>
        </w:tc>
        <w:tc>
          <w:tcPr>
            <w:tcW w:w="0" w:type="auto"/>
            <w:vAlign w:val="center"/>
          </w:tcPr>
          <w:p w:rsidR="00FC3352" w:rsidRPr="00B37620" w:rsidRDefault="00FC3352" w:rsidP="00B37620">
            <w:pPr>
              <w:pStyle w:val="Tabletext"/>
              <w:rPr>
                <w:rPrChange w:id="47" w:author="mostyn" w:date="2011-03-29T18:38:00Z">
                  <w:rPr>
                    <w:sz w:val="16"/>
                    <w:szCs w:val="16"/>
                  </w:rPr>
                </w:rPrChange>
              </w:rPr>
            </w:pPr>
            <w:r w:rsidRPr="00B37620">
              <w:rPr>
                <w:rPrChange w:id="48" w:author="mostyn" w:date="2011-03-29T18:38:00Z">
                  <w:rPr>
                    <w:sz w:val="16"/>
                    <w:szCs w:val="16"/>
                  </w:rPr>
                </w:rPrChange>
              </w:rPr>
              <w:t>Open-Loop SU-MIMO (TX Diversity)</w:t>
            </w:r>
          </w:p>
        </w:tc>
        <w:tc>
          <w:tcPr>
            <w:tcW w:w="0" w:type="auto"/>
            <w:vAlign w:val="center"/>
          </w:tcPr>
          <w:p w:rsidR="00FC3352" w:rsidRPr="00FC3352" w:rsidRDefault="00FC3352" w:rsidP="00FC0CDB">
            <w:pPr>
              <w:pStyle w:val="Tabletext"/>
              <w:rPr>
                <w:lang w:eastAsia="ja-JP"/>
              </w:rPr>
            </w:pPr>
            <w:r w:rsidRPr="00FC3352">
              <w:rPr>
                <w:lang w:eastAsia="ko-KR"/>
              </w:rPr>
              <w:t>Conjugate Data Repetition</w:t>
            </w:r>
            <w:r w:rsidRPr="00FC3352">
              <w:rPr>
                <w:lang w:eastAsia="ja-JP"/>
              </w:rPr>
              <w:t xml:space="preserve"> (CDR)</w:t>
            </w:r>
          </w:p>
        </w:tc>
        <w:tc>
          <w:tcPr>
            <w:tcW w:w="0" w:type="auto"/>
            <w:vAlign w:val="center"/>
          </w:tcPr>
          <w:p w:rsidR="00FC3352" w:rsidRPr="00FC3352" w:rsidRDefault="00FC3352" w:rsidP="00FC0CDB">
            <w:pPr>
              <w:pStyle w:val="Tabletext"/>
            </w:pPr>
            <w:r w:rsidRPr="00FC3352">
              <w:t>Non-Adaptive</w:t>
            </w:r>
          </w:p>
        </w:tc>
      </w:tr>
    </w:tbl>
    <w:p w:rsidR="00FC3352" w:rsidRPr="00FC3352" w:rsidRDefault="00FC3352" w:rsidP="001E09D9">
      <w:pPr>
        <w:spacing w:before="0"/>
        <w:rPr>
          <w:rFonts w:eastAsia="Malgun Gothic"/>
          <w:bCs/>
          <w:kern w:val="1"/>
          <w:szCs w:val="24"/>
          <w:lang w:eastAsia="ko-KR"/>
        </w:rPr>
      </w:pPr>
    </w:p>
    <w:p w:rsidR="00FC3352" w:rsidRPr="00FC3352" w:rsidRDefault="00FC3352" w:rsidP="001E09D9">
      <w:pPr>
        <w:rPr>
          <w:bCs/>
          <w:szCs w:val="24"/>
          <w:lang w:eastAsia="ja-JP"/>
        </w:rPr>
      </w:pPr>
      <w:r w:rsidRPr="00FC3352">
        <w:rPr>
          <w:rFonts w:eastAsia="Malgun Gothic"/>
          <w:bCs/>
          <w:kern w:val="1"/>
          <w:szCs w:val="24"/>
          <w:lang w:eastAsia="ko-KR"/>
        </w:rPr>
        <w:t xml:space="preserve">The minimum antenna configuration in the DL and UL is 2x2 and 1x2, respectively. </w:t>
      </w:r>
      <w:r w:rsidRPr="00FC3352">
        <w:rPr>
          <w:bCs/>
          <w:szCs w:val="24"/>
        </w:rPr>
        <w:t xml:space="preserve">For open-loop spatial multiplexing and closed-loop SU-MIMO, the number of streams is constrained to the minimum of number of transmit or receive antennas. The MU-MIMO can support up to 2 streams with 2 transmit antennas and up to 4 streams for 4 transmit antennas </w:t>
      </w:r>
      <w:r w:rsidR="00FC0CDB">
        <w:rPr>
          <w:bCs/>
          <w:szCs w:val="24"/>
        </w:rPr>
        <w:t>and up to 8 streams for 8 </w:t>
      </w:r>
      <w:r w:rsidRPr="00FC3352">
        <w:rPr>
          <w:bCs/>
          <w:szCs w:val="24"/>
        </w:rPr>
        <w:t xml:space="preserve">transmit antennas. Table 3 summarized </w:t>
      </w:r>
      <w:r w:rsidRPr="00FC3352">
        <w:rPr>
          <w:bCs/>
          <w:szCs w:val="24"/>
          <w:lang w:eastAsia="ja-JP"/>
        </w:rPr>
        <w:t xml:space="preserve">the </w:t>
      </w:r>
      <w:r w:rsidRPr="00FC3352">
        <w:rPr>
          <w:bCs/>
          <w:szCs w:val="24"/>
        </w:rPr>
        <w:t>DL MIMO parameters for various MIMO modes.</w:t>
      </w:r>
    </w:p>
    <w:p w:rsidR="00FC0CDB" w:rsidRDefault="00FC0CDB">
      <w:pPr>
        <w:tabs>
          <w:tab w:val="clear" w:pos="1134"/>
          <w:tab w:val="clear" w:pos="1871"/>
          <w:tab w:val="clear" w:pos="2268"/>
        </w:tabs>
        <w:overflowPunct/>
        <w:autoSpaceDE/>
        <w:autoSpaceDN/>
        <w:adjustRightInd/>
        <w:spacing w:before="0"/>
        <w:textAlignment w:val="auto"/>
        <w:rPr>
          <w:caps/>
          <w:sz w:val="20"/>
        </w:rPr>
      </w:pPr>
      <w:r>
        <w:br w:type="page"/>
      </w:r>
    </w:p>
    <w:p w:rsidR="00FC0CDB" w:rsidRDefault="00FC0CDB" w:rsidP="00FC0CDB">
      <w:pPr>
        <w:pStyle w:val="TableNo"/>
      </w:pPr>
      <w:r>
        <w:t>Table 3</w:t>
      </w:r>
    </w:p>
    <w:p w:rsidR="00FC3352" w:rsidRPr="00FC3352" w:rsidRDefault="00FC3352" w:rsidP="00FC0CDB">
      <w:pPr>
        <w:pStyle w:val="Tabletitle"/>
      </w:pPr>
      <w:r w:rsidRPr="00FC3352">
        <w:t xml:space="preserve">DL MIMO </w:t>
      </w:r>
      <w:r w:rsidR="00FC0CDB" w:rsidRPr="00FC3352">
        <w:t>p</w:t>
      </w:r>
      <w:r w:rsidRPr="00FC3352">
        <w:t>arameters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 w:type="dxa"/>
          <w:left w:w="14" w:type="dxa"/>
          <w:bottom w:w="14" w:type="dxa"/>
          <w:right w:w="14" w:type="dxa"/>
        </w:tblCellMar>
        <w:tblLook w:val="01E0" w:firstRow="1" w:lastRow="1" w:firstColumn="1" w:lastColumn="1" w:noHBand="0" w:noVBand="0"/>
      </w:tblPr>
      <w:tblGrid>
        <w:gridCol w:w="2425"/>
        <w:gridCol w:w="1879"/>
        <w:gridCol w:w="1328"/>
        <w:gridCol w:w="1290"/>
        <w:gridCol w:w="1537"/>
        <w:gridCol w:w="1208"/>
      </w:tblGrid>
      <w:tr w:rsidR="00FC3352" w:rsidRPr="00FC3352" w:rsidTr="001E09D9">
        <w:trPr>
          <w:trHeight w:val="752"/>
          <w:jc w:val="center"/>
        </w:trPr>
        <w:tc>
          <w:tcPr>
            <w:tcW w:w="1254" w:type="pct"/>
            <w:shd w:val="clear" w:color="auto" w:fill="D9D9D9"/>
            <w:vAlign w:val="center"/>
          </w:tcPr>
          <w:p w:rsidR="00FC3352" w:rsidRPr="00FC3352" w:rsidRDefault="00FC3352" w:rsidP="00FC0CDB">
            <w:pPr>
              <w:pStyle w:val="Tablehead"/>
            </w:pPr>
          </w:p>
        </w:tc>
        <w:tc>
          <w:tcPr>
            <w:tcW w:w="972" w:type="pct"/>
            <w:shd w:val="clear" w:color="auto" w:fill="D9D9D9"/>
            <w:vAlign w:val="center"/>
          </w:tcPr>
          <w:p w:rsidR="00FC3352" w:rsidRPr="00FC3352" w:rsidRDefault="00FC3352" w:rsidP="00FC0CDB">
            <w:pPr>
              <w:pStyle w:val="Tablehead"/>
            </w:pPr>
            <w:r w:rsidRPr="00FC3352">
              <w:t xml:space="preserve">Number of </w:t>
            </w:r>
            <w:r w:rsidR="00FC0CDB" w:rsidRPr="00FC3352">
              <w:t>t</w:t>
            </w:r>
            <w:r w:rsidRPr="00FC3352">
              <w:t xml:space="preserve">ransmit </w:t>
            </w:r>
            <w:r w:rsidR="00FC0CDB" w:rsidRPr="00FC3352">
              <w:t>a</w:t>
            </w:r>
            <w:r w:rsidRPr="00FC3352">
              <w:t>ntennas</w:t>
            </w:r>
          </w:p>
        </w:tc>
        <w:tc>
          <w:tcPr>
            <w:tcW w:w="687" w:type="pct"/>
            <w:shd w:val="clear" w:color="auto" w:fill="D9D9D9"/>
            <w:vAlign w:val="center"/>
          </w:tcPr>
          <w:p w:rsidR="00FC3352" w:rsidRPr="00FC3352" w:rsidRDefault="00FC3352" w:rsidP="00FC0CDB">
            <w:pPr>
              <w:pStyle w:val="Tablehead"/>
            </w:pPr>
            <w:r w:rsidRPr="00FC3352">
              <w:t xml:space="preserve">STC </w:t>
            </w:r>
            <w:r w:rsidR="00FC0CDB" w:rsidRPr="00FC3352">
              <w:t>r</w:t>
            </w:r>
            <w:r w:rsidRPr="00FC3352">
              <w:t xml:space="preserve">ate per </w:t>
            </w:r>
            <w:r w:rsidR="00FC0CDB" w:rsidRPr="00FC3352">
              <w:t>l</w:t>
            </w:r>
            <w:r w:rsidRPr="00FC3352">
              <w:t>ayer</w:t>
            </w:r>
          </w:p>
        </w:tc>
        <w:tc>
          <w:tcPr>
            <w:tcW w:w="667" w:type="pct"/>
            <w:shd w:val="clear" w:color="auto" w:fill="D9D9D9"/>
            <w:vAlign w:val="center"/>
          </w:tcPr>
          <w:p w:rsidR="00FC3352" w:rsidRPr="00FC3352" w:rsidRDefault="00FC3352" w:rsidP="00FC0CDB">
            <w:pPr>
              <w:pStyle w:val="Tablehead"/>
            </w:pPr>
            <w:r w:rsidRPr="00FC3352">
              <w:t xml:space="preserve">Number of </w:t>
            </w:r>
            <w:r w:rsidR="00FC0CDB" w:rsidRPr="00FC3352">
              <w:t>s</w:t>
            </w:r>
            <w:r w:rsidRPr="00FC3352">
              <w:t>treams</w:t>
            </w:r>
          </w:p>
        </w:tc>
        <w:tc>
          <w:tcPr>
            <w:tcW w:w="795" w:type="pct"/>
            <w:shd w:val="clear" w:color="auto" w:fill="D9D9D9"/>
            <w:vAlign w:val="center"/>
          </w:tcPr>
          <w:p w:rsidR="00FC3352" w:rsidRPr="00FC3352" w:rsidRDefault="00FC3352" w:rsidP="00FC0CDB">
            <w:pPr>
              <w:pStyle w:val="Tablehead"/>
            </w:pPr>
            <w:r w:rsidRPr="00FC3352">
              <w:t xml:space="preserve">Number of </w:t>
            </w:r>
            <w:r w:rsidR="00FC0CDB" w:rsidRPr="00FC3352">
              <w:t>s</w:t>
            </w:r>
            <w:r w:rsidRPr="00FC3352">
              <w:t>ubcarriers</w:t>
            </w:r>
          </w:p>
        </w:tc>
        <w:tc>
          <w:tcPr>
            <w:tcW w:w="625" w:type="pct"/>
            <w:shd w:val="clear" w:color="auto" w:fill="D9D9D9"/>
            <w:vAlign w:val="center"/>
          </w:tcPr>
          <w:p w:rsidR="00FC3352" w:rsidRPr="00FC3352" w:rsidRDefault="00FC3352" w:rsidP="00FC0CDB">
            <w:pPr>
              <w:pStyle w:val="Tablehead"/>
            </w:pPr>
            <w:r w:rsidRPr="00FC3352">
              <w:t xml:space="preserve">Number of </w:t>
            </w:r>
            <w:r w:rsidR="00FC0CDB" w:rsidRPr="00FC3352">
              <w:t>l</w:t>
            </w:r>
            <w:r w:rsidRPr="00FC3352">
              <w:t>ayers</w:t>
            </w:r>
          </w:p>
        </w:tc>
      </w:tr>
      <w:tr w:rsidR="00FC3352" w:rsidRPr="00FC3352" w:rsidTr="001E09D9">
        <w:trPr>
          <w:jc w:val="center"/>
        </w:trPr>
        <w:tc>
          <w:tcPr>
            <w:tcW w:w="1254" w:type="pct"/>
            <w:vMerge w:val="restart"/>
            <w:vAlign w:val="center"/>
          </w:tcPr>
          <w:p w:rsidR="00FC3352" w:rsidRPr="00FC3352" w:rsidRDefault="00FC3352" w:rsidP="00FC0CDB">
            <w:pPr>
              <w:pStyle w:val="Tabletext"/>
            </w:pPr>
            <w:r w:rsidRPr="00FC3352">
              <w:t>MIMO Mode 0</w:t>
            </w:r>
          </w:p>
        </w:tc>
        <w:tc>
          <w:tcPr>
            <w:tcW w:w="972" w:type="pct"/>
            <w:vAlign w:val="center"/>
          </w:tcPr>
          <w:p w:rsidR="00FC3352" w:rsidRPr="00FC3352" w:rsidRDefault="00FC3352" w:rsidP="00FC0CDB">
            <w:pPr>
              <w:pStyle w:val="Tabletext"/>
              <w:jc w:val="center"/>
            </w:pPr>
            <w:r w:rsidRPr="00FC3352">
              <w:t>2</w:t>
            </w:r>
          </w:p>
        </w:tc>
        <w:tc>
          <w:tcPr>
            <w:tcW w:w="687" w:type="pct"/>
            <w:vAlign w:val="center"/>
          </w:tcPr>
          <w:p w:rsidR="00FC3352" w:rsidRPr="00FC3352" w:rsidRDefault="00FC3352" w:rsidP="00FC0CDB">
            <w:pPr>
              <w:pStyle w:val="Tabletext"/>
              <w:jc w:val="center"/>
            </w:pPr>
            <w:r w:rsidRPr="00FC3352">
              <w:t>1</w:t>
            </w:r>
          </w:p>
        </w:tc>
        <w:tc>
          <w:tcPr>
            <w:tcW w:w="667" w:type="pct"/>
            <w:vAlign w:val="center"/>
          </w:tcPr>
          <w:p w:rsidR="00FC3352" w:rsidRPr="00FC3352" w:rsidRDefault="00FC3352" w:rsidP="00FC0CDB">
            <w:pPr>
              <w:pStyle w:val="Tabletext"/>
              <w:jc w:val="center"/>
            </w:pPr>
            <w:r w:rsidRPr="00FC3352">
              <w:t>2</w:t>
            </w:r>
          </w:p>
        </w:tc>
        <w:tc>
          <w:tcPr>
            <w:tcW w:w="795" w:type="pct"/>
            <w:vAlign w:val="center"/>
          </w:tcPr>
          <w:p w:rsidR="00FC3352" w:rsidRPr="00FC3352" w:rsidRDefault="00FC3352" w:rsidP="00FC0CDB">
            <w:pPr>
              <w:pStyle w:val="Tabletext"/>
              <w:jc w:val="center"/>
            </w:pPr>
            <w:r w:rsidRPr="00FC3352">
              <w:t>2</w:t>
            </w:r>
          </w:p>
        </w:tc>
        <w:tc>
          <w:tcPr>
            <w:tcW w:w="625" w:type="pct"/>
            <w:vAlign w:val="center"/>
          </w:tcPr>
          <w:p w:rsidR="00FC3352" w:rsidRPr="00FC3352" w:rsidRDefault="00FC3352" w:rsidP="00FC0CDB">
            <w:pPr>
              <w:pStyle w:val="Tabletext"/>
              <w:jc w:val="center"/>
            </w:pPr>
            <w:r w:rsidRPr="00FC3352">
              <w:t>1</w:t>
            </w:r>
          </w:p>
        </w:tc>
      </w:tr>
      <w:tr w:rsidR="00FC3352" w:rsidRPr="00FC3352" w:rsidTr="001E09D9">
        <w:trPr>
          <w:jc w:val="center"/>
        </w:trPr>
        <w:tc>
          <w:tcPr>
            <w:tcW w:w="1254" w:type="pct"/>
            <w:vMerge/>
            <w:vAlign w:val="center"/>
          </w:tcPr>
          <w:p w:rsidR="00FC3352" w:rsidRPr="00FC3352" w:rsidRDefault="00FC3352" w:rsidP="00FC0CDB">
            <w:pPr>
              <w:pStyle w:val="Tabletext"/>
            </w:pPr>
          </w:p>
        </w:tc>
        <w:tc>
          <w:tcPr>
            <w:tcW w:w="972" w:type="pct"/>
            <w:vAlign w:val="center"/>
          </w:tcPr>
          <w:p w:rsidR="00FC3352" w:rsidRPr="00FC3352" w:rsidRDefault="00FC3352" w:rsidP="00FC0CDB">
            <w:pPr>
              <w:pStyle w:val="Tabletext"/>
              <w:jc w:val="center"/>
            </w:pPr>
            <w:r w:rsidRPr="00FC3352">
              <w:t>4</w:t>
            </w:r>
          </w:p>
        </w:tc>
        <w:tc>
          <w:tcPr>
            <w:tcW w:w="687" w:type="pct"/>
            <w:vAlign w:val="center"/>
          </w:tcPr>
          <w:p w:rsidR="00FC3352" w:rsidRPr="00FC3352" w:rsidRDefault="00FC3352" w:rsidP="00FC0CDB">
            <w:pPr>
              <w:pStyle w:val="Tabletext"/>
              <w:jc w:val="center"/>
            </w:pPr>
            <w:r w:rsidRPr="00FC3352">
              <w:t>1</w:t>
            </w:r>
          </w:p>
        </w:tc>
        <w:tc>
          <w:tcPr>
            <w:tcW w:w="667" w:type="pct"/>
            <w:vAlign w:val="center"/>
          </w:tcPr>
          <w:p w:rsidR="00FC3352" w:rsidRPr="00FC3352" w:rsidRDefault="00FC3352" w:rsidP="00FC0CDB">
            <w:pPr>
              <w:pStyle w:val="Tabletext"/>
              <w:jc w:val="center"/>
            </w:pPr>
            <w:r w:rsidRPr="00FC3352">
              <w:t>2</w:t>
            </w:r>
          </w:p>
        </w:tc>
        <w:tc>
          <w:tcPr>
            <w:tcW w:w="795" w:type="pct"/>
            <w:vAlign w:val="center"/>
          </w:tcPr>
          <w:p w:rsidR="00FC3352" w:rsidRPr="00FC3352" w:rsidRDefault="00FC3352" w:rsidP="00FC0CDB">
            <w:pPr>
              <w:pStyle w:val="Tabletext"/>
              <w:jc w:val="center"/>
            </w:pPr>
            <w:r w:rsidRPr="00FC3352">
              <w:t>2</w:t>
            </w:r>
          </w:p>
        </w:tc>
        <w:tc>
          <w:tcPr>
            <w:tcW w:w="625" w:type="pct"/>
            <w:vAlign w:val="center"/>
          </w:tcPr>
          <w:p w:rsidR="00FC3352" w:rsidRPr="00FC3352" w:rsidRDefault="00FC3352" w:rsidP="00FC0CDB">
            <w:pPr>
              <w:pStyle w:val="Tabletext"/>
              <w:jc w:val="center"/>
            </w:pPr>
            <w:r w:rsidRPr="00FC3352">
              <w:t>1</w:t>
            </w:r>
          </w:p>
        </w:tc>
      </w:tr>
      <w:tr w:rsidR="00FC3352" w:rsidRPr="00FC3352" w:rsidTr="001E09D9">
        <w:trPr>
          <w:jc w:val="center"/>
        </w:trPr>
        <w:tc>
          <w:tcPr>
            <w:tcW w:w="1254" w:type="pct"/>
            <w:vMerge/>
            <w:vAlign w:val="center"/>
          </w:tcPr>
          <w:p w:rsidR="00FC3352" w:rsidRPr="00FC3352" w:rsidRDefault="00FC3352" w:rsidP="00FC0CDB">
            <w:pPr>
              <w:pStyle w:val="Tabletext"/>
            </w:pPr>
          </w:p>
        </w:tc>
        <w:tc>
          <w:tcPr>
            <w:tcW w:w="972" w:type="pct"/>
            <w:vAlign w:val="center"/>
          </w:tcPr>
          <w:p w:rsidR="00FC3352" w:rsidRPr="00FC3352" w:rsidRDefault="00FC3352" w:rsidP="00FC0CDB">
            <w:pPr>
              <w:pStyle w:val="Tabletext"/>
              <w:jc w:val="center"/>
            </w:pPr>
            <w:r w:rsidRPr="00FC3352">
              <w:t>8</w:t>
            </w:r>
          </w:p>
        </w:tc>
        <w:tc>
          <w:tcPr>
            <w:tcW w:w="687" w:type="pct"/>
            <w:vAlign w:val="center"/>
          </w:tcPr>
          <w:p w:rsidR="00FC3352" w:rsidRPr="00FC3352" w:rsidRDefault="00FC3352" w:rsidP="00FC0CDB">
            <w:pPr>
              <w:pStyle w:val="Tabletext"/>
              <w:jc w:val="center"/>
            </w:pPr>
            <w:r w:rsidRPr="00FC3352">
              <w:t>1</w:t>
            </w:r>
          </w:p>
        </w:tc>
        <w:tc>
          <w:tcPr>
            <w:tcW w:w="667" w:type="pct"/>
            <w:vAlign w:val="center"/>
          </w:tcPr>
          <w:p w:rsidR="00FC3352" w:rsidRPr="00FC3352" w:rsidRDefault="00FC3352" w:rsidP="00FC0CDB">
            <w:pPr>
              <w:pStyle w:val="Tabletext"/>
              <w:jc w:val="center"/>
            </w:pPr>
            <w:r w:rsidRPr="00FC3352">
              <w:t>2</w:t>
            </w:r>
          </w:p>
        </w:tc>
        <w:tc>
          <w:tcPr>
            <w:tcW w:w="795" w:type="pct"/>
            <w:vAlign w:val="center"/>
          </w:tcPr>
          <w:p w:rsidR="00FC3352" w:rsidRPr="00FC3352" w:rsidRDefault="00FC3352" w:rsidP="00FC0CDB">
            <w:pPr>
              <w:pStyle w:val="Tabletext"/>
              <w:jc w:val="center"/>
            </w:pPr>
            <w:r w:rsidRPr="00FC3352">
              <w:t>2</w:t>
            </w:r>
          </w:p>
        </w:tc>
        <w:tc>
          <w:tcPr>
            <w:tcW w:w="625" w:type="pct"/>
            <w:vAlign w:val="center"/>
          </w:tcPr>
          <w:p w:rsidR="00FC3352" w:rsidRPr="00FC3352" w:rsidRDefault="00FC3352" w:rsidP="00FC0CDB">
            <w:pPr>
              <w:pStyle w:val="Tabletext"/>
              <w:jc w:val="center"/>
            </w:pPr>
            <w:r w:rsidRPr="00FC3352">
              <w:t>1</w:t>
            </w:r>
          </w:p>
        </w:tc>
      </w:tr>
      <w:tr w:rsidR="00FC3352" w:rsidRPr="00FC3352" w:rsidTr="001E09D9">
        <w:trPr>
          <w:jc w:val="center"/>
        </w:trPr>
        <w:tc>
          <w:tcPr>
            <w:tcW w:w="1254" w:type="pct"/>
            <w:vMerge w:val="restart"/>
            <w:vAlign w:val="center"/>
          </w:tcPr>
          <w:p w:rsidR="00FC3352" w:rsidRPr="00B37620" w:rsidRDefault="00FC3352" w:rsidP="00B37620">
            <w:pPr>
              <w:pStyle w:val="Tabletext"/>
              <w:rPr>
                <w:rPrChange w:id="49" w:author="mostyn" w:date="2011-03-29T18:38:00Z">
                  <w:rPr>
                    <w:sz w:val="16"/>
                    <w:szCs w:val="16"/>
                  </w:rPr>
                </w:rPrChange>
              </w:rPr>
            </w:pPr>
            <w:r w:rsidRPr="00B37620">
              <w:rPr>
                <w:rPrChange w:id="50" w:author="mostyn" w:date="2011-03-29T18:38:00Z">
                  <w:rPr>
                    <w:sz w:val="16"/>
                    <w:szCs w:val="16"/>
                  </w:rPr>
                </w:rPrChange>
              </w:rPr>
              <w:t>MIMO Mode 1 and MIMO Mode 2</w:t>
            </w:r>
          </w:p>
        </w:tc>
        <w:tc>
          <w:tcPr>
            <w:tcW w:w="972" w:type="pct"/>
            <w:vAlign w:val="center"/>
          </w:tcPr>
          <w:p w:rsidR="00FC3352" w:rsidRPr="00FC3352" w:rsidRDefault="00FC3352" w:rsidP="00FC0CDB">
            <w:pPr>
              <w:pStyle w:val="Tabletext"/>
              <w:jc w:val="center"/>
            </w:pPr>
            <w:r w:rsidRPr="00FC3352">
              <w:t>2</w:t>
            </w:r>
          </w:p>
        </w:tc>
        <w:tc>
          <w:tcPr>
            <w:tcW w:w="687" w:type="pct"/>
            <w:vAlign w:val="center"/>
          </w:tcPr>
          <w:p w:rsidR="00FC3352" w:rsidRPr="00FC3352" w:rsidRDefault="00FC3352" w:rsidP="00FC0CDB">
            <w:pPr>
              <w:pStyle w:val="Tabletext"/>
              <w:jc w:val="center"/>
            </w:pPr>
            <w:r w:rsidRPr="00FC3352">
              <w:t>1</w:t>
            </w:r>
          </w:p>
        </w:tc>
        <w:tc>
          <w:tcPr>
            <w:tcW w:w="667" w:type="pct"/>
            <w:vAlign w:val="center"/>
          </w:tcPr>
          <w:p w:rsidR="00FC3352" w:rsidRPr="00FC3352" w:rsidRDefault="00FC3352" w:rsidP="00FC0CDB">
            <w:pPr>
              <w:pStyle w:val="Tabletext"/>
              <w:jc w:val="center"/>
            </w:pPr>
            <w:r w:rsidRPr="00FC3352">
              <w:t>1</w:t>
            </w:r>
          </w:p>
        </w:tc>
        <w:tc>
          <w:tcPr>
            <w:tcW w:w="795" w:type="pct"/>
            <w:vAlign w:val="center"/>
          </w:tcPr>
          <w:p w:rsidR="00FC3352" w:rsidRPr="00FC3352" w:rsidRDefault="00FC3352" w:rsidP="00FC0CDB">
            <w:pPr>
              <w:pStyle w:val="Tabletext"/>
              <w:jc w:val="center"/>
            </w:pPr>
            <w:r w:rsidRPr="00FC3352">
              <w:t>1</w:t>
            </w:r>
          </w:p>
        </w:tc>
        <w:tc>
          <w:tcPr>
            <w:tcW w:w="625" w:type="pct"/>
            <w:vAlign w:val="center"/>
          </w:tcPr>
          <w:p w:rsidR="00FC3352" w:rsidRPr="00FC3352" w:rsidRDefault="00FC3352" w:rsidP="00FC0CDB">
            <w:pPr>
              <w:pStyle w:val="Tabletext"/>
              <w:jc w:val="center"/>
            </w:pPr>
            <w:r w:rsidRPr="00FC3352">
              <w:t>1</w:t>
            </w:r>
          </w:p>
        </w:tc>
      </w:tr>
      <w:tr w:rsidR="00FC3352" w:rsidRPr="00FC3352" w:rsidTr="001E09D9">
        <w:trPr>
          <w:jc w:val="center"/>
        </w:trPr>
        <w:tc>
          <w:tcPr>
            <w:tcW w:w="1254" w:type="pct"/>
            <w:vMerge/>
            <w:vAlign w:val="center"/>
          </w:tcPr>
          <w:p w:rsidR="00FC3352" w:rsidRPr="00B37620" w:rsidRDefault="00FC3352" w:rsidP="00B37620">
            <w:pPr>
              <w:pStyle w:val="Tabletext"/>
            </w:pPr>
          </w:p>
        </w:tc>
        <w:tc>
          <w:tcPr>
            <w:tcW w:w="972" w:type="pct"/>
            <w:vAlign w:val="center"/>
          </w:tcPr>
          <w:p w:rsidR="00FC3352" w:rsidRPr="00FC3352" w:rsidRDefault="00FC3352" w:rsidP="00FC0CDB">
            <w:pPr>
              <w:pStyle w:val="Tabletext"/>
              <w:jc w:val="center"/>
            </w:pPr>
            <w:r w:rsidRPr="00FC3352">
              <w:t>2</w:t>
            </w:r>
          </w:p>
        </w:tc>
        <w:tc>
          <w:tcPr>
            <w:tcW w:w="687" w:type="pct"/>
            <w:vAlign w:val="center"/>
          </w:tcPr>
          <w:p w:rsidR="00FC3352" w:rsidRPr="00FC3352" w:rsidRDefault="00FC3352" w:rsidP="00FC0CDB">
            <w:pPr>
              <w:pStyle w:val="Tabletext"/>
              <w:jc w:val="center"/>
            </w:pPr>
            <w:r w:rsidRPr="00FC3352">
              <w:t>2</w:t>
            </w:r>
          </w:p>
        </w:tc>
        <w:tc>
          <w:tcPr>
            <w:tcW w:w="667" w:type="pct"/>
            <w:vAlign w:val="center"/>
          </w:tcPr>
          <w:p w:rsidR="00FC3352" w:rsidRPr="00FC3352" w:rsidRDefault="00FC3352" w:rsidP="00FC0CDB">
            <w:pPr>
              <w:pStyle w:val="Tabletext"/>
              <w:jc w:val="center"/>
            </w:pPr>
            <w:r w:rsidRPr="00FC3352">
              <w:t>2</w:t>
            </w:r>
          </w:p>
        </w:tc>
        <w:tc>
          <w:tcPr>
            <w:tcW w:w="795" w:type="pct"/>
            <w:vAlign w:val="center"/>
          </w:tcPr>
          <w:p w:rsidR="00FC3352" w:rsidRPr="00FC3352" w:rsidRDefault="00FC3352" w:rsidP="00FC0CDB">
            <w:pPr>
              <w:pStyle w:val="Tabletext"/>
              <w:jc w:val="center"/>
            </w:pPr>
            <w:r w:rsidRPr="00FC3352">
              <w:t>1</w:t>
            </w:r>
          </w:p>
        </w:tc>
        <w:tc>
          <w:tcPr>
            <w:tcW w:w="625" w:type="pct"/>
            <w:vAlign w:val="center"/>
          </w:tcPr>
          <w:p w:rsidR="00FC3352" w:rsidRPr="00FC3352" w:rsidRDefault="00FC3352" w:rsidP="00FC0CDB">
            <w:pPr>
              <w:pStyle w:val="Tabletext"/>
              <w:jc w:val="center"/>
            </w:pPr>
            <w:r w:rsidRPr="00FC3352">
              <w:t>1</w:t>
            </w:r>
          </w:p>
        </w:tc>
      </w:tr>
      <w:tr w:rsidR="00FC3352" w:rsidRPr="00FC3352" w:rsidTr="001E09D9">
        <w:trPr>
          <w:jc w:val="center"/>
        </w:trPr>
        <w:tc>
          <w:tcPr>
            <w:tcW w:w="1254" w:type="pct"/>
            <w:vMerge/>
            <w:vAlign w:val="center"/>
          </w:tcPr>
          <w:p w:rsidR="00FC3352" w:rsidRPr="00B37620" w:rsidRDefault="00FC3352" w:rsidP="00B37620">
            <w:pPr>
              <w:pStyle w:val="Tabletext"/>
            </w:pPr>
          </w:p>
        </w:tc>
        <w:tc>
          <w:tcPr>
            <w:tcW w:w="972" w:type="pct"/>
            <w:vAlign w:val="center"/>
          </w:tcPr>
          <w:p w:rsidR="00FC3352" w:rsidRPr="00FC3352" w:rsidRDefault="00FC3352" w:rsidP="00FC0CDB">
            <w:pPr>
              <w:pStyle w:val="Tabletext"/>
              <w:jc w:val="center"/>
            </w:pPr>
            <w:r w:rsidRPr="00FC3352">
              <w:t>4</w:t>
            </w:r>
          </w:p>
        </w:tc>
        <w:tc>
          <w:tcPr>
            <w:tcW w:w="687" w:type="pct"/>
            <w:vAlign w:val="center"/>
          </w:tcPr>
          <w:p w:rsidR="00FC3352" w:rsidRPr="00FC3352" w:rsidRDefault="00FC3352" w:rsidP="00FC0CDB">
            <w:pPr>
              <w:pStyle w:val="Tabletext"/>
              <w:jc w:val="center"/>
            </w:pPr>
            <w:r w:rsidRPr="00FC3352">
              <w:t>1</w:t>
            </w:r>
          </w:p>
        </w:tc>
        <w:tc>
          <w:tcPr>
            <w:tcW w:w="667" w:type="pct"/>
            <w:vAlign w:val="center"/>
          </w:tcPr>
          <w:p w:rsidR="00FC3352" w:rsidRPr="00FC3352" w:rsidRDefault="00FC3352" w:rsidP="00FC0CDB">
            <w:pPr>
              <w:pStyle w:val="Tabletext"/>
              <w:jc w:val="center"/>
            </w:pPr>
            <w:r w:rsidRPr="00FC3352">
              <w:t>1</w:t>
            </w:r>
          </w:p>
        </w:tc>
        <w:tc>
          <w:tcPr>
            <w:tcW w:w="795" w:type="pct"/>
            <w:vAlign w:val="center"/>
          </w:tcPr>
          <w:p w:rsidR="00FC3352" w:rsidRPr="00FC3352" w:rsidRDefault="00FC3352" w:rsidP="00FC0CDB">
            <w:pPr>
              <w:pStyle w:val="Tabletext"/>
              <w:jc w:val="center"/>
            </w:pPr>
            <w:r w:rsidRPr="00FC3352">
              <w:t>1</w:t>
            </w:r>
          </w:p>
        </w:tc>
        <w:tc>
          <w:tcPr>
            <w:tcW w:w="625" w:type="pct"/>
            <w:vAlign w:val="center"/>
          </w:tcPr>
          <w:p w:rsidR="00FC3352" w:rsidRPr="00FC3352" w:rsidRDefault="00FC3352" w:rsidP="00FC0CDB">
            <w:pPr>
              <w:pStyle w:val="Tabletext"/>
              <w:jc w:val="center"/>
            </w:pPr>
            <w:r w:rsidRPr="00FC3352">
              <w:t>1</w:t>
            </w:r>
          </w:p>
        </w:tc>
      </w:tr>
      <w:tr w:rsidR="00FC3352" w:rsidRPr="00FC3352" w:rsidTr="001E09D9">
        <w:trPr>
          <w:jc w:val="center"/>
        </w:trPr>
        <w:tc>
          <w:tcPr>
            <w:tcW w:w="1254" w:type="pct"/>
            <w:vMerge/>
            <w:vAlign w:val="center"/>
          </w:tcPr>
          <w:p w:rsidR="00FC3352" w:rsidRPr="00B37620" w:rsidRDefault="00FC3352" w:rsidP="00B37620">
            <w:pPr>
              <w:pStyle w:val="Tabletext"/>
            </w:pPr>
          </w:p>
        </w:tc>
        <w:tc>
          <w:tcPr>
            <w:tcW w:w="972" w:type="pct"/>
            <w:vAlign w:val="center"/>
          </w:tcPr>
          <w:p w:rsidR="00FC3352" w:rsidRPr="00FC3352" w:rsidRDefault="00FC3352" w:rsidP="00FC0CDB">
            <w:pPr>
              <w:pStyle w:val="Tabletext"/>
              <w:jc w:val="center"/>
            </w:pPr>
            <w:r w:rsidRPr="00FC3352">
              <w:t>4</w:t>
            </w:r>
          </w:p>
        </w:tc>
        <w:tc>
          <w:tcPr>
            <w:tcW w:w="687" w:type="pct"/>
            <w:vAlign w:val="center"/>
          </w:tcPr>
          <w:p w:rsidR="00FC3352" w:rsidRPr="00FC3352" w:rsidRDefault="00FC3352" w:rsidP="00FC0CDB">
            <w:pPr>
              <w:pStyle w:val="Tabletext"/>
              <w:jc w:val="center"/>
            </w:pPr>
            <w:r w:rsidRPr="00FC3352">
              <w:t>2</w:t>
            </w:r>
          </w:p>
        </w:tc>
        <w:tc>
          <w:tcPr>
            <w:tcW w:w="667" w:type="pct"/>
            <w:vAlign w:val="center"/>
          </w:tcPr>
          <w:p w:rsidR="00FC3352" w:rsidRPr="00FC3352" w:rsidRDefault="00FC3352" w:rsidP="00FC0CDB">
            <w:pPr>
              <w:pStyle w:val="Tabletext"/>
              <w:jc w:val="center"/>
            </w:pPr>
            <w:r w:rsidRPr="00FC3352">
              <w:t>2</w:t>
            </w:r>
          </w:p>
        </w:tc>
        <w:tc>
          <w:tcPr>
            <w:tcW w:w="795" w:type="pct"/>
            <w:vAlign w:val="center"/>
          </w:tcPr>
          <w:p w:rsidR="00FC3352" w:rsidRPr="00FC3352" w:rsidRDefault="00FC3352" w:rsidP="00FC0CDB">
            <w:pPr>
              <w:pStyle w:val="Tabletext"/>
              <w:jc w:val="center"/>
            </w:pPr>
            <w:r w:rsidRPr="00FC3352">
              <w:t>1</w:t>
            </w:r>
          </w:p>
        </w:tc>
        <w:tc>
          <w:tcPr>
            <w:tcW w:w="625" w:type="pct"/>
            <w:vAlign w:val="center"/>
          </w:tcPr>
          <w:p w:rsidR="00FC3352" w:rsidRPr="00FC3352" w:rsidRDefault="00FC3352" w:rsidP="00FC0CDB">
            <w:pPr>
              <w:pStyle w:val="Tabletext"/>
              <w:jc w:val="center"/>
            </w:pPr>
            <w:r w:rsidRPr="00FC3352">
              <w:t>1</w:t>
            </w:r>
          </w:p>
        </w:tc>
      </w:tr>
      <w:tr w:rsidR="00FC3352" w:rsidRPr="00FC3352" w:rsidTr="001E09D9">
        <w:trPr>
          <w:jc w:val="center"/>
        </w:trPr>
        <w:tc>
          <w:tcPr>
            <w:tcW w:w="1254" w:type="pct"/>
            <w:vMerge/>
            <w:vAlign w:val="center"/>
          </w:tcPr>
          <w:p w:rsidR="00FC3352" w:rsidRPr="00B37620" w:rsidRDefault="00FC3352" w:rsidP="00B37620">
            <w:pPr>
              <w:pStyle w:val="Tabletext"/>
            </w:pPr>
          </w:p>
        </w:tc>
        <w:tc>
          <w:tcPr>
            <w:tcW w:w="972" w:type="pct"/>
            <w:vAlign w:val="center"/>
          </w:tcPr>
          <w:p w:rsidR="00FC3352" w:rsidRPr="00FC3352" w:rsidRDefault="00FC3352" w:rsidP="00FC0CDB">
            <w:pPr>
              <w:pStyle w:val="Tabletext"/>
              <w:jc w:val="center"/>
            </w:pPr>
            <w:r w:rsidRPr="00FC3352">
              <w:t>4</w:t>
            </w:r>
          </w:p>
        </w:tc>
        <w:tc>
          <w:tcPr>
            <w:tcW w:w="687" w:type="pct"/>
            <w:vAlign w:val="center"/>
          </w:tcPr>
          <w:p w:rsidR="00FC3352" w:rsidRPr="00FC3352" w:rsidRDefault="00FC3352" w:rsidP="00FC0CDB">
            <w:pPr>
              <w:pStyle w:val="Tabletext"/>
              <w:jc w:val="center"/>
            </w:pPr>
            <w:r w:rsidRPr="00FC3352">
              <w:t>3</w:t>
            </w:r>
          </w:p>
        </w:tc>
        <w:tc>
          <w:tcPr>
            <w:tcW w:w="667" w:type="pct"/>
            <w:vAlign w:val="center"/>
          </w:tcPr>
          <w:p w:rsidR="00FC3352" w:rsidRPr="00FC3352" w:rsidRDefault="00FC3352" w:rsidP="00FC0CDB">
            <w:pPr>
              <w:pStyle w:val="Tabletext"/>
              <w:jc w:val="center"/>
            </w:pPr>
            <w:r w:rsidRPr="00FC3352">
              <w:t>3</w:t>
            </w:r>
          </w:p>
        </w:tc>
        <w:tc>
          <w:tcPr>
            <w:tcW w:w="795" w:type="pct"/>
            <w:vAlign w:val="center"/>
          </w:tcPr>
          <w:p w:rsidR="00FC3352" w:rsidRPr="00FC3352" w:rsidRDefault="00FC3352" w:rsidP="00FC0CDB">
            <w:pPr>
              <w:pStyle w:val="Tabletext"/>
              <w:jc w:val="center"/>
            </w:pPr>
            <w:r w:rsidRPr="00FC3352">
              <w:t>1</w:t>
            </w:r>
          </w:p>
        </w:tc>
        <w:tc>
          <w:tcPr>
            <w:tcW w:w="625" w:type="pct"/>
            <w:vAlign w:val="center"/>
          </w:tcPr>
          <w:p w:rsidR="00FC3352" w:rsidRPr="00FC3352" w:rsidRDefault="00FC3352" w:rsidP="00FC0CDB">
            <w:pPr>
              <w:pStyle w:val="Tabletext"/>
              <w:jc w:val="center"/>
            </w:pPr>
            <w:r w:rsidRPr="00FC3352">
              <w:t>1</w:t>
            </w:r>
          </w:p>
        </w:tc>
      </w:tr>
      <w:tr w:rsidR="00FC3352" w:rsidRPr="00FC3352" w:rsidTr="001E09D9">
        <w:trPr>
          <w:jc w:val="center"/>
        </w:trPr>
        <w:tc>
          <w:tcPr>
            <w:tcW w:w="1254" w:type="pct"/>
            <w:vMerge/>
            <w:vAlign w:val="center"/>
          </w:tcPr>
          <w:p w:rsidR="00FC3352" w:rsidRPr="00B37620" w:rsidRDefault="00FC3352" w:rsidP="00B37620">
            <w:pPr>
              <w:pStyle w:val="Tabletext"/>
            </w:pPr>
          </w:p>
        </w:tc>
        <w:tc>
          <w:tcPr>
            <w:tcW w:w="972" w:type="pct"/>
            <w:vAlign w:val="center"/>
          </w:tcPr>
          <w:p w:rsidR="00FC3352" w:rsidRPr="00FC3352" w:rsidRDefault="00FC3352" w:rsidP="00FC0CDB">
            <w:pPr>
              <w:pStyle w:val="Tabletext"/>
              <w:jc w:val="center"/>
            </w:pPr>
            <w:r w:rsidRPr="00FC3352">
              <w:t>4</w:t>
            </w:r>
          </w:p>
        </w:tc>
        <w:tc>
          <w:tcPr>
            <w:tcW w:w="687" w:type="pct"/>
            <w:vAlign w:val="center"/>
          </w:tcPr>
          <w:p w:rsidR="00FC3352" w:rsidRPr="00FC3352" w:rsidRDefault="00FC3352" w:rsidP="00FC0CDB">
            <w:pPr>
              <w:pStyle w:val="Tabletext"/>
              <w:jc w:val="center"/>
            </w:pPr>
            <w:r w:rsidRPr="00FC3352">
              <w:t>4</w:t>
            </w:r>
          </w:p>
        </w:tc>
        <w:tc>
          <w:tcPr>
            <w:tcW w:w="667" w:type="pct"/>
            <w:vAlign w:val="center"/>
          </w:tcPr>
          <w:p w:rsidR="00FC3352" w:rsidRPr="00FC3352" w:rsidRDefault="00FC3352" w:rsidP="00FC0CDB">
            <w:pPr>
              <w:pStyle w:val="Tabletext"/>
              <w:jc w:val="center"/>
            </w:pPr>
            <w:r w:rsidRPr="00FC3352">
              <w:t>4</w:t>
            </w:r>
          </w:p>
        </w:tc>
        <w:tc>
          <w:tcPr>
            <w:tcW w:w="795" w:type="pct"/>
            <w:vAlign w:val="center"/>
          </w:tcPr>
          <w:p w:rsidR="00FC3352" w:rsidRPr="00FC3352" w:rsidRDefault="00FC3352" w:rsidP="00FC0CDB">
            <w:pPr>
              <w:pStyle w:val="Tabletext"/>
              <w:jc w:val="center"/>
            </w:pPr>
            <w:r w:rsidRPr="00FC3352">
              <w:t>1</w:t>
            </w:r>
          </w:p>
        </w:tc>
        <w:tc>
          <w:tcPr>
            <w:tcW w:w="625" w:type="pct"/>
            <w:vAlign w:val="center"/>
          </w:tcPr>
          <w:p w:rsidR="00FC3352" w:rsidRPr="00FC3352" w:rsidRDefault="00FC3352" w:rsidP="00FC0CDB">
            <w:pPr>
              <w:pStyle w:val="Tabletext"/>
              <w:jc w:val="center"/>
            </w:pPr>
            <w:r w:rsidRPr="00FC3352">
              <w:t>1</w:t>
            </w:r>
          </w:p>
        </w:tc>
      </w:tr>
      <w:tr w:rsidR="00FC3352" w:rsidRPr="00FC3352" w:rsidTr="001E09D9">
        <w:trPr>
          <w:jc w:val="center"/>
        </w:trPr>
        <w:tc>
          <w:tcPr>
            <w:tcW w:w="1254" w:type="pct"/>
            <w:vMerge/>
            <w:vAlign w:val="center"/>
          </w:tcPr>
          <w:p w:rsidR="00FC3352" w:rsidRPr="00B37620" w:rsidRDefault="00FC3352" w:rsidP="00B37620">
            <w:pPr>
              <w:pStyle w:val="Tabletext"/>
            </w:pPr>
          </w:p>
        </w:tc>
        <w:tc>
          <w:tcPr>
            <w:tcW w:w="972" w:type="pct"/>
            <w:vAlign w:val="center"/>
          </w:tcPr>
          <w:p w:rsidR="00FC3352" w:rsidRPr="00FC3352" w:rsidRDefault="00FC3352" w:rsidP="00FC0CDB">
            <w:pPr>
              <w:pStyle w:val="Tabletext"/>
              <w:jc w:val="center"/>
            </w:pPr>
            <w:r w:rsidRPr="00FC3352">
              <w:t>8</w:t>
            </w:r>
          </w:p>
        </w:tc>
        <w:tc>
          <w:tcPr>
            <w:tcW w:w="687" w:type="pct"/>
            <w:vAlign w:val="center"/>
          </w:tcPr>
          <w:p w:rsidR="00FC3352" w:rsidRPr="00FC3352" w:rsidRDefault="00FC3352" w:rsidP="00FC0CDB">
            <w:pPr>
              <w:pStyle w:val="Tabletext"/>
              <w:jc w:val="center"/>
            </w:pPr>
            <w:r w:rsidRPr="00FC3352">
              <w:t>1</w:t>
            </w:r>
          </w:p>
        </w:tc>
        <w:tc>
          <w:tcPr>
            <w:tcW w:w="667" w:type="pct"/>
            <w:vAlign w:val="center"/>
          </w:tcPr>
          <w:p w:rsidR="00FC3352" w:rsidRPr="00FC3352" w:rsidRDefault="00FC3352" w:rsidP="00FC0CDB">
            <w:pPr>
              <w:pStyle w:val="Tabletext"/>
              <w:jc w:val="center"/>
            </w:pPr>
            <w:r w:rsidRPr="00FC3352">
              <w:t>1</w:t>
            </w:r>
          </w:p>
        </w:tc>
        <w:tc>
          <w:tcPr>
            <w:tcW w:w="795" w:type="pct"/>
            <w:vAlign w:val="center"/>
          </w:tcPr>
          <w:p w:rsidR="00FC3352" w:rsidRPr="00FC3352" w:rsidRDefault="00FC3352" w:rsidP="00FC0CDB">
            <w:pPr>
              <w:pStyle w:val="Tabletext"/>
              <w:jc w:val="center"/>
            </w:pPr>
            <w:r w:rsidRPr="00FC3352">
              <w:t>1</w:t>
            </w:r>
          </w:p>
        </w:tc>
        <w:tc>
          <w:tcPr>
            <w:tcW w:w="625" w:type="pct"/>
            <w:vAlign w:val="center"/>
          </w:tcPr>
          <w:p w:rsidR="00FC3352" w:rsidRPr="00FC3352" w:rsidRDefault="00FC3352" w:rsidP="00FC0CDB">
            <w:pPr>
              <w:pStyle w:val="Tabletext"/>
              <w:jc w:val="center"/>
            </w:pPr>
            <w:r w:rsidRPr="00FC3352">
              <w:t>1</w:t>
            </w:r>
          </w:p>
        </w:tc>
      </w:tr>
      <w:tr w:rsidR="00FC3352" w:rsidRPr="00FC3352" w:rsidTr="001E09D9">
        <w:trPr>
          <w:jc w:val="center"/>
        </w:trPr>
        <w:tc>
          <w:tcPr>
            <w:tcW w:w="1254" w:type="pct"/>
            <w:vMerge/>
            <w:vAlign w:val="center"/>
          </w:tcPr>
          <w:p w:rsidR="00FC3352" w:rsidRPr="00B37620" w:rsidRDefault="00FC3352" w:rsidP="00B37620">
            <w:pPr>
              <w:pStyle w:val="Tabletext"/>
            </w:pPr>
          </w:p>
        </w:tc>
        <w:tc>
          <w:tcPr>
            <w:tcW w:w="972" w:type="pct"/>
            <w:vAlign w:val="center"/>
          </w:tcPr>
          <w:p w:rsidR="00FC3352" w:rsidRPr="00FC3352" w:rsidRDefault="00FC3352" w:rsidP="00FC0CDB">
            <w:pPr>
              <w:pStyle w:val="Tabletext"/>
              <w:jc w:val="center"/>
            </w:pPr>
            <w:r w:rsidRPr="00FC3352">
              <w:t>8</w:t>
            </w:r>
          </w:p>
        </w:tc>
        <w:tc>
          <w:tcPr>
            <w:tcW w:w="687" w:type="pct"/>
            <w:vAlign w:val="center"/>
          </w:tcPr>
          <w:p w:rsidR="00FC3352" w:rsidRPr="00FC3352" w:rsidRDefault="00FC3352" w:rsidP="00FC0CDB">
            <w:pPr>
              <w:pStyle w:val="Tabletext"/>
              <w:jc w:val="center"/>
            </w:pPr>
            <w:r w:rsidRPr="00FC3352">
              <w:t>2</w:t>
            </w:r>
          </w:p>
        </w:tc>
        <w:tc>
          <w:tcPr>
            <w:tcW w:w="667" w:type="pct"/>
            <w:vAlign w:val="center"/>
          </w:tcPr>
          <w:p w:rsidR="00FC3352" w:rsidRPr="00FC3352" w:rsidRDefault="00FC3352" w:rsidP="00FC0CDB">
            <w:pPr>
              <w:pStyle w:val="Tabletext"/>
              <w:jc w:val="center"/>
            </w:pPr>
            <w:r w:rsidRPr="00FC3352">
              <w:t>2</w:t>
            </w:r>
          </w:p>
        </w:tc>
        <w:tc>
          <w:tcPr>
            <w:tcW w:w="795" w:type="pct"/>
            <w:vAlign w:val="center"/>
          </w:tcPr>
          <w:p w:rsidR="00FC3352" w:rsidRPr="00FC3352" w:rsidRDefault="00FC3352" w:rsidP="00FC0CDB">
            <w:pPr>
              <w:pStyle w:val="Tabletext"/>
              <w:jc w:val="center"/>
            </w:pPr>
            <w:r w:rsidRPr="00FC3352">
              <w:t>1</w:t>
            </w:r>
          </w:p>
        </w:tc>
        <w:tc>
          <w:tcPr>
            <w:tcW w:w="625" w:type="pct"/>
            <w:vAlign w:val="center"/>
          </w:tcPr>
          <w:p w:rsidR="00FC3352" w:rsidRPr="00FC3352" w:rsidRDefault="00FC3352" w:rsidP="00FC0CDB">
            <w:pPr>
              <w:pStyle w:val="Tabletext"/>
              <w:jc w:val="center"/>
            </w:pPr>
            <w:r w:rsidRPr="00FC3352">
              <w:t>1</w:t>
            </w:r>
          </w:p>
        </w:tc>
      </w:tr>
      <w:tr w:rsidR="00FC3352" w:rsidRPr="00FC3352" w:rsidTr="001E09D9">
        <w:trPr>
          <w:jc w:val="center"/>
        </w:trPr>
        <w:tc>
          <w:tcPr>
            <w:tcW w:w="1254" w:type="pct"/>
            <w:vMerge/>
            <w:vAlign w:val="center"/>
          </w:tcPr>
          <w:p w:rsidR="00FC3352" w:rsidRPr="00B37620" w:rsidRDefault="00FC3352" w:rsidP="00B37620">
            <w:pPr>
              <w:pStyle w:val="Tabletext"/>
            </w:pPr>
          </w:p>
        </w:tc>
        <w:tc>
          <w:tcPr>
            <w:tcW w:w="972" w:type="pct"/>
            <w:vAlign w:val="center"/>
          </w:tcPr>
          <w:p w:rsidR="00FC3352" w:rsidRPr="00FC3352" w:rsidRDefault="00FC3352" w:rsidP="00FC0CDB">
            <w:pPr>
              <w:pStyle w:val="Tabletext"/>
              <w:jc w:val="center"/>
            </w:pPr>
            <w:r w:rsidRPr="00FC3352">
              <w:t>8</w:t>
            </w:r>
          </w:p>
        </w:tc>
        <w:tc>
          <w:tcPr>
            <w:tcW w:w="687" w:type="pct"/>
            <w:vAlign w:val="center"/>
          </w:tcPr>
          <w:p w:rsidR="00FC3352" w:rsidRPr="00FC3352" w:rsidRDefault="00FC3352" w:rsidP="00FC0CDB">
            <w:pPr>
              <w:pStyle w:val="Tabletext"/>
              <w:jc w:val="center"/>
            </w:pPr>
            <w:r w:rsidRPr="00FC3352">
              <w:t>3</w:t>
            </w:r>
          </w:p>
        </w:tc>
        <w:tc>
          <w:tcPr>
            <w:tcW w:w="667" w:type="pct"/>
            <w:vAlign w:val="center"/>
          </w:tcPr>
          <w:p w:rsidR="00FC3352" w:rsidRPr="00FC3352" w:rsidRDefault="00FC3352" w:rsidP="00FC0CDB">
            <w:pPr>
              <w:pStyle w:val="Tabletext"/>
              <w:jc w:val="center"/>
            </w:pPr>
            <w:r w:rsidRPr="00FC3352">
              <w:t>3</w:t>
            </w:r>
          </w:p>
        </w:tc>
        <w:tc>
          <w:tcPr>
            <w:tcW w:w="795" w:type="pct"/>
            <w:vAlign w:val="center"/>
          </w:tcPr>
          <w:p w:rsidR="00FC3352" w:rsidRPr="00FC3352" w:rsidRDefault="00FC3352" w:rsidP="00FC0CDB">
            <w:pPr>
              <w:pStyle w:val="Tabletext"/>
              <w:jc w:val="center"/>
            </w:pPr>
            <w:r w:rsidRPr="00FC3352">
              <w:t>1</w:t>
            </w:r>
          </w:p>
        </w:tc>
        <w:tc>
          <w:tcPr>
            <w:tcW w:w="625" w:type="pct"/>
            <w:vAlign w:val="center"/>
          </w:tcPr>
          <w:p w:rsidR="00FC3352" w:rsidRPr="00FC3352" w:rsidRDefault="00FC3352" w:rsidP="00FC0CDB">
            <w:pPr>
              <w:pStyle w:val="Tabletext"/>
              <w:jc w:val="center"/>
            </w:pPr>
            <w:r w:rsidRPr="00FC3352">
              <w:t>1</w:t>
            </w:r>
          </w:p>
        </w:tc>
      </w:tr>
      <w:tr w:rsidR="00FC3352" w:rsidRPr="00FC3352" w:rsidTr="001E09D9">
        <w:trPr>
          <w:jc w:val="center"/>
        </w:trPr>
        <w:tc>
          <w:tcPr>
            <w:tcW w:w="1254" w:type="pct"/>
            <w:vMerge/>
            <w:vAlign w:val="center"/>
          </w:tcPr>
          <w:p w:rsidR="00FC3352" w:rsidRPr="00B37620" w:rsidRDefault="00FC3352" w:rsidP="00B37620">
            <w:pPr>
              <w:pStyle w:val="Tabletext"/>
            </w:pPr>
          </w:p>
        </w:tc>
        <w:tc>
          <w:tcPr>
            <w:tcW w:w="972" w:type="pct"/>
            <w:vAlign w:val="center"/>
          </w:tcPr>
          <w:p w:rsidR="00FC3352" w:rsidRPr="00FC3352" w:rsidRDefault="00FC3352" w:rsidP="00FC0CDB">
            <w:pPr>
              <w:pStyle w:val="Tabletext"/>
              <w:jc w:val="center"/>
            </w:pPr>
            <w:r w:rsidRPr="00FC3352">
              <w:t>8</w:t>
            </w:r>
          </w:p>
        </w:tc>
        <w:tc>
          <w:tcPr>
            <w:tcW w:w="687" w:type="pct"/>
            <w:vAlign w:val="center"/>
          </w:tcPr>
          <w:p w:rsidR="00FC3352" w:rsidRPr="00FC3352" w:rsidRDefault="00FC3352" w:rsidP="00FC0CDB">
            <w:pPr>
              <w:pStyle w:val="Tabletext"/>
              <w:jc w:val="center"/>
            </w:pPr>
            <w:r w:rsidRPr="00FC3352">
              <w:t>4</w:t>
            </w:r>
          </w:p>
        </w:tc>
        <w:tc>
          <w:tcPr>
            <w:tcW w:w="667" w:type="pct"/>
            <w:vAlign w:val="center"/>
          </w:tcPr>
          <w:p w:rsidR="00FC3352" w:rsidRPr="00FC3352" w:rsidRDefault="00FC3352" w:rsidP="00FC0CDB">
            <w:pPr>
              <w:pStyle w:val="Tabletext"/>
              <w:jc w:val="center"/>
            </w:pPr>
            <w:r w:rsidRPr="00FC3352">
              <w:t>4</w:t>
            </w:r>
          </w:p>
        </w:tc>
        <w:tc>
          <w:tcPr>
            <w:tcW w:w="795" w:type="pct"/>
            <w:vAlign w:val="center"/>
          </w:tcPr>
          <w:p w:rsidR="00FC3352" w:rsidRPr="00FC3352" w:rsidRDefault="00FC3352" w:rsidP="00FC0CDB">
            <w:pPr>
              <w:pStyle w:val="Tabletext"/>
              <w:jc w:val="center"/>
            </w:pPr>
            <w:r w:rsidRPr="00FC3352">
              <w:t>1</w:t>
            </w:r>
          </w:p>
        </w:tc>
        <w:tc>
          <w:tcPr>
            <w:tcW w:w="625" w:type="pct"/>
            <w:vAlign w:val="center"/>
          </w:tcPr>
          <w:p w:rsidR="00FC3352" w:rsidRPr="00FC3352" w:rsidRDefault="00FC3352" w:rsidP="00FC0CDB">
            <w:pPr>
              <w:pStyle w:val="Tabletext"/>
              <w:jc w:val="center"/>
            </w:pPr>
            <w:r w:rsidRPr="00FC3352">
              <w:t>1</w:t>
            </w:r>
          </w:p>
        </w:tc>
      </w:tr>
      <w:tr w:rsidR="00FC3352" w:rsidRPr="00FC3352" w:rsidTr="001E09D9">
        <w:trPr>
          <w:jc w:val="center"/>
        </w:trPr>
        <w:tc>
          <w:tcPr>
            <w:tcW w:w="1254" w:type="pct"/>
            <w:vMerge/>
            <w:vAlign w:val="center"/>
          </w:tcPr>
          <w:p w:rsidR="00FC3352" w:rsidRPr="00B37620" w:rsidRDefault="00FC3352" w:rsidP="00B37620">
            <w:pPr>
              <w:pStyle w:val="Tabletext"/>
            </w:pPr>
          </w:p>
        </w:tc>
        <w:tc>
          <w:tcPr>
            <w:tcW w:w="972" w:type="pct"/>
            <w:vAlign w:val="center"/>
          </w:tcPr>
          <w:p w:rsidR="00FC3352" w:rsidRPr="00FC3352" w:rsidRDefault="00FC3352" w:rsidP="00FC0CDB">
            <w:pPr>
              <w:pStyle w:val="Tabletext"/>
              <w:jc w:val="center"/>
            </w:pPr>
            <w:r w:rsidRPr="00FC3352">
              <w:t>8</w:t>
            </w:r>
          </w:p>
        </w:tc>
        <w:tc>
          <w:tcPr>
            <w:tcW w:w="687" w:type="pct"/>
            <w:vAlign w:val="center"/>
          </w:tcPr>
          <w:p w:rsidR="00FC3352" w:rsidRPr="00FC3352" w:rsidRDefault="00FC3352" w:rsidP="00FC0CDB">
            <w:pPr>
              <w:pStyle w:val="Tabletext"/>
              <w:jc w:val="center"/>
            </w:pPr>
            <w:r w:rsidRPr="00FC3352">
              <w:t>5</w:t>
            </w:r>
          </w:p>
        </w:tc>
        <w:tc>
          <w:tcPr>
            <w:tcW w:w="667" w:type="pct"/>
            <w:vAlign w:val="center"/>
          </w:tcPr>
          <w:p w:rsidR="00FC3352" w:rsidRPr="00FC3352" w:rsidRDefault="00FC3352" w:rsidP="00FC0CDB">
            <w:pPr>
              <w:pStyle w:val="Tabletext"/>
              <w:jc w:val="center"/>
            </w:pPr>
            <w:r w:rsidRPr="00FC3352">
              <w:t>5</w:t>
            </w:r>
          </w:p>
        </w:tc>
        <w:tc>
          <w:tcPr>
            <w:tcW w:w="795" w:type="pct"/>
            <w:vAlign w:val="center"/>
          </w:tcPr>
          <w:p w:rsidR="00FC3352" w:rsidRPr="00FC3352" w:rsidRDefault="00FC3352" w:rsidP="00FC0CDB">
            <w:pPr>
              <w:pStyle w:val="Tabletext"/>
              <w:jc w:val="center"/>
            </w:pPr>
            <w:r w:rsidRPr="00FC3352">
              <w:t>1</w:t>
            </w:r>
          </w:p>
        </w:tc>
        <w:tc>
          <w:tcPr>
            <w:tcW w:w="625" w:type="pct"/>
            <w:vAlign w:val="center"/>
          </w:tcPr>
          <w:p w:rsidR="00FC3352" w:rsidRPr="00FC3352" w:rsidRDefault="00FC3352" w:rsidP="00FC0CDB">
            <w:pPr>
              <w:pStyle w:val="Tabletext"/>
              <w:jc w:val="center"/>
            </w:pPr>
            <w:r w:rsidRPr="00FC3352">
              <w:t>1</w:t>
            </w:r>
          </w:p>
        </w:tc>
      </w:tr>
      <w:tr w:rsidR="00FC3352" w:rsidRPr="00FC3352" w:rsidTr="001E09D9">
        <w:trPr>
          <w:jc w:val="center"/>
        </w:trPr>
        <w:tc>
          <w:tcPr>
            <w:tcW w:w="1254" w:type="pct"/>
            <w:vMerge/>
            <w:vAlign w:val="center"/>
          </w:tcPr>
          <w:p w:rsidR="00FC3352" w:rsidRPr="00B37620" w:rsidRDefault="00FC3352" w:rsidP="00B37620">
            <w:pPr>
              <w:pStyle w:val="Tabletext"/>
            </w:pPr>
          </w:p>
        </w:tc>
        <w:tc>
          <w:tcPr>
            <w:tcW w:w="972" w:type="pct"/>
            <w:vAlign w:val="center"/>
          </w:tcPr>
          <w:p w:rsidR="00FC3352" w:rsidRPr="00FC3352" w:rsidRDefault="00FC3352" w:rsidP="00FC0CDB">
            <w:pPr>
              <w:pStyle w:val="Tabletext"/>
              <w:jc w:val="center"/>
            </w:pPr>
            <w:r w:rsidRPr="00FC3352">
              <w:t>8</w:t>
            </w:r>
          </w:p>
        </w:tc>
        <w:tc>
          <w:tcPr>
            <w:tcW w:w="687" w:type="pct"/>
            <w:vAlign w:val="center"/>
          </w:tcPr>
          <w:p w:rsidR="00FC3352" w:rsidRPr="00FC3352" w:rsidRDefault="00FC3352" w:rsidP="00FC0CDB">
            <w:pPr>
              <w:pStyle w:val="Tabletext"/>
              <w:jc w:val="center"/>
            </w:pPr>
            <w:r w:rsidRPr="00FC3352">
              <w:t>6</w:t>
            </w:r>
          </w:p>
        </w:tc>
        <w:tc>
          <w:tcPr>
            <w:tcW w:w="667" w:type="pct"/>
            <w:vAlign w:val="center"/>
          </w:tcPr>
          <w:p w:rsidR="00FC3352" w:rsidRPr="00FC3352" w:rsidRDefault="00FC3352" w:rsidP="00FC0CDB">
            <w:pPr>
              <w:pStyle w:val="Tabletext"/>
              <w:jc w:val="center"/>
            </w:pPr>
            <w:r w:rsidRPr="00FC3352">
              <w:t>6</w:t>
            </w:r>
          </w:p>
        </w:tc>
        <w:tc>
          <w:tcPr>
            <w:tcW w:w="795" w:type="pct"/>
            <w:vAlign w:val="center"/>
          </w:tcPr>
          <w:p w:rsidR="00FC3352" w:rsidRPr="00FC3352" w:rsidRDefault="00FC3352" w:rsidP="00FC0CDB">
            <w:pPr>
              <w:pStyle w:val="Tabletext"/>
              <w:jc w:val="center"/>
            </w:pPr>
            <w:r w:rsidRPr="00FC3352">
              <w:t>1</w:t>
            </w:r>
          </w:p>
        </w:tc>
        <w:tc>
          <w:tcPr>
            <w:tcW w:w="625" w:type="pct"/>
            <w:vAlign w:val="center"/>
          </w:tcPr>
          <w:p w:rsidR="00FC3352" w:rsidRPr="00FC3352" w:rsidRDefault="00FC3352" w:rsidP="00FC0CDB">
            <w:pPr>
              <w:pStyle w:val="Tabletext"/>
              <w:jc w:val="center"/>
            </w:pPr>
            <w:r w:rsidRPr="00FC3352">
              <w:t>1</w:t>
            </w:r>
          </w:p>
        </w:tc>
      </w:tr>
      <w:tr w:rsidR="00FC3352" w:rsidRPr="00FC3352" w:rsidTr="001E09D9">
        <w:trPr>
          <w:jc w:val="center"/>
        </w:trPr>
        <w:tc>
          <w:tcPr>
            <w:tcW w:w="1254" w:type="pct"/>
            <w:vMerge/>
            <w:vAlign w:val="center"/>
          </w:tcPr>
          <w:p w:rsidR="00FC3352" w:rsidRPr="00B37620" w:rsidRDefault="00FC3352" w:rsidP="00B37620">
            <w:pPr>
              <w:pStyle w:val="Tabletext"/>
            </w:pPr>
          </w:p>
        </w:tc>
        <w:tc>
          <w:tcPr>
            <w:tcW w:w="972" w:type="pct"/>
            <w:vAlign w:val="center"/>
          </w:tcPr>
          <w:p w:rsidR="00FC3352" w:rsidRPr="00FC3352" w:rsidRDefault="00FC3352" w:rsidP="00FC0CDB">
            <w:pPr>
              <w:pStyle w:val="Tabletext"/>
              <w:jc w:val="center"/>
            </w:pPr>
            <w:r w:rsidRPr="00FC3352">
              <w:t>8</w:t>
            </w:r>
          </w:p>
        </w:tc>
        <w:tc>
          <w:tcPr>
            <w:tcW w:w="687" w:type="pct"/>
            <w:vAlign w:val="center"/>
          </w:tcPr>
          <w:p w:rsidR="00FC3352" w:rsidRPr="00FC3352" w:rsidRDefault="00FC3352" w:rsidP="00FC0CDB">
            <w:pPr>
              <w:pStyle w:val="Tabletext"/>
              <w:jc w:val="center"/>
            </w:pPr>
            <w:r w:rsidRPr="00FC3352">
              <w:t>7</w:t>
            </w:r>
          </w:p>
        </w:tc>
        <w:tc>
          <w:tcPr>
            <w:tcW w:w="667" w:type="pct"/>
            <w:vAlign w:val="center"/>
          </w:tcPr>
          <w:p w:rsidR="00FC3352" w:rsidRPr="00FC3352" w:rsidRDefault="00FC3352" w:rsidP="00FC0CDB">
            <w:pPr>
              <w:pStyle w:val="Tabletext"/>
              <w:jc w:val="center"/>
            </w:pPr>
            <w:r w:rsidRPr="00FC3352">
              <w:t>7</w:t>
            </w:r>
          </w:p>
        </w:tc>
        <w:tc>
          <w:tcPr>
            <w:tcW w:w="795" w:type="pct"/>
            <w:vAlign w:val="center"/>
          </w:tcPr>
          <w:p w:rsidR="00FC3352" w:rsidRPr="00FC3352" w:rsidRDefault="00FC3352" w:rsidP="00FC0CDB">
            <w:pPr>
              <w:pStyle w:val="Tabletext"/>
              <w:jc w:val="center"/>
            </w:pPr>
            <w:r w:rsidRPr="00FC3352">
              <w:t>1</w:t>
            </w:r>
          </w:p>
        </w:tc>
        <w:tc>
          <w:tcPr>
            <w:tcW w:w="625" w:type="pct"/>
            <w:vAlign w:val="center"/>
          </w:tcPr>
          <w:p w:rsidR="00FC3352" w:rsidRPr="00FC3352" w:rsidRDefault="00FC3352" w:rsidP="00FC0CDB">
            <w:pPr>
              <w:pStyle w:val="Tabletext"/>
              <w:jc w:val="center"/>
            </w:pPr>
            <w:r w:rsidRPr="00FC3352">
              <w:t>1</w:t>
            </w:r>
          </w:p>
        </w:tc>
      </w:tr>
      <w:tr w:rsidR="00FC3352" w:rsidRPr="00FC3352" w:rsidTr="001E09D9">
        <w:trPr>
          <w:jc w:val="center"/>
        </w:trPr>
        <w:tc>
          <w:tcPr>
            <w:tcW w:w="1254" w:type="pct"/>
            <w:vMerge/>
            <w:vAlign w:val="center"/>
          </w:tcPr>
          <w:p w:rsidR="00FC3352" w:rsidRPr="00B37620" w:rsidRDefault="00FC3352" w:rsidP="00B37620">
            <w:pPr>
              <w:pStyle w:val="Tabletext"/>
            </w:pPr>
          </w:p>
        </w:tc>
        <w:tc>
          <w:tcPr>
            <w:tcW w:w="972" w:type="pct"/>
            <w:vAlign w:val="center"/>
          </w:tcPr>
          <w:p w:rsidR="00FC3352" w:rsidRPr="00FC3352" w:rsidRDefault="00FC3352" w:rsidP="00FC0CDB">
            <w:pPr>
              <w:pStyle w:val="Tabletext"/>
              <w:jc w:val="center"/>
            </w:pPr>
            <w:r w:rsidRPr="00FC3352">
              <w:t>8</w:t>
            </w:r>
          </w:p>
        </w:tc>
        <w:tc>
          <w:tcPr>
            <w:tcW w:w="687" w:type="pct"/>
            <w:vAlign w:val="center"/>
          </w:tcPr>
          <w:p w:rsidR="00FC3352" w:rsidRPr="00FC3352" w:rsidRDefault="00FC3352" w:rsidP="00FC0CDB">
            <w:pPr>
              <w:pStyle w:val="Tabletext"/>
              <w:jc w:val="center"/>
            </w:pPr>
            <w:r w:rsidRPr="00FC3352">
              <w:t>8</w:t>
            </w:r>
          </w:p>
        </w:tc>
        <w:tc>
          <w:tcPr>
            <w:tcW w:w="667" w:type="pct"/>
            <w:vAlign w:val="center"/>
          </w:tcPr>
          <w:p w:rsidR="00FC3352" w:rsidRPr="00FC3352" w:rsidRDefault="00FC3352" w:rsidP="00FC0CDB">
            <w:pPr>
              <w:pStyle w:val="Tabletext"/>
              <w:jc w:val="center"/>
            </w:pPr>
            <w:r w:rsidRPr="00FC3352">
              <w:t>8</w:t>
            </w:r>
          </w:p>
        </w:tc>
        <w:tc>
          <w:tcPr>
            <w:tcW w:w="795" w:type="pct"/>
            <w:vAlign w:val="center"/>
          </w:tcPr>
          <w:p w:rsidR="00FC3352" w:rsidRPr="00FC3352" w:rsidRDefault="00FC3352" w:rsidP="00FC0CDB">
            <w:pPr>
              <w:pStyle w:val="Tabletext"/>
              <w:jc w:val="center"/>
            </w:pPr>
            <w:r w:rsidRPr="00FC3352">
              <w:t>1</w:t>
            </w:r>
          </w:p>
        </w:tc>
        <w:tc>
          <w:tcPr>
            <w:tcW w:w="625" w:type="pct"/>
            <w:vAlign w:val="center"/>
          </w:tcPr>
          <w:p w:rsidR="00FC3352" w:rsidRPr="00FC3352" w:rsidRDefault="00FC3352" w:rsidP="00FC0CDB">
            <w:pPr>
              <w:pStyle w:val="Tabletext"/>
              <w:jc w:val="center"/>
            </w:pPr>
            <w:r w:rsidRPr="00FC3352">
              <w:t>1</w:t>
            </w:r>
          </w:p>
        </w:tc>
      </w:tr>
      <w:tr w:rsidR="00FC3352" w:rsidRPr="00FC3352" w:rsidTr="001E09D9">
        <w:trPr>
          <w:jc w:val="center"/>
        </w:trPr>
        <w:tc>
          <w:tcPr>
            <w:tcW w:w="1254" w:type="pct"/>
            <w:vMerge w:val="restart"/>
            <w:vAlign w:val="center"/>
          </w:tcPr>
          <w:p w:rsidR="00FC3352" w:rsidRPr="00B37620" w:rsidRDefault="00FC3352" w:rsidP="00B37620">
            <w:pPr>
              <w:pStyle w:val="Tabletext"/>
              <w:rPr>
                <w:rPrChange w:id="51" w:author="mostyn" w:date="2011-03-29T18:38:00Z">
                  <w:rPr>
                    <w:sz w:val="16"/>
                    <w:szCs w:val="16"/>
                  </w:rPr>
                </w:rPrChange>
              </w:rPr>
            </w:pPr>
            <w:r w:rsidRPr="00B37620">
              <w:rPr>
                <w:rPrChange w:id="52" w:author="mostyn" w:date="2011-03-29T18:38:00Z">
                  <w:rPr>
                    <w:sz w:val="16"/>
                    <w:szCs w:val="16"/>
                  </w:rPr>
                </w:rPrChange>
              </w:rPr>
              <w:t>MIMO Mode 3 and MIMO Mode 4</w:t>
            </w:r>
          </w:p>
        </w:tc>
        <w:tc>
          <w:tcPr>
            <w:tcW w:w="972" w:type="pct"/>
            <w:vAlign w:val="center"/>
          </w:tcPr>
          <w:p w:rsidR="00FC3352" w:rsidRPr="00FC3352" w:rsidRDefault="00FC3352" w:rsidP="00FC0CDB">
            <w:pPr>
              <w:pStyle w:val="Tabletext"/>
              <w:jc w:val="center"/>
            </w:pPr>
            <w:r w:rsidRPr="00FC3352">
              <w:t>2</w:t>
            </w:r>
          </w:p>
        </w:tc>
        <w:tc>
          <w:tcPr>
            <w:tcW w:w="687" w:type="pct"/>
            <w:vAlign w:val="center"/>
          </w:tcPr>
          <w:p w:rsidR="00FC3352" w:rsidRPr="00FC3352" w:rsidRDefault="00FC3352" w:rsidP="00FC0CDB">
            <w:pPr>
              <w:pStyle w:val="Tabletext"/>
              <w:jc w:val="center"/>
            </w:pPr>
            <w:r w:rsidRPr="00FC3352">
              <w:t>1</w:t>
            </w:r>
          </w:p>
        </w:tc>
        <w:tc>
          <w:tcPr>
            <w:tcW w:w="667" w:type="pct"/>
            <w:vAlign w:val="center"/>
          </w:tcPr>
          <w:p w:rsidR="00FC3352" w:rsidRPr="00FC3352" w:rsidRDefault="00FC3352" w:rsidP="00FC0CDB">
            <w:pPr>
              <w:pStyle w:val="Tabletext"/>
              <w:jc w:val="center"/>
            </w:pPr>
            <w:r w:rsidRPr="00FC3352">
              <w:t>2</w:t>
            </w:r>
          </w:p>
        </w:tc>
        <w:tc>
          <w:tcPr>
            <w:tcW w:w="795" w:type="pct"/>
            <w:vAlign w:val="center"/>
          </w:tcPr>
          <w:p w:rsidR="00FC3352" w:rsidRPr="00FC3352" w:rsidRDefault="00FC3352" w:rsidP="00FC0CDB">
            <w:pPr>
              <w:pStyle w:val="Tabletext"/>
              <w:jc w:val="center"/>
            </w:pPr>
            <w:r w:rsidRPr="00FC3352">
              <w:t>1</w:t>
            </w:r>
          </w:p>
        </w:tc>
        <w:tc>
          <w:tcPr>
            <w:tcW w:w="625" w:type="pct"/>
            <w:vAlign w:val="center"/>
          </w:tcPr>
          <w:p w:rsidR="00FC3352" w:rsidRPr="00FC3352" w:rsidRDefault="00FC3352" w:rsidP="00FC0CDB">
            <w:pPr>
              <w:pStyle w:val="Tabletext"/>
              <w:jc w:val="center"/>
            </w:pPr>
            <w:r w:rsidRPr="00FC3352">
              <w:t>2</w:t>
            </w:r>
          </w:p>
        </w:tc>
      </w:tr>
      <w:tr w:rsidR="00FC3352" w:rsidRPr="00FC3352" w:rsidTr="001E09D9">
        <w:trPr>
          <w:jc w:val="center"/>
        </w:trPr>
        <w:tc>
          <w:tcPr>
            <w:tcW w:w="1254" w:type="pct"/>
            <w:vMerge/>
            <w:vAlign w:val="center"/>
          </w:tcPr>
          <w:p w:rsidR="00FC3352" w:rsidRPr="00FC3352" w:rsidRDefault="00FC3352" w:rsidP="00FC0CDB">
            <w:pPr>
              <w:pStyle w:val="Tabletext"/>
            </w:pPr>
          </w:p>
        </w:tc>
        <w:tc>
          <w:tcPr>
            <w:tcW w:w="972" w:type="pct"/>
            <w:vAlign w:val="center"/>
          </w:tcPr>
          <w:p w:rsidR="00FC3352" w:rsidRPr="00FC3352" w:rsidRDefault="00FC3352" w:rsidP="00FC0CDB">
            <w:pPr>
              <w:pStyle w:val="Tabletext"/>
              <w:jc w:val="center"/>
            </w:pPr>
            <w:r w:rsidRPr="00FC3352">
              <w:t>4</w:t>
            </w:r>
          </w:p>
        </w:tc>
        <w:tc>
          <w:tcPr>
            <w:tcW w:w="687" w:type="pct"/>
            <w:vAlign w:val="center"/>
          </w:tcPr>
          <w:p w:rsidR="00FC3352" w:rsidRPr="00FC3352" w:rsidRDefault="00FC3352" w:rsidP="00FC0CDB">
            <w:pPr>
              <w:pStyle w:val="Tabletext"/>
              <w:jc w:val="center"/>
            </w:pPr>
            <w:r w:rsidRPr="00FC3352">
              <w:t>1</w:t>
            </w:r>
          </w:p>
        </w:tc>
        <w:tc>
          <w:tcPr>
            <w:tcW w:w="667" w:type="pct"/>
            <w:vAlign w:val="center"/>
          </w:tcPr>
          <w:p w:rsidR="00FC3352" w:rsidRPr="00FC3352" w:rsidRDefault="00FC3352" w:rsidP="00FC0CDB">
            <w:pPr>
              <w:pStyle w:val="Tabletext"/>
              <w:jc w:val="center"/>
            </w:pPr>
            <w:r w:rsidRPr="00FC3352">
              <w:t>2</w:t>
            </w:r>
          </w:p>
        </w:tc>
        <w:tc>
          <w:tcPr>
            <w:tcW w:w="795" w:type="pct"/>
            <w:vAlign w:val="center"/>
          </w:tcPr>
          <w:p w:rsidR="00FC3352" w:rsidRPr="00FC3352" w:rsidRDefault="00FC3352" w:rsidP="00FC0CDB">
            <w:pPr>
              <w:pStyle w:val="Tabletext"/>
              <w:jc w:val="center"/>
            </w:pPr>
            <w:r w:rsidRPr="00FC3352">
              <w:t>1</w:t>
            </w:r>
          </w:p>
        </w:tc>
        <w:tc>
          <w:tcPr>
            <w:tcW w:w="625" w:type="pct"/>
            <w:vAlign w:val="center"/>
          </w:tcPr>
          <w:p w:rsidR="00FC3352" w:rsidRPr="00FC3352" w:rsidRDefault="00FC3352" w:rsidP="00FC0CDB">
            <w:pPr>
              <w:pStyle w:val="Tabletext"/>
              <w:jc w:val="center"/>
            </w:pPr>
            <w:r w:rsidRPr="00FC3352">
              <w:t>2</w:t>
            </w:r>
          </w:p>
        </w:tc>
      </w:tr>
      <w:tr w:rsidR="00FC3352" w:rsidRPr="00FC3352" w:rsidTr="001E09D9">
        <w:trPr>
          <w:jc w:val="center"/>
        </w:trPr>
        <w:tc>
          <w:tcPr>
            <w:tcW w:w="1254" w:type="pct"/>
            <w:vMerge/>
            <w:vAlign w:val="center"/>
          </w:tcPr>
          <w:p w:rsidR="00FC3352" w:rsidRPr="00FC3352" w:rsidRDefault="00FC3352" w:rsidP="00FC0CDB">
            <w:pPr>
              <w:pStyle w:val="Tabletext"/>
            </w:pPr>
          </w:p>
        </w:tc>
        <w:tc>
          <w:tcPr>
            <w:tcW w:w="972" w:type="pct"/>
            <w:vAlign w:val="center"/>
          </w:tcPr>
          <w:p w:rsidR="00FC3352" w:rsidRPr="00FC3352" w:rsidRDefault="00FC3352" w:rsidP="00FC0CDB">
            <w:pPr>
              <w:pStyle w:val="Tabletext"/>
              <w:jc w:val="center"/>
            </w:pPr>
            <w:r w:rsidRPr="00FC3352">
              <w:t>4</w:t>
            </w:r>
          </w:p>
        </w:tc>
        <w:tc>
          <w:tcPr>
            <w:tcW w:w="687" w:type="pct"/>
            <w:vAlign w:val="center"/>
          </w:tcPr>
          <w:p w:rsidR="00FC3352" w:rsidRPr="00FC3352" w:rsidRDefault="00FC3352" w:rsidP="00FC0CDB">
            <w:pPr>
              <w:pStyle w:val="Tabletext"/>
              <w:jc w:val="center"/>
            </w:pPr>
            <w:r w:rsidRPr="00FC3352">
              <w:t>1</w:t>
            </w:r>
          </w:p>
        </w:tc>
        <w:tc>
          <w:tcPr>
            <w:tcW w:w="667" w:type="pct"/>
            <w:vAlign w:val="center"/>
          </w:tcPr>
          <w:p w:rsidR="00FC3352" w:rsidRPr="00FC3352" w:rsidRDefault="00FC3352" w:rsidP="00FC0CDB">
            <w:pPr>
              <w:pStyle w:val="Tabletext"/>
              <w:jc w:val="center"/>
            </w:pPr>
            <w:r w:rsidRPr="00FC3352">
              <w:t>3</w:t>
            </w:r>
          </w:p>
        </w:tc>
        <w:tc>
          <w:tcPr>
            <w:tcW w:w="795" w:type="pct"/>
            <w:vAlign w:val="center"/>
          </w:tcPr>
          <w:p w:rsidR="00FC3352" w:rsidRPr="00FC3352" w:rsidRDefault="00FC3352" w:rsidP="00FC0CDB">
            <w:pPr>
              <w:pStyle w:val="Tabletext"/>
              <w:jc w:val="center"/>
            </w:pPr>
            <w:r w:rsidRPr="00FC3352">
              <w:t>1</w:t>
            </w:r>
          </w:p>
        </w:tc>
        <w:tc>
          <w:tcPr>
            <w:tcW w:w="625" w:type="pct"/>
            <w:vAlign w:val="center"/>
          </w:tcPr>
          <w:p w:rsidR="00FC3352" w:rsidRPr="00FC3352" w:rsidRDefault="00FC3352" w:rsidP="00FC0CDB">
            <w:pPr>
              <w:pStyle w:val="Tabletext"/>
              <w:jc w:val="center"/>
            </w:pPr>
            <w:r w:rsidRPr="00FC3352">
              <w:t>3</w:t>
            </w:r>
          </w:p>
        </w:tc>
      </w:tr>
      <w:tr w:rsidR="00FC3352" w:rsidRPr="00FC3352" w:rsidTr="001E09D9">
        <w:trPr>
          <w:jc w:val="center"/>
        </w:trPr>
        <w:tc>
          <w:tcPr>
            <w:tcW w:w="1254" w:type="pct"/>
            <w:vMerge/>
            <w:vAlign w:val="center"/>
          </w:tcPr>
          <w:p w:rsidR="00FC3352" w:rsidRPr="00FC3352" w:rsidRDefault="00FC3352" w:rsidP="00FC0CDB">
            <w:pPr>
              <w:pStyle w:val="Tabletext"/>
            </w:pPr>
          </w:p>
        </w:tc>
        <w:tc>
          <w:tcPr>
            <w:tcW w:w="972" w:type="pct"/>
            <w:vAlign w:val="center"/>
          </w:tcPr>
          <w:p w:rsidR="00FC3352" w:rsidRPr="00FC3352" w:rsidRDefault="00FC3352" w:rsidP="00FC0CDB">
            <w:pPr>
              <w:pStyle w:val="Tabletext"/>
              <w:jc w:val="center"/>
            </w:pPr>
            <w:r w:rsidRPr="00FC3352">
              <w:t>4</w:t>
            </w:r>
          </w:p>
        </w:tc>
        <w:tc>
          <w:tcPr>
            <w:tcW w:w="687" w:type="pct"/>
            <w:vAlign w:val="center"/>
          </w:tcPr>
          <w:p w:rsidR="00FC3352" w:rsidRPr="00FC3352" w:rsidRDefault="00FC3352" w:rsidP="00FC0CDB">
            <w:pPr>
              <w:pStyle w:val="Tabletext"/>
              <w:jc w:val="center"/>
            </w:pPr>
            <w:r w:rsidRPr="00FC3352">
              <w:t>1</w:t>
            </w:r>
          </w:p>
        </w:tc>
        <w:tc>
          <w:tcPr>
            <w:tcW w:w="667" w:type="pct"/>
            <w:vAlign w:val="center"/>
          </w:tcPr>
          <w:p w:rsidR="00FC3352" w:rsidRPr="00FC3352" w:rsidRDefault="00FC3352" w:rsidP="00FC0CDB">
            <w:pPr>
              <w:pStyle w:val="Tabletext"/>
              <w:jc w:val="center"/>
            </w:pPr>
            <w:r w:rsidRPr="00FC3352">
              <w:t>4</w:t>
            </w:r>
          </w:p>
        </w:tc>
        <w:tc>
          <w:tcPr>
            <w:tcW w:w="795" w:type="pct"/>
            <w:vAlign w:val="center"/>
          </w:tcPr>
          <w:p w:rsidR="00FC3352" w:rsidRPr="00FC3352" w:rsidRDefault="00FC3352" w:rsidP="00FC0CDB">
            <w:pPr>
              <w:pStyle w:val="Tabletext"/>
              <w:jc w:val="center"/>
            </w:pPr>
            <w:r w:rsidRPr="00FC3352">
              <w:t>1</w:t>
            </w:r>
          </w:p>
        </w:tc>
        <w:tc>
          <w:tcPr>
            <w:tcW w:w="625" w:type="pct"/>
            <w:vAlign w:val="center"/>
          </w:tcPr>
          <w:p w:rsidR="00FC3352" w:rsidRPr="00FC3352" w:rsidRDefault="00FC3352" w:rsidP="00FC0CDB">
            <w:pPr>
              <w:pStyle w:val="Tabletext"/>
              <w:jc w:val="center"/>
            </w:pPr>
            <w:r w:rsidRPr="00FC3352">
              <w:t>4</w:t>
            </w:r>
          </w:p>
        </w:tc>
      </w:tr>
      <w:tr w:rsidR="00FC3352" w:rsidRPr="00FC3352" w:rsidTr="001E09D9">
        <w:trPr>
          <w:jc w:val="center"/>
        </w:trPr>
        <w:tc>
          <w:tcPr>
            <w:tcW w:w="1254" w:type="pct"/>
            <w:vMerge/>
            <w:vAlign w:val="center"/>
          </w:tcPr>
          <w:p w:rsidR="00FC3352" w:rsidRPr="00FC3352" w:rsidRDefault="00FC3352" w:rsidP="00FC0CDB">
            <w:pPr>
              <w:pStyle w:val="Tabletext"/>
            </w:pPr>
          </w:p>
        </w:tc>
        <w:tc>
          <w:tcPr>
            <w:tcW w:w="972" w:type="pct"/>
            <w:vAlign w:val="center"/>
          </w:tcPr>
          <w:p w:rsidR="00FC3352" w:rsidRPr="00FC3352" w:rsidRDefault="00FC3352" w:rsidP="00FC0CDB">
            <w:pPr>
              <w:pStyle w:val="Tabletext"/>
              <w:jc w:val="center"/>
            </w:pPr>
            <w:r w:rsidRPr="00FC3352">
              <w:t>8</w:t>
            </w:r>
          </w:p>
        </w:tc>
        <w:tc>
          <w:tcPr>
            <w:tcW w:w="687" w:type="pct"/>
            <w:vAlign w:val="center"/>
          </w:tcPr>
          <w:p w:rsidR="00FC3352" w:rsidRPr="00FC3352" w:rsidRDefault="00FC3352" w:rsidP="00FC0CDB">
            <w:pPr>
              <w:pStyle w:val="Tabletext"/>
              <w:jc w:val="center"/>
            </w:pPr>
            <w:r w:rsidRPr="00FC3352">
              <w:t>1</w:t>
            </w:r>
          </w:p>
        </w:tc>
        <w:tc>
          <w:tcPr>
            <w:tcW w:w="667" w:type="pct"/>
            <w:vAlign w:val="center"/>
          </w:tcPr>
          <w:p w:rsidR="00FC3352" w:rsidRPr="00FC3352" w:rsidRDefault="00FC3352" w:rsidP="00FC0CDB">
            <w:pPr>
              <w:pStyle w:val="Tabletext"/>
              <w:jc w:val="center"/>
            </w:pPr>
            <w:r w:rsidRPr="00FC3352">
              <w:t>2</w:t>
            </w:r>
          </w:p>
        </w:tc>
        <w:tc>
          <w:tcPr>
            <w:tcW w:w="795" w:type="pct"/>
            <w:vAlign w:val="center"/>
          </w:tcPr>
          <w:p w:rsidR="00FC3352" w:rsidRPr="00FC3352" w:rsidRDefault="00FC3352" w:rsidP="00FC0CDB">
            <w:pPr>
              <w:pStyle w:val="Tabletext"/>
              <w:jc w:val="center"/>
            </w:pPr>
            <w:r w:rsidRPr="00FC3352">
              <w:t>1</w:t>
            </w:r>
          </w:p>
        </w:tc>
        <w:tc>
          <w:tcPr>
            <w:tcW w:w="625" w:type="pct"/>
            <w:vAlign w:val="center"/>
          </w:tcPr>
          <w:p w:rsidR="00FC3352" w:rsidRPr="00FC3352" w:rsidRDefault="00FC3352" w:rsidP="00FC0CDB">
            <w:pPr>
              <w:pStyle w:val="Tabletext"/>
              <w:jc w:val="center"/>
            </w:pPr>
            <w:r w:rsidRPr="00FC3352">
              <w:t>2</w:t>
            </w:r>
          </w:p>
        </w:tc>
      </w:tr>
      <w:tr w:rsidR="00FC3352" w:rsidRPr="00FC3352" w:rsidTr="001E09D9">
        <w:trPr>
          <w:jc w:val="center"/>
        </w:trPr>
        <w:tc>
          <w:tcPr>
            <w:tcW w:w="1254" w:type="pct"/>
            <w:vMerge/>
            <w:vAlign w:val="center"/>
          </w:tcPr>
          <w:p w:rsidR="00FC3352" w:rsidRPr="00FC3352" w:rsidRDefault="00FC3352" w:rsidP="00FC0CDB">
            <w:pPr>
              <w:pStyle w:val="Tabletext"/>
            </w:pPr>
          </w:p>
        </w:tc>
        <w:tc>
          <w:tcPr>
            <w:tcW w:w="972" w:type="pct"/>
            <w:vAlign w:val="center"/>
          </w:tcPr>
          <w:p w:rsidR="00FC3352" w:rsidRPr="00FC3352" w:rsidRDefault="00FC3352" w:rsidP="00FC0CDB">
            <w:pPr>
              <w:pStyle w:val="Tabletext"/>
              <w:jc w:val="center"/>
            </w:pPr>
            <w:r w:rsidRPr="00FC3352">
              <w:t>8</w:t>
            </w:r>
          </w:p>
        </w:tc>
        <w:tc>
          <w:tcPr>
            <w:tcW w:w="687" w:type="pct"/>
            <w:vAlign w:val="center"/>
          </w:tcPr>
          <w:p w:rsidR="00FC3352" w:rsidRPr="00FC3352" w:rsidRDefault="00FC3352" w:rsidP="00FC0CDB">
            <w:pPr>
              <w:pStyle w:val="Tabletext"/>
              <w:jc w:val="center"/>
            </w:pPr>
            <w:r w:rsidRPr="00FC3352">
              <w:t>1</w:t>
            </w:r>
          </w:p>
        </w:tc>
        <w:tc>
          <w:tcPr>
            <w:tcW w:w="667" w:type="pct"/>
            <w:vAlign w:val="center"/>
          </w:tcPr>
          <w:p w:rsidR="00FC3352" w:rsidRPr="00FC3352" w:rsidRDefault="00FC3352" w:rsidP="00FC0CDB">
            <w:pPr>
              <w:pStyle w:val="Tabletext"/>
              <w:jc w:val="center"/>
            </w:pPr>
            <w:r w:rsidRPr="00FC3352">
              <w:t>3</w:t>
            </w:r>
          </w:p>
        </w:tc>
        <w:tc>
          <w:tcPr>
            <w:tcW w:w="795" w:type="pct"/>
            <w:vAlign w:val="center"/>
          </w:tcPr>
          <w:p w:rsidR="00FC3352" w:rsidRPr="00FC3352" w:rsidRDefault="00FC3352" w:rsidP="00FC0CDB">
            <w:pPr>
              <w:pStyle w:val="Tabletext"/>
              <w:jc w:val="center"/>
            </w:pPr>
            <w:r w:rsidRPr="00FC3352">
              <w:t>1</w:t>
            </w:r>
          </w:p>
        </w:tc>
        <w:tc>
          <w:tcPr>
            <w:tcW w:w="625" w:type="pct"/>
            <w:vAlign w:val="center"/>
          </w:tcPr>
          <w:p w:rsidR="00FC3352" w:rsidRPr="00FC3352" w:rsidRDefault="00FC3352" w:rsidP="00FC0CDB">
            <w:pPr>
              <w:pStyle w:val="Tabletext"/>
              <w:jc w:val="center"/>
            </w:pPr>
            <w:r w:rsidRPr="00FC3352">
              <w:t>3</w:t>
            </w:r>
          </w:p>
        </w:tc>
      </w:tr>
      <w:tr w:rsidR="00FC3352" w:rsidRPr="00FC3352" w:rsidTr="001E09D9">
        <w:trPr>
          <w:jc w:val="center"/>
        </w:trPr>
        <w:tc>
          <w:tcPr>
            <w:tcW w:w="1254" w:type="pct"/>
            <w:vMerge/>
            <w:vAlign w:val="center"/>
          </w:tcPr>
          <w:p w:rsidR="00FC3352" w:rsidRPr="00FC3352" w:rsidRDefault="00FC3352" w:rsidP="00FC0CDB">
            <w:pPr>
              <w:pStyle w:val="Tabletext"/>
            </w:pPr>
          </w:p>
        </w:tc>
        <w:tc>
          <w:tcPr>
            <w:tcW w:w="972" w:type="pct"/>
            <w:vAlign w:val="center"/>
          </w:tcPr>
          <w:p w:rsidR="00FC3352" w:rsidRPr="00FC3352" w:rsidRDefault="00FC3352" w:rsidP="00FC0CDB">
            <w:pPr>
              <w:pStyle w:val="Tabletext"/>
              <w:jc w:val="center"/>
            </w:pPr>
            <w:r w:rsidRPr="00FC3352">
              <w:t>8</w:t>
            </w:r>
          </w:p>
        </w:tc>
        <w:tc>
          <w:tcPr>
            <w:tcW w:w="687" w:type="pct"/>
            <w:vAlign w:val="center"/>
          </w:tcPr>
          <w:p w:rsidR="00FC3352" w:rsidRPr="00FC3352" w:rsidRDefault="00FC3352" w:rsidP="00FC0CDB">
            <w:pPr>
              <w:pStyle w:val="Tabletext"/>
              <w:jc w:val="center"/>
            </w:pPr>
            <w:r w:rsidRPr="00FC3352">
              <w:t>1</w:t>
            </w:r>
          </w:p>
        </w:tc>
        <w:tc>
          <w:tcPr>
            <w:tcW w:w="667" w:type="pct"/>
            <w:vAlign w:val="center"/>
          </w:tcPr>
          <w:p w:rsidR="00FC3352" w:rsidRPr="00FC3352" w:rsidRDefault="00FC3352" w:rsidP="00FC0CDB">
            <w:pPr>
              <w:pStyle w:val="Tabletext"/>
              <w:jc w:val="center"/>
            </w:pPr>
            <w:r w:rsidRPr="00FC3352">
              <w:t>4</w:t>
            </w:r>
          </w:p>
        </w:tc>
        <w:tc>
          <w:tcPr>
            <w:tcW w:w="795" w:type="pct"/>
            <w:vAlign w:val="center"/>
          </w:tcPr>
          <w:p w:rsidR="00FC3352" w:rsidRPr="00FC3352" w:rsidRDefault="00FC3352" w:rsidP="00FC0CDB">
            <w:pPr>
              <w:pStyle w:val="Tabletext"/>
              <w:jc w:val="center"/>
            </w:pPr>
            <w:r w:rsidRPr="00FC3352">
              <w:t>1</w:t>
            </w:r>
          </w:p>
        </w:tc>
        <w:tc>
          <w:tcPr>
            <w:tcW w:w="625" w:type="pct"/>
            <w:vAlign w:val="center"/>
          </w:tcPr>
          <w:p w:rsidR="00FC3352" w:rsidRPr="00FC3352" w:rsidRDefault="00FC3352" w:rsidP="00FC0CDB">
            <w:pPr>
              <w:pStyle w:val="Tabletext"/>
              <w:jc w:val="center"/>
            </w:pPr>
            <w:r w:rsidRPr="00FC3352">
              <w:t>4</w:t>
            </w:r>
          </w:p>
        </w:tc>
      </w:tr>
      <w:tr w:rsidR="00FC3352" w:rsidRPr="00FC3352" w:rsidTr="001E09D9">
        <w:trPr>
          <w:jc w:val="center"/>
        </w:trPr>
        <w:tc>
          <w:tcPr>
            <w:tcW w:w="1254" w:type="pct"/>
            <w:vMerge w:val="restart"/>
            <w:vAlign w:val="center"/>
          </w:tcPr>
          <w:p w:rsidR="00FC3352" w:rsidRPr="00FC3352" w:rsidRDefault="00FC3352" w:rsidP="00FC0CDB">
            <w:pPr>
              <w:pStyle w:val="Tabletext"/>
            </w:pPr>
            <w:r w:rsidRPr="00FC3352">
              <w:t>MIMO Mode 4</w:t>
            </w:r>
          </w:p>
        </w:tc>
        <w:tc>
          <w:tcPr>
            <w:tcW w:w="972" w:type="pct"/>
            <w:vAlign w:val="center"/>
          </w:tcPr>
          <w:p w:rsidR="00FC3352" w:rsidRPr="00FC3352" w:rsidRDefault="00FC3352" w:rsidP="00FC0CDB">
            <w:pPr>
              <w:pStyle w:val="Tabletext"/>
              <w:jc w:val="center"/>
            </w:pPr>
            <w:r w:rsidRPr="00FC3352">
              <w:t>4</w:t>
            </w:r>
          </w:p>
        </w:tc>
        <w:tc>
          <w:tcPr>
            <w:tcW w:w="687" w:type="pct"/>
            <w:vAlign w:val="center"/>
          </w:tcPr>
          <w:p w:rsidR="00FC3352" w:rsidRPr="00FC3352" w:rsidRDefault="00FC3352" w:rsidP="00FC0CDB">
            <w:pPr>
              <w:pStyle w:val="Tabletext"/>
              <w:jc w:val="center"/>
            </w:pPr>
            <w:r w:rsidRPr="00FC3352">
              <w:t xml:space="preserve">2 and 1 </w:t>
            </w:r>
            <w:r w:rsidRPr="00FC3352">
              <w:rPr>
                <w:rFonts w:eastAsia="Malgun Gothic"/>
                <w:vertAlign w:val="superscript"/>
                <w:lang w:eastAsia="ko-KR"/>
              </w:rPr>
              <w:t>a</w:t>
            </w:r>
          </w:p>
        </w:tc>
        <w:tc>
          <w:tcPr>
            <w:tcW w:w="667" w:type="pct"/>
            <w:vAlign w:val="center"/>
          </w:tcPr>
          <w:p w:rsidR="00FC3352" w:rsidRPr="00FC3352" w:rsidRDefault="00FC3352" w:rsidP="00FC0CDB">
            <w:pPr>
              <w:pStyle w:val="Tabletext"/>
              <w:jc w:val="center"/>
            </w:pPr>
            <w:r w:rsidRPr="00FC3352">
              <w:t>3</w:t>
            </w:r>
          </w:p>
        </w:tc>
        <w:tc>
          <w:tcPr>
            <w:tcW w:w="795" w:type="pct"/>
            <w:vAlign w:val="center"/>
          </w:tcPr>
          <w:p w:rsidR="00FC3352" w:rsidRPr="00FC3352" w:rsidRDefault="00FC3352" w:rsidP="00FC0CDB">
            <w:pPr>
              <w:pStyle w:val="Tabletext"/>
              <w:jc w:val="center"/>
            </w:pPr>
            <w:r w:rsidRPr="00FC3352">
              <w:t>1</w:t>
            </w:r>
          </w:p>
        </w:tc>
        <w:tc>
          <w:tcPr>
            <w:tcW w:w="625" w:type="pct"/>
            <w:vAlign w:val="center"/>
          </w:tcPr>
          <w:p w:rsidR="00FC3352" w:rsidRPr="00FC3352" w:rsidRDefault="00FC3352" w:rsidP="00FC0CDB">
            <w:pPr>
              <w:pStyle w:val="Tabletext"/>
              <w:jc w:val="center"/>
            </w:pPr>
            <w:r w:rsidRPr="00FC3352">
              <w:t>2</w:t>
            </w:r>
          </w:p>
        </w:tc>
      </w:tr>
      <w:tr w:rsidR="00FC3352" w:rsidRPr="00FC3352" w:rsidTr="001E09D9">
        <w:trPr>
          <w:jc w:val="center"/>
        </w:trPr>
        <w:tc>
          <w:tcPr>
            <w:tcW w:w="1254" w:type="pct"/>
            <w:vMerge/>
            <w:vAlign w:val="center"/>
          </w:tcPr>
          <w:p w:rsidR="00FC3352" w:rsidRPr="00FC3352" w:rsidRDefault="00FC3352" w:rsidP="00FC0CDB">
            <w:pPr>
              <w:pStyle w:val="Tabletext"/>
            </w:pPr>
          </w:p>
        </w:tc>
        <w:tc>
          <w:tcPr>
            <w:tcW w:w="972" w:type="pct"/>
            <w:vAlign w:val="center"/>
          </w:tcPr>
          <w:p w:rsidR="00FC3352" w:rsidRPr="00FC3352" w:rsidRDefault="00FC3352" w:rsidP="00FC0CDB">
            <w:pPr>
              <w:pStyle w:val="Tabletext"/>
              <w:jc w:val="center"/>
            </w:pPr>
            <w:r w:rsidRPr="00FC3352">
              <w:t>4</w:t>
            </w:r>
          </w:p>
        </w:tc>
        <w:tc>
          <w:tcPr>
            <w:tcW w:w="687" w:type="pct"/>
            <w:vAlign w:val="center"/>
          </w:tcPr>
          <w:p w:rsidR="00FC3352" w:rsidRPr="00FC3352" w:rsidRDefault="00FC3352" w:rsidP="00FC0CDB">
            <w:pPr>
              <w:pStyle w:val="Tabletext"/>
              <w:jc w:val="center"/>
            </w:pPr>
            <w:r w:rsidRPr="00FC3352">
              <w:t xml:space="preserve">2 and 1 </w:t>
            </w:r>
            <w:r w:rsidRPr="00FC3352">
              <w:rPr>
                <w:rFonts w:eastAsia="Malgun Gothic"/>
                <w:vertAlign w:val="superscript"/>
                <w:lang w:eastAsia="ko-KR"/>
              </w:rPr>
              <w:t>b</w:t>
            </w:r>
          </w:p>
        </w:tc>
        <w:tc>
          <w:tcPr>
            <w:tcW w:w="667" w:type="pct"/>
            <w:vAlign w:val="center"/>
          </w:tcPr>
          <w:p w:rsidR="00FC3352" w:rsidRPr="00FC3352" w:rsidRDefault="00FC3352" w:rsidP="00FC0CDB">
            <w:pPr>
              <w:pStyle w:val="Tabletext"/>
              <w:jc w:val="center"/>
            </w:pPr>
            <w:r w:rsidRPr="00FC3352">
              <w:t>4</w:t>
            </w:r>
          </w:p>
        </w:tc>
        <w:tc>
          <w:tcPr>
            <w:tcW w:w="795" w:type="pct"/>
            <w:vAlign w:val="center"/>
          </w:tcPr>
          <w:p w:rsidR="00FC3352" w:rsidRPr="00FC3352" w:rsidRDefault="00FC3352" w:rsidP="00FC0CDB">
            <w:pPr>
              <w:pStyle w:val="Tabletext"/>
              <w:jc w:val="center"/>
            </w:pPr>
            <w:r w:rsidRPr="00FC3352">
              <w:t>1</w:t>
            </w:r>
          </w:p>
        </w:tc>
        <w:tc>
          <w:tcPr>
            <w:tcW w:w="625" w:type="pct"/>
            <w:vAlign w:val="center"/>
          </w:tcPr>
          <w:p w:rsidR="00FC3352" w:rsidRPr="00FC3352" w:rsidRDefault="00FC3352" w:rsidP="00FC0CDB">
            <w:pPr>
              <w:pStyle w:val="Tabletext"/>
              <w:jc w:val="center"/>
            </w:pPr>
            <w:r w:rsidRPr="00FC3352">
              <w:t>3</w:t>
            </w:r>
          </w:p>
        </w:tc>
      </w:tr>
      <w:tr w:rsidR="00FC3352" w:rsidRPr="00FC3352" w:rsidTr="001E09D9">
        <w:trPr>
          <w:jc w:val="center"/>
        </w:trPr>
        <w:tc>
          <w:tcPr>
            <w:tcW w:w="1254" w:type="pct"/>
            <w:vMerge/>
            <w:vAlign w:val="center"/>
          </w:tcPr>
          <w:p w:rsidR="00FC3352" w:rsidRPr="00FC3352" w:rsidRDefault="00FC3352" w:rsidP="00FC0CDB">
            <w:pPr>
              <w:pStyle w:val="Tabletext"/>
            </w:pPr>
          </w:p>
        </w:tc>
        <w:tc>
          <w:tcPr>
            <w:tcW w:w="972" w:type="pct"/>
            <w:vAlign w:val="center"/>
          </w:tcPr>
          <w:p w:rsidR="00FC3352" w:rsidRPr="00FC3352" w:rsidRDefault="00FC3352" w:rsidP="00FC0CDB">
            <w:pPr>
              <w:pStyle w:val="Tabletext"/>
              <w:jc w:val="center"/>
            </w:pPr>
            <w:r w:rsidRPr="00FC3352">
              <w:t>4</w:t>
            </w:r>
          </w:p>
        </w:tc>
        <w:tc>
          <w:tcPr>
            <w:tcW w:w="687" w:type="pct"/>
            <w:vAlign w:val="center"/>
          </w:tcPr>
          <w:p w:rsidR="00FC3352" w:rsidRPr="00FC3352" w:rsidRDefault="00FC3352" w:rsidP="00FC0CDB">
            <w:pPr>
              <w:pStyle w:val="Tabletext"/>
              <w:jc w:val="center"/>
            </w:pPr>
            <w:r w:rsidRPr="00FC3352">
              <w:t>2</w:t>
            </w:r>
          </w:p>
        </w:tc>
        <w:tc>
          <w:tcPr>
            <w:tcW w:w="667" w:type="pct"/>
            <w:vAlign w:val="center"/>
          </w:tcPr>
          <w:p w:rsidR="00FC3352" w:rsidRPr="00FC3352" w:rsidRDefault="00FC3352" w:rsidP="00FC0CDB">
            <w:pPr>
              <w:pStyle w:val="Tabletext"/>
              <w:jc w:val="center"/>
            </w:pPr>
            <w:r w:rsidRPr="00FC3352">
              <w:t>4</w:t>
            </w:r>
          </w:p>
        </w:tc>
        <w:tc>
          <w:tcPr>
            <w:tcW w:w="795" w:type="pct"/>
            <w:vAlign w:val="center"/>
          </w:tcPr>
          <w:p w:rsidR="00FC3352" w:rsidRPr="00FC3352" w:rsidRDefault="00FC3352" w:rsidP="00FC0CDB">
            <w:pPr>
              <w:pStyle w:val="Tabletext"/>
              <w:jc w:val="center"/>
            </w:pPr>
            <w:r w:rsidRPr="00FC3352">
              <w:t>1</w:t>
            </w:r>
          </w:p>
        </w:tc>
        <w:tc>
          <w:tcPr>
            <w:tcW w:w="625" w:type="pct"/>
            <w:vAlign w:val="center"/>
          </w:tcPr>
          <w:p w:rsidR="00FC3352" w:rsidRPr="00FC3352" w:rsidRDefault="00FC3352" w:rsidP="00FC0CDB">
            <w:pPr>
              <w:pStyle w:val="Tabletext"/>
              <w:jc w:val="center"/>
            </w:pPr>
            <w:r w:rsidRPr="00FC3352">
              <w:t>2</w:t>
            </w:r>
          </w:p>
        </w:tc>
      </w:tr>
      <w:tr w:rsidR="00FC3352" w:rsidRPr="00FC3352" w:rsidTr="001E09D9">
        <w:trPr>
          <w:jc w:val="center"/>
        </w:trPr>
        <w:tc>
          <w:tcPr>
            <w:tcW w:w="1254" w:type="pct"/>
            <w:vMerge/>
            <w:vAlign w:val="center"/>
          </w:tcPr>
          <w:p w:rsidR="00FC3352" w:rsidRPr="00FC3352" w:rsidRDefault="00FC3352" w:rsidP="00FC0CDB">
            <w:pPr>
              <w:pStyle w:val="Tabletext"/>
            </w:pPr>
          </w:p>
        </w:tc>
        <w:tc>
          <w:tcPr>
            <w:tcW w:w="972" w:type="pct"/>
            <w:vAlign w:val="center"/>
          </w:tcPr>
          <w:p w:rsidR="00FC3352" w:rsidRPr="00FC3352" w:rsidRDefault="00FC3352" w:rsidP="00FC0CDB">
            <w:pPr>
              <w:pStyle w:val="Tabletext"/>
              <w:jc w:val="center"/>
            </w:pPr>
            <w:r w:rsidRPr="00FC3352">
              <w:t>8</w:t>
            </w:r>
          </w:p>
        </w:tc>
        <w:tc>
          <w:tcPr>
            <w:tcW w:w="687" w:type="pct"/>
            <w:vAlign w:val="center"/>
          </w:tcPr>
          <w:p w:rsidR="00FC3352" w:rsidRPr="00FC3352" w:rsidRDefault="00FC3352" w:rsidP="00FC0CDB">
            <w:pPr>
              <w:pStyle w:val="Tabletext"/>
              <w:jc w:val="center"/>
            </w:pPr>
            <w:r w:rsidRPr="00FC3352">
              <w:t xml:space="preserve">2 and 1 </w:t>
            </w:r>
            <w:r w:rsidRPr="00FC3352">
              <w:rPr>
                <w:rFonts w:eastAsia="Malgun Gothic"/>
                <w:vertAlign w:val="superscript"/>
                <w:lang w:eastAsia="ko-KR"/>
              </w:rPr>
              <w:t>a</w:t>
            </w:r>
          </w:p>
        </w:tc>
        <w:tc>
          <w:tcPr>
            <w:tcW w:w="667" w:type="pct"/>
            <w:vAlign w:val="center"/>
          </w:tcPr>
          <w:p w:rsidR="00FC3352" w:rsidRPr="00FC3352" w:rsidRDefault="00FC3352" w:rsidP="00FC0CDB">
            <w:pPr>
              <w:pStyle w:val="Tabletext"/>
              <w:jc w:val="center"/>
            </w:pPr>
            <w:r w:rsidRPr="00FC3352">
              <w:t>3</w:t>
            </w:r>
          </w:p>
        </w:tc>
        <w:tc>
          <w:tcPr>
            <w:tcW w:w="795" w:type="pct"/>
            <w:vAlign w:val="center"/>
          </w:tcPr>
          <w:p w:rsidR="00FC3352" w:rsidRPr="00FC3352" w:rsidRDefault="00FC3352" w:rsidP="00FC0CDB">
            <w:pPr>
              <w:pStyle w:val="Tabletext"/>
              <w:jc w:val="center"/>
            </w:pPr>
            <w:r w:rsidRPr="00FC3352">
              <w:t>1</w:t>
            </w:r>
          </w:p>
        </w:tc>
        <w:tc>
          <w:tcPr>
            <w:tcW w:w="625" w:type="pct"/>
            <w:vAlign w:val="center"/>
          </w:tcPr>
          <w:p w:rsidR="00FC3352" w:rsidRPr="00FC3352" w:rsidRDefault="00FC3352" w:rsidP="00FC0CDB">
            <w:pPr>
              <w:pStyle w:val="Tabletext"/>
              <w:jc w:val="center"/>
            </w:pPr>
            <w:r w:rsidRPr="00FC3352">
              <w:t>2</w:t>
            </w:r>
          </w:p>
        </w:tc>
      </w:tr>
      <w:tr w:rsidR="00FC3352" w:rsidRPr="00FC3352" w:rsidTr="001E09D9">
        <w:trPr>
          <w:jc w:val="center"/>
        </w:trPr>
        <w:tc>
          <w:tcPr>
            <w:tcW w:w="1254" w:type="pct"/>
            <w:vMerge/>
            <w:vAlign w:val="center"/>
          </w:tcPr>
          <w:p w:rsidR="00FC3352" w:rsidRPr="00FC3352" w:rsidRDefault="00FC3352" w:rsidP="00FC0CDB">
            <w:pPr>
              <w:pStyle w:val="Tabletext"/>
            </w:pPr>
          </w:p>
        </w:tc>
        <w:tc>
          <w:tcPr>
            <w:tcW w:w="972" w:type="pct"/>
            <w:vAlign w:val="center"/>
          </w:tcPr>
          <w:p w:rsidR="00FC3352" w:rsidRPr="00FC3352" w:rsidRDefault="00FC3352" w:rsidP="00FC0CDB">
            <w:pPr>
              <w:pStyle w:val="Tabletext"/>
              <w:jc w:val="center"/>
            </w:pPr>
            <w:r w:rsidRPr="00FC3352">
              <w:t>8</w:t>
            </w:r>
          </w:p>
        </w:tc>
        <w:tc>
          <w:tcPr>
            <w:tcW w:w="687" w:type="pct"/>
            <w:vAlign w:val="center"/>
          </w:tcPr>
          <w:p w:rsidR="00FC3352" w:rsidRPr="00FC3352" w:rsidRDefault="00FC3352" w:rsidP="00FC0CDB">
            <w:pPr>
              <w:pStyle w:val="Tabletext"/>
              <w:jc w:val="center"/>
            </w:pPr>
            <w:r w:rsidRPr="00FC3352">
              <w:t xml:space="preserve">2 and 1 </w:t>
            </w:r>
            <w:r w:rsidRPr="00FC3352">
              <w:rPr>
                <w:rFonts w:eastAsia="Malgun Gothic"/>
                <w:vertAlign w:val="superscript"/>
                <w:lang w:eastAsia="ko-KR"/>
              </w:rPr>
              <w:t>b</w:t>
            </w:r>
          </w:p>
        </w:tc>
        <w:tc>
          <w:tcPr>
            <w:tcW w:w="667" w:type="pct"/>
            <w:vAlign w:val="center"/>
          </w:tcPr>
          <w:p w:rsidR="00FC3352" w:rsidRPr="00FC3352" w:rsidRDefault="00FC3352" w:rsidP="00FC0CDB">
            <w:pPr>
              <w:pStyle w:val="Tabletext"/>
              <w:jc w:val="center"/>
            </w:pPr>
            <w:r w:rsidRPr="00FC3352">
              <w:t>4</w:t>
            </w:r>
          </w:p>
        </w:tc>
        <w:tc>
          <w:tcPr>
            <w:tcW w:w="795" w:type="pct"/>
            <w:vAlign w:val="center"/>
          </w:tcPr>
          <w:p w:rsidR="00FC3352" w:rsidRPr="00FC3352" w:rsidRDefault="00FC3352" w:rsidP="00FC0CDB">
            <w:pPr>
              <w:pStyle w:val="Tabletext"/>
              <w:jc w:val="center"/>
            </w:pPr>
            <w:r w:rsidRPr="00FC3352">
              <w:t>1</w:t>
            </w:r>
          </w:p>
        </w:tc>
        <w:tc>
          <w:tcPr>
            <w:tcW w:w="625" w:type="pct"/>
            <w:vAlign w:val="center"/>
          </w:tcPr>
          <w:p w:rsidR="00FC3352" w:rsidRPr="00FC3352" w:rsidRDefault="00FC3352" w:rsidP="00FC0CDB">
            <w:pPr>
              <w:pStyle w:val="Tabletext"/>
              <w:jc w:val="center"/>
            </w:pPr>
            <w:r w:rsidRPr="00FC3352">
              <w:t>3</w:t>
            </w:r>
          </w:p>
        </w:tc>
      </w:tr>
      <w:tr w:rsidR="00FC3352" w:rsidRPr="00FC3352" w:rsidTr="001E09D9">
        <w:trPr>
          <w:jc w:val="center"/>
        </w:trPr>
        <w:tc>
          <w:tcPr>
            <w:tcW w:w="1254" w:type="pct"/>
            <w:vMerge/>
            <w:vAlign w:val="center"/>
          </w:tcPr>
          <w:p w:rsidR="00FC3352" w:rsidRPr="00FC3352" w:rsidRDefault="00FC3352" w:rsidP="00FC0CDB">
            <w:pPr>
              <w:pStyle w:val="Tabletext"/>
            </w:pPr>
          </w:p>
        </w:tc>
        <w:tc>
          <w:tcPr>
            <w:tcW w:w="972" w:type="pct"/>
            <w:vAlign w:val="center"/>
          </w:tcPr>
          <w:p w:rsidR="00FC3352" w:rsidRPr="00FC3352" w:rsidRDefault="00FC3352" w:rsidP="00FC0CDB">
            <w:pPr>
              <w:pStyle w:val="Tabletext"/>
              <w:jc w:val="center"/>
            </w:pPr>
            <w:r w:rsidRPr="00FC3352">
              <w:t>8</w:t>
            </w:r>
          </w:p>
        </w:tc>
        <w:tc>
          <w:tcPr>
            <w:tcW w:w="687" w:type="pct"/>
            <w:vAlign w:val="center"/>
          </w:tcPr>
          <w:p w:rsidR="00FC3352" w:rsidRPr="00FC3352" w:rsidRDefault="00FC3352" w:rsidP="00FC0CDB">
            <w:pPr>
              <w:pStyle w:val="Tabletext"/>
              <w:jc w:val="center"/>
            </w:pPr>
            <w:r w:rsidRPr="00FC3352">
              <w:t>2</w:t>
            </w:r>
          </w:p>
        </w:tc>
        <w:tc>
          <w:tcPr>
            <w:tcW w:w="667" w:type="pct"/>
            <w:vAlign w:val="center"/>
          </w:tcPr>
          <w:p w:rsidR="00FC3352" w:rsidRPr="00FC3352" w:rsidRDefault="00FC3352" w:rsidP="00FC0CDB">
            <w:pPr>
              <w:pStyle w:val="Tabletext"/>
              <w:jc w:val="center"/>
            </w:pPr>
            <w:r w:rsidRPr="00FC3352">
              <w:t>4</w:t>
            </w:r>
          </w:p>
        </w:tc>
        <w:tc>
          <w:tcPr>
            <w:tcW w:w="795" w:type="pct"/>
            <w:vAlign w:val="center"/>
          </w:tcPr>
          <w:p w:rsidR="00FC3352" w:rsidRPr="00FC3352" w:rsidRDefault="00FC3352" w:rsidP="00FC0CDB">
            <w:pPr>
              <w:pStyle w:val="Tabletext"/>
              <w:jc w:val="center"/>
            </w:pPr>
            <w:r w:rsidRPr="00FC3352">
              <w:t>1</w:t>
            </w:r>
          </w:p>
        </w:tc>
        <w:tc>
          <w:tcPr>
            <w:tcW w:w="625" w:type="pct"/>
            <w:vAlign w:val="center"/>
          </w:tcPr>
          <w:p w:rsidR="00FC3352" w:rsidRPr="00FC3352" w:rsidRDefault="00FC3352" w:rsidP="00FC0CDB">
            <w:pPr>
              <w:pStyle w:val="Tabletext"/>
              <w:jc w:val="center"/>
            </w:pPr>
            <w:r w:rsidRPr="00FC3352">
              <w:t>2</w:t>
            </w:r>
          </w:p>
        </w:tc>
      </w:tr>
      <w:tr w:rsidR="00FC3352" w:rsidRPr="00FC3352" w:rsidTr="001E09D9">
        <w:trPr>
          <w:jc w:val="center"/>
        </w:trPr>
        <w:tc>
          <w:tcPr>
            <w:tcW w:w="1254" w:type="pct"/>
            <w:vMerge/>
            <w:vAlign w:val="center"/>
          </w:tcPr>
          <w:p w:rsidR="00FC3352" w:rsidRPr="00FC3352" w:rsidRDefault="00FC3352" w:rsidP="00FC0CDB">
            <w:pPr>
              <w:pStyle w:val="Tabletext"/>
            </w:pPr>
          </w:p>
        </w:tc>
        <w:tc>
          <w:tcPr>
            <w:tcW w:w="972" w:type="pct"/>
            <w:vAlign w:val="center"/>
          </w:tcPr>
          <w:p w:rsidR="00FC3352" w:rsidRPr="00FC3352" w:rsidRDefault="00FC3352" w:rsidP="00FC0CDB">
            <w:pPr>
              <w:pStyle w:val="Tabletext"/>
              <w:jc w:val="center"/>
            </w:pPr>
            <w:r w:rsidRPr="00FC3352">
              <w:rPr>
                <w:rFonts w:eastAsia="Malgun Gothic"/>
                <w:lang w:eastAsia="ko-KR"/>
              </w:rPr>
              <w:t>8</w:t>
            </w:r>
          </w:p>
        </w:tc>
        <w:tc>
          <w:tcPr>
            <w:tcW w:w="687" w:type="pct"/>
            <w:vAlign w:val="center"/>
          </w:tcPr>
          <w:p w:rsidR="00FC3352" w:rsidRPr="00FC3352" w:rsidRDefault="00FC3352" w:rsidP="00FC0CDB">
            <w:pPr>
              <w:pStyle w:val="Tabletext"/>
              <w:jc w:val="center"/>
            </w:pPr>
            <w:r w:rsidRPr="00FC3352">
              <w:rPr>
                <w:rFonts w:eastAsia="Malgun Gothic"/>
                <w:lang w:eastAsia="ko-KR"/>
              </w:rPr>
              <w:t>1</w:t>
            </w:r>
          </w:p>
        </w:tc>
        <w:tc>
          <w:tcPr>
            <w:tcW w:w="667" w:type="pct"/>
            <w:vAlign w:val="center"/>
          </w:tcPr>
          <w:p w:rsidR="00FC3352" w:rsidRPr="00FC3352" w:rsidRDefault="00FC3352" w:rsidP="00FC0CDB">
            <w:pPr>
              <w:pStyle w:val="Tabletext"/>
              <w:jc w:val="center"/>
            </w:pPr>
            <w:r w:rsidRPr="00FC3352">
              <w:rPr>
                <w:rFonts w:eastAsia="Malgun Gothic"/>
                <w:lang w:eastAsia="ko-KR"/>
              </w:rPr>
              <w:t>8</w:t>
            </w:r>
          </w:p>
        </w:tc>
        <w:tc>
          <w:tcPr>
            <w:tcW w:w="795" w:type="pct"/>
            <w:vAlign w:val="center"/>
          </w:tcPr>
          <w:p w:rsidR="00FC3352" w:rsidRPr="00FC3352" w:rsidRDefault="00FC3352" w:rsidP="00FC0CDB">
            <w:pPr>
              <w:pStyle w:val="Tabletext"/>
              <w:jc w:val="center"/>
            </w:pPr>
            <w:r w:rsidRPr="00FC3352">
              <w:rPr>
                <w:rFonts w:eastAsia="Malgun Gothic"/>
                <w:lang w:eastAsia="ko-KR"/>
              </w:rPr>
              <w:t>1</w:t>
            </w:r>
          </w:p>
        </w:tc>
        <w:tc>
          <w:tcPr>
            <w:tcW w:w="625" w:type="pct"/>
            <w:vAlign w:val="center"/>
          </w:tcPr>
          <w:p w:rsidR="00FC3352" w:rsidRPr="00FC3352" w:rsidRDefault="00FC3352" w:rsidP="00FC0CDB">
            <w:pPr>
              <w:pStyle w:val="Tabletext"/>
              <w:jc w:val="center"/>
            </w:pPr>
            <w:r w:rsidRPr="00FC3352">
              <w:rPr>
                <w:rFonts w:eastAsia="Malgun Gothic"/>
                <w:lang w:eastAsia="ko-KR"/>
              </w:rPr>
              <w:t>8</w:t>
            </w:r>
          </w:p>
        </w:tc>
      </w:tr>
      <w:tr w:rsidR="00FC3352" w:rsidRPr="00FC3352" w:rsidTr="001E09D9">
        <w:trPr>
          <w:jc w:val="center"/>
        </w:trPr>
        <w:tc>
          <w:tcPr>
            <w:tcW w:w="1254" w:type="pct"/>
            <w:vMerge/>
            <w:vAlign w:val="center"/>
          </w:tcPr>
          <w:p w:rsidR="00FC3352" w:rsidRPr="00FC3352" w:rsidRDefault="00FC3352" w:rsidP="00FC0CDB">
            <w:pPr>
              <w:pStyle w:val="Tabletext"/>
            </w:pPr>
          </w:p>
        </w:tc>
        <w:tc>
          <w:tcPr>
            <w:tcW w:w="972" w:type="pct"/>
            <w:vAlign w:val="center"/>
          </w:tcPr>
          <w:p w:rsidR="00FC3352" w:rsidRPr="00FC3352" w:rsidRDefault="00FC3352" w:rsidP="00FC0CDB">
            <w:pPr>
              <w:pStyle w:val="Tabletext"/>
              <w:jc w:val="center"/>
            </w:pPr>
            <w:r w:rsidRPr="00FC3352">
              <w:rPr>
                <w:rFonts w:eastAsia="Malgun Gothic"/>
                <w:lang w:eastAsia="ko-KR"/>
              </w:rPr>
              <w:t>8</w:t>
            </w:r>
          </w:p>
        </w:tc>
        <w:tc>
          <w:tcPr>
            <w:tcW w:w="687" w:type="pct"/>
            <w:vAlign w:val="center"/>
          </w:tcPr>
          <w:p w:rsidR="00FC3352" w:rsidRPr="00FC3352" w:rsidRDefault="00FC3352" w:rsidP="00FC0CDB">
            <w:pPr>
              <w:pStyle w:val="Tabletext"/>
              <w:jc w:val="center"/>
            </w:pPr>
            <w:r w:rsidRPr="00FC3352">
              <w:rPr>
                <w:rFonts w:eastAsia="Malgun Gothic"/>
                <w:lang w:eastAsia="ko-KR"/>
              </w:rPr>
              <w:t>2 and 1</w:t>
            </w:r>
            <w:r w:rsidRPr="00FC3352">
              <w:rPr>
                <w:rFonts w:eastAsia="Malgun Gothic"/>
                <w:vertAlign w:val="superscript"/>
                <w:lang w:eastAsia="ko-KR"/>
              </w:rPr>
              <w:t>c</w:t>
            </w:r>
          </w:p>
        </w:tc>
        <w:tc>
          <w:tcPr>
            <w:tcW w:w="667" w:type="pct"/>
            <w:vAlign w:val="center"/>
          </w:tcPr>
          <w:p w:rsidR="00FC3352" w:rsidRPr="00FC3352" w:rsidRDefault="00FC3352" w:rsidP="00FC0CDB">
            <w:pPr>
              <w:pStyle w:val="Tabletext"/>
              <w:jc w:val="center"/>
            </w:pPr>
            <w:r w:rsidRPr="00FC3352">
              <w:rPr>
                <w:rFonts w:eastAsia="Malgun Gothic"/>
                <w:lang w:eastAsia="ko-KR"/>
              </w:rPr>
              <w:t>8</w:t>
            </w:r>
          </w:p>
        </w:tc>
        <w:tc>
          <w:tcPr>
            <w:tcW w:w="795" w:type="pct"/>
            <w:vAlign w:val="center"/>
          </w:tcPr>
          <w:p w:rsidR="00FC3352" w:rsidRPr="00FC3352" w:rsidRDefault="00FC3352" w:rsidP="00FC0CDB">
            <w:pPr>
              <w:pStyle w:val="Tabletext"/>
              <w:jc w:val="center"/>
            </w:pPr>
            <w:r w:rsidRPr="00FC3352">
              <w:rPr>
                <w:rFonts w:eastAsia="Malgun Gothic"/>
                <w:lang w:eastAsia="ko-KR"/>
              </w:rPr>
              <w:t>1</w:t>
            </w:r>
          </w:p>
        </w:tc>
        <w:tc>
          <w:tcPr>
            <w:tcW w:w="625" w:type="pct"/>
            <w:vAlign w:val="center"/>
          </w:tcPr>
          <w:p w:rsidR="00FC3352" w:rsidRPr="00FC3352" w:rsidRDefault="00FC3352" w:rsidP="00FC0CDB">
            <w:pPr>
              <w:pStyle w:val="Tabletext"/>
              <w:jc w:val="center"/>
            </w:pPr>
            <w:r w:rsidRPr="00FC3352">
              <w:rPr>
                <w:rFonts w:eastAsia="Malgun Gothic"/>
                <w:lang w:eastAsia="ko-KR"/>
              </w:rPr>
              <w:t>7</w:t>
            </w:r>
          </w:p>
        </w:tc>
      </w:tr>
      <w:tr w:rsidR="00FC3352" w:rsidRPr="00FC3352" w:rsidTr="001E09D9">
        <w:trPr>
          <w:jc w:val="center"/>
        </w:trPr>
        <w:tc>
          <w:tcPr>
            <w:tcW w:w="1254" w:type="pct"/>
            <w:vMerge/>
            <w:vAlign w:val="center"/>
          </w:tcPr>
          <w:p w:rsidR="00FC3352" w:rsidRPr="00FC3352" w:rsidRDefault="00FC3352" w:rsidP="00FC0CDB">
            <w:pPr>
              <w:pStyle w:val="Tabletext"/>
            </w:pPr>
          </w:p>
        </w:tc>
        <w:tc>
          <w:tcPr>
            <w:tcW w:w="972" w:type="pct"/>
            <w:vAlign w:val="center"/>
          </w:tcPr>
          <w:p w:rsidR="00FC3352" w:rsidRPr="00FC3352" w:rsidRDefault="00FC3352" w:rsidP="00FC0CDB">
            <w:pPr>
              <w:pStyle w:val="Tabletext"/>
              <w:jc w:val="center"/>
            </w:pPr>
            <w:r w:rsidRPr="00FC3352">
              <w:rPr>
                <w:rFonts w:eastAsia="Malgun Gothic"/>
                <w:lang w:eastAsia="ko-KR"/>
              </w:rPr>
              <w:t>8</w:t>
            </w:r>
          </w:p>
        </w:tc>
        <w:tc>
          <w:tcPr>
            <w:tcW w:w="687" w:type="pct"/>
            <w:vAlign w:val="center"/>
          </w:tcPr>
          <w:p w:rsidR="00FC3352" w:rsidRPr="00FC3352" w:rsidRDefault="00FC3352" w:rsidP="00FC0CDB">
            <w:pPr>
              <w:pStyle w:val="Tabletext"/>
              <w:jc w:val="center"/>
            </w:pPr>
            <w:r w:rsidRPr="00FC3352">
              <w:rPr>
                <w:rFonts w:eastAsia="Malgun Gothic"/>
                <w:lang w:eastAsia="ko-KR"/>
              </w:rPr>
              <w:t>2 and 1</w:t>
            </w:r>
            <w:r w:rsidRPr="00FC3352">
              <w:rPr>
                <w:rFonts w:eastAsia="Malgun Gothic"/>
                <w:vertAlign w:val="superscript"/>
                <w:lang w:eastAsia="ko-KR"/>
              </w:rPr>
              <w:t>d</w:t>
            </w:r>
          </w:p>
        </w:tc>
        <w:tc>
          <w:tcPr>
            <w:tcW w:w="667" w:type="pct"/>
            <w:vAlign w:val="center"/>
          </w:tcPr>
          <w:p w:rsidR="00FC3352" w:rsidRPr="00FC3352" w:rsidRDefault="00FC3352" w:rsidP="00FC0CDB">
            <w:pPr>
              <w:pStyle w:val="Tabletext"/>
              <w:jc w:val="center"/>
            </w:pPr>
            <w:r w:rsidRPr="00FC3352">
              <w:rPr>
                <w:rFonts w:eastAsia="Malgun Gothic"/>
                <w:lang w:eastAsia="ko-KR"/>
              </w:rPr>
              <w:t>8</w:t>
            </w:r>
          </w:p>
        </w:tc>
        <w:tc>
          <w:tcPr>
            <w:tcW w:w="795" w:type="pct"/>
            <w:vAlign w:val="center"/>
          </w:tcPr>
          <w:p w:rsidR="00FC3352" w:rsidRPr="00FC3352" w:rsidRDefault="00FC3352" w:rsidP="00FC0CDB">
            <w:pPr>
              <w:pStyle w:val="Tabletext"/>
              <w:jc w:val="center"/>
            </w:pPr>
            <w:r w:rsidRPr="00FC3352">
              <w:rPr>
                <w:rFonts w:eastAsia="Malgun Gothic"/>
                <w:lang w:eastAsia="ko-KR"/>
              </w:rPr>
              <w:t>1</w:t>
            </w:r>
          </w:p>
        </w:tc>
        <w:tc>
          <w:tcPr>
            <w:tcW w:w="625" w:type="pct"/>
            <w:vAlign w:val="center"/>
          </w:tcPr>
          <w:p w:rsidR="00FC3352" w:rsidRPr="00FC3352" w:rsidRDefault="00FC3352" w:rsidP="00FC0CDB">
            <w:pPr>
              <w:pStyle w:val="Tabletext"/>
              <w:jc w:val="center"/>
            </w:pPr>
            <w:r w:rsidRPr="00FC3352">
              <w:rPr>
                <w:rFonts w:eastAsia="Malgun Gothic"/>
                <w:lang w:eastAsia="ko-KR"/>
              </w:rPr>
              <w:t>6</w:t>
            </w:r>
          </w:p>
        </w:tc>
      </w:tr>
      <w:tr w:rsidR="00FC3352" w:rsidRPr="00FC3352" w:rsidTr="001E09D9">
        <w:trPr>
          <w:jc w:val="center"/>
        </w:trPr>
        <w:tc>
          <w:tcPr>
            <w:tcW w:w="1254" w:type="pct"/>
            <w:vMerge/>
            <w:vAlign w:val="center"/>
          </w:tcPr>
          <w:p w:rsidR="00FC3352" w:rsidRPr="00FC3352" w:rsidRDefault="00FC3352" w:rsidP="00FC0CDB">
            <w:pPr>
              <w:pStyle w:val="Tabletext"/>
            </w:pPr>
          </w:p>
        </w:tc>
        <w:tc>
          <w:tcPr>
            <w:tcW w:w="972" w:type="pct"/>
            <w:vAlign w:val="center"/>
          </w:tcPr>
          <w:p w:rsidR="00FC3352" w:rsidRPr="00FC3352" w:rsidRDefault="00FC3352" w:rsidP="00FC0CDB">
            <w:pPr>
              <w:pStyle w:val="Tabletext"/>
              <w:jc w:val="center"/>
            </w:pPr>
            <w:r w:rsidRPr="00FC3352">
              <w:rPr>
                <w:rFonts w:eastAsia="Malgun Gothic"/>
                <w:lang w:eastAsia="ko-KR"/>
              </w:rPr>
              <w:t>8</w:t>
            </w:r>
          </w:p>
        </w:tc>
        <w:tc>
          <w:tcPr>
            <w:tcW w:w="687" w:type="pct"/>
            <w:vAlign w:val="center"/>
          </w:tcPr>
          <w:p w:rsidR="00FC3352" w:rsidRPr="00FC3352" w:rsidRDefault="00FC3352" w:rsidP="00FC0CDB">
            <w:pPr>
              <w:pStyle w:val="Tabletext"/>
              <w:jc w:val="center"/>
            </w:pPr>
            <w:r w:rsidRPr="00FC3352">
              <w:rPr>
                <w:rFonts w:eastAsia="Malgun Gothic"/>
                <w:lang w:eastAsia="ko-KR"/>
              </w:rPr>
              <w:t>2 and 1</w:t>
            </w:r>
            <w:r w:rsidRPr="00FC3352">
              <w:rPr>
                <w:rFonts w:eastAsia="Malgun Gothic"/>
                <w:vertAlign w:val="superscript"/>
                <w:lang w:eastAsia="ko-KR"/>
              </w:rPr>
              <w:t>e</w:t>
            </w:r>
          </w:p>
        </w:tc>
        <w:tc>
          <w:tcPr>
            <w:tcW w:w="667" w:type="pct"/>
            <w:vAlign w:val="center"/>
          </w:tcPr>
          <w:p w:rsidR="00FC3352" w:rsidRPr="00FC3352" w:rsidRDefault="00FC3352" w:rsidP="00FC0CDB">
            <w:pPr>
              <w:pStyle w:val="Tabletext"/>
              <w:jc w:val="center"/>
            </w:pPr>
            <w:r w:rsidRPr="00FC3352">
              <w:rPr>
                <w:rFonts w:eastAsia="Malgun Gothic"/>
                <w:lang w:eastAsia="ko-KR"/>
              </w:rPr>
              <w:t>8</w:t>
            </w:r>
          </w:p>
        </w:tc>
        <w:tc>
          <w:tcPr>
            <w:tcW w:w="795" w:type="pct"/>
            <w:vAlign w:val="center"/>
          </w:tcPr>
          <w:p w:rsidR="00FC3352" w:rsidRPr="00FC3352" w:rsidRDefault="00FC3352" w:rsidP="00FC0CDB">
            <w:pPr>
              <w:pStyle w:val="Tabletext"/>
              <w:jc w:val="center"/>
            </w:pPr>
            <w:r w:rsidRPr="00FC3352">
              <w:rPr>
                <w:rFonts w:eastAsia="Malgun Gothic"/>
                <w:lang w:eastAsia="ko-KR"/>
              </w:rPr>
              <w:t>1</w:t>
            </w:r>
          </w:p>
        </w:tc>
        <w:tc>
          <w:tcPr>
            <w:tcW w:w="625" w:type="pct"/>
            <w:vAlign w:val="center"/>
          </w:tcPr>
          <w:p w:rsidR="00FC3352" w:rsidRPr="00FC3352" w:rsidRDefault="00FC3352" w:rsidP="00FC0CDB">
            <w:pPr>
              <w:pStyle w:val="Tabletext"/>
              <w:jc w:val="center"/>
            </w:pPr>
            <w:r w:rsidRPr="00FC3352">
              <w:rPr>
                <w:rFonts w:eastAsia="Malgun Gothic"/>
                <w:lang w:eastAsia="ko-KR"/>
              </w:rPr>
              <w:t>5</w:t>
            </w:r>
          </w:p>
        </w:tc>
      </w:tr>
      <w:tr w:rsidR="00FC3352" w:rsidRPr="00FC3352" w:rsidTr="001E09D9">
        <w:trPr>
          <w:jc w:val="center"/>
        </w:trPr>
        <w:tc>
          <w:tcPr>
            <w:tcW w:w="1254" w:type="pct"/>
            <w:vMerge/>
            <w:vAlign w:val="center"/>
          </w:tcPr>
          <w:p w:rsidR="00FC3352" w:rsidRPr="00FC3352" w:rsidRDefault="00FC3352" w:rsidP="00FC0CDB">
            <w:pPr>
              <w:pStyle w:val="Tabletext"/>
            </w:pPr>
          </w:p>
        </w:tc>
        <w:tc>
          <w:tcPr>
            <w:tcW w:w="972" w:type="pct"/>
            <w:vAlign w:val="center"/>
          </w:tcPr>
          <w:p w:rsidR="00FC3352" w:rsidRPr="00FC3352" w:rsidRDefault="00FC3352" w:rsidP="00FC0CDB">
            <w:pPr>
              <w:pStyle w:val="Tabletext"/>
              <w:jc w:val="center"/>
            </w:pPr>
            <w:r w:rsidRPr="00FC3352">
              <w:rPr>
                <w:rFonts w:eastAsia="Malgun Gothic"/>
                <w:lang w:eastAsia="ko-KR"/>
              </w:rPr>
              <w:t>8</w:t>
            </w:r>
          </w:p>
        </w:tc>
        <w:tc>
          <w:tcPr>
            <w:tcW w:w="687" w:type="pct"/>
            <w:vAlign w:val="center"/>
          </w:tcPr>
          <w:p w:rsidR="00FC3352" w:rsidRPr="00FC3352" w:rsidRDefault="00FC3352" w:rsidP="00FC0CDB">
            <w:pPr>
              <w:pStyle w:val="Tabletext"/>
              <w:jc w:val="center"/>
            </w:pPr>
            <w:r w:rsidRPr="00FC3352">
              <w:rPr>
                <w:rFonts w:eastAsia="Malgun Gothic"/>
                <w:lang w:eastAsia="ko-KR"/>
              </w:rPr>
              <w:t>2</w:t>
            </w:r>
          </w:p>
        </w:tc>
        <w:tc>
          <w:tcPr>
            <w:tcW w:w="667" w:type="pct"/>
            <w:vAlign w:val="center"/>
          </w:tcPr>
          <w:p w:rsidR="00FC3352" w:rsidRPr="00FC3352" w:rsidRDefault="00FC3352" w:rsidP="00FC0CDB">
            <w:pPr>
              <w:pStyle w:val="Tabletext"/>
              <w:jc w:val="center"/>
            </w:pPr>
            <w:r w:rsidRPr="00FC3352">
              <w:rPr>
                <w:rFonts w:eastAsia="Malgun Gothic"/>
                <w:lang w:eastAsia="ko-KR"/>
              </w:rPr>
              <w:t>8</w:t>
            </w:r>
          </w:p>
        </w:tc>
        <w:tc>
          <w:tcPr>
            <w:tcW w:w="795" w:type="pct"/>
            <w:vAlign w:val="center"/>
          </w:tcPr>
          <w:p w:rsidR="00FC3352" w:rsidRPr="00FC3352" w:rsidRDefault="00FC3352" w:rsidP="00FC0CDB">
            <w:pPr>
              <w:pStyle w:val="Tabletext"/>
              <w:jc w:val="center"/>
            </w:pPr>
            <w:r w:rsidRPr="00FC3352">
              <w:rPr>
                <w:rFonts w:eastAsia="Malgun Gothic"/>
                <w:lang w:eastAsia="ko-KR"/>
              </w:rPr>
              <w:t>1</w:t>
            </w:r>
          </w:p>
        </w:tc>
        <w:tc>
          <w:tcPr>
            <w:tcW w:w="625" w:type="pct"/>
            <w:vAlign w:val="center"/>
          </w:tcPr>
          <w:p w:rsidR="00FC3352" w:rsidRPr="00FC3352" w:rsidRDefault="00FC3352" w:rsidP="00FC0CDB">
            <w:pPr>
              <w:pStyle w:val="Tabletext"/>
              <w:jc w:val="center"/>
            </w:pPr>
            <w:r w:rsidRPr="00FC3352">
              <w:rPr>
                <w:rFonts w:eastAsia="Malgun Gothic"/>
                <w:lang w:eastAsia="ko-KR"/>
              </w:rPr>
              <w:t>4</w:t>
            </w:r>
          </w:p>
        </w:tc>
      </w:tr>
      <w:tr w:rsidR="00FC3352" w:rsidRPr="00FC3352" w:rsidTr="001E09D9">
        <w:trPr>
          <w:jc w:val="center"/>
        </w:trPr>
        <w:tc>
          <w:tcPr>
            <w:tcW w:w="1254" w:type="pct"/>
            <w:vMerge w:val="restart"/>
            <w:vAlign w:val="center"/>
          </w:tcPr>
          <w:p w:rsidR="00FC3352" w:rsidRPr="00FC3352" w:rsidRDefault="00FC3352" w:rsidP="00FC0CDB">
            <w:pPr>
              <w:pStyle w:val="Tabletext"/>
              <w:rPr>
                <w:rFonts w:eastAsia="PMingLiU"/>
                <w:lang w:eastAsia="zh-TW"/>
              </w:rPr>
            </w:pPr>
            <w:r w:rsidRPr="00FC3352">
              <w:rPr>
                <w:rFonts w:eastAsia="PMingLiU"/>
                <w:lang w:eastAsia="zh-TW"/>
              </w:rPr>
              <w:t>MIMO Mode 5</w:t>
            </w:r>
          </w:p>
        </w:tc>
        <w:tc>
          <w:tcPr>
            <w:tcW w:w="972" w:type="pct"/>
            <w:vAlign w:val="center"/>
          </w:tcPr>
          <w:p w:rsidR="00FC3352" w:rsidRPr="00FC3352" w:rsidRDefault="00FC3352" w:rsidP="00FC0CDB">
            <w:pPr>
              <w:pStyle w:val="Tabletext"/>
              <w:jc w:val="center"/>
              <w:rPr>
                <w:rFonts w:eastAsia="PMingLiU"/>
                <w:lang w:eastAsia="zh-TW"/>
              </w:rPr>
            </w:pPr>
            <w:r w:rsidRPr="00FC3352">
              <w:rPr>
                <w:rFonts w:eastAsia="PMingLiU"/>
                <w:lang w:eastAsia="zh-TW"/>
              </w:rPr>
              <w:t>2</w:t>
            </w:r>
          </w:p>
        </w:tc>
        <w:tc>
          <w:tcPr>
            <w:tcW w:w="687" w:type="pct"/>
            <w:vAlign w:val="center"/>
          </w:tcPr>
          <w:p w:rsidR="00FC3352" w:rsidRPr="00FC3352" w:rsidRDefault="00FC3352" w:rsidP="00FC0CDB">
            <w:pPr>
              <w:pStyle w:val="Tabletext"/>
              <w:jc w:val="center"/>
              <w:rPr>
                <w:rFonts w:eastAsia="PMingLiU"/>
                <w:lang w:eastAsia="zh-TW"/>
              </w:rPr>
            </w:pPr>
            <w:r w:rsidRPr="00FC3352">
              <w:rPr>
                <w:rFonts w:eastAsia="PMingLiU"/>
                <w:lang w:eastAsia="zh-TW"/>
              </w:rPr>
              <w:t>1/2</w:t>
            </w:r>
          </w:p>
        </w:tc>
        <w:tc>
          <w:tcPr>
            <w:tcW w:w="667" w:type="pct"/>
            <w:vAlign w:val="center"/>
          </w:tcPr>
          <w:p w:rsidR="00FC3352" w:rsidRPr="00FC3352" w:rsidRDefault="00FC3352" w:rsidP="00FC0CDB">
            <w:pPr>
              <w:pStyle w:val="Tabletext"/>
              <w:jc w:val="center"/>
              <w:rPr>
                <w:rFonts w:eastAsia="PMingLiU"/>
                <w:lang w:eastAsia="zh-TW"/>
              </w:rPr>
            </w:pPr>
            <w:r w:rsidRPr="00FC3352">
              <w:rPr>
                <w:rFonts w:eastAsia="PMingLiU"/>
                <w:lang w:eastAsia="zh-TW"/>
              </w:rPr>
              <w:t>1</w:t>
            </w:r>
          </w:p>
        </w:tc>
        <w:tc>
          <w:tcPr>
            <w:tcW w:w="795" w:type="pct"/>
            <w:vAlign w:val="center"/>
          </w:tcPr>
          <w:p w:rsidR="00FC3352" w:rsidRPr="00FC3352" w:rsidRDefault="00FC3352" w:rsidP="00FC0CDB">
            <w:pPr>
              <w:pStyle w:val="Tabletext"/>
              <w:jc w:val="center"/>
              <w:rPr>
                <w:rFonts w:eastAsia="PMingLiU"/>
                <w:lang w:eastAsia="zh-TW"/>
              </w:rPr>
            </w:pPr>
            <w:r w:rsidRPr="00FC3352">
              <w:rPr>
                <w:rFonts w:eastAsia="PMingLiU"/>
                <w:lang w:eastAsia="zh-TW"/>
              </w:rPr>
              <w:t>2</w:t>
            </w:r>
          </w:p>
        </w:tc>
        <w:tc>
          <w:tcPr>
            <w:tcW w:w="625" w:type="pct"/>
            <w:vAlign w:val="center"/>
          </w:tcPr>
          <w:p w:rsidR="00FC3352" w:rsidRPr="00FC3352" w:rsidRDefault="00FC3352" w:rsidP="00FC0CDB">
            <w:pPr>
              <w:pStyle w:val="Tabletext"/>
              <w:jc w:val="center"/>
              <w:rPr>
                <w:rFonts w:eastAsia="PMingLiU"/>
                <w:lang w:eastAsia="zh-TW"/>
              </w:rPr>
            </w:pPr>
            <w:r w:rsidRPr="00FC3352">
              <w:rPr>
                <w:rFonts w:eastAsia="PMingLiU"/>
                <w:lang w:eastAsia="zh-TW"/>
              </w:rPr>
              <w:t>1</w:t>
            </w:r>
          </w:p>
        </w:tc>
      </w:tr>
      <w:tr w:rsidR="00FC3352" w:rsidRPr="00FC3352" w:rsidTr="001E09D9">
        <w:trPr>
          <w:jc w:val="center"/>
        </w:trPr>
        <w:tc>
          <w:tcPr>
            <w:tcW w:w="1254" w:type="pct"/>
            <w:vMerge/>
            <w:vAlign w:val="center"/>
          </w:tcPr>
          <w:p w:rsidR="00FC3352" w:rsidRPr="00FC3352" w:rsidRDefault="00FC3352" w:rsidP="00FC0CDB">
            <w:pPr>
              <w:pStyle w:val="Tabletext"/>
            </w:pPr>
          </w:p>
        </w:tc>
        <w:tc>
          <w:tcPr>
            <w:tcW w:w="972" w:type="pct"/>
            <w:vAlign w:val="center"/>
          </w:tcPr>
          <w:p w:rsidR="00FC3352" w:rsidRPr="00FC3352" w:rsidRDefault="00FC3352" w:rsidP="00FC0CDB">
            <w:pPr>
              <w:pStyle w:val="Tabletext"/>
              <w:jc w:val="center"/>
            </w:pPr>
            <w:r w:rsidRPr="00FC3352">
              <w:rPr>
                <w:rFonts w:eastAsia="PMingLiU"/>
                <w:lang w:eastAsia="zh-TW"/>
              </w:rPr>
              <w:t>4</w:t>
            </w:r>
          </w:p>
        </w:tc>
        <w:tc>
          <w:tcPr>
            <w:tcW w:w="687" w:type="pct"/>
            <w:vAlign w:val="center"/>
          </w:tcPr>
          <w:p w:rsidR="00FC3352" w:rsidRPr="00FC3352" w:rsidRDefault="00FC3352" w:rsidP="00FC0CDB">
            <w:pPr>
              <w:pStyle w:val="Tabletext"/>
              <w:jc w:val="center"/>
            </w:pPr>
            <w:r w:rsidRPr="00FC3352">
              <w:rPr>
                <w:rFonts w:eastAsia="PMingLiU"/>
                <w:lang w:eastAsia="zh-TW"/>
              </w:rPr>
              <w:t>1/2</w:t>
            </w:r>
          </w:p>
        </w:tc>
        <w:tc>
          <w:tcPr>
            <w:tcW w:w="667" w:type="pct"/>
            <w:vAlign w:val="center"/>
          </w:tcPr>
          <w:p w:rsidR="00FC3352" w:rsidRPr="00FC3352" w:rsidRDefault="00FC3352" w:rsidP="00FC0CDB">
            <w:pPr>
              <w:pStyle w:val="Tabletext"/>
              <w:jc w:val="center"/>
            </w:pPr>
            <w:r w:rsidRPr="00FC3352">
              <w:rPr>
                <w:rFonts w:eastAsia="PMingLiU"/>
                <w:lang w:eastAsia="zh-TW"/>
              </w:rPr>
              <w:t>1</w:t>
            </w:r>
          </w:p>
        </w:tc>
        <w:tc>
          <w:tcPr>
            <w:tcW w:w="795" w:type="pct"/>
            <w:vAlign w:val="center"/>
          </w:tcPr>
          <w:p w:rsidR="00FC3352" w:rsidRPr="00FC3352" w:rsidRDefault="00FC3352" w:rsidP="00FC0CDB">
            <w:pPr>
              <w:pStyle w:val="Tabletext"/>
              <w:jc w:val="center"/>
            </w:pPr>
            <w:r w:rsidRPr="00FC3352">
              <w:rPr>
                <w:rFonts w:eastAsia="PMingLiU"/>
                <w:lang w:eastAsia="zh-TW"/>
              </w:rPr>
              <w:t>2</w:t>
            </w:r>
          </w:p>
        </w:tc>
        <w:tc>
          <w:tcPr>
            <w:tcW w:w="625" w:type="pct"/>
            <w:vAlign w:val="center"/>
          </w:tcPr>
          <w:p w:rsidR="00FC3352" w:rsidRPr="00FC3352" w:rsidRDefault="00FC3352" w:rsidP="00FC0CDB">
            <w:pPr>
              <w:pStyle w:val="Tabletext"/>
              <w:jc w:val="center"/>
            </w:pPr>
            <w:r w:rsidRPr="00FC3352">
              <w:rPr>
                <w:rFonts w:eastAsia="PMingLiU"/>
                <w:lang w:eastAsia="zh-TW"/>
              </w:rPr>
              <w:t>1</w:t>
            </w:r>
          </w:p>
        </w:tc>
      </w:tr>
      <w:tr w:rsidR="00FC3352" w:rsidRPr="00FC3352" w:rsidTr="001E09D9">
        <w:trPr>
          <w:jc w:val="center"/>
        </w:trPr>
        <w:tc>
          <w:tcPr>
            <w:tcW w:w="1254" w:type="pct"/>
            <w:vMerge/>
            <w:vAlign w:val="center"/>
          </w:tcPr>
          <w:p w:rsidR="00FC3352" w:rsidRPr="00FC3352" w:rsidRDefault="00FC3352" w:rsidP="00FC0CDB">
            <w:pPr>
              <w:pStyle w:val="Tabletext"/>
            </w:pPr>
          </w:p>
        </w:tc>
        <w:tc>
          <w:tcPr>
            <w:tcW w:w="972" w:type="pct"/>
            <w:vAlign w:val="center"/>
          </w:tcPr>
          <w:p w:rsidR="00FC3352" w:rsidRPr="00FC3352" w:rsidRDefault="00FC3352" w:rsidP="00FC0CDB">
            <w:pPr>
              <w:pStyle w:val="Tabletext"/>
              <w:jc w:val="center"/>
            </w:pPr>
            <w:r w:rsidRPr="00FC3352">
              <w:rPr>
                <w:rFonts w:eastAsia="PMingLiU"/>
                <w:lang w:eastAsia="zh-TW"/>
              </w:rPr>
              <w:t>7</w:t>
            </w:r>
          </w:p>
        </w:tc>
        <w:tc>
          <w:tcPr>
            <w:tcW w:w="687" w:type="pct"/>
            <w:vAlign w:val="center"/>
          </w:tcPr>
          <w:p w:rsidR="00FC3352" w:rsidRPr="00FC3352" w:rsidRDefault="00FC3352" w:rsidP="00FC0CDB">
            <w:pPr>
              <w:pStyle w:val="Tabletext"/>
              <w:jc w:val="center"/>
            </w:pPr>
            <w:r w:rsidRPr="00FC3352">
              <w:rPr>
                <w:rFonts w:eastAsia="PMingLiU"/>
                <w:lang w:eastAsia="zh-TW"/>
              </w:rPr>
              <w:t>1/2</w:t>
            </w:r>
          </w:p>
        </w:tc>
        <w:tc>
          <w:tcPr>
            <w:tcW w:w="667" w:type="pct"/>
            <w:vAlign w:val="center"/>
          </w:tcPr>
          <w:p w:rsidR="00FC3352" w:rsidRPr="00FC3352" w:rsidRDefault="00FC3352" w:rsidP="00FC0CDB">
            <w:pPr>
              <w:pStyle w:val="Tabletext"/>
              <w:jc w:val="center"/>
            </w:pPr>
            <w:r w:rsidRPr="00FC3352">
              <w:rPr>
                <w:rFonts w:eastAsia="PMingLiU"/>
                <w:lang w:eastAsia="zh-TW"/>
              </w:rPr>
              <w:t>1</w:t>
            </w:r>
          </w:p>
        </w:tc>
        <w:tc>
          <w:tcPr>
            <w:tcW w:w="795" w:type="pct"/>
            <w:vAlign w:val="center"/>
          </w:tcPr>
          <w:p w:rsidR="00FC3352" w:rsidRPr="00FC3352" w:rsidRDefault="00FC3352" w:rsidP="00FC0CDB">
            <w:pPr>
              <w:pStyle w:val="Tabletext"/>
              <w:jc w:val="center"/>
            </w:pPr>
            <w:r w:rsidRPr="00FC3352">
              <w:rPr>
                <w:rFonts w:eastAsia="PMingLiU"/>
                <w:lang w:eastAsia="zh-TW"/>
              </w:rPr>
              <w:t>2</w:t>
            </w:r>
          </w:p>
        </w:tc>
        <w:tc>
          <w:tcPr>
            <w:tcW w:w="625" w:type="pct"/>
            <w:vAlign w:val="center"/>
          </w:tcPr>
          <w:p w:rsidR="00FC3352" w:rsidRPr="00FC3352" w:rsidRDefault="00FC3352" w:rsidP="00FC0CDB">
            <w:pPr>
              <w:pStyle w:val="Tabletext"/>
              <w:jc w:val="center"/>
            </w:pPr>
            <w:r w:rsidRPr="00FC3352">
              <w:rPr>
                <w:rFonts w:eastAsia="PMingLiU"/>
                <w:lang w:eastAsia="zh-TW"/>
              </w:rPr>
              <w:t>1</w:t>
            </w:r>
          </w:p>
        </w:tc>
      </w:tr>
    </w:tbl>
    <w:p w:rsidR="00FC3352" w:rsidRPr="00FC3352" w:rsidRDefault="00FC3352" w:rsidP="001E09D9">
      <w:pPr>
        <w:spacing w:before="0"/>
        <w:rPr>
          <w:rFonts w:eastAsia="Malgun Gothic"/>
          <w:szCs w:val="24"/>
          <w:lang w:eastAsia="ko-KR"/>
        </w:rPr>
      </w:pPr>
      <w:r w:rsidRPr="00FC3352">
        <w:rPr>
          <w:rFonts w:eastAsia="Malgun Gothic"/>
          <w:szCs w:val="24"/>
          <w:vertAlign w:val="superscript"/>
          <w:lang w:eastAsia="ko-KR"/>
        </w:rPr>
        <w:t>a</w:t>
      </w:r>
      <w:r w:rsidRPr="00FC3352">
        <w:rPr>
          <w:rFonts w:eastAsia="Malgun Gothic"/>
          <w:szCs w:val="24"/>
          <w:lang w:eastAsia="ko-KR"/>
        </w:rPr>
        <w:t xml:space="preserve">  2 streams to one MS  and 1 stream to another MS, with 1 layer each.</w:t>
      </w:r>
    </w:p>
    <w:p w:rsidR="00FC3352" w:rsidRPr="00FC3352" w:rsidRDefault="00FC3352" w:rsidP="001E09D9">
      <w:pPr>
        <w:spacing w:before="0"/>
        <w:rPr>
          <w:rFonts w:eastAsia="Malgun Gothic"/>
          <w:szCs w:val="24"/>
          <w:lang w:eastAsia="ko-KR"/>
        </w:rPr>
      </w:pPr>
      <w:r w:rsidRPr="00FC3352">
        <w:rPr>
          <w:rFonts w:eastAsia="Malgun Gothic"/>
          <w:szCs w:val="24"/>
          <w:vertAlign w:val="superscript"/>
          <w:lang w:eastAsia="ko-KR"/>
        </w:rPr>
        <w:t>b</w:t>
      </w:r>
      <w:r w:rsidRPr="00FC3352">
        <w:rPr>
          <w:rFonts w:eastAsia="Malgun Gothic"/>
          <w:szCs w:val="24"/>
          <w:lang w:eastAsia="ko-KR"/>
        </w:rPr>
        <w:t xml:space="preserve">  2 streams to one MS and 1 stream each to the other two MSs, with 1 layer each.</w:t>
      </w:r>
    </w:p>
    <w:p w:rsidR="00FC3352" w:rsidRPr="00FC3352" w:rsidRDefault="00FC3352" w:rsidP="001E09D9">
      <w:pPr>
        <w:spacing w:before="0"/>
        <w:rPr>
          <w:rFonts w:eastAsia="Malgun Gothic"/>
          <w:szCs w:val="24"/>
          <w:lang w:eastAsia="ko-KR"/>
        </w:rPr>
      </w:pPr>
      <w:r w:rsidRPr="00FC3352">
        <w:rPr>
          <w:rFonts w:eastAsia="Malgun Gothic"/>
          <w:szCs w:val="24"/>
          <w:vertAlign w:val="superscript"/>
          <w:lang w:eastAsia="ko-KR"/>
        </w:rPr>
        <w:t>c</w:t>
      </w:r>
      <w:r w:rsidRPr="00FC3352">
        <w:rPr>
          <w:rFonts w:eastAsia="Malgun Gothic"/>
          <w:szCs w:val="24"/>
          <w:lang w:eastAsia="ko-KR"/>
        </w:rPr>
        <w:t xml:space="preserve">  2 streams to one MS and 1 stream each to the other six MSs, with 1 layer each.</w:t>
      </w:r>
    </w:p>
    <w:p w:rsidR="00FC3352" w:rsidRPr="00FC3352" w:rsidRDefault="00FC3352" w:rsidP="001E09D9">
      <w:pPr>
        <w:spacing w:before="0"/>
        <w:rPr>
          <w:rFonts w:eastAsia="Malgun Gothic"/>
          <w:szCs w:val="24"/>
          <w:lang w:eastAsia="ko-KR"/>
        </w:rPr>
      </w:pPr>
      <w:r w:rsidRPr="00FC3352">
        <w:rPr>
          <w:rFonts w:eastAsia="Malgun Gothic"/>
          <w:szCs w:val="24"/>
          <w:vertAlign w:val="superscript"/>
          <w:lang w:eastAsia="ko-KR"/>
        </w:rPr>
        <w:t xml:space="preserve">d </w:t>
      </w:r>
      <w:r w:rsidRPr="00FC3352">
        <w:rPr>
          <w:rFonts w:eastAsia="Malgun Gothic"/>
          <w:szCs w:val="24"/>
          <w:lang w:eastAsia="ko-KR"/>
        </w:rPr>
        <w:t xml:space="preserve"> 2 streams each to two MS and 1 stream each to the other four MSs, with 1 layer each.</w:t>
      </w:r>
    </w:p>
    <w:p w:rsidR="00FC3352" w:rsidRPr="00FC3352" w:rsidRDefault="00FC3352" w:rsidP="001E09D9">
      <w:pPr>
        <w:spacing w:before="0"/>
        <w:rPr>
          <w:szCs w:val="24"/>
        </w:rPr>
      </w:pPr>
      <w:r w:rsidRPr="00FC3352">
        <w:rPr>
          <w:rFonts w:eastAsia="Malgun Gothic"/>
          <w:szCs w:val="24"/>
          <w:vertAlign w:val="superscript"/>
          <w:lang w:eastAsia="ko-KR"/>
        </w:rPr>
        <w:t>e</w:t>
      </w:r>
      <w:r w:rsidRPr="00FC3352">
        <w:rPr>
          <w:rFonts w:eastAsia="Malgun Gothic"/>
          <w:szCs w:val="24"/>
          <w:lang w:eastAsia="ko-KR"/>
        </w:rPr>
        <w:t xml:space="preserve">  2 streams each to three MS and 1 stream each to the other two MSs, with 1 layer each.</w:t>
      </w:r>
    </w:p>
    <w:p w:rsidR="00FC3352" w:rsidRPr="00FC3352" w:rsidRDefault="00FC3352" w:rsidP="001E09D9">
      <w:pPr>
        <w:spacing w:before="0"/>
        <w:rPr>
          <w:szCs w:val="24"/>
        </w:rPr>
      </w:pPr>
    </w:p>
    <w:p w:rsidR="00FC3352" w:rsidRPr="00FC3352" w:rsidRDefault="00FC3352" w:rsidP="001E09D9">
      <w:pPr>
        <w:rPr>
          <w:szCs w:val="24"/>
        </w:rPr>
      </w:pPr>
      <w:r w:rsidRPr="00FC3352">
        <w:rPr>
          <w:szCs w:val="24"/>
        </w:rPr>
        <w:t xml:space="preserve">The stream to antenna mapping depends on the MIMO scheme. </w:t>
      </w:r>
      <w:r w:rsidRPr="00FC3352">
        <w:rPr>
          <w:szCs w:val="24"/>
          <w:lang w:eastAsia="ja-JP"/>
        </w:rPr>
        <w:t>In DL, t</w:t>
      </w:r>
      <w:r w:rsidRPr="00FC3352">
        <w:rPr>
          <w:szCs w:val="24"/>
        </w:rPr>
        <w:t xml:space="preserve">he CQI and rank feedback are transmitted to assist the BS in rank adaptation, mode switching, and rate adaptation. </w:t>
      </w:r>
      <w:r w:rsidRPr="00FC3352">
        <w:rPr>
          <w:bCs/>
          <w:szCs w:val="24"/>
        </w:rPr>
        <w:t xml:space="preserve">For spatial multiplexing, the rank is defined as the number of streams to be used for each user. </w:t>
      </w:r>
      <w:r w:rsidRPr="00FC3352">
        <w:rPr>
          <w:szCs w:val="24"/>
        </w:rPr>
        <w:t xml:space="preserve">In FDD and TDD systems, unitary codebook based </w:t>
      </w:r>
      <w:proofErr w:type="spellStart"/>
      <w:r w:rsidRPr="00FC3352">
        <w:rPr>
          <w:szCs w:val="24"/>
        </w:rPr>
        <w:t>precoding</w:t>
      </w:r>
      <w:proofErr w:type="spellEnd"/>
      <w:r w:rsidRPr="00FC3352">
        <w:rPr>
          <w:szCs w:val="24"/>
        </w:rPr>
        <w:t xml:space="preserve"> is used for closed-loop SU-MIMO. </w:t>
      </w:r>
      <w:r w:rsidRPr="00FC3352">
        <w:rPr>
          <w:szCs w:val="24"/>
          <w:lang w:eastAsia="ja-JP"/>
        </w:rPr>
        <w:t>In DL, a</w:t>
      </w:r>
      <w:r w:rsidRPr="00FC3352">
        <w:rPr>
          <w:szCs w:val="24"/>
        </w:rPr>
        <w:t xml:space="preserve">n MS may feedback some information to the BS in closed-loop SU-MIMO such as rank, sub-band selection, CQI, </w:t>
      </w:r>
      <w:proofErr w:type="spellStart"/>
      <w:r w:rsidRPr="00FC3352">
        <w:rPr>
          <w:szCs w:val="24"/>
        </w:rPr>
        <w:t>precoding</w:t>
      </w:r>
      <w:proofErr w:type="spellEnd"/>
      <w:r w:rsidRPr="00FC3352">
        <w:rPr>
          <w:szCs w:val="24"/>
        </w:rPr>
        <w:t xml:space="preserve"> matrix index (PMI), and long-term channel state information.</w:t>
      </w:r>
    </w:p>
    <w:p w:rsidR="00FC3352" w:rsidRPr="00FC3352" w:rsidRDefault="00FC3352" w:rsidP="001E09D9">
      <w:pPr>
        <w:rPr>
          <w:szCs w:val="24"/>
        </w:rPr>
      </w:pPr>
      <w:r w:rsidRPr="00FC3352">
        <w:rPr>
          <w:szCs w:val="24"/>
          <w:lang w:eastAsia="ja-JP"/>
        </w:rPr>
        <w:t>In DL, t</w:t>
      </w:r>
      <w:r w:rsidRPr="00FC3352">
        <w:rPr>
          <w:szCs w:val="24"/>
        </w:rPr>
        <w:t xml:space="preserve">he MU-MIMO transmission with up to two streams per user is supported. </w:t>
      </w:r>
      <w:bookmarkStart w:id="53" w:name="_Toc216683213"/>
      <w:bookmarkStart w:id="54" w:name="_Toc216683286"/>
      <w:bookmarkStart w:id="55" w:name="_Toc217051991"/>
      <w:bookmarkStart w:id="56" w:name="_Toc219206372"/>
      <w:bookmarkStart w:id="57" w:name="_Toc246688707"/>
      <w:bookmarkStart w:id="58" w:name="_Toc216683214"/>
      <w:bookmarkStart w:id="59" w:name="_Toc216683287"/>
      <w:bookmarkStart w:id="60" w:name="_Toc217051992"/>
      <w:bookmarkStart w:id="61" w:name="_Toc219206373"/>
      <w:bookmarkStart w:id="62" w:name="_Toc246688708"/>
      <w:bookmarkStart w:id="63" w:name="_Toc216683215"/>
      <w:bookmarkStart w:id="64" w:name="_Toc216683288"/>
      <w:bookmarkStart w:id="65" w:name="_Toc217051993"/>
      <w:bookmarkStart w:id="66" w:name="_Toc219206374"/>
      <w:bookmarkStart w:id="67" w:name="_Toc246688709"/>
      <w:bookmarkStart w:id="68" w:name="_Toc216683216"/>
      <w:bookmarkStart w:id="69" w:name="_Toc216683289"/>
      <w:bookmarkStart w:id="70" w:name="_Toc217051994"/>
      <w:bookmarkStart w:id="71" w:name="_Toc219206375"/>
      <w:bookmarkStart w:id="72" w:name="_Toc246688710"/>
      <w:bookmarkStart w:id="73" w:name="_Toc216683217"/>
      <w:bookmarkStart w:id="74" w:name="_Toc216683290"/>
      <w:bookmarkStart w:id="75" w:name="_Toc217051995"/>
      <w:bookmarkStart w:id="76" w:name="_Toc219206376"/>
      <w:bookmarkStart w:id="77" w:name="_Toc246688711"/>
      <w:bookmarkStart w:id="78" w:name="_Toc216683218"/>
      <w:bookmarkStart w:id="79" w:name="_Toc216683291"/>
      <w:bookmarkStart w:id="80" w:name="_Toc217051996"/>
      <w:bookmarkStart w:id="81" w:name="_Toc219206377"/>
      <w:bookmarkStart w:id="82" w:name="_Toc246688712"/>
      <w:bookmarkStart w:id="83" w:name="_Toc216683219"/>
      <w:bookmarkStart w:id="84" w:name="_Toc216683292"/>
      <w:bookmarkStart w:id="85" w:name="_Toc217051997"/>
      <w:bookmarkStart w:id="86" w:name="_Toc219206378"/>
      <w:bookmarkStart w:id="87" w:name="_Toc246688713"/>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proofErr w:type="spellStart"/>
      <w:r w:rsidRPr="00FC3352">
        <w:rPr>
          <w:spacing w:val="6"/>
          <w:szCs w:val="24"/>
        </w:rPr>
        <w:t>Beamforming</w:t>
      </w:r>
      <w:proofErr w:type="spellEnd"/>
      <w:r w:rsidRPr="00FC3352">
        <w:rPr>
          <w:spacing w:val="6"/>
          <w:szCs w:val="24"/>
        </w:rPr>
        <w:t xml:space="preserve"> is enabled with this </w:t>
      </w:r>
      <w:proofErr w:type="spellStart"/>
      <w:r w:rsidRPr="00FC3352">
        <w:rPr>
          <w:spacing w:val="6"/>
          <w:szCs w:val="24"/>
        </w:rPr>
        <w:t>precoding</w:t>
      </w:r>
      <w:proofErr w:type="spellEnd"/>
      <w:r w:rsidRPr="00FC3352">
        <w:rPr>
          <w:spacing w:val="6"/>
          <w:szCs w:val="24"/>
        </w:rPr>
        <w:t xml:space="preserve"> mechanism. </w:t>
      </w:r>
      <w:proofErr w:type="spellStart"/>
      <w:r w:rsidRPr="00FC3352">
        <w:rPr>
          <w:szCs w:val="24"/>
          <w:lang w:val="en-US"/>
        </w:rPr>
        <w:t>WirelessMAN</w:t>
      </w:r>
      <w:proofErr w:type="spellEnd"/>
      <w:r w:rsidRPr="00FC3352">
        <w:rPr>
          <w:szCs w:val="24"/>
          <w:lang w:val="en-US"/>
        </w:rPr>
        <w:t>-Advanced</w:t>
      </w:r>
      <w:r w:rsidRPr="00FC3352">
        <w:rPr>
          <w:szCs w:val="24"/>
        </w:rPr>
        <w:t xml:space="preserve"> has the capability to adapt between SU-MIMO and MU-MIMO in a predefined and flexible manner. Multi-BS MIMO techniques are also supported for improving sector and cell-edge throughput using multi-BS collaborative </w:t>
      </w:r>
      <w:proofErr w:type="spellStart"/>
      <w:r w:rsidRPr="00FC3352">
        <w:rPr>
          <w:szCs w:val="24"/>
        </w:rPr>
        <w:t>precoding</w:t>
      </w:r>
      <w:proofErr w:type="spellEnd"/>
      <w:r w:rsidRPr="00FC3352">
        <w:rPr>
          <w:szCs w:val="24"/>
        </w:rPr>
        <w:t xml:space="preserve">, network coordinated </w:t>
      </w:r>
      <w:proofErr w:type="spellStart"/>
      <w:r w:rsidRPr="00FC3352">
        <w:rPr>
          <w:szCs w:val="24"/>
        </w:rPr>
        <w:t>beamforming</w:t>
      </w:r>
      <w:proofErr w:type="spellEnd"/>
      <w:r w:rsidRPr="00FC3352">
        <w:rPr>
          <w:szCs w:val="24"/>
        </w:rPr>
        <w:t>, or inter-cell interference cancellation.</w:t>
      </w:r>
    </w:p>
    <w:p w:rsidR="00FC3352" w:rsidRPr="00FC3352" w:rsidRDefault="00FC3352" w:rsidP="001E09D9">
      <w:pPr>
        <w:rPr>
          <w:rFonts w:eastAsia="Batang"/>
          <w:szCs w:val="24"/>
          <w:lang w:eastAsia="ko-KR"/>
        </w:rPr>
      </w:pPr>
      <w:r w:rsidRPr="00FC3352">
        <w:rPr>
          <w:szCs w:val="24"/>
          <w:lang w:eastAsia="ja-JP"/>
        </w:rPr>
        <w:t>For UL MIMO, t</w:t>
      </w:r>
      <w:r w:rsidRPr="00FC3352">
        <w:rPr>
          <w:rFonts w:eastAsia="Batang"/>
          <w:szCs w:val="24"/>
          <w:lang w:eastAsia="ko-KR"/>
        </w:rPr>
        <w:t xml:space="preserve">he BS will schedule users to resource blocks and determines the modulation and coding scheme (MCS) level and MIMO parameters (mode, rank, etc.). The supported antenna configurations include 1, 2, or 4 transmit antennas and more than two receive antennas. </w:t>
      </w:r>
      <w:r w:rsidRPr="00FC3352">
        <w:rPr>
          <w:szCs w:val="24"/>
          <w:lang w:eastAsia="ja-JP"/>
        </w:rPr>
        <w:t xml:space="preserve">The </w:t>
      </w:r>
      <w:r w:rsidRPr="00FC3352">
        <w:rPr>
          <w:rFonts w:eastAsia="Batang"/>
          <w:szCs w:val="24"/>
          <w:lang w:eastAsia="ko-KR"/>
        </w:rPr>
        <w:t xml:space="preserve">UL MIMO modes and parameters are </w:t>
      </w:r>
      <w:r w:rsidRPr="00FC3352">
        <w:rPr>
          <w:szCs w:val="24"/>
          <w:lang w:eastAsia="ja-JP"/>
        </w:rPr>
        <w:t>shown</w:t>
      </w:r>
      <w:r w:rsidRPr="00FC3352">
        <w:rPr>
          <w:rFonts w:eastAsia="Batang"/>
          <w:szCs w:val="24"/>
          <w:lang w:eastAsia="ko-KR"/>
        </w:rPr>
        <w:t xml:space="preserve"> in Table 4 and Table 5</w:t>
      </w:r>
      <w:r w:rsidRPr="00FC3352">
        <w:rPr>
          <w:szCs w:val="24"/>
          <w:lang w:eastAsia="ja-JP"/>
        </w:rPr>
        <w:t>, respectively</w:t>
      </w:r>
      <w:r w:rsidRPr="00FC3352">
        <w:rPr>
          <w:rFonts w:eastAsia="Batang"/>
          <w:szCs w:val="24"/>
          <w:lang w:eastAsia="ko-KR"/>
        </w:rPr>
        <w:t>.</w:t>
      </w:r>
    </w:p>
    <w:p w:rsidR="00F23D44" w:rsidRDefault="00F23D44" w:rsidP="00F23D44">
      <w:pPr>
        <w:pStyle w:val="TableNo"/>
      </w:pPr>
      <w:r>
        <w:t>Table 4</w:t>
      </w:r>
    </w:p>
    <w:p w:rsidR="00FC3352" w:rsidRPr="00FC3352" w:rsidRDefault="00FC3352" w:rsidP="00F23D44">
      <w:pPr>
        <w:pStyle w:val="Tabletitle"/>
      </w:pPr>
      <w:r w:rsidRPr="00FC3352">
        <w:rPr>
          <w:rFonts w:eastAsia="Arial"/>
          <w:lang w:eastAsia="ko-KR"/>
        </w:rPr>
        <w:t>UL</w:t>
      </w:r>
      <w:r w:rsidRPr="00FC3352">
        <w:rPr>
          <w:rFonts w:eastAsia="Arial"/>
        </w:rPr>
        <w:t xml:space="preserve"> </w:t>
      </w:r>
      <w:r w:rsidRPr="00FC3352">
        <w:t xml:space="preserve">MIMO </w:t>
      </w:r>
      <w:r w:rsidR="00F23D44" w:rsidRPr="00FC3352">
        <w:t>m</w:t>
      </w:r>
      <w:r w:rsidRPr="00FC3352">
        <w:t>odes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72" w:type="dxa"/>
          <w:bottom w:w="72" w:type="dxa"/>
          <w:right w:w="72" w:type="dxa"/>
        </w:tblCellMar>
        <w:tblLook w:val="01E0" w:firstRow="1" w:lastRow="1" w:firstColumn="1" w:lastColumn="1" w:noHBand="0" w:noVBand="0"/>
      </w:tblPr>
      <w:tblGrid>
        <w:gridCol w:w="1172"/>
        <w:gridCol w:w="4027"/>
        <w:gridCol w:w="2311"/>
        <w:gridCol w:w="1672"/>
      </w:tblGrid>
      <w:tr w:rsidR="00FC3352" w:rsidRPr="00FC3352" w:rsidTr="001E09D9">
        <w:trPr>
          <w:jc w:val="center"/>
        </w:trPr>
        <w:tc>
          <w:tcPr>
            <w:tcW w:w="0" w:type="auto"/>
            <w:shd w:val="clear" w:color="auto" w:fill="D9D9D9"/>
            <w:vAlign w:val="center"/>
          </w:tcPr>
          <w:p w:rsidR="00FC3352" w:rsidRPr="00FC3352" w:rsidRDefault="00FC3352" w:rsidP="00F23D44">
            <w:pPr>
              <w:pStyle w:val="Tablehead"/>
            </w:pPr>
            <w:r w:rsidRPr="00FC3352">
              <w:t>Mode Index</w:t>
            </w:r>
          </w:p>
        </w:tc>
        <w:tc>
          <w:tcPr>
            <w:tcW w:w="0" w:type="auto"/>
            <w:shd w:val="clear" w:color="auto" w:fill="D9D9D9"/>
            <w:vAlign w:val="center"/>
          </w:tcPr>
          <w:p w:rsidR="00FC3352" w:rsidRPr="00FC3352" w:rsidRDefault="00FC3352" w:rsidP="00F23D44">
            <w:pPr>
              <w:pStyle w:val="Tablehead"/>
            </w:pPr>
            <w:r w:rsidRPr="00FC3352">
              <w:t>Description</w:t>
            </w:r>
          </w:p>
        </w:tc>
        <w:tc>
          <w:tcPr>
            <w:tcW w:w="0" w:type="auto"/>
            <w:shd w:val="clear" w:color="auto" w:fill="D9D9D9"/>
            <w:vAlign w:val="center"/>
          </w:tcPr>
          <w:p w:rsidR="00FC3352" w:rsidRPr="00FC3352" w:rsidRDefault="00FC3352" w:rsidP="00F23D44">
            <w:pPr>
              <w:pStyle w:val="Tablehead"/>
            </w:pPr>
            <w:r w:rsidRPr="00FC3352">
              <w:t>MIMO Encoding Format</w:t>
            </w:r>
          </w:p>
        </w:tc>
        <w:tc>
          <w:tcPr>
            <w:tcW w:w="0" w:type="auto"/>
            <w:shd w:val="clear" w:color="auto" w:fill="D9D9D9"/>
            <w:vAlign w:val="center"/>
          </w:tcPr>
          <w:p w:rsidR="00FC3352" w:rsidRPr="00FC3352" w:rsidRDefault="00FC3352" w:rsidP="00F23D44">
            <w:pPr>
              <w:pStyle w:val="Tablehead"/>
            </w:pPr>
            <w:r w:rsidRPr="00FC3352">
              <w:t xml:space="preserve">MIMO </w:t>
            </w:r>
            <w:proofErr w:type="spellStart"/>
            <w:r w:rsidRPr="00FC3352">
              <w:t>Precoding</w:t>
            </w:r>
            <w:proofErr w:type="spellEnd"/>
          </w:p>
        </w:tc>
      </w:tr>
      <w:tr w:rsidR="00FC3352" w:rsidRPr="00FC3352" w:rsidTr="001E09D9">
        <w:trPr>
          <w:jc w:val="center"/>
        </w:trPr>
        <w:tc>
          <w:tcPr>
            <w:tcW w:w="0" w:type="auto"/>
            <w:vAlign w:val="center"/>
          </w:tcPr>
          <w:p w:rsidR="00FC3352" w:rsidRPr="00FC3352" w:rsidRDefault="00FC3352" w:rsidP="00F23D44">
            <w:pPr>
              <w:pStyle w:val="Tabletext"/>
            </w:pPr>
            <w:r w:rsidRPr="00FC3352">
              <w:t>Mode 0</w:t>
            </w:r>
          </w:p>
        </w:tc>
        <w:tc>
          <w:tcPr>
            <w:tcW w:w="0" w:type="auto"/>
            <w:vAlign w:val="center"/>
          </w:tcPr>
          <w:p w:rsidR="00FC3352" w:rsidRPr="00B37620" w:rsidRDefault="00FC3352" w:rsidP="00B37620">
            <w:pPr>
              <w:pStyle w:val="Tabletext"/>
              <w:rPr>
                <w:rPrChange w:id="88" w:author="mostyn" w:date="2011-03-29T18:38:00Z">
                  <w:rPr>
                    <w:sz w:val="16"/>
                    <w:szCs w:val="16"/>
                  </w:rPr>
                </w:rPrChange>
              </w:rPr>
            </w:pPr>
            <w:r w:rsidRPr="00B37620">
              <w:rPr>
                <w:rPrChange w:id="89" w:author="mostyn" w:date="2011-03-29T18:38:00Z">
                  <w:rPr>
                    <w:sz w:val="16"/>
                    <w:szCs w:val="16"/>
                  </w:rPr>
                </w:rPrChange>
              </w:rPr>
              <w:t>Open-Loop SU-MIMO (TX Diversity)</w:t>
            </w:r>
          </w:p>
        </w:tc>
        <w:tc>
          <w:tcPr>
            <w:tcW w:w="0" w:type="auto"/>
            <w:vAlign w:val="center"/>
          </w:tcPr>
          <w:p w:rsidR="00FC3352" w:rsidRPr="00FC3352" w:rsidRDefault="00FC3352" w:rsidP="00F23D44">
            <w:pPr>
              <w:pStyle w:val="Tabletext"/>
            </w:pPr>
            <w:r w:rsidRPr="00FC3352">
              <w:t>SFBC</w:t>
            </w:r>
          </w:p>
        </w:tc>
        <w:tc>
          <w:tcPr>
            <w:tcW w:w="0" w:type="auto"/>
            <w:vAlign w:val="center"/>
          </w:tcPr>
          <w:p w:rsidR="00FC3352" w:rsidRPr="00FC3352" w:rsidRDefault="00FC3352" w:rsidP="00F23D44">
            <w:pPr>
              <w:pStyle w:val="Tabletext"/>
            </w:pPr>
            <w:r w:rsidRPr="00FC3352">
              <w:t>Non-Adaptive</w:t>
            </w:r>
          </w:p>
        </w:tc>
      </w:tr>
      <w:tr w:rsidR="00FC3352" w:rsidRPr="00FC3352" w:rsidTr="001E09D9">
        <w:trPr>
          <w:jc w:val="center"/>
        </w:trPr>
        <w:tc>
          <w:tcPr>
            <w:tcW w:w="0" w:type="auto"/>
            <w:vAlign w:val="center"/>
          </w:tcPr>
          <w:p w:rsidR="00FC3352" w:rsidRPr="00FC3352" w:rsidRDefault="00FC3352" w:rsidP="00F23D44">
            <w:pPr>
              <w:pStyle w:val="Tabletext"/>
            </w:pPr>
            <w:r w:rsidRPr="00FC3352">
              <w:t>Mode 1</w:t>
            </w:r>
          </w:p>
        </w:tc>
        <w:tc>
          <w:tcPr>
            <w:tcW w:w="0" w:type="auto"/>
            <w:vAlign w:val="center"/>
          </w:tcPr>
          <w:p w:rsidR="00FC3352" w:rsidRPr="00FC3352" w:rsidRDefault="00FC3352" w:rsidP="00F23D44">
            <w:pPr>
              <w:pStyle w:val="Tabletext"/>
            </w:pPr>
            <w:r w:rsidRPr="00FC3352">
              <w:t>Open-Loop SU-MIMO (Spatial Multiplexing)</w:t>
            </w:r>
          </w:p>
        </w:tc>
        <w:tc>
          <w:tcPr>
            <w:tcW w:w="0" w:type="auto"/>
            <w:vAlign w:val="center"/>
          </w:tcPr>
          <w:p w:rsidR="00FC3352" w:rsidRPr="00FC3352" w:rsidRDefault="00FC3352" w:rsidP="00F23D44">
            <w:pPr>
              <w:pStyle w:val="Tabletext"/>
              <w:rPr>
                <w:lang w:eastAsia="ko-KR"/>
              </w:rPr>
            </w:pPr>
            <w:r w:rsidRPr="00FC3352">
              <w:rPr>
                <w:lang w:eastAsia="ko-KR"/>
              </w:rPr>
              <w:t>Vertical Encoding</w:t>
            </w:r>
          </w:p>
        </w:tc>
        <w:tc>
          <w:tcPr>
            <w:tcW w:w="0" w:type="auto"/>
            <w:vAlign w:val="center"/>
          </w:tcPr>
          <w:p w:rsidR="00FC3352" w:rsidRPr="00FC3352" w:rsidRDefault="00FC3352" w:rsidP="00F23D44">
            <w:pPr>
              <w:pStyle w:val="Tabletext"/>
            </w:pPr>
            <w:r w:rsidRPr="00FC3352">
              <w:t>Non-Adaptive</w:t>
            </w:r>
          </w:p>
        </w:tc>
      </w:tr>
      <w:tr w:rsidR="00FC3352" w:rsidRPr="00FC3352" w:rsidTr="001E09D9">
        <w:trPr>
          <w:jc w:val="center"/>
        </w:trPr>
        <w:tc>
          <w:tcPr>
            <w:tcW w:w="0" w:type="auto"/>
            <w:vAlign w:val="center"/>
          </w:tcPr>
          <w:p w:rsidR="00FC3352" w:rsidRPr="00FC3352" w:rsidRDefault="00FC3352" w:rsidP="00F23D44">
            <w:pPr>
              <w:pStyle w:val="Tabletext"/>
            </w:pPr>
            <w:r w:rsidRPr="00FC3352">
              <w:t>Mode 2</w:t>
            </w:r>
          </w:p>
        </w:tc>
        <w:tc>
          <w:tcPr>
            <w:tcW w:w="0" w:type="auto"/>
            <w:vAlign w:val="center"/>
          </w:tcPr>
          <w:p w:rsidR="00FC3352" w:rsidRPr="00FC3352" w:rsidRDefault="00FC3352" w:rsidP="00F23D44">
            <w:pPr>
              <w:pStyle w:val="Tabletext"/>
            </w:pPr>
            <w:r w:rsidRPr="00FC3352">
              <w:t>Closed-Loop SU-MIMO (Spatial Multiplexing)</w:t>
            </w:r>
          </w:p>
        </w:tc>
        <w:tc>
          <w:tcPr>
            <w:tcW w:w="0" w:type="auto"/>
            <w:vAlign w:val="center"/>
          </w:tcPr>
          <w:p w:rsidR="00FC3352" w:rsidRPr="00FC3352" w:rsidRDefault="00FC3352" w:rsidP="00F23D44">
            <w:pPr>
              <w:pStyle w:val="Tabletext"/>
            </w:pPr>
            <w:r w:rsidRPr="00FC3352">
              <w:rPr>
                <w:lang w:eastAsia="ko-KR"/>
              </w:rPr>
              <w:t>Vertical Encoding</w:t>
            </w:r>
          </w:p>
        </w:tc>
        <w:tc>
          <w:tcPr>
            <w:tcW w:w="0" w:type="auto"/>
            <w:vAlign w:val="center"/>
          </w:tcPr>
          <w:p w:rsidR="00FC3352" w:rsidRPr="00FC3352" w:rsidRDefault="00FC3352" w:rsidP="00F23D44">
            <w:pPr>
              <w:pStyle w:val="Tabletext"/>
            </w:pPr>
            <w:r w:rsidRPr="00FC3352">
              <w:t>Adaptive</w:t>
            </w:r>
          </w:p>
        </w:tc>
      </w:tr>
      <w:tr w:rsidR="00FC3352" w:rsidRPr="00FC3352" w:rsidTr="001E09D9">
        <w:trPr>
          <w:jc w:val="center"/>
        </w:trPr>
        <w:tc>
          <w:tcPr>
            <w:tcW w:w="0" w:type="auto"/>
            <w:vAlign w:val="center"/>
          </w:tcPr>
          <w:p w:rsidR="00FC3352" w:rsidRPr="00FC3352" w:rsidRDefault="00FC3352" w:rsidP="00F23D44">
            <w:pPr>
              <w:pStyle w:val="Tabletext"/>
            </w:pPr>
            <w:r w:rsidRPr="00FC3352">
              <w:t>Mode 3</w:t>
            </w:r>
          </w:p>
        </w:tc>
        <w:tc>
          <w:tcPr>
            <w:tcW w:w="0" w:type="auto"/>
            <w:vAlign w:val="center"/>
          </w:tcPr>
          <w:p w:rsidR="00FC3352" w:rsidRPr="00FC3352" w:rsidRDefault="00FC3352" w:rsidP="00F23D44">
            <w:pPr>
              <w:pStyle w:val="Tabletext"/>
            </w:pPr>
            <w:r w:rsidRPr="00FC3352">
              <w:t xml:space="preserve">Open-Loop Collaborative Spatial Multiplexing </w:t>
            </w:r>
            <w:r w:rsidR="00B37620">
              <w:br/>
            </w:r>
            <w:r w:rsidRPr="00FC3352">
              <w:t>(MU-MIMO)</w:t>
            </w:r>
          </w:p>
        </w:tc>
        <w:tc>
          <w:tcPr>
            <w:tcW w:w="0" w:type="auto"/>
            <w:vAlign w:val="center"/>
          </w:tcPr>
          <w:p w:rsidR="00FC3352" w:rsidRPr="00FC3352" w:rsidRDefault="00FC3352" w:rsidP="00F23D44">
            <w:pPr>
              <w:pStyle w:val="Tabletext"/>
            </w:pPr>
            <w:r w:rsidRPr="00FC3352">
              <w:rPr>
                <w:lang w:eastAsia="ko-KR"/>
              </w:rPr>
              <w:t>Vertical Encoding</w:t>
            </w:r>
          </w:p>
        </w:tc>
        <w:tc>
          <w:tcPr>
            <w:tcW w:w="0" w:type="auto"/>
            <w:vAlign w:val="center"/>
          </w:tcPr>
          <w:p w:rsidR="00FC3352" w:rsidRPr="00FC3352" w:rsidRDefault="00FC3352" w:rsidP="00F23D44">
            <w:pPr>
              <w:pStyle w:val="Tabletext"/>
            </w:pPr>
            <w:r w:rsidRPr="00FC3352">
              <w:t>Non-Adaptive</w:t>
            </w:r>
          </w:p>
        </w:tc>
      </w:tr>
      <w:tr w:rsidR="00FC3352" w:rsidRPr="00FC3352" w:rsidTr="001E09D9">
        <w:trPr>
          <w:jc w:val="center"/>
        </w:trPr>
        <w:tc>
          <w:tcPr>
            <w:tcW w:w="0" w:type="auto"/>
            <w:vAlign w:val="center"/>
          </w:tcPr>
          <w:p w:rsidR="00FC3352" w:rsidRPr="00FC3352" w:rsidRDefault="00FC3352" w:rsidP="00F23D44">
            <w:pPr>
              <w:pStyle w:val="Tabletext"/>
            </w:pPr>
            <w:r w:rsidRPr="00FC3352">
              <w:t>Mode 4</w:t>
            </w:r>
          </w:p>
        </w:tc>
        <w:tc>
          <w:tcPr>
            <w:tcW w:w="0" w:type="auto"/>
            <w:vAlign w:val="center"/>
          </w:tcPr>
          <w:p w:rsidR="00FC3352" w:rsidRPr="00FC3352" w:rsidRDefault="00FC3352" w:rsidP="00F23D44">
            <w:pPr>
              <w:pStyle w:val="Tabletext"/>
            </w:pPr>
            <w:r w:rsidRPr="00FC3352">
              <w:t xml:space="preserve">Closed-Loop Collaborative Spatial Multiplexing </w:t>
            </w:r>
            <w:r w:rsidR="00B37620">
              <w:br/>
            </w:r>
            <w:r w:rsidRPr="00FC3352">
              <w:t>(MU-MIMO)</w:t>
            </w:r>
          </w:p>
        </w:tc>
        <w:tc>
          <w:tcPr>
            <w:tcW w:w="0" w:type="auto"/>
            <w:vAlign w:val="center"/>
          </w:tcPr>
          <w:p w:rsidR="00FC3352" w:rsidRPr="00FC3352" w:rsidRDefault="00FC3352" w:rsidP="00F23D44">
            <w:pPr>
              <w:pStyle w:val="Tabletext"/>
            </w:pPr>
            <w:r w:rsidRPr="00FC3352">
              <w:rPr>
                <w:lang w:eastAsia="ko-KR"/>
              </w:rPr>
              <w:t>Vertical Encoding</w:t>
            </w:r>
          </w:p>
        </w:tc>
        <w:tc>
          <w:tcPr>
            <w:tcW w:w="0" w:type="auto"/>
            <w:vAlign w:val="center"/>
          </w:tcPr>
          <w:p w:rsidR="00FC3352" w:rsidRPr="00FC3352" w:rsidRDefault="00FC3352" w:rsidP="00F23D44">
            <w:pPr>
              <w:pStyle w:val="Tabletext"/>
            </w:pPr>
            <w:r w:rsidRPr="00FC3352">
              <w:t>Adaptive</w:t>
            </w:r>
          </w:p>
        </w:tc>
      </w:tr>
    </w:tbl>
    <w:p w:rsidR="00F23D44" w:rsidRDefault="00F23D44" w:rsidP="001E09D9">
      <w:pPr>
        <w:pStyle w:val="Caption"/>
        <w:jc w:val="center"/>
        <w:rPr>
          <w:rFonts w:ascii="Times New Roman" w:hAnsi="Times New Roman"/>
          <w:sz w:val="24"/>
          <w:szCs w:val="24"/>
        </w:rPr>
      </w:pPr>
    </w:p>
    <w:p w:rsidR="00F23D44" w:rsidRDefault="00F23D44" w:rsidP="00F23D44">
      <w:pPr>
        <w:pStyle w:val="Figuretitle"/>
        <w:rPr>
          <w:rFonts w:eastAsia="MS Mincho"/>
          <w:lang w:val="en-US"/>
        </w:rPr>
      </w:pPr>
      <w:r>
        <w:br w:type="page"/>
      </w:r>
    </w:p>
    <w:p w:rsidR="00F23D44" w:rsidRDefault="00F23D44" w:rsidP="00F23D44">
      <w:pPr>
        <w:pStyle w:val="TableNo"/>
      </w:pPr>
      <w:r>
        <w:t>Table 5</w:t>
      </w:r>
    </w:p>
    <w:p w:rsidR="00FC3352" w:rsidRPr="00FC3352" w:rsidRDefault="00FC3352" w:rsidP="00F23D44">
      <w:pPr>
        <w:pStyle w:val="Tabletitle"/>
      </w:pPr>
      <w:r w:rsidRPr="00FC3352">
        <w:rPr>
          <w:rFonts w:eastAsia="Arial"/>
        </w:rPr>
        <w:t>UL</w:t>
      </w:r>
      <w:r w:rsidRPr="00FC3352">
        <w:t xml:space="preserve"> MIMO </w:t>
      </w:r>
      <w:r w:rsidR="00F23D44" w:rsidRPr="00FC3352">
        <w:t>p</w:t>
      </w:r>
      <w:r w:rsidRPr="00FC3352">
        <w:t>arameters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 w:type="dxa"/>
          <w:left w:w="14" w:type="dxa"/>
          <w:bottom w:w="14" w:type="dxa"/>
          <w:right w:w="14" w:type="dxa"/>
        </w:tblCellMar>
        <w:tblLook w:val="01E0" w:firstRow="1" w:lastRow="1" w:firstColumn="1" w:lastColumn="1" w:noHBand="0" w:noVBand="0"/>
      </w:tblPr>
      <w:tblGrid>
        <w:gridCol w:w="2445"/>
        <w:gridCol w:w="1736"/>
        <w:gridCol w:w="1233"/>
        <w:gridCol w:w="1353"/>
        <w:gridCol w:w="1649"/>
        <w:gridCol w:w="1251"/>
      </w:tblGrid>
      <w:tr w:rsidR="00FC3352" w:rsidRPr="00FC3352" w:rsidTr="001E09D9">
        <w:trPr>
          <w:jc w:val="center"/>
        </w:trPr>
        <w:tc>
          <w:tcPr>
            <w:tcW w:w="2445" w:type="dxa"/>
            <w:shd w:val="clear" w:color="auto" w:fill="D9D9D9"/>
            <w:vAlign w:val="center"/>
          </w:tcPr>
          <w:p w:rsidR="00FC3352" w:rsidRPr="00FC3352" w:rsidRDefault="00FC3352" w:rsidP="00F23D44">
            <w:pPr>
              <w:pStyle w:val="Tablehead"/>
            </w:pPr>
          </w:p>
        </w:tc>
        <w:tc>
          <w:tcPr>
            <w:tcW w:w="1736" w:type="dxa"/>
            <w:shd w:val="clear" w:color="auto" w:fill="D9D9D9"/>
            <w:vAlign w:val="center"/>
          </w:tcPr>
          <w:p w:rsidR="00FC3352" w:rsidRPr="00FC3352" w:rsidRDefault="00FC3352" w:rsidP="00F23D44">
            <w:pPr>
              <w:pStyle w:val="Tablehead"/>
            </w:pPr>
            <w:r w:rsidRPr="00FC3352">
              <w:t xml:space="preserve">Number of </w:t>
            </w:r>
            <w:r w:rsidR="00F23D44" w:rsidRPr="00FC3352">
              <w:t>t</w:t>
            </w:r>
            <w:r w:rsidRPr="00FC3352">
              <w:t xml:space="preserve">ransmit </w:t>
            </w:r>
            <w:r w:rsidR="00F23D44" w:rsidRPr="00FC3352">
              <w:t>a</w:t>
            </w:r>
            <w:r w:rsidRPr="00FC3352">
              <w:t>ntennas</w:t>
            </w:r>
          </w:p>
        </w:tc>
        <w:tc>
          <w:tcPr>
            <w:tcW w:w="0" w:type="auto"/>
            <w:shd w:val="clear" w:color="auto" w:fill="D9D9D9"/>
            <w:vAlign w:val="center"/>
          </w:tcPr>
          <w:p w:rsidR="00FC3352" w:rsidRPr="00FC3352" w:rsidRDefault="00FC3352" w:rsidP="00F23D44">
            <w:pPr>
              <w:pStyle w:val="Tablehead"/>
            </w:pPr>
            <w:r w:rsidRPr="00FC3352">
              <w:t xml:space="preserve">STC </w:t>
            </w:r>
            <w:r w:rsidR="00F23D44" w:rsidRPr="00FC3352">
              <w:t>r</w:t>
            </w:r>
            <w:r w:rsidRPr="00FC3352">
              <w:t xml:space="preserve">ate per </w:t>
            </w:r>
            <w:r w:rsidR="00F23D44" w:rsidRPr="00FC3352">
              <w:t>l</w:t>
            </w:r>
            <w:r w:rsidRPr="00FC3352">
              <w:t>ayer</w:t>
            </w:r>
          </w:p>
        </w:tc>
        <w:tc>
          <w:tcPr>
            <w:tcW w:w="0" w:type="auto"/>
            <w:shd w:val="clear" w:color="auto" w:fill="D9D9D9"/>
            <w:vAlign w:val="center"/>
          </w:tcPr>
          <w:p w:rsidR="00FC3352" w:rsidRPr="00FC3352" w:rsidRDefault="00FC3352" w:rsidP="00F23D44">
            <w:pPr>
              <w:pStyle w:val="Tablehead"/>
            </w:pPr>
            <w:r w:rsidRPr="00FC3352">
              <w:t xml:space="preserve">Number of </w:t>
            </w:r>
            <w:r w:rsidR="00F23D44" w:rsidRPr="00FC3352">
              <w:t>s</w:t>
            </w:r>
            <w:r w:rsidRPr="00FC3352">
              <w:t>treams</w:t>
            </w:r>
          </w:p>
        </w:tc>
        <w:tc>
          <w:tcPr>
            <w:tcW w:w="0" w:type="auto"/>
            <w:shd w:val="clear" w:color="auto" w:fill="D9D9D9"/>
            <w:vAlign w:val="center"/>
          </w:tcPr>
          <w:p w:rsidR="00FC3352" w:rsidRPr="00FC3352" w:rsidRDefault="00FC3352" w:rsidP="00F23D44">
            <w:pPr>
              <w:pStyle w:val="Tablehead"/>
            </w:pPr>
            <w:r w:rsidRPr="00FC3352">
              <w:t xml:space="preserve">Number of </w:t>
            </w:r>
            <w:r w:rsidR="00F23D44" w:rsidRPr="00FC3352">
              <w:t>s</w:t>
            </w:r>
            <w:r w:rsidRPr="00FC3352">
              <w:t>ubcarriers</w:t>
            </w:r>
          </w:p>
        </w:tc>
        <w:tc>
          <w:tcPr>
            <w:tcW w:w="0" w:type="auto"/>
            <w:shd w:val="clear" w:color="auto" w:fill="D9D9D9"/>
            <w:vAlign w:val="center"/>
          </w:tcPr>
          <w:p w:rsidR="00FC3352" w:rsidRPr="00FC3352" w:rsidRDefault="00FC3352" w:rsidP="00F23D44">
            <w:pPr>
              <w:pStyle w:val="Tablehead"/>
            </w:pPr>
            <w:r w:rsidRPr="00FC3352">
              <w:t xml:space="preserve">Number of </w:t>
            </w:r>
            <w:r w:rsidR="00F23D44" w:rsidRPr="00FC3352">
              <w:t>l</w:t>
            </w:r>
            <w:r w:rsidRPr="00FC3352">
              <w:t>ayers</w:t>
            </w:r>
          </w:p>
        </w:tc>
      </w:tr>
      <w:tr w:rsidR="00FC3352" w:rsidRPr="00FC3352" w:rsidTr="001E09D9">
        <w:trPr>
          <w:jc w:val="center"/>
        </w:trPr>
        <w:tc>
          <w:tcPr>
            <w:tcW w:w="2445" w:type="dxa"/>
            <w:vMerge w:val="restart"/>
            <w:vAlign w:val="center"/>
          </w:tcPr>
          <w:p w:rsidR="00FC3352" w:rsidRPr="00FC3352" w:rsidRDefault="00FC3352" w:rsidP="00F23D44">
            <w:pPr>
              <w:pStyle w:val="Tabletext"/>
            </w:pPr>
            <w:r w:rsidRPr="00FC3352">
              <w:t>MIMO Mode 0</w:t>
            </w:r>
          </w:p>
        </w:tc>
        <w:tc>
          <w:tcPr>
            <w:tcW w:w="1736" w:type="dxa"/>
            <w:vAlign w:val="center"/>
          </w:tcPr>
          <w:p w:rsidR="00FC3352" w:rsidRPr="00FC3352" w:rsidRDefault="00FC3352" w:rsidP="00F23D44">
            <w:pPr>
              <w:pStyle w:val="Tabletext"/>
              <w:jc w:val="center"/>
            </w:pPr>
            <w:r w:rsidRPr="00FC3352">
              <w:t>2</w:t>
            </w:r>
          </w:p>
        </w:tc>
        <w:tc>
          <w:tcPr>
            <w:tcW w:w="0" w:type="auto"/>
            <w:vAlign w:val="center"/>
          </w:tcPr>
          <w:p w:rsidR="00FC3352" w:rsidRPr="00FC3352" w:rsidRDefault="00FC3352" w:rsidP="00F23D44">
            <w:pPr>
              <w:pStyle w:val="Tabletext"/>
              <w:jc w:val="center"/>
            </w:pPr>
            <w:r w:rsidRPr="00FC3352">
              <w:t>1</w:t>
            </w:r>
          </w:p>
        </w:tc>
        <w:tc>
          <w:tcPr>
            <w:tcW w:w="0" w:type="auto"/>
            <w:vAlign w:val="center"/>
          </w:tcPr>
          <w:p w:rsidR="00FC3352" w:rsidRPr="00FC3352" w:rsidRDefault="00FC3352" w:rsidP="00F23D44">
            <w:pPr>
              <w:pStyle w:val="Tabletext"/>
              <w:jc w:val="center"/>
            </w:pPr>
            <w:r w:rsidRPr="00FC3352">
              <w:t>2</w:t>
            </w:r>
          </w:p>
        </w:tc>
        <w:tc>
          <w:tcPr>
            <w:tcW w:w="0" w:type="auto"/>
            <w:vAlign w:val="center"/>
          </w:tcPr>
          <w:p w:rsidR="00FC3352" w:rsidRPr="00FC3352" w:rsidRDefault="00FC3352" w:rsidP="00F23D44">
            <w:pPr>
              <w:pStyle w:val="Tabletext"/>
              <w:jc w:val="center"/>
            </w:pPr>
            <w:r w:rsidRPr="00FC3352">
              <w:t>2</w:t>
            </w:r>
          </w:p>
        </w:tc>
        <w:tc>
          <w:tcPr>
            <w:tcW w:w="0" w:type="auto"/>
            <w:vAlign w:val="center"/>
          </w:tcPr>
          <w:p w:rsidR="00FC3352" w:rsidRPr="00FC3352" w:rsidRDefault="00FC3352" w:rsidP="00F23D44">
            <w:pPr>
              <w:pStyle w:val="Tabletext"/>
              <w:jc w:val="center"/>
            </w:pPr>
            <w:r w:rsidRPr="00FC3352">
              <w:t>1</w:t>
            </w:r>
          </w:p>
        </w:tc>
      </w:tr>
      <w:tr w:rsidR="00FC3352" w:rsidRPr="00FC3352" w:rsidTr="001E09D9">
        <w:trPr>
          <w:jc w:val="center"/>
        </w:trPr>
        <w:tc>
          <w:tcPr>
            <w:tcW w:w="2445" w:type="dxa"/>
            <w:vMerge/>
            <w:tcBorders>
              <w:bottom w:val="single" w:sz="4" w:space="0" w:color="auto"/>
            </w:tcBorders>
            <w:vAlign w:val="center"/>
          </w:tcPr>
          <w:p w:rsidR="00FC3352" w:rsidRPr="00FC3352" w:rsidRDefault="00FC3352" w:rsidP="00F23D44">
            <w:pPr>
              <w:pStyle w:val="Tabletext"/>
            </w:pPr>
          </w:p>
        </w:tc>
        <w:tc>
          <w:tcPr>
            <w:tcW w:w="1736" w:type="dxa"/>
            <w:vAlign w:val="center"/>
          </w:tcPr>
          <w:p w:rsidR="00FC3352" w:rsidRPr="00FC3352" w:rsidRDefault="00FC3352" w:rsidP="00F23D44">
            <w:pPr>
              <w:pStyle w:val="Tabletext"/>
              <w:jc w:val="center"/>
            </w:pPr>
            <w:r w:rsidRPr="00FC3352">
              <w:t>4</w:t>
            </w:r>
          </w:p>
        </w:tc>
        <w:tc>
          <w:tcPr>
            <w:tcW w:w="0" w:type="auto"/>
            <w:vAlign w:val="center"/>
          </w:tcPr>
          <w:p w:rsidR="00FC3352" w:rsidRPr="00FC3352" w:rsidRDefault="00FC3352" w:rsidP="00F23D44">
            <w:pPr>
              <w:pStyle w:val="Tabletext"/>
              <w:jc w:val="center"/>
            </w:pPr>
            <w:r w:rsidRPr="00FC3352">
              <w:t>1</w:t>
            </w:r>
          </w:p>
        </w:tc>
        <w:tc>
          <w:tcPr>
            <w:tcW w:w="0" w:type="auto"/>
            <w:vAlign w:val="center"/>
          </w:tcPr>
          <w:p w:rsidR="00FC3352" w:rsidRPr="00FC3352" w:rsidRDefault="00FC3352" w:rsidP="00F23D44">
            <w:pPr>
              <w:pStyle w:val="Tabletext"/>
              <w:jc w:val="center"/>
            </w:pPr>
            <w:r w:rsidRPr="00FC3352">
              <w:t>2</w:t>
            </w:r>
          </w:p>
        </w:tc>
        <w:tc>
          <w:tcPr>
            <w:tcW w:w="0" w:type="auto"/>
            <w:vAlign w:val="center"/>
          </w:tcPr>
          <w:p w:rsidR="00FC3352" w:rsidRPr="00FC3352" w:rsidRDefault="00FC3352" w:rsidP="00F23D44">
            <w:pPr>
              <w:pStyle w:val="Tabletext"/>
              <w:jc w:val="center"/>
            </w:pPr>
            <w:r w:rsidRPr="00FC3352">
              <w:t>2</w:t>
            </w:r>
          </w:p>
        </w:tc>
        <w:tc>
          <w:tcPr>
            <w:tcW w:w="0" w:type="auto"/>
            <w:vAlign w:val="center"/>
          </w:tcPr>
          <w:p w:rsidR="00FC3352" w:rsidRPr="00FC3352" w:rsidRDefault="00FC3352" w:rsidP="00F23D44">
            <w:pPr>
              <w:pStyle w:val="Tabletext"/>
              <w:jc w:val="center"/>
            </w:pPr>
            <w:r w:rsidRPr="00FC3352">
              <w:t>1</w:t>
            </w:r>
          </w:p>
        </w:tc>
      </w:tr>
      <w:tr w:rsidR="00FC3352" w:rsidRPr="00FC3352" w:rsidTr="001E09D9">
        <w:trPr>
          <w:jc w:val="center"/>
        </w:trPr>
        <w:tc>
          <w:tcPr>
            <w:tcW w:w="2445" w:type="dxa"/>
            <w:tcBorders>
              <w:bottom w:val="single" w:sz="4" w:space="0" w:color="auto"/>
            </w:tcBorders>
            <w:vAlign w:val="center"/>
          </w:tcPr>
          <w:p w:rsidR="00FC3352" w:rsidRPr="00FC3352" w:rsidRDefault="00FC3352" w:rsidP="00F23D44">
            <w:pPr>
              <w:pStyle w:val="Tabletext"/>
            </w:pPr>
            <w:r w:rsidRPr="00FC3352">
              <w:t>MIMO Mode 1</w:t>
            </w:r>
          </w:p>
        </w:tc>
        <w:tc>
          <w:tcPr>
            <w:tcW w:w="1736" w:type="dxa"/>
            <w:vAlign w:val="center"/>
          </w:tcPr>
          <w:p w:rsidR="00FC3352" w:rsidRPr="00FC3352" w:rsidRDefault="00FC3352" w:rsidP="00F23D44">
            <w:pPr>
              <w:pStyle w:val="Tabletext"/>
              <w:jc w:val="center"/>
            </w:pPr>
            <w:r w:rsidRPr="00FC3352">
              <w:t>1</w:t>
            </w:r>
          </w:p>
        </w:tc>
        <w:tc>
          <w:tcPr>
            <w:tcW w:w="0" w:type="auto"/>
            <w:vAlign w:val="center"/>
          </w:tcPr>
          <w:p w:rsidR="00FC3352" w:rsidRPr="00FC3352" w:rsidRDefault="00FC3352" w:rsidP="00F23D44">
            <w:pPr>
              <w:pStyle w:val="Tabletext"/>
              <w:jc w:val="center"/>
            </w:pPr>
            <w:r w:rsidRPr="00FC3352">
              <w:t>1</w:t>
            </w:r>
          </w:p>
        </w:tc>
        <w:tc>
          <w:tcPr>
            <w:tcW w:w="0" w:type="auto"/>
            <w:vAlign w:val="center"/>
          </w:tcPr>
          <w:p w:rsidR="00FC3352" w:rsidRPr="00FC3352" w:rsidRDefault="00FC3352" w:rsidP="00F23D44">
            <w:pPr>
              <w:pStyle w:val="Tabletext"/>
              <w:jc w:val="center"/>
            </w:pPr>
            <w:r w:rsidRPr="00FC3352">
              <w:t>1</w:t>
            </w:r>
          </w:p>
        </w:tc>
        <w:tc>
          <w:tcPr>
            <w:tcW w:w="0" w:type="auto"/>
            <w:vAlign w:val="center"/>
          </w:tcPr>
          <w:p w:rsidR="00FC3352" w:rsidRPr="00FC3352" w:rsidRDefault="00FC3352" w:rsidP="00F23D44">
            <w:pPr>
              <w:pStyle w:val="Tabletext"/>
              <w:jc w:val="center"/>
            </w:pPr>
            <w:r w:rsidRPr="00FC3352">
              <w:t>1</w:t>
            </w:r>
          </w:p>
        </w:tc>
        <w:tc>
          <w:tcPr>
            <w:tcW w:w="0" w:type="auto"/>
            <w:vAlign w:val="center"/>
          </w:tcPr>
          <w:p w:rsidR="00FC3352" w:rsidRPr="00FC3352" w:rsidRDefault="00FC3352" w:rsidP="00F23D44">
            <w:pPr>
              <w:pStyle w:val="Tabletext"/>
              <w:jc w:val="center"/>
            </w:pPr>
            <w:r w:rsidRPr="00FC3352">
              <w:t>1</w:t>
            </w:r>
          </w:p>
        </w:tc>
      </w:tr>
      <w:tr w:rsidR="00FC3352" w:rsidRPr="00FC3352" w:rsidTr="001E09D9">
        <w:trPr>
          <w:jc w:val="center"/>
        </w:trPr>
        <w:tc>
          <w:tcPr>
            <w:tcW w:w="2445" w:type="dxa"/>
            <w:vMerge w:val="restart"/>
            <w:vAlign w:val="center"/>
          </w:tcPr>
          <w:p w:rsidR="00FC3352" w:rsidRPr="000A2DFF" w:rsidRDefault="00FC3352" w:rsidP="00F23D44">
            <w:pPr>
              <w:pStyle w:val="Tabletext"/>
              <w:ind w:left="1134" w:hanging="1134"/>
              <w:rPr>
                <w:lang w:val="es-ES_tradnl"/>
                <w:rPrChange w:id="90" w:author="mostyn" w:date="2011-03-29T18:38:00Z">
                  <w:rPr>
                    <w:sz w:val="16"/>
                    <w:szCs w:val="16"/>
                  </w:rPr>
                </w:rPrChange>
              </w:rPr>
            </w:pPr>
            <w:r w:rsidRPr="000A2DFF">
              <w:rPr>
                <w:lang w:val="es-ES_tradnl"/>
                <w:rPrChange w:id="91" w:author="mostyn" w:date="2011-03-29T18:38:00Z">
                  <w:rPr>
                    <w:sz w:val="16"/>
                    <w:szCs w:val="16"/>
                  </w:rPr>
                </w:rPrChange>
              </w:rPr>
              <w:t xml:space="preserve">MIMO </w:t>
            </w:r>
            <w:proofErr w:type="spellStart"/>
            <w:r w:rsidRPr="000A2DFF">
              <w:rPr>
                <w:lang w:val="es-ES_tradnl"/>
                <w:rPrChange w:id="92" w:author="mostyn" w:date="2011-03-29T18:38:00Z">
                  <w:rPr>
                    <w:sz w:val="16"/>
                    <w:szCs w:val="16"/>
                  </w:rPr>
                </w:rPrChange>
              </w:rPr>
              <w:t>Mode</w:t>
            </w:r>
            <w:proofErr w:type="spellEnd"/>
            <w:r w:rsidRPr="000A2DFF">
              <w:rPr>
                <w:lang w:val="es-ES_tradnl"/>
                <w:rPrChange w:id="93" w:author="mostyn" w:date="2011-03-29T18:38:00Z">
                  <w:rPr>
                    <w:sz w:val="16"/>
                    <w:szCs w:val="16"/>
                  </w:rPr>
                </w:rPrChange>
              </w:rPr>
              <w:t xml:space="preserve"> 1 and MIMO </w:t>
            </w:r>
            <w:proofErr w:type="spellStart"/>
            <w:r w:rsidRPr="000A2DFF">
              <w:rPr>
                <w:lang w:val="es-ES_tradnl"/>
                <w:rPrChange w:id="94" w:author="mostyn" w:date="2011-03-29T18:38:00Z">
                  <w:rPr>
                    <w:sz w:val="16"/>
                    <w:szCs w:val="16"/>
                  </w:rPr>
                </w:rPrChange>
              </w:rPr>
              <w:t>Mode</w:t>
            </w:r>
            <w:proofErr w:type="spellEnd"/>
            <w:r w:rsidRPr="000A2DFF">
              <w:rPr>
                <w:lang w:val="es-ES_tradnl"/>
                <w:rPrChange w:id="95" w:author="mostyn" w:date="2011-03-29T18:38:00Z">
                  <w:rPr>
                    <w:sz w:val="16"/>
                    <w:szCs w:val="16"/>
                  </w:rPr>
                </w:rPrChange>
              </w:rPr>
              <w:t xml:space="preserve"> 2</w:t>
            </w:r>
          </w:p>
        </w:tc>
        <w:tc>
          <w:tcPr>
            <w:tcW w:w="1736" w:type="dxa"/>
            <w:vAlign w:val="center"/>
          </w:tcPr>
          <w:p w:rsidR="00FC3352" w:rsidRPr="00FC3352" w:rsidRDefault="00FC3352" w:rsidP="00F23D44">
            <w:pPr>
              <w:pStyle w:val="Tabletext"/>
              <w:jc w:val="center"/>
            </w:pPr>
            <w:r w:rsidRPr="00FC3352">
              <w:t>2</w:t>
            </w:r>
          </w:p>
        </w:tc>
        <w:tc>
          <w:tcPr>
            <w:tcW w:w="0" w:type="auto"/>
            <w:vAlign w:val="center"/>
          </w:tcPr>
          <w:p w:rsidR="00FC3352" w:rsidRPr="00FC3352" w:rsidRDefault="00FC3352" w:rsidP="00F23D44">
            <w:pPr>
              <w:pStyle w:val="Tabletext"/>
              <w:jc w:val="center"/>
            </w:pPr>
            <w:r w:rsidRPr="00FC3352">
              <w:t>1</w:t>
            </w:r>
          </w:p>
        </w:tc>
        <w:tc>
          <w:tcPr>
            <w:tcW w:w="0" w:type="auto"/>
            <w:vAlign w:val="center"/>
          </w:tcPr>
          <w:p w:rsidR="00FC3352" w:rsidRPr="00FC3352" w:rsidRDefault="00FC3352" w:rsidP="00F23D44">
            <w:pPr>
              <w:pStyle w:val="Tabletext"/>
              <w:jc w:val="center"/>
            </w:pPr>
            <w:r w:rsidRPr="00FC3352">
              <w:t>1</w:t>
            </w:r>
          </w:p>
        </w:tc>
        <w:tc>
          <w:tcPr>
            <w:tcW w:w="0" w:type="auto"/>
            <w:vAlign w:val="center"/>
          </w:tcPr>
          <w:p w:rsidR="00FC3352" w:rsidRPr="00FC3352" w:rsidRDefault="00FC3352" w:rsidP="00F23D44">
            <w:pPr>
              <w:pStyle w:val="Tabletext"/>
              <w:jc w:val="center"/>
            </w:pPr>
            <w:r w:rsidRPr="00FC3352">
              <w:t>1</w:t>
            </w:r>
          </w:p>
        </w:tc>
        <w:tc>
          <w:tcPr>
            <w:tcW w:w="0" w:type="auto"/>
            <w:vAlign w:val="center"/>
          </w:tcPr>
          <w:p w:rsidR="00FC3352" w:rsidRPr="00FC3352" w:rsidRDefault="00FC3352" w:rsidP="00F23D44">
            <w:pPr>
              <w:pStyle w:val="Tabletext"/>
              <w:jc w:val="center"/>
            </w:pPr>
            <w:r w:rsidRPr="00FC3352">
              <w:t>1</w:t>
            </w:r>
          </w:p>
        </w:tc>
      </w:tr>
      <w:tr w:rsidR="00FC3352" w:rsidRPr="00FC3352" w:rsidTr="001E09D9">
        <w:trPr>
          <w:jc w:val="center"/>
        </w:trPr>
        <w:tc>
          <w:tcPr>
            <w:tcW w:w="2445" w:type="dxa"/>
            <w:vMerge/>
            <w:vAlign w:val="center"/>
          </w:tcPr>
          <w:p w:rsidR="00FC3352" w:rsidRPr="00F23D44" w:rsidRDefault="00FC3352" w:rsidP="00F23D44">
            <w:pPr>
              <w:pStyle w:val="Tabletext"/>
            </w:pPr>
          </w:p>
        </w:tc>
        <w:tc>
          <w:tcPr>
            <w:tcW w:w="1736" w:type="dxa"/>
            <w:vAlign w:val="center"/>
          </w:tcPr>
          <w:p w:rsidR="00FC3352" w:rsidRPr="00FC3352" w:rsidRDefault="00FC3352" w:rsidP="00F23D44">
            <w:pPr>
              <w:pStyle w:val="Tabletext"/>
              <w:jc w:val="center"/>
            </w:pPr>
            <w:r w:rsidRPr="00FC3352">
              <w:t>2</w:t>
            </w:r>
          </w:p>
        </w:tc>
        <w:tc>
          <w:tcPr>
            <w:tcW w:w="0" w:type="auto"/>
            <w:vAlign w:val="center"/>
          </w:tcPr>
          <w:p w:rsidR="00FC3352" w:rsidRPr="00FC3352" w:rsidRDefault="00FC3352" w:rsidP="00F23D44">
            <w:pPr>
              <w:pStyle w:val="Tabletext"/>
              <w:jc w:val="center"/>
            </w:pPr>
            <w:r w:rsidRPr="00FC3352">
              <w:t>2</w:t>
            </w:r>
          </w:p>
        </w:tc>
        <w:tc>
          <w:tcPr>
            <w:tcW w:w="0" w:type="auto"/>
            <w:vAlign w:val="center"/>
          </w:tcPr>
          <w:p w:rsidR="00FC3352" w:rsidRPr="00FC3352" w:rsidRDefault="00FC3352" w:rsidP="00F23D44">
            <w:pPr>
              <w:pStyle w:val="Tabletext"/>
              <w:jc w:val="center"/>
            </w:pPr>
            <w:r w:rsidRPr="00FC3352">
              <w:t>2</w:t>
            </w:r>
          </w:p>
        </w:tc>
        <w:tc>
          <w:tcPr>
            <w:tcW w:w="0" w:type="auto"/>
            <w:vAlign w:val="center"/>
          </w:tcPr>
          <w:p w:rsidR="00FC3352" w:rsidRPr="00FC3352" w:rsidRDefault="00FC3352" w:rsidP="00F23D44">
            <w:pPr>
              <w:pStyle w:val="Tabletext"/>
              <w:jc w:val="center"/>
            </w:pPr>
            <w:r w:rsidRPr="00FC3352">
              <w:t>1</w:t>
            </w:r>
          </w:p>
        </w:tc>
        <w:tc>
          <w:tcPr>
            <w:tcW w:w="0" w:type="auto"/>
            <w:vAlign w:val="center"/>
          </w:tcPr>
          <w:p w:rsidR="00FC3352" w:rsidRPr="00FC3352" w:rsidRDefault="00FC3352" w:rsidP="00F23D44">
            <w:pPr>
              <w:pStyle w:val="Tabletext"/>
              <w:jc w:val="center"/>
            </w:pPr>
            <w:r w:rsidRPr="00FC3352">
              <w:t>1</w:t>
            </w:r>
          </w:p>
        </w:tc>
      </w:tr>
      <w:tr w:rsidR="00FC3352" w:rsidRPr="00FC3352" w:rsidTr="001E09D9">
        <w:trPr>
          <w:jc w:val="center"/>
        </w:trPr>
        <w:tc>
          <w:tcPr>
            <w:tcW w:w="2445" w:type="dxa"/>
            <w:vMerge/>
            <w:vAlign w:val="center"/>
          </w:tcPr>
          <w:p w:rsidR="00FC3352" w:rsidRPr="00F23D44" w:rsidRDefault="00FC3352" w:rsidP="00F23D44">
            <w:pPr>
              <w:pStyle w:val="Tabletext"/>
            </w:pPr>
          </w:p>
        </w:tc>
        <w:tc>
          <w:tcPr>
            <w:tcW w:w="1736" w:type="dxa"/>
            <w:vAlign w:val="center"/>
          </w:tcPr>
          <w:p w:rsidR="00FC3352" w:rsidRPr="00FC3352" w:rsidRDefault="00FC3352" w:rsidP="00F23D44">
            <w:pPr>
              <w:pStyle w:val="Tabletext"/>
              <w:jc w:val="center"/>
            </w:pPr>
            <w:r w:rsidRPr="00FC3352">
              <w:t>4</w:t>
            </w:r>
          </w:p>
        </w:tc>
        <w:tc>
          <w:tcPr>
            <w:tcW w:w="0" w:type="auto"/>
            <w:vAlign w:val="center"/>
          </w:tcPr>
          <w:p w:rsidR="00FC3352" w:rsidRPr="00FC3352" w:rsidRDefault="00FC3352" w:rsidP="00F23D44">
            <w:pPr>
              <w:pStyle w:val="Tabletext"/>
              <w:jc w:val="center"/>
            </w:pPr>
            <w:r w:rsidRPr="00FC3352">
              <w:t>1</w:t>
            </w:r>
          </w:p>
        </w:tc>
        <w:tc>
          <w:tcPr>
            <w:tcW w:w="0" w:type="auto"/>
            <w:vAlign w:val="center"/>
          </w:tcPr>
          <w:p w:rsidR="00FC3352" w:rsidRPr="00FC3352" w:rsidRDefault="00FC3352" w:rsidP="00F23D44">
            <w:pPr>
              <w:pStyle w:val="Tabletext"/>
              <w:jc w:val="center"/>
            </w:pPr>
            <w:r w:rsidRPr="00FC3352">
              <w:t>1</w:t>
            </w:r>
          </w:p>
        </w:tc>
        <w:tc>
          <w:tcPr>
            <w:tcW w:w="0" w:type="auto"/>
            <w:vAlign w:val="center"/>
          </w:tcPr>
          <w:p w:rsidR="00FC3352" w:rsidRPr="00FC3352" w:rsidRDefault="00FC3352" w:rsidP="00F23D44">
            <w:pPr>
              <w:pStyle w:val="Tabletext"/>
              <w:jc w:val="center"/>
            </w:pPr>
            <w:r w:rsidRPr="00FC3352">
              <w:t>1</w:t>
            </w:r>
          </w:p>
        </w:tc>
        <w:tc>
          <w:tcPr>
            <w:tcW w:w="0" w:type="auto"/>
            <w:vAlign w:val="center"/>
          </w:tcPr>
          <w:p w:rsidR="00FC3352" w:rsidRPr="00FC3352" w:rsidRDefault="00FC3352" w:rsidP="00F23D44">
            <w:pPr>
              <w:pStyle w:val="Tabletext"/>
              <w:jc w:val="center"/>
            </w:pPr>
            <w:r w:rsidRPr="00FC3352">
              <w:t>1</w:t>
            </w:r>
          </w:p>
        </w:tc>
      </w:tr>
      <w:tr w:rsidR="00FC3352" w:rsidRPr="00FC3352" w:rsidTr="001E09D9">
        <w:trPr>
          <w:jc w:val="center"/>
        </w:trPr>
        <w:tc>
          <w:tcPr>
            <w:tcW w:w="2445" w:type="dxa"/>
            <w:vMerge/>
            <w:vAlign w:val="center"/>
          </w:tcPr>
          <w:p w:rsidR="00FC3352" w:rsidRPr="00F23D44" w:rsidRDefault="00FC3352" w:rsidP="00F23D44">
            <w:pPr>
              <w:pStyle w:val="Tabletext"/>
            </w:pPr>
          </w:p>
        </w:tc>
        <w:tc>
          <w:tcPr>
            <w:tcW w:w="1736" w:type="dxa"/>
            <w:vAlign w:val="center"/>
          </w:tcPr>
          <w:p w:rsidR="00FC3352" w:rsidRPr="00FC3352" w:rsidRDefault="00FC3352" w:rsidP="00F23D44">
            <w:pPr>
              <w:pStyle w:val="Tabletext"/>
              <w:jc w:val="center"/>
            </w:pPr>
            <w:r w:rsidRPr="00FC3352">
              <w:t>4</w:t>
            </w:r>
          </w:p>
        </w:tc>
        <w:tc>
          <w:tcPr>
            <w:tcW w:w="0" w:type="auto"/>
            <w:vAlign w:val="center"/>
          </w:tcPr>
          <w:p w:rsidR="00FC3352" w:rsidRPr="00FC3352" w:rsidRDefault="00FC3352" w:rsidP="00F23D44">
            <w:pPr>
              <w:pStyle w:val="Tabletext"/>
              <w:jc w:val="center"/>
            </w:pPr>
            <w:r w:rsidRPr="00FC3352">
              <w:t>2</w:t>
            </w:r>
          </w:p>
        </w:tc>
        <w:tc>
          <w:tcPr>
            <w:tcW w:w="0" w:type="auto"/>
            <w:vAlign w:val="center"/>
          </w:tcPr>
          <w:p w:rsidR="00FC3352" w:rsidRPr="00FC3352" w:rsidRDefault="00FC3352" w:rsidP="00F23D44">
            <w:pPr>
              <w:pStyle w:val="Tabletext"/>
              <w:jc w:val="center"/>
            </w:pPr>
            <w:r w:rsidRPr="00FC3352">
              <w:t>2</w:t>
            </w:r>
          </w:p>
        </w:tc>
        <w:tc>
          <w:tcPr>
            <w:tcW w:w="0" w:type="auto"/>
            <w:vAlign w:val="center"/>
          </w:tcPr>
          <w:p w:rsidR="00FC3352" w:rsidRPr="00FC3352" w:rsidRDefault="00FC3352" w:rsidP="00F23D44">
            <w:pPr>
              <w:pStyle w:val="Tabletext"/>
              <w:jc w:val="center"/>
            </w:pPr>
            <w:r w:rsidRPr="00FC3352">
              <w:t>1</w:t>
            </w:r>
          </w:p>
        </w:tc>
        <w:tc>
          <w:tcPr>
            <w:tcW w:w="0" w:type="auto"/>
            <w:vAlign w:val="center"/>
          </w:tcPr>
          <w:p w:rsidR="00FC3352" w:rsidRPr="00FC3352" w:rsidRDefault="00FC3352" w:rsidP="00F23D44">
            <w:pPr>
              <w:pStyle w:val="Tabletext"/>
              <w:jc w:val="center"/>
            </w:pPr>
            <w:r w:rsidRPr="00FC3352">
              <w:t>1</w:t>
            </w:r>
          </w:p>
        </w:tc>
      </w:tr>
      <w:tr w:rsidR="00FC3352" w:rsidRPr="00FC3352" w:rsidTr="001E09D9">
        <w:trPr>
          <w:jc w:val="center"/>
        </w:trPr>
        <w:tc>
          <w:tcPr>
            <w:tcW w:w="2445" w:type="dxa"/>
            <w:vMerge/>
            <w:vAlign w:val="center"/>
          </w:tcPr>
          <w:p w:rsidR="00FC3352" w:rsidRPr="00F23D44" w:rsidRDefault="00FC3352" w:rsidP="00F23D44">
            <w:pPr>
              <w:pStyle w:val="Tabletext"/>
            </w:pPr>
          </w:p>
        </w:tc>
        <w:tc>
          <w:tcPr>
            <w:tcW w:w="1736" w:type="dxa"/>
            <w:vAlign w:val="center"/>
          </w:tcPr>
          <w:p w:rsidR="00FC3352" w:rsidRPr="00FC3352" w:rsidRDefault="00FC3352" w:rsidP="00F23D44">
            <w:pPr>
              <w:pStyle w:val="Tabletext"/>
              <w:jc w:val="center"/>
            </w:pPr>
            <w:r w:rsidRPr="00FC3352">
              <w:t>4</w:t>
            </w:r>
          </w:p>
        </w:tc>
        <w:tc>
          <w:tcPr>
            <w:tcW w:w="0" w:type="auto"/>
            <w:vAlign w:val="center"/>
          </w:tcPr>
          <w:p w:rsidR="00FC3352" w:rsidRPr="00FC3352" w:rsidRDefault="00FC3352" w:rsidP="00F23D44">
            <w:pPr>
              <w:pStyle w:val="Tabletext"/>
              <w:jc w:val="center"/>
            </w:pPr>
            <w:r w:rsidRPr="00FC3352">
              <w:t>3</w:t>
            </w:r>
          </w:p>
        </w:tc>
        <w:tc>
          <w:tcPr>
            <w:tcW w:w="0" w:type="auto"/>
            <w:vAlign w:val="center"/>
          </w:tcPr>
          <w:p w:rsidR="00FC3352" w:rsidRPr="00FC3352" w:rsidRDefault="00FC3352" w:rsidP="00F23D44">
            <w:pPr>
              <w:pStyle w:val="Tabletext"/>
              <w:jc w:val="center"/>
            </w:pPr>
            <w:r w:rsidRPr="00FC3352">
              <w:t>3</w:t>
            </w:r>
          </w:p>
        </w:tc>
        <w:tc>
          <w:tcPr>
            <w:tcW w:w="0" w:type="auto"/>
            <w:vAlign w:val="center"/>
          </w:tcPr>
          <w:p w:rsidR="00FC3352" w:rsidRPr="00FC3352" w:rsidRDefault="00FC3352" w:rsidP="00F23D44">
            <w:pPr>
              <w:pStyle w:val="Tabletext"/>
              <w:jc w:val="center"/>
            </w:pPr>
            <w:r w:rsidRPr="00FC3352">
              <w:t>1</w:t>
            </w:r>
          </w:p>
        </w:tc>
        <w:tc>
          <w:tcPr>
            <w:tcW w:w="0" w:type="auto"/>
            <w:vAlign w:val="center"/>
          </w:tcPr>
          <w:p w:rsidR="00FC3352" w:rsidRPr="00FC3352" w:rsidRDefault="00FC3352" w:rsidP="00F23D44">
            <w:pPr>
              <w:pStyle w:val="Tabletext"/>
              <w:jc w:val="center"/>
            </w:pPr>
            <w:r w:rsidRPr="00FC3352">
              <w:t>1</w:t>
            </w:r>
          </w:p>
        </w:tc>
      </w:tr>
      <w:tr w:rsidR="00FC3352" w:rsidRPr="00FC3352" w:rsidTr="001E09D9">
        <w:trPr>
          <w:jc w:val="center"/>
        </w:trPr>
        <w:tc>
          <w:tcPr>
            <w:tcW w:w="2445" w:type="dxa"/>
            <w:vMerge/>
            <w:tcBorders>
              <w:bottom w:val="single" w:sz="4" w:space="0" w:color="auto"/>
            </w:tcBorders>
            <w:vAlign w:val="center"/>
          </w:tcPr>
          <w:p w:rsidR="00FC3352" w:rsidRPr="00F23D44" w:rsidRDefault="00FC3352" w:rsidP="00F23D44">
            <w:pPr>
              <w:pStyle w:val="Tabletext"/>
            </w:pPr>
          </w:p>
        </w:tc>
        <w:tc>
          <w:tcPr>
            <w:tcW w:w="1736" w:type="dxa"/>
            <w:vAlign w:val="center"/>
          </w:tcPr>
          <w:p w:rsidR="00FC3352" w:rsidRPr="00FC3352" w:rsidRDefault="00FC3352" w:rsidP="00F23D44">
            <w:pPr>
              <w:pStyle w:val="Tabletext"/>
              <w:jc w:val="center"/>
            </w:pPr>
            <w:r w:rsidRPr="00FC3352">
              <w:t>4</w:t>
            </w:r>
          </w:p>
        </w:tc>
        <w:tc>
          <w:tcPr>
            <w:tcW w:w="0" w:type="auto"/>
            <w:vAlign w:val="center"/>
          </w:tcPr>
          <w:p w:rsidR="00FC3352" w:rsidRPr="00FC3352" w:rsidRDefault="00FC3352" w:rsidP="00F23D44">
            <w:pPr>
              <w:pStyle w:val="Tabletext"/>
              <w:jc w:val="center"/>
            </w:pPr>
            <w:r w:rsidRPr="00FC3352">
              <w:t>4</w:t>
            </w:r>
          </w:p>
        </w:tc>
        <w:tc>
          <w:tcPr>
            <w:tcW w:w="0" w:type="auto"/>
            <w:vAlign w:val="center"/>
          </w:tcPr>
          <w:p w:rsidR="00FC3352" w:rsidRPr="00FC3352" w:rsidRDefault="00FC3352" w:rsidP="00F23D44">
            <w:pPr>
              <w:pStyle w:val="Tabletext"/>
              <w:jc w:val="center"/>
            </w:pPr>
            <w:r w:rsidRPr="00FC3352">
              <w:t>4</w:t>
            </w:r>
          </w:p>
        </w:tc>
        <w:tc>
          <w:tcPr>
            <w:tcW w:w="0" w:type="auto"/>
            <w:vAlign w:val="center"/>
          </w:tcPr>
          <w:p w:rsidR="00FC3352" w:rsidRPr="00FC3352" w:rsidRDefault="00FC3352" w:rsidP="00F23D44">
            <w:pPr>
              <w:pStyle w:val="Tabletext"/>
              <w:jc w:val="center"/>
            </w:pPr>
            <w:r w:rsidRPr="00FC3352">
              <w:t>1</w:t>
            </w:r>
          </w:p>
        </w:tc>
        <w:tc>
          <w:tcPr>
            <w:tcW w:w="0" w:type="auto"/>
            <w:vAlign w:val="center"/>
          </w:tcPr>
          <w:p w:rsidR="00FC3352" w:rsidRPr="00FC3352" w:rsidRDefault="00FC3352" w:rsidP="00F23D44">
            <w:pPr>
              <w:pStyle w:val="Tabletext"/>
              <w:jc w:val="center"/>
            </w:pPr>
            <w:r w:rsidRPr="00FC3352">
              <w:t>1</w:t>
            </w:r>
          </w:p>
        </w:tc>
      </w:tr>
      <w:tr w:rsidR="00FC3352" w:rsidRPr="00FC3352" w:rsidTr="001E09D9">
        <w:trPr>
          <w:jc w:val="center"/>
        </w:trPr>
        <w:tc>
          <w:tcPr>
            <w:tcW w:w="2445" w:type="dxa"/>
            <w:vMerge w:val="restart"/>
            <w:vAlign w:val="center"/>
          </w:tcPr>
          <w:p w:rsidR="00FC3352" w:rsidRPr="000A2DFF" w:rsidRDefault="00FC3352" w:rsidP="00F23D44">
            <w:pPr>
              <w:pStyle w:val="Tabletext"/>
              <w:ind w:left="1134" w:hanging="1134"/>
              <w:rPr>
                <w:lang w:val="es-ES_tradnl"/>
                <w:rPrChange w:id="96" w:author="mostyn" w:date="2011-03-29T18:38:00Z">
                  <w:rPr>
                    <w:sz w:val="16"/>
                    <w:szCs w:val="16"/>
                  </w:rPr>
                </w:rPrChange>
              </w:rPr>
            </w:pPr>
            <w:r w:rsidRPr="000A2DFF">
              <w:rPr>
                <w:lang w:val="es-ES_tradnl"/>
                <w:rPrChange w:id="97" w:author="mostyn" w:date="2011-03-29T18:38:00Z">
                  <w:rPr>
                    <w:sz w:val="16"/>
                    <w:szCs w:val="16"/>
                  </w:rPr>
                </w:rPrChange>
              </w:rPr>
              <w:t xml:space="preserve">MIMO </w:t>
            </w:r>
            <w:proofErr w:type="spellStart"/>
            <w:r w:rsidRPr="000A2DFF">
              <w:rPr>
                <w:lang w:val="es-ES_tradnl"/>
                <w:rPrChange w:id="98" w:author="mostyn" w:date="2011-03-29T18:38:00Z">
                  <w:rPr>
                    <w:sz w:val="16"/>
                    <w:szCs w:val="16"/>
                  </w:rPr>
                </w:rPrChange>
              </w:rPr>
              <w:t>Mode</w:t>
            </w:r>
            <w:proofErr w:type="spellEnd"/>
            <w:r w:rsidRPr="000A2DFF">
              <w:rPr>
                <w:lang w:val="es-ES_tradnl"/>
                <w:rPrChange w:id="99" w:author="mostyn" w:date="2011-03-29T18:38:00Z">
                  <w:rPr>
                    <w:sz w:val="16"/>
                    <w:szCs w:val="16"/>
                  </w:rPr>
                </w:rPrChange>
              </w:rPr>
              <w:t xml:space="preserve"> 3 and MIMO </w:t>
            </w:r>
            <w:proofErr w:type="spellStart"/>
            <w:r w:rsidRPr="000A2DFF">
              <w:rPr>
                <w:lang w:val="es-ES_tradnl"/>
                <w:rPrChange w:id="100" w:author="mostyn" w:date="2011-03-29T18:38:00Z">
                  <w:rPr>
                    <w:sz w:val="16"/>
                    <w:szCs w:val="16"/>
                  </w:rPr>
                </w:rPrChange>
              </w:rPr>
              <w:t>Mode</w:t>
            </w:r>
            <w:proofErr w:type="spellEnd"/>
            <w:r w:rsidRPr="000A2DFF">
              <w:rPr>
                <w:lang w:val="es-ES_tradnl"/>
                <w:rPrChange w:id="101" w:author="mostyn" w:date="2011-03-29T18:38:00Z">
                  <w:rPr>
                    <w:sz w:val="16"/>
                    <w:szCs w:val="16"/>
                  </w:rPr>
                </w:rPrChange>
              </w:rPr>
              <w:t xml:space="preserve"> 4</w:t>
            </w:r>
          </w:p>
        </w:tc>
        <w:tc>
          <w:tcPr>
            <w:tcW w:w="1736" w:type="dxa"/>
            <w:vAlign w:val="center"/>
          </w:tcPr>
          <w:p w:rsidR="00FC3352" w:rsidRPr="00FC3352" w:rsidRDefault="00FC3352" w:rsidP="00F23D44">
            <w:pPr>
              <w:pStyle w:val="Tabletext"/>
              <w:jc w:val="center"/>
            </w:pPr>
            <w:r w:rsidRPr="00FC3352">
              <w:t>1</w:t>
            </w:r>
          </w:p>
        </w:tc>
        <w:tc>
          <w:tcPr>
            <w:tcW w:w="0" w:type="auto"/>
            <w:vAlign w:val="center"/>
          </w:tcPr>
          <w:p w:rsidR="00FC3352" w:rsidRPr="00FC3352" w:rsidRDefault="00FC3352" w:rsidP="00F23D44">
            <w:pPr>
              <w:pStyle w:val="Tabletext"/>
              <w:jc w:val="center"/>
            </w:pPr>
            <w:r w:rsidRPr="00FC3352">
              <w:t>1</w:t>
            </w:r>
          </w:p>
        </w:tc>
        <w:tc>
          <w:tcPr>
            <w:tcW w:w="0" w:type="auto"/>
            <w:vAlign w:val="center"/>
          </w:tcPr>
          <w:p w:rsidR="00FC3352" w:rsidRPr="00FC3352" w:rsidRDefault="00FC3352" w:rsidP="00F23D44">
            <w:pPr>
              <w:pStyle w:val="Tabletext"/>
              <w:jc w:val="center"/>
            </w:pPr>
            <w:r w:rsidRPr="00FC3352">
              <w:t>1</w:t>
            </w:r>
          </w:p>
        </w:tc>
        <w:tc>
          <w:tcPr>
            <w:tcW w:w="0" w:type="auto"/>
            <w:vAlign w:val="center"/>
          </w:tcPr>
          <w:p w:rsidR="00FC3352" w:rsidRPr="00FC3352" w:rsidRDefault="00FC3352" w:rsidP="00F23D44">
            <w:pPr>
              <w:pStyle w:val="Tabletext"/>
              <w:jc w:val="center"/>
            </w:pPr>
            <w:r w:rsidRPr="00FC3352">
              <w:t>1</w:t>
            </w:r>
          </w:p>
        </w:tc>
        <w:tc>
          <w:tcPr>
            <w:tcW w:w="0" w:type="auto"/>
            <w:vAlign w:val="center"/>
          </w:tcPr>
          <w:p w:rsidR="00FC3352" w:rsidRPr="00FC3352" w:rsidRDefault="00FC3352" w:rsidP="00F23D44">
            <w:pPr>
              <w:pStyle w:val="Tabletext"/>
              <w:jc w:val="center"/>
            </w:pPr>
            <w:r w:rsidRPr="00FC3352">
              <w:t>1</w:t>
            </w:r>
          </w:p>
        </w:tc>
      </w:tr>
      <w:tr w:rsidR="00FC3352" w:rsidRPr="00FC3352" w:rsidTr="001E09D9">
        <w:trPr>
          <w:jc w:val="center"/>
        </w:trPr>
        <w:tc>
          <w:tcPr>
            <w:tcW w:w="2445" w:type="dxa"/>
            <w:vMerge/>
            <w:vAlign w:val="center"/>
          </w:tcPr>
          <w:p w:rsidR="00FC3352" w:rsidRPr="00FC3352" w:rsidRDefault="00FC3352" w:rsidP="001E09D9">
            <w:pPr>
              <w:spacing w:before="0"/>
              <w:jc w:val="center"/>
              <w:rPr>
                <w:szCs w:val="24"/>
              </w:rPr>
            </w:pPr>
          </w:p>
        </w:tc>
        <w:tc>
          <w:tcPr>
            <w:tcW w:w="1736" w:type="dxa"/>
            <w:vAlign w:val="center"/>
          </w:tcPr>
          <w:p w:rsidR="00FC3352" w:rsidRPr="00FC3352" w:rsidRDefault="00FC3352" w:rsidP="00F23D44">
            <w:pPr>
              <w:pStyle w:val="Tabletext"/>
              <w:jc w:val="center"/>
            </w:pPr>
            <w:r w:rsidRPr="00FC3352">
              <w:t>2</w:t>
            </w:r>
          </w:p>
        </w:tc>
        <w:tc>
          <w:tcPr>
            <w:tcW w:w="0" w:type="auto"/>
            <w:vAlign w:val="center"/>
          </w:tcPr>
          <w:p w:rsidR="00FC3352" w:rsidRPr="00FC3352" w:rsidRDefault="00FC3352" w:rsidP="00F23D44">
            <w:pPr>
              <w:pStyle w:val="Tabletext"/>
              <w:jc w:val="center"/>
            </w:pPr>
            <w:r w:rsidRPr="00FC3352">
              <w:t>1</w:t>
            </w:r>
          </w:p>
        </w:tc>
        <w:tc>
          <w:tcPr>
            <w:tcW w:w="0" w:type="auto"/>
            <w:vAlign w:val="center"/>
          </w:tcPr>
          <w:p w:rsidR="00FC3352" w:rsidRPr="00FC3352" w:rsidRDefault="00FC3352" w:rsidP="00F23D44">
            <w:pPr>
              <w:pStyle w:val="Tabletext"/>
              <w:jc w:val="center"/>
            </w:pPr>
            <w:r w:rsidRPr="00FC3352">
              <w:t>1</w:t>
            </w:r>
          </w:p>
        </w:tc>
        <w:tc>
          <w:tcPr>
            <w:tcW w:w="0" w:type="auto"/>
            <w:vAlign w:val="center"/>
          </w:tcPr>
          <w:p w:rsidR="00FC3352" w:rsidRPr="00FC3352" w:rsidRDefault="00FC3352" w:rsidP="00F23D44">
            <w:pPr>
              <w:pStyle w:val="Tabletext"/>
              <w:jc w:val="center"/>
            </w:pPr>
            <w:r w:rsidRPr="00FC3352">
              <w:t>1</w:t>
            </w:r>
          </w:p>
        </w:tc>
        <w:tc>
          <w:tcPr>
            <w:tcW w:w="0" w:type="auto"/>
            <w:vAlign w:val="center"/>
          </w:tcPr>
          <w:p w:rsidR="00FC3352" w:rsidRPr="00FC3352" w:rsidRDefault="00FC3352" w:rsidP="00F23D44">
            <w:pPr>
              <w:pStyle w:val="Tabletext"/>
              <w:jc w:val="center"/>
            </w:pPr>
            <w:r w:rsidRPr="00FC3352">
              <w:t>1</w:t>
            </w:r>
          </w:p>
        </w:tc>
      </w:tr>
      <w:tr w:rsidR="00FC3352" w:rsidRPr="00FC3352" w:rsidTr="001E09D9">
        <w:trPr>
          <w:jc w:val="center"/>
        </w:trPr>
        <w:tc>
          <w:tcPr>
            <w:tcW w:w="2445" w:type="dxa"/>
            <w:vMerge/>
            <w:vAlign w:val="center"/>
          </w:tcPr>
          <w:p w:rsidR="00FC3352" w:rsidRPr="00FC3352" w:rsidRDefault="00FC3352" w:rsidP="001E09D9">
            <w:pPr>
              <w:spacing w:before="0"/>
              <w:jc w:val="center"/>
              <w:rPr>
                <w:szCs w:val="24"/>
              </w:rPr>
            </w:pPr>
          </w:p>
        </w:tc>
        <w:tc>
          <w:tcPr>
            <w:tcW w:w="1736" w:type="dxa"/>
            <w:vAlign w:val="center"/>
          </w:tcPr>
          <w:p w:rsidR="00FC3352" w:rsidRPr="00FC3352" w:rsidRDefault="00FC3352" w:rsidP="00F23D44">
            <w:pPr>
              <w:pStyle w:val="Tabletext"/>
              <w:jc w:val="center"/>
            </w:pPr>
            <w:r w:rsidRPr="00FC3352">
              <w:t>2</w:t>
            </w:r>
          </w:p>
        </w:tc>
        <w:tc>
          <w:tcPr>
            <w:tcW w:w="0" w:type="auto"/>
            <w:vAlign w:val="center"/>
          </w:tcPr>
          <w:p w:rsidR="00FC3352" w:rsidRPr="00FC3352" w:rsidRDefault="00FC3352" w:rsidP="00F23D44">
            <w:pPr>
              <w:pStyle w:val="Tabletext"/>
              <w:jc w:val="center"/>
            </w:pPr>
            <w:r w:rsidRPr="00FC3352">
              <w:t>2</w:t>
            </w:r>
          </w:p>
        </w:tc>
        <w:tc>
          <w:tcPr>
            <w:tcW w:w="0" w:type="auto"/>
            <w:vAlign w:val="center"/>
          </w:tcPr>
          <w:p w:rsidR="00FC3352" w:rsidRPr="00FC3352" w:rsidRDefault="00FC3352" w:rsidP="00F23D44">
            <w:pPr>
              <w:pStyle w:val="Tabletext"/>
              <w:jc w:val="center"/>
            </w:pPr>
            <w:r w:rsidRPr="00FC3352">
              <w:t>2</w:t>
            </w:r>
          </w:p>
        </w:tc>
        <w:tc>
          <w:tcPr>
            <w:tcW w:w="0" w:type="auto"/>
            <w:vAlign w:val="center"/>
          </w:tcPr>
          <w:p w:rsidR="00FC3352" w:rsidRPr="00FC3352" w:rsidRDefault="00FC3352" w:rsidP="00F23D44">
            <w:pPr>
              <w:pStyle w:val="Tabletext"/>
              <w:jc w:val="center"/>
            </w:pPr>
            <w:r w:rsidRPr="00FC3352">
              <w:t>1</w:t>
            </w:r>
          </w:p>
        </w:tc>
        <w:tc>
          <w:tcPr>
            <w:tcW w:w="0" w:type="auto"/>
            <w:vAlign w:val="center"/>
          </w:tcPr>
          <w:p w:rsidR="00FC3352" w:rsidRPr="00FC3352" w:rsidRDefault="00FC3352" w:rsidP="00F23D44">
            <w:pPr>
              <w:pStyle w:val="Tabletext"/>
              <w:jc w:val="center"/>
            </w:pPr>
            <w:r w:rsidRPr="00FC3352">
              <w:t>1</w:t>
            </w:r>
          </w:p>
        </w:tc>
      </w:tr>
      <w:tr w:rsidR="00FC3352" w:rsidRPr="00FC3352" w:rsidTr="001E09D9">
        <w:trPr>
          <w:jc w:val="center"/>
        </w:trPr>
        <w:tc>
          <w:tcPr>
            <w:tcW w:w="2445" w:type="dxa"/>
            <w:vMerge/>
            <w:vAlign w:val="center"/>
          </w:tcPr>
          <w:p w:rsidR="00FC3352" w:rsidRPr="00FC3352" w:rsidRDefault="00FC3352" w:rsidP="001E09D9">
            <w:pPr>
              <w:spacing w:before="0"/>
              <w:jc w:val="center"/>
              <w:rPr>
                <w:szCs w:val="24"/>
              </w:rPr>
            </w:pPr>
          </w:p>
        </w:tc>
        <w:tc>
          <w:tcPr>
            <w:tcW w:w="1736" w:type="dxa"/>
            <w:vAlign w:val="center"/>
          </w:tcPr>
          <w:p w:rsidR="00FC3352" w:rsidRPr="00FC3352" w:rsidRDefault="00FC3352" w:rsidP="00F23D44">
            <w:pPr>
              <w:pStyle w:val="Tabletext"/>
              <w:jc w:val="center"/>
            </w:pPr>
            <w:r w:rsidRPr="00FC3352">
              <w:t>4</w:t>
            </w:r>
          </w:p>
        </w:tc>
        <w:tc>
          <w:tcPr>
            <w:tcW w:w="0" w:type="auto"/>
            <w:vAlign w:val="center"/>
          </w:tcPr>
          <w:p w:rsidR="00FC3352" w:rsidRPr="00FC3352" w:rsidRDefault="00FC3352" w:rsidP="00F23D44">
            <w:pPr>
              <w:pStyle w:val="Tabletext"/>
              <w:jc w:val="center"/>
            </w:pPr>
            <w:r w:rsidRPr="00FC3352">
              <w:t>1</w:t>
            </w:r>
          </w:p>
        </w:tc>
        <w:tc>
          <w:tcPr>
            <w:tcW w:w="0" w:type="auto"/>
            <w:vAlign w:val="center"/>
          </w:tcPr>
          <w:p w:rsidR="00FC3352" w:rsidRPr="00FC3352" w:rsidRDefault="00FC3352" w:rsidP="00F23D44">
            <w:pPr>
              <w:pStyle w:val="Tabletext"/>
              <w:jc w:val="center"/>
            </w:pPr>
            <w:r w:rsidRPr="00FC3352">
              <w:t>1</w:t>
            </w:r>
          </w:p>
        </w:tc>
        <w:tc>
          <w:tcPr>
            <w:tcW w:w="0" w:type="auto"/>
            <w:vAlign w:val="center"/>
          </w:tcPr>
          <w:p w:rsidR="00FC3352" w:rsidRPr="00FC3352" w:rsidRDefault="00FC3352" w:rsidP="00F23D44">
            <w:pPr>
              <w:pStyle w:val="Tabletext"/>
              <w:jc w:val="center"/>
            </w:pPr>
            <w:r w:rsidRPr="00FC3352">
              <w:t>1</w:t>
            </w:r>
          </w:p>
        </w:tc>
        <w:tc>
          <w:tcPr>
            <w:tcW w:w="0" w:type="auto"/>
            <w:vAlign w:val="center"/>
          </w:tcPr>
          <w:p w:rsidR="00FC3352" w:rsidRPr="00FC3352" w:rsidRDefault="00FC3352" w:rsidP="00F23D44">
            <w:pPr>
              <w:pStyle w:val="Tabletext"/>
              <w:jc w:val="center"/>
            </w:pPr>
            <w:r w:rsidRPr="00FC3352">
              <w:t>1</w:t>
            </w:r>
          </w:p>
        </w:tc>
      </w:tr>
      <w:tr w:rsidR="00FC3352" w:rsidRPr="00FC3352" w:rsidTr="001E09D9">
        <w:trPr>
          <w:jc w:val="center"/>
        </w:trPr>
        <w:tc>
          <w:tcPr>
            <w:tcW w:w="2445" w:type="dxa"/>
            <w:vMerge/>
            <w:vAlign w:val="center"/>
          </w:tcPr>
          <w:p w:rsidR="00FC3352" w:rsidRPr="00FC3352" w:rsidRDefault="00FC3352" w:rsidP="001E09D9">
            <w:pPr>
              <w:spacing w:before="0"/>
              <w:jc w:val="center"/>
              <w:rPr>
                <w:szCs w:val="24"/>
              </w:rPr>
            </w:pPr>
          </w:p>
        </w:tc>
        <w:tc>
          <w:tcPr>
            <w:tcW w:w="1736" w:type="dxa"/>
            <w:vAlign w:val="center"/>
          </w:tcPr>
          <w:p w:rsidR="00FC3352" w:rsidRPr="00FC3352" w:rsidRDefault="00FC3352" w:rsidP="00F23D44">
            <w:pPr>
              <w:pStyle w:val="Tabletext"/>
              <w:jc w:val="center"/>
            </w:pPr>
            <w:r w:rsidRPr="00FC3352">
              <w:t>4</w:t>
            </w:r>
          </w:p>
        </w:tc>
        <w:tc>
          <w:tcPr>
            <w:tcW w:w="0" w:type="auto"/>
            <w:vAlign w:val="center"/>
          </w:tcPr>
          <w:p w:rsidR="00FC3352" w:rsidRPr="00FC3352" w:rsidRDefault="00FC3352" w:rsidP="00F23D44">
            <w:pPr>
              <w:pStyle w:val="Tabletext"/>
              <w:jc w:val="center"/>
            </w:pPr>
            <w:r w:rsidRPr="00FC3352">
              <w:t>2</w:t>
            </w:r>
          </w:p>
        </w:tc>
        <w:tc>
          <w:tcPr>
            <w:tcW w:w="0" w:type="auto"/>
            <w:vAlign w:val="center"/>
          </w:tcPr>
          <w:p w:rsidR="00FC3352" w:rsidRPr="00FC3352" w:rsidRDefault="00FC3352" w:rsidP="00F23D44">
            <w:pPr>
              <w:pStyle w:val="Tabletext"/>
              <w:jc w:val="center"/>
            </w:pPr>
            <w:r w:rsidRPr="00FC3352">
              <w:t>2</w:t>
            </w:r>
          </w:p>
        </w:tc>
        <w:tc>
          <w:tcPr>
            <w:tcW w:w="0" w:type="auto"/>
            <w:vAlign w:val="center"/>
          </w:tcPr>
          <w:p w:rsidR="00FC3352" w:rsidRPr="00FC3352" w:rsidRDefault="00FC3352" w:rsidP="00F23D44">
            <w:pPr>
              <w:pStyle w:val="Tabletext"/>
              <w:jc w:val="center"/>
            </w:pPr>
            <w:r w:rsidRPr="00FC3352">
              <w:t>1</w:t>
            </w:r>
          </w:p>
        </w:tc>
        <w:tc>
          <w:tcPr>
            <w:tcW w:w="0" w:type="auto"/>
            <w:vAlign w:val="center"/>
          </w:tcPr>
          <w:p w:rsidR="00FC3352" w:rsidRPr="00FC3352" w:rsidRDefault="00FC3352" w:rsidP="00F23D44">
            <w:pPr>
              <w:pStyle w:val="Tabletext"/>
              <w:jc w:val="center"/>
            </w:pPr>
            <w:r w:rsidRPr="00FC3352">
              <w:t>1</w:t>
            </w:r>
          </w:p>
        </w:tc>
      </w:tr>
      <w:tr w:rsidR="00FC3352" w:rsidRPr="00FC3352" w:rsidTr="001E09D9">
        <w:trPr>
          <w:jc w:val="center"/>
        </w:trPr>
        <w:tc>
          <w:tcPr>
            <w:tcW w:w="2445" w:type="dxa"/>
            <w:vMerge/>
            <w:vAlign w:val="center"/>
          </w:tcPr>
          <w:p w:rsidR="00FC3352" w:rsidRPr="00FC3352" w:rsidRDefault="00FC3352" w:rsidP="001E09D9">
            <w:pPr>
              <w:spacing w:before="0"/>
              <w:jc w:val="center"/>
              <w:rPr>
                <w:szCs w:val="24"/>
              </w:rPr>
            </w:pPr>
          </w:p>
        </w:tc>
        <w:tc>
          <w:tcPr>
            <w:tcW w:w="1736" w:type="dxa"/>
            <w:vAlign w:val="center"/>
          </w:tcPr>
          <w:p w:rsidR="00FC3352" w:rsidRPr="00FC3352" w:rsidRDefault="00FC3352" w:rsidP="00F23D44">
            <w:pPr>
              <w:pStyle w:val="Tabletext"/>
              <w:jc w:val="center"/>
            </w:pPr>
            <w:r w:rsidRPr="00FC3352">
              <w:t>4</w:t>
            </w:r>
          </w:p>
        </w:tc>
        <w:tc>
          <w:tcPr>
            <w:tcW w:w="0" w:type="auto"/>
            <w:vAlign w:val="center"/>
          </w:tcPr>
          <w:p w:rsidR="00FC3352" w:rsidRPr="00FC3352" w:rsidRDefault="00FC3352" w:rsidP="00F23D44">
            <w:pPr>
              <w:pStyle w:val="Tabletext"/>
              <w:jc w:val="center"/>
            </w:pPr>
            <w:r w:rsidRPr="00FC3352">
              <w:t>3</w:t>
            </w:r>
          </w:p>
        </w:tc>
        <w:tc>
          <w:tcPr>
            <w:tcW w:w="0" w:type="auto"/>
            <w:vAlign w:val="center"/>
          </w:tcPr>
          <w:p w:rsidR="00FC3352" w:rsidRPr="00FC3352" w:rsidRDefault="00FC3352" w:rsidP="00F23D44">
            <w:pPr>
              <w:pStyle w:val="Tabletext"/>
              <w:jc w:val="center"/>
            </w:pPr>
            <w:r w:rsidRPr="00FC3352">
              <w:t>3</w:t>
            </w:r>
          </w:p>
        </w:tc>
        <w:tc>
          <w:tcPr>
            <w:tcW w:w="0" w:type="auto"/>
            <w:vAlign w:val="center"/>
          </w:tcPr>
          <w:p w:rsidR="00FC3352" w:rsidRPr="00FC3352" w:rsidRDefault="00FC3352" w:rsidP="00F23D44">
            <w:pPr>
              <w:pStyle w:val="Tabletext"/>
              <w:jc w:val="center"/>
            </w:pPr>
            <w:r w:rsidRPr="00FC3352">
              <w:t>1</w:t>
            </w:r>
          </w:p>
        </w:tc>
        <w:tc>
          <w:tcPr>
            <w:tcW w:w="0" w:type="auto"/>
            <w:vAlign w:val="center"/>
          </w:tcPr>
          <w:p w:rsidR="00FC3352" w:rsidRPr="00FC3352" w:rsidRDefault="00FC3352" w:rsidP="00F23D44">
            <w:pPr>
              <w:pStyle w:val="Tabletext"/>
              <w:jc w:val="center"/>
            </w:pPr>
            <w:r w:rsidRPr="00FC3352">
              <w:t>1</w:t>
            </w:r>
          </w:p>
        </w:tc>
      </w:tr>
      <w:tr w:rsidR="00FC3352" w:rsidRPr="00FC3352" w:rsidTr="001E09D9">
        <w:trPr>
          <w:jc w:val="center"/>
        </w:trPr>
        <w:tc>
          <w:tcPr>
            <w:tcW w:w="2445" w:type="dxa"/>
            <w:vMerge/>
            <w:tcBorders>
              <w:bottom w:val="single" w:sz="4" w:space="0" w:color="auto"/>
            </w:tcBorders>
            <w:vAlign w:val="center"/>
          </w:tcPr>
          <w:p w:rsidR="00FC3352" w:rsidRPr="00FC3352" w:rsidRDefault="00FC3352" w:rsidP="001E09D9">
            <w:pPr>
              <w:spacing w:before="0"/>
              <w:jc w:val="center"/>
              <w:rPr>
                <w:szCs w:val="24"/>
              </w:rPr>
            </w:pPr>
          </w:p>
        </w:tc>
        <w:tc>
          <w:tcPr>
            <w:tcW w:w="1736" w:type="dxa"/>
            <w:vAlign w:val="center"/>
          </w:tcPr>
          <w:p w:rsidR="00FC3352" w:rsidRPr="00FC3352" w:rsidRDefault="00FC3352" w:rsidP="00F23D44">
            <w:pPr>
              <w:pStyle w:val="Tabletext"/>
              <w:jc w:val="center"/>
            </w:pPr>
            <w:r w:rsidRPr="00FC3352">
              <w:t>4</w:t>
            </w:r>
          </w:p>
        </w:tc>
        <w:tc>
          <w:tcPr>
            <w:tcW w:w="0" w:type="auto"/>
            <w:vAlign w:val="center"/>
          </w:tcPr>
          <w:p w:rsidR="00FC3352" w:rsidRPr="00FC3352" w:rsidRDefault="00FC3352" w:rsidP="00F23D44">
            <w:pPr>
              <w:pStyle w:val="Tabletext"/>
              <w:jc w:val="center"/>
            </w:pPr>
            <w:r w:rsidRPr="00FC3352">
              <w:t>4</w:t>
            </w:r>
          </w:p>
        </w:tc>
        <w:tc>
          <w:tcPr>
            <w:tcW w:w="0" w:type="auto"/>
            <w:vAlign w:val="center"/>
          </w:tcPr>
          <w:p w:rsidR="00FC3352" w:rsidRPr="00FC3352" w:rsidRDefault="00FC3352" w:rsidP="00F23D44">
            <w:pPr>
              <w:pStyle w:val="Tabletext"/>
              <w:jc w:val="center"/>
            </w:pPr>
            <w:r w:rsidRPr="00FC3352">
              <w:t>4</w:t>
            </w:r>
          </w:p>
        </w:tc>
        <w:tc>
          <w:tcPr>
            <w:tcW w:w="0" w:type="auto"/>
            <w:vAlign w:val="center"/>
          </w:tcPr>
          <w:p w:rsidR="00FC3352" w:rsidRPr="00FC3352" w:rsidRDefault="00FC3352" w:rsidP="00F23D44">
            <w:pPr>
              <w:pStyle w:val="Tabletext"/>
              <w:jc w:val="center"/>
            </w:pPr>
            <w:r w:rsidRPr="00FC3352">
              <w:t>1</w:t>
            </w:r>
          </w:p>
        </w:tc>
        <w:tc>
          <w:tcPr>
            <w:tcW w:w="0" w:type="auto"/>
            <w:vAlign w:val="center"/>
          </w:tcPr>
          <w:p w:rsidR="00FC3352" w:rsidRPr="00FC3352" w:rsidRDefault="00FC3352" w:rsidP="00F23D44">
            <w:pPr>
              <w:pStyle w:val="Tabletext"/>
              <w:jc w:val="center"/>
            </w:pPr>
            <w:r w:rsidRPr="00FC3352">
              <w:t>1</w:t>
            </w:r>
          </w:p>
        </w:tc>
      </w:tr>
    </w:tbl>
    <w:p w:rsidR="00FC3352" w:rsidRPr="00FC3352" w:rsidRDefault="00FC3352" w:rsidP="001E09D9">
      <w:pPr>
        <w:rPr>
          <w:szCs w:val="24"/>
          <w:lang w:eastAsia="ja-JP"/>
        </w:rPr>
      </w:pPr>
      <w:r w:rsidRPr="00FC3352">
        <w:rPr>
          <w:rFonts w:eastAsia="Batang"/>
          <w:szCs w:val="24"/>
          <w:lang w:eastAsia="ko-KR"/>
        </w:rPr>
        <w:t xml:space="preserve">The supported UL transmit diversity modes include 2 and 4 transmit antenna schemes with rate 1 such as space frequency block coding (SFBC) and 2 stream </w:t>
      </w:r>
      <w:proofErr w:type="spellStart"/>
      <w:r w:rsidRPr="00FC3352">
        <w:rPr>
          <w:rFonts w:eastAsia="Batang"/>
          <w:szCs w:val="24"/>
          <w:lang w:eastAsia="ko-KR"/>
        </w:rPr>
        <w:t>precoder</w:t>
      </w:r>
      <w:proofErr w:type="spellEnd"/>
      <w:r w:rsidRPr="00FC3352">
        <w:rPr>
          <w:rFonts w:eastAsia="Batang"/>
          <w:szCs w:val="24"/>
          <w:lang w:eastAsia="ko-KR"/>
        </w:rPr>
        <w:t xml:space="preserve">. In FDD and TDD systems, unitary codebook-based </w:t>
      </w:r>
      <w:proofErr w:type="spellStart"/>
      <w:r w:rsidRPr="00FC3352">
        <w:rPr>
          <w:rFonts w:eastAsia="Batang"/>
          <w:szCs w:val="24"/>
          <w:lang w:eastAsia="ko-KR"/>
        </w:rPr>
        <w:t>precoding</w:t>
      </w:r>
      <w:proofErr w:type="spellEnd"/>
      <w:r w:rsidRPr="00FC3352">
        <w:rPr>
          <w:rFonts w:eastAsia="Batang"/>
          <w:szCs w:val="24"/>
          <w:lang w:eastAsia="ko-KR"/>
        </w:rPr>
        <w:t xml:space="preserve"> is supported. In this mode, the MS transmits a sounding reference signal in the UL to assist the UL scheduling and </w:t>
      </w:r>
      <w:proofErr w:type="spellStart"/>
      <w:r w:rsidRPr="00FC3352">
        <w:rPr>
          <w:rFonts w:eastAsia="Batang"/>
          <w:szCs w:val="24"/>
          <w:lang w:eastAsia="ko-KR"/>
        </w:rPr>
        <w:t>precoder</w:t>
      </w:r>
      <w:proofErr w:type="spellEnd"/>
      <w:r w:rsidRPr="00FC3352">
        <w:rPr>
          <w:rFonts w:eastAsia="Batang"/>
          <w:szCs w:val="24"/>
          <w:lang w:eastAsia="ko-KR"/>
        </w:rPr>
        <w:t xml:space="preserve"> selection in the BS. The BS signals the resource allocation, MCS, rank, preferred </w:t>
      </w:r>
      <w:proofErr w:type="spellStart"/>
      <w:r w:rsidRPr="00FC3352">
        <w:rPr>
          <w:rFonts w:eastAsia="Batang"/>
          <w:szCs w:val="24"/>
          <w:lang w:eastAsia="ko-KR"/>
        </w:rPr>
        <w:t>precoder</w:t>
      </w:r>
      <w:proofErr w:type="spellEnd"/>
      <w:r w:rsidRPr="00FC3352">
        <w:rPr>
          <w:rFonts w:eastAsia="Batang"/>
          <w:szCs w:val="24"/>
          <w:lang w:eastAsia="ko-KR"/>
        </w:rPr>
        <w:t xml:space="preserve"> index</w:t>
      </w:r>
      <w:r w:rsidR="00B37620">
        <w:rPr>
          <w:rFonts w:eastAsia="Batang"/>
          <w:szCs w:val="24"/>
          <w:lang w:eastAsia="ko-KR"/>
        </w:rPr>
        <w:t>, and packet size to the MS. UL </w:t>
      </w:r>
      <w:r w:rsidRPr="00FC3352">
        <w:rPr>
          <w:rFonts w:eastAsia="Batang"/>
          <w:szCs w:val="24"/>
          <w:lang w:eastAsia="ko-KR"/>
        </w:rPr>
        <w:t>MU-MIMO enables multiple MSs to be spatially multiplexed on</w:t>
      </w:r>
      <w:r w:rsidR="00B37620">
        <w:rPr>
          <w:rFonts w:eastAsia="Batang"/>
          <w:szCs w:val="24"/>
          <w:lang w:eastAsia="ko-KR"/>
        </w:rPr>
        <w:t xml:space="preserve"> the same radio resources. Both </w:t>
      </w:r>
      <w:r w:rsidRPr="00FC3352">
        <w:rPr>
          <w:rFonts w:eastAsia="Batang"/>
          <w:szCs w:val="24"/>
          <w:lang w:eastAsia="ko-KR"/>
        </w:rPr>
        <w:t>open-loop and closed-loop MU-MIMO are supported. The MSs with single transmit antenna can operate in open-loop SU- or MU-MIMO mode.</w:t>
      </w:r>
    </w:p>
    <w:p w:rsidR="00FC3352" w:rsidRPr="00FC3352" w:rsidRDefault="00FC3352" w:rsidP="006F3AEB">
      <w:pPr>
        <w:pStyle w:val="Heading3"/>
      </w:pPr>
      <w:bookmarkStart w:id="102" w:name="_Toc246688714"/>
      <w:r w:rsidRPr="00FC3352">
        <w:t>B.1.</w:t>
      </w:r>
      <w:r w:rsidRPr="00FC3352">
        <w:rPr>
          <w:lang w:eastAsia="ja-JP"/>
        </w:rPr>
        <w:t>2</w:t>
      </w:r>
      <w:r w:rsidR="006F3AEB">
        <w:tab/>
      </w:r>
      <w:r w:rsidRPr="00FC3352">
        <w:t xml:space="preserve">Overview of MAC </w:t>
      </w:r>
      <w:r w:rsidR="006F3AEB" w:rsidRPr="00FC3352">
        <w:t>l</w:t>
      </w:r>
      <w:r w:rsidRPr="00FC3352">
        <w:t>ayer</w:t>
      </w:r>
      <w:bookmarkEnd w:id="102"/>
    </w:p>
    <w:p w:rsidR="00FC3352" w:rsidRPr="00FC3352" w:rsidRDefault="00FC3352" w:rsidP="001E09D9">
      <w:pPr>
        <w:rPr>
          <w:szCs w:val="24"/>
          <w:lang w:eastAsia="ko-KR"/>
        </w:rPr>
      </w:pPr>
      <w:r w:rsidRPr="00FC3352">
        <w:rPr>
          <w:szCs w:val="24"/>
          <w:lang w:eastAsia="ko-KR"/>
        </w:rPr>
        <w:t>The following sections describe selected MAC features.</w:t>
      </w:r>
    </w:p>
    <w:p w:rsidR="00FC3352" w:rsidRPr="00FC3352" w:rsidRDefault="00FC3352" w:rsidP="006F3AEB">
      <w:pPr>
        <w:pStyle w:val="Heading4"/>
      </w:pPr>
      <w:bookmarkStart w:id="103" w:name="_Ref216751625"/>
      <w:bookmarkStart w:id="104" w:name="_Toc216769099"/>
      <w:bookmarkStart w:id="105" w:name="_Toc246688715"/>
      <w:r w:rsidRPr="00FC3352">
        <w:t>B.1.</w:t>
      </w:r>
      <w:r w:rsidRPr="00FC3352">
        <w:rPr>
          <w:lang w:eastAsia="ja-JP"/>
        </w:rPr>
        <w:t>2</w:t>
      </w:r>
      <w:r w:rsidR="006F3AEB">
        <w:t>.1</w:t>
      </w:r>
      <w:r w:rsidR="006F3AEB">
        <w:tab/>
      </w:r>
      <w:r w:rsidRPr="00FC3352">
        <w:t>MAC Addressing</w:t>
      </w:r>
      <w:bookmarkEnd w:id="103"/>
      <w:bookmarkEnd w:id="104"/>
      <w:bookmarkEnd w:id="105"/>
    </w:p>
    <w:p w:rsidR="00FC3352" w:rsidRPr="00FC3352" w:rsidRDefault="00FC3352" w:rsidP="001E09D9">
      <w:pPr>
        <w:rPr>
          <w:szCs w:val="24"/>
          <w:lang w:eastAsia="ko-KR"/>
        </w:rPr>
      </w:pPr>
      <w:proofErr w:type="spellStart"/>
      <w:r w:rsidRPr="00FC3352">
        <w:rPr>
          <w:szCs w:val="24"/>
          <w:lang w:val="en-US"/>
        </w:rPr>
        <w:t>WirelessMAN</w:t>
      </w:r>
      <w:proofErr w:type="spellEnd"/>
      <w:r w:rsidRPr="00FC3352">
        <w:rPr>
          <w:szCs w:val="24"/>
          <w:lang w:val="en-US"/>
        </w:rPr>
        <w:t>-Advanced</w:t>
      </w:r>
      <w:r w:rsidRPr="00FC3352">
        <w:rPr>
          <w:szCs w:val="24"/>
        </w:rPr>
        <w:t xml:space="preserve"> defines global and logical addresses for a</w:t>
      </w:r>
      <w:r w:rsidRPr="00FC3352">
        <w:rPr>
          <w:szCs w:val="24"/>
          <w:lang w:eastAsia="ja-JP"/>
        </w:rPr>
        <w:t>n MS</w:t>
      </w:r>
      <w:r w:rsidRPr="00FC3352">
        <w:rPr>
          <w:szCs w:val="24"/>
        </w:rPr>
        <w:t xml:space="preserve"> that identify the user and its connections during a session.  The MS is identified by the globally unique 48-bit IEEE extended unique identifier assigned by the IEEE Registration Authority.</w:t>
      </w:r>
      <w:bookmarkStart w:id="106" w:name="_Toc216769101"/>
      <w:r w:rsidRPr="00FC3352">
        <w:rPr>
          <w:szCs w:val="24"/>
        </w:rPr>
        <w:t xml:space="preserve"> </w:t>
      </w:r>
      <w:bookmarkEnd w:id="106"/>
      <w:r w:rsidRPr="00FC3352">
        <w:rPr>
          <w:szCs w:val="24"/>
        </w:rPr>
        <w:t>The MS is further assigned the following logical identifiers: 1) A station identifier during network entry (or network re-entry), that uniquely identifies the MS within the cell, and 2) a flow identifier</w:t>
      </w:r>
      <w:r w:rsidRPr="00FC3352">
        <w:rPr>
          <w:szCs w:val="24"/>
          <w:lang w:eastAsia="ja-JP"/>
        </w:rPr>
        <w:t xml:space="preserve"> (FID)</w:t>
      </w:r>
      <w:r w:rsidRPr="00FC3352">
        <w:rPr>
          <w:szCs w:val="24"/>
        </w:rPr>
        <w:t xml:space="preserve"> that uniquely identifies the control connections and transport connections with the MS. </w:t>
      </w:r>
      <w:r w:rsidRPr="00FC3352">
        <w:rPr>
          <w:rStyle w:val="SC16192530"/>
          <w:rFonts w:cs="Times New Roman"/>
          <w:sz w:val="24"/>
          <w:szCs w:val="24"/>
        </w:rPr>
        <w:t>A temporary station identifier is used to protect the mapping between the actual station identifier during network entry. A deregistration identifier is defined to uniquely identify the MS within the set of paging group identifiers, paging cycle, and paging offset.</w:t>
      </w:r>
    </w:p>
    <w:p w:rsidR="00FC3352" w:rsidRPr="00FC3352" w:rsidRDefault="00FC3352" w:rsidP="006F3AEB">
      <w:pPr>
        <w:pStyle w:val="Heading4"/>
      </w:pPr>
      <w:bookmarkStart w:id="107" w:name="_Toc246688716"/>
      <w:r w:rsidRPr="00FC3352">
        <w:t>B.1.</w:t>
      </w:r>
      <w:r w:rsidRPr="00FC3352">
        <w:rPr>
          <w:lang w:eastAsia="ja-JP"/>
        </w:rPr>
        <w:t>2</w:t>
      </w:r>
      <w:r w:rsidR="006F3AEB">
        <w:t>.2</w:t>
      </w:r>
      <w:r w:rsidR="006F3AEB">
        <w:tab/>
      </w:r>
      <w:r w:rsidRPr="00FC3352">
        <w:t xml:space="preserve">Network </w:t>
      </w:r>
      <w:r w:rsidR="006F3AEB" w:rsidRPr="00FC3352">
        <w:t>e</w:t>
      </w:r>
      <w:r w:rsidRPr="00FC3352">
        <w:t>ntry</w:t>
      </w:r>
      <w:bookmarkEnd w:id="107"/>
    </w:p>
    <w:p w:rsidR="00FC3352" w:rsidRPr="00FC3352" w:rsidRDefault="00FC3352" w:rsidP="001E09D9">
      <w:pPr>
        <w:rPr>
          <w:szCs w:val="24"/>
          <w:lang w:eastAsia="ja-JP"/>
        </w:rPr>
      </w:pPr>
      <w:r w:rsidRPr="00FC3352">
        <w:rPr>
          <w:szCs w:val="24"/>
        </w:rPr>
        <w:t>Network entry is the procedure through which a</w:t>
      </w:r>
      <w:r w:rsidRPr="00FC3352">
        <w:rPr>
          <w:szCs w:val="24"/>
          <w:lang w:eastAsia="ja-JP"/>
        </w:rPr>
        <w:t>n MS</w:t>
      </w:r>
      <w:r w:rsidRPr="00FC3352">
        <w:rPr>
          <w:szCs w:val="24"/>
        </w:rPr>
        <w:t xml:space="preserve"> detects a cellular network and establishes a connection with that network. The network entry has the following steps (see Figure 8):</w:t>
      </w:r>
    </w:p>
    <w:p w:rsidR="00FC3352" w:rsidRPr="00FC3352" w:rsidRDefault="006F3AEB" w:rsidP="006F3AEB">
      <w:pPr>
        <w:pStyle w:val="enumlev1"/>
      </w:pPr>
      <w:r>
        <w:t>–</w:t>
      </w:r>
      <w:r>
        <w:tab/>
      </w:r>
      <w:r w:rsidR="00FC3352" w:rsidRPr="00FC3352">
        <w:t>Synchronization with the BS by acquiring the preambles</w:t>
      </w:r>
    </w:p>
    <w:p w:rsidR="00FC3352" w:rsidRPr="00FC3352" w:rsidRDefault="006F3AEB" w:rsidP="006F3AEB">
      <w:pPr>
        <w:pStyle w:val="enumlev1"/>
      </w:pPr>
      <w:r>
        <w:t>–</w:t>
      </w:r>
      <w:r>
        <w:tab/>
      </w:r>
      <w:r w:rsidR="00FC3352" w:rsidRPr="00FC3352">
        <w:t xml:space="preserve">Acquiring necessary system information such as BS and network service provider identifiers for initial network entry and cell selection. </w:t>
      </w:r>
    </w:p>
    <w:p w:rsidR="00FC3352" w:rsidRPr="00FC3352" w:rsidRDefault="006F3AEB" w:rsidP="006F3AEB">
      <w:pPr>
        <w:pStyle w:val="enumlev1"/>
      </w:pPr>
      <w:r>
        <w:t>–</w:t>
      </w:r>
      <w:r>
        <w:tab/>
      </w:r>
      <w:r w:rsidR="00FC3352" w:rsidRPr="00FC3352">
        <w:t>Initial ranging</w:t>
      </w:r>
    </w:p>
    <w:p w:rsidR="00FC3352" w:rsidRPr="00FC3352" w:rsidRDefault="006F3AEB" w:rsidP="006F3AEB">
      <w:pPr>
        <w:pStyle w:val="enumlev1"/>
      </w:pPr>
      <w:r>
        <w:t>–</w:t>
      </w:r>
      <w:r>
        <w:tab/>
      </w:r>
      <w:r w:rsidR="00FC3352" w:rsidRPr="00FC3352">
        <w:t>Basic capability negotiation</w:t>
      </w:r>
    </w:p>
    <w:p w:rsidR="00FC3352" w:rsidRPr="00FC3352" w:rsidRDefault="006F3AEB" w:rsidP="006F3AEB">
      <w:pPr>
        <w:pStyle w:val="enumlev1"/>
      </w:pPr>
      <w:r>
        <w:t>–</w:t>
      </w:r>
      <w:r>
        <w:tab/>
      </w:r>
      <w:r w:rsidR="00FC3352" w:rsidRPr="00FC3352">
        <w:t>Authentication</w:t>
      </w:r>
      <w:r w:rsidR="00FC3352" w:rsidRPr="00FC3352">
        <w:rPr>
          <w:rFonts w:eastAsia="Malgun Gothic"/>
          <w:lang w:eastAsia="ko-KR"/>
        </w:rPr>
        <w:t>/</w:t>
      </w:r>
      <w:r w:rsidR="00FC3352" w:rsidRPr="00FC3352">
        <w:t>a</w:t>
      </w:r>
      <w:r w:rsidR="00FC3352" w:rsidRPr="00FC3352">
        <w:rPr>
          <w:rFonts w:eastAsia="Malgun Gothic"/>
          <w:lang w:eastAsia="ko-KR"/>
        </w:rPr>
        <w:t>uthorization and key exchange</w:t>
      </w:r>
    </w:p>
    <w:p w:rsidR="00FC3352" w:rsidRDefault="006F3AEB" w:rsidP="006F3AEB">
      <w:pPr>
        <w:pStyle w:val="enumlev1"/>
        <w:rPr>
          <w:rFonts w:eastAsia="Malgun Gothic"/>
          <w:lang w:eastAsia="ko-KR"/>
        </w:rPr>
      </w:pPr>
      <w:r>
        <w:t>–</w:t>
      </w:r>
      <w:r>
        <w:tab/>
      </w:r>
      <w:r w:rsidRPr="00FC3352">
        <w:t>R</w:t>
      </w:r>
      <w:r w:rsidR="00FC3352" w:rsidRPr="00FC3352">
        <w:t xml:space="preserve">egistration </w:t>
      </w:r>
      <w:r w:rsidR="00FC3352" w:rsidRPr="00FC3352">
        <w:rPr>
          <w:rFonts w:eastAsia="Malgun Gothic"/>
          <w:lang w:eastAsia="ko-KR"/>
        </w:rPr>
        <w:t>and service flow setup</w:t>
      </w:r>
      <w:r>
        <w:rPr>
          <w:rFonts w:eastAsia="Malgun Gothic"/>
          <w:lang w:eastAsia="ko-KR"/>
        </w:rPr>
        <w:t>.</w:t>
      </w:r>
    </w:p>
    <w:p w:rsidR="006F3AEB" w:rsidRDefault="006F3AEB" w:rsidP="006F3AEB">
      <w:pPr>
        <w:pStyle w:val="FigureNo"/>
      </w:pPr>
      <w:r>
        <w:t>Figure 8</w:t>
      </w:r>
    </w:p>
    <w:p w:rsidR="006F3AEB" w:rsidRPr="00FC3352" w:rsidRDefault="006F3AEB" w:rsidP="006F3AEB">
      <w:pPr>
        <w:pStyle w:val="Figuretitle"/>
      </w:pPr>
      <w:r w:rsidRPr="00FC3352">
        <w:t>Network entry procedures</w:t>
      </w:r>
    </w:p>
    <w:p w:rsidR="00FC3352" w:rsidRPr="00FC3352" w:rsidRDefault="00FC3352" w:rsidP="001E09D9">
      <w:pPr>
        <w:jc w:val="center"/>
        <w:rPr>
          <w:szCs w:val="24"/>
        </w:rPr>
      </w:pPr>
      <w:r w:rsidRPr="00FC3352">
        <w:rPr>
          <w:szCs w:val="24"/>
        </w:rPr>
        <w:object w:dxaOrig="7975" w:dyaOrig="7975">
          <v:shape id="_x0000_i1030" type="#_x0000_t75" style="width:202.85pt;height:202.85pt" o:ole="">
            <v:imagedata r:id="rId24" o:title=""/>
          </v:shape>
          <o:OLEObject Type="Embed" ProgID="Visio.Drawing.11" ShapeID="_x0000_i1030" DrawAspect="Content" ObjectID="_1362999147" r:id="rId25"/>
        </w:object>
      </w:r>
    </w:p>
    <w:p w:rsidR="00FC3352" w:rsidRPr="00FC3352" w:rsidRDefault="00FC3352" w:rsidP="001E09D9">
      <w:pPr>
        <w:pStyle w:val="Caption"/>
        <w:jc w:val="center"/>
        <w:rPr>
          <w:rFonts w:ascii="Times New Roman" w:hAnsi="Times New Roman"/>
          <w:b w:val="0"/>
          <w:sz w:val="24"/>
          <w:szCs w:val="24"/>
        </w:rPr>
      </w:pPr>
    </w:p>
    <w:p w:rsidR="00FC3352" w:rsidRPr="00FC3352" w:rsidRDefault="00FC3352" w:rsidP="006F3AEB">
      <w:pPr>
        <w:pStyle w:val="Heading4"/>
      </w:pPr>
      <w:bookmarkStart w:id="108" w:name="_Toc246688717"/>
      <w:r w:rsidRPr="00FC3352">
        <w:t>B.1.</w:t>
      </w:r>
      <w:r w:rsidRPr="00FC3352">
        <w:rPr>
          <w:lang w:eastAsia="ja-JP"/>
        </w:rPr>
        <w:t>2</w:t>
      </w:r>
      <w:r w:rsidR="006F3AEB">
        <w:t>.3</w:t>
      </w:r>
      <w:r w:rsidR="006F3AEB">
        <w:tab/>
      </w:r>
      <w:r w:rsidRPr="00FC3352">
        <w:t xml:space="preserve">Connection </w:t>
      </w:r>
      <w:r w:rsidR="006F3AEB" w:rsidRPr="00FC3352">
        <w:t>m</w:t>
      </w:r>
      <w:r w:rsidRPr="00FC3352">
        <w:t>anagement</w:t>
      </w:r>
      <w:bookmarkEnd w:id="108"/>
      <w:r w:rsidRPr="00FC3352">
        <w:t xml:space="preserve"> and </w:t>
      </w:r>
      <w:r w:rsidR="006F3AEB" w:rsidRPr="00FC3352">
        <w:t>q</w:t>
      </w:r>
      <w:r w:rsidRPr="00FC3352">
        <w:t xml:space="preserve">uality of </w:t>
      </w:r>
      <w:r w:rsidR="006F3AEB" w:rsidRPr="00FC3352">
        <w:t>s</w:t>
      </w:r>
      <w:r w:rsidRPr="00FC3352">
        <w:t>ervice</w:t>
      </w:r>
    </w:p>
    <w:p w:rsidR="00FC3352" w:rsidRPr="00FC3352" w:rsidRDefault="00FC3352" w:rsidP="001E09D9">
      <w:pPr>
        <w:rPr>
          <w:szCs w:val="24"/>
        </w:rPr>
      </w:pPr>
      <w:r w:rsidRPr="00FC3352">
        <w:rPr>
          <w:rStyle w:val="SC16192530"/>
          <w:rFonts w:cs="Times New Roman"/>
          <w:sz w:val="24"/>
          <w:szCs w:val="24"/>
        </w:rPr>
        <w:t>A connection is defined as a mapping between the MAC layers of a</w:t>
      </w:r>
      <w:r w:rsidR="006F3AEB">
        <w:rPr>
          <w:rStyle w:val="SC16192530"/>
          <w:rFonts w:cs="Times New Roman"/>
          <w:sz w:val="24"/>
          <w:szCs w:val="24"/>
        </w:rPr>
        <w:t xml:space="preserve"> BS and one (or several) MS. If </w:t>
      </w:r>
      <w:r w:rsidRPr="00FC3352">
        <w:rPr>
          <w:rStyle w:val="SC16192530"/>
          <w:rFonts w:cs="Times New Roman"/>
          <w:sz w:val="24"/>
          <w:szCs w:val="24"/>
        </w:rPr>
        <w:t xml:space="preserve">there is a one-to-one mapping between one BS and one MS, the connection is called a unicast connection; otherwise, it is called a multicast or broadcast connection. Two types of connections are specified: control connections and transport connections. Control connections are used to carry MAC control messages. Transport connections are used to carry user data including upper layer signalling messages. A MAC control message is never transferred over transport connection, and user data is never transferred over the control connections. One pair of bi-directional (DL/UL) unicast control connections are automatically established when an MS performs initial network entry. </w:t>
      </w:r>
    </w:p>
    <w:p w:rsidR="00FC3352" w:rsidRPr="00FC3352" w:rsidRDefault="00FC3352" w:rsidP="001E09D9">
      <w:pPr>
        <w:rPr>
          <w:szCs w:val="24"/>
          <w:lang w:eastAsia="ko-KR"/>
        </w:rPr>
      </w:pPr>
      <w:r w:rsidRPr="00FC3352">
        <w:rPr>
          <w:rStyle w:val="SC16192530"/>
          <w:rFonts w:cs="Times New Roman"/>
          <w:sz w:val="24"/>
          <w:szCs w:val="24"/>
        </w:rPr>
        <w:t xml:space="preserve">All the user data communications are in the context of transport connections. A transport connection is </w:t>
      </w:r>
      <w:proofErr w:type="spellStart"/>
      <w:r w:rsidRPr="00FC3352">
        <w:rPr>
          <w:rStyle w:val="SC16192530"/>
          <w:rFonts w:cs="Times New Roman"/>
          <w:sz w:val="24"/>
          <w:szCs w:val="24"/>
        </w:rPr>
        <w:t>uni</w:t>
      </w:r>
      <w:proofErr w:type="spellEnd"/>
      <w:r w:rsidRPr="00FC3352">
        <w:rPr>
          <w:rStyle w:val="SC16192530"/>
          <w:rFonts w:cs="Times New Roman"/>
          <w:sz w:val="24"/>
          <w:szCs w:val="24"/>
        </w:rPr>
        <w:t xml:space="preserve">-directional and established with a unique </w:t>
      </w:r>
      <w:r w:rsidRPr="00FC3352">
        <w:rPr>
          <w:rStyle w:val="SC16192530"/>
          <w:rFonts w:cs="Times New Roman"/>
          <w:sz w:val="24"/>
          <w:szCs w:val="24"/>
          <w:lang w:eastAsia="ja-JP"/>
        </w:rPr>
        <w:t>FID</w:t>
      </w:r>
      <w:r w:rsidR="006F3AEB">
        <w:rPr>
          <w:rStyle w:val="SC16192530"/>
          <w:rFonts w:cs="Times New Roman"/>
          <w:sz w:val="24"/>
          <w:szCs w:val="24"/>
        </w:rPr>
        <w:t>. Each transport connec</w:t>
      </w:r>
      <w:r w:rsidRPr="00FC3352">
        <w:rPr>
          <w:rStyle w:val="SC16192530"/>
          <w:rFonts w:cs="Times New Roman"/>
          <w:sz w:val="24"/>
          <w:szCs w:val="24"/>
        </w:rPr>
        <w:t xml:space="preserve">tion is associated with an active service flow to provide various levels of </w:t>
      </w:r>
      <w:proofErr w:type="spellStart"/>
      <w:r w:rsidRPr="00FC3352">
        <w:rPr>
          <w:rStyle w:val="SC16192530"/>
          <w:rFonts w:cs="Times New Roman"/>
          <w:sz w:val="24"/>
          <w:szCs w:val="24"/>
        </w:rPr>
        <w:t>QoS</w:t>
      </w:r>
      <w:proofErr w:type="spellEnd"/>
      <w:r w:rsidRPr="00FC3352">
        <w:rPr>
          <w:rStyle w:val="SC16192530"/>
          <w:rFonts w:cs="Times New Roman"/>
          <w:sz w:val="24"/>
          <w:szCs w:val="24"/>
        </w:rPr>
        <w:t xml:space="preserve"> required by the service flow. An MS may have multiple transport connections </w:t>
      </w:r>
      <w:r w:rsidRPr="00FC3352">
        <w:rPr>
          <w:rStyle w:val="SC16192530"/>
          <w:rFonts w:cs="Times New Roman"/>
          <w:sz w:val="24"/>
          <w:szCs w:val="24"/>
          <w:lang w:eastAsia="ko-KR"/>
        </w:rPr>
        <w:t xml:space="preserve">which have different set of </w:t>
      </w:r>
      <w:proofErr w:type="spellStart"/>
      <w:r w:rsidRPr="00FC3352">
        <w:rPr>
          <w:rStyle w:val="SC16192530"/>
          <w:rFonts w:cs="Times New Roman"/>
          <w:sz w:val="24"/>
          <w:szCs w:val="24"/>
          <w:lang w:eastAsia="ko-KR"/>
        </w:rPr>
        <w:t>QoS</w:t>
      </w:r>
      <w:proofErr w:type="spellEnd"/>
      <w:r w:rsidRPr="00FC3352">
        <w:rPr>
          <w:rStyle w:val="SC16192530"/>
          <w:rFonts w:cs="Times New Roman"/>
          <w:sz w:val="24"/>
          <w:szCs w:val="24"/>
          <w:lang w:eastAsia="ko-KR"/>
        </w:rPr>
        <w:t xml:space="preserve"> parameters, and each transport connection may have one or more sets of </w:t>
      </w:r>
      <w:proofErr w:type="spellStart"/>
      <w:r w:rsidRPr="00FC3352">
        <w:rPr>
          <w:rStyle w:val="SC16192530"/>
          <w:rFonts w:cs="Times New Roman"/>
          <w:sz w:val="24"/>
          <w:szCs w:val="24"/>
          <w:lang w:eastAsia="ko-KR"/>
        </w:rPr>
        <w:t>QoS</w:t>
      </w:r>
      <w:proofErr w:type="spellEnd"/>
      <w:r w:rsidRPr="00FC3352">
        <w:rPr>
          <w:rStyle w:val="SC16192530"/>
          <w:rFonts w:cs="Times New Roman"/>
          <w:sz w:val="24"/>
          <w:szCs w:val="24"/>
          <w:lang w:eastAsia="ko-KR"/>
        </w:rPr>
        <w:t xml:space="preserve"> parameters. </w:t>
      </w:r>
      <w:r w:rsidRPr="00FC3352">
        <w:rPr>
          <w:rStyle w:val="SC16192530"/>
          <w:rFonts w:cs="Times New Roman"/>
          <w:sz w:val="24"/>
          <w:szCs w:val="24"/>
        </w:rPr>
        <w:t>The transport connection is established when the associated active service flow is admitted or activated, and released when the associated service flow becomes inactive. Transport connections can be pre-provisioned or dynamically created. Pre-provisioned connections are those established by system for an MS during the MS network entry. On the other hand, the BS or the MS can cre</w:t>
      </w:r>
      <w:r w:rsidRPr="00FC3352">
        <w:rPr>
          <w:rStyle w:val="SC16192530"/>
          <w:rFonts w:cs="Times New Roman"/>
          <w:sz w:val="24"/>
          <w:szCs w:val="24"/>
        </w:rPr>
        <w:softHyphen/>
        <w:t>ate new connections dynamically if required.</w:t>
      </w:r>
    </w:p>
    <w:p w:rsidR="00FC3352" w:rsidRPr="00FC3352" w:rsidRDefault="00FC3352" w:rsidP="006F3AEB">
      <w:pPr>
        <w:pStyle w:val="Heading4"/>
      </w:pPr>
      <w:bookmarkStart w:id="109" w:name="_Toc246688720"/>
      <w:r w:rsidRPr="00FC3352">
        <w:t>B.1.</w:t>
      </w:r>
      <w:r w:rsidRPr="00FC3352">
        <w:rPr>
          <w:lang w:eastAsia="ja-JP"/>
        </w:rPr>
        <w:t>2</w:t>
      </w:r>
      <w:r w:rsidR="006F3AEB">
        <w:t>.4</w:t>
      </w:r>
      <w:r w:rsidR="006F3AEB">
        <w:tab/>
      </w:r>
      <w:r w:rsidRPr="00FC3352">
        <w:t xml:space="preserve">MAC </w:t>
      </w:r>
      <w:r w:rsidR="006F3AEB" w:rsidRPr="00FC3352">
        <w:t>h</w:t>
      </w:r>
      <w:r w:rsidRPr="00FC3352">
        <w:t>eader</w:t>
      </w:r>
      <w:bookmarkEnd w:id="109"/>
    </w:p>
    <w:p w:rsidR="00FC3352" w:rsidRDefault="00FC3352" w:rsidP="001E09D9">
      <w:pPr>
        <w:rPr>
          <w:szCs w:val="24"/>
        </w:rPr>
      </w:pPr>
      <w:proofErr w:type="spellStart"/>
      <w:r w:rsidRPr="00FC3352">
        <w:rPr>
          <w:szCs w:val="24"/>
          <w:lang w:val="en-US"/>
        </w:rPr>
        <w:t>WirelessMAN</w:t>
      </w:r>
      <w:proofErr w:type="spellEnd"/>
      <w:r w:rsidRPr="00FC3352">
        <w:rPr>
          <w:szCs w:val="24"/>
          <w:lang w:val="en-US"/>
        </w:rPr>
        <w:t>-Advanced</w:t>
      </w:r>
      <w:r w:rsidRPr="00FC3352">
        <w:rPr>
          <w:rFonts w:eastAsia="Batang"/>
          <w:szCs w:val="24"/>
          <w:lang w:eastAsia="ko-KR"/>
        </w:rPr>
        <w:t xml:space="preserve"> specifies a number of efficient MAC headers for various applications comprising of fewer fields with shorter size compared to </w:t>
      </w:r>
      <w:r w:rsidRPr="00FC3352">
        <w:rPr>
          <w:szCs w:val="24"/>
          <w:lang w:eastAsia="ja-JP"/>
        </w:rPr>
        <w:t xml:space="preserve">the </w:t>
      </w:r>
      <w:r w:rsidRPr="00FC3352">
        <w:rPr>
          <w:rFonts w:eastAsia="Batang"/>
          <w:szCs w:val="24"/>
          <w:lang w:eastAsia="ko-KR"/>
        </w:rPr>
        <w:t>generic MAC header</w:t>
      </w:r>
      <w:r w:rsidRPr="00FC3352">
        <w:rPr>
          <w:szCs w:val="24"/>
          <w:lang w:eastAsia="ja-JP"/>
        </w:rPr>
        <w:t xml:space="preserve"> of OFDMA TDD WMAN</w:t>
      </w:r>
      <w:r w:rsidRPr="00FC3352">
        <w:rPr>
          <w:rFonts w:eastAsia="Batang"/>
          <w:szCs w:val="24"/>
          <w:lang w:eastAsia="ko-KR"/>
        </w:rPr>
        <w:t xml:space="preserve">. The advanced generic MAC header in Figure 9 consists of </w:t>
      </w:r>
      <w:r w:rsidRPr="00FC3352">
        <w:rPr>
          <w:rFonts w:eastAsia="Batang"/>
          <w:kern w:val="24"/>
          <w:szCs w:val="24"/>
          <w:lang w:eastAsia="ko-KR"/>
        </w:rPr>
        <w:t xml:space="preserve">Extended Header Indicator, </w:t>
      </w:r>
      <w:r w:rsidRPr="00FC3352">
        <w:rPr>
          <w:kern w:val="24"/>
          <w:szCs w:val="24"/>
          <w:lang w:eastAsia="ja-JP"/>
        </w:rPr>
        <w:t>FID</w:t>
      </w:r>
      <w:r w:rsidRPr="00FC3352">
        <w:rPr>
          <w:rFonts w:eastAsia="Batang"/>
          <w:kern w:val="24"/>
          <w:szCs w:val="24"/>
          <w:lang w:eastAsia="ko-KR"/>
        </w:rPr>
        <w:t xml:space="preserve">, and Payload Length fields. Other MAC header types include </w:t>
      </w:r>
      <w:r w:rsidRPr="00FC3352">
        <w:rPr>
          <w:rFonts w:eastAsia="Calibri"/>
          <w:szCs w:val="24"/>
          <w:lang w:eastAsia="zh-CN"/>
        </w:rPr>
        <w:t>two-byte short-packet MAC header, which is defined to support small-payload applications such as VoIP and is characterized by small data packets and non-ARQ connection</w:t>
      </w:r>
      <w:r w:rsidRPr="00FC3352">
        <w:rPr>
          <w:szCs w:val="24"/>
        </w:rPr>
        <w:t xml:space="preserve">, </w:t>
      </w:r>
      <w:bookmarkStart w:id="110" w:name="_Toc235847484"/>
      <w:bookmarkStart w:id="111" w:name="_Toc236464868"/>
      <w:r w:rsidRPr="00FC3352">
        <w:rPr>
          <w:szCs w:val="24"/>
        </w:rPr>
        <w:t xml:space="preserve">Fragmentation </w:t>
      </w:r>
      <w:r w:rsidRPr="00FC3352">
        <w:rPr>
          <w:szCs w:val="24"/>
          <w:lang w:eastAsia="ko-KR"/>
        </w:rPr>
        <w:t xml:space="preserve">extended header, </w:t>
      </w:r>
      <w:r w:rsidRPr="00FC3352">
        <w:rPr>
          <w:szCs w:val="24"/>
        </w:rPr>
        <w:t>Packing extended header for transport connection</w:t>
      </w:r>
      <w:bookmarkEnd w:id="110"/>
      <w:r w:rsidRPr="00FC3352">
        <w:rPr>
          <w:szCs w:val="24"/>
        </w:rPr>
        <w:t>s</w:t>
      </w:r>
      <w:bookmarkEnd w:id="111"/>
      <w:r w:rsidRPr="00FC3352">
        <w:rPr>
          <w:szCs w:val="24"/>
        </w:rPr>
        <w:t xml:space="preserve">, </w:t>
      </w:r>
      <w:bookmarkStart w:id="112" w:name="_Toc235847485"/>
      <w:bookmarkStart w:id="113" w:name="_Toc236464869"/>
      <w:r w:rsidRPr="00FC3352">
        <w:rPr>
          <w:szCs w:val="24"/>
          <w:lang w:eastAsia="ko-KR"/>
        </w:rPr>
        <w:t xml:space="preserve">MAC Control </w:t>
      </w:r>
      <w:r w:rsidRPr="00FC3352">
        <w:rPr>
          <w:szCs w:val="24"/>
        </w:rPr>
        <w:t xml:space="preserve">extended header for </w:t>
      </w:r>
      <w:r w:rsidRPr="00FC3352">
        <w:rPr>
          <w:szCs w:val="24"/>
          <w:lang w:eastAsia="ko-KR"/>
        </w:rPr>
        <w:t xml:space="preserve">control </w:t>
      </w:r>
      <w:r w:rsidRPr="00FC3352">
        <w:rPr>
          <w:szCs w:val="24"/>
        </w:rPr>
        <w:t>connection</w:t>
      </w:r>
      <w:bookmarkEnd w:id="112"/>
      <w:r w:rsidRPr="00FC3352">
        <w:rPr>
          <w:szCs w:val="24"/>
        </w:rPr>
        <w:t>s</w:t>
      </w:r>
      <w:bookmarkEnd w:id="113"/>
      <w:r w:rsidRPr="00FC3352">
        <w:rPr>
          <w:szCs w:val="24"/>
        </w:rPr>
        <w:t xml:space="preserve">, and Multiplexing extended header that is used when </w:t>
      </w:r>
      <w:r w:rsidRPr="00FC3352">
        <w:rPr>
          <w:rFonts w:eastAsia="Calibri"/>
          <w:szCs w:val="24"/>
          <w:lang w:eastAsia="zh-CN"/>
        </w:rPr>
        <w:t>data from multiple connections associated with the same security association is present in the payload of the MAC</w:t>
      </w:r>
      <w:r w:rsidRPr="00FC3352">
        <w:rPr>
          <w:szCs w:val="24"/>
          <w:lang w:eastAsia="ja-JP"/>
        </w:rPr>
        <w:t xml:space="preserve"> </w:t>
      </w:r>
      <w:r w:rsidRPr="00FC3352">
        <w:rPr>
          <w:rFonts w:eastAsia="Calibri"/>
          <w:szCs w:val="24"/>
          <w:lang w:eastAsia="zh-CN"/>
        </w:rPr>
        <w:t xml:space="preserve"> </w:t>
      </w:r>
      <w:r w:rsidRPr="00FC3352">
        <w:rPr>
          <w:szCs w:val="24"/>
          <w:lang w:eastAsia="ja-JP"/>
        </w:rPr>
        <w:t>protocol data unit (</w:t>
      </w:r>
      <w:r w:rsidRPr="00FC3352">
        <w:rPr>
          <w:rFonts w:eastAsia="Calibri"/>
          <w:szCs w:val="24"/>
          <w:lang w:eastAsia="zh-CN"/>
        </w:rPr>
        <w:t>PDU</w:t>
      </w:r>
      <w:r w:rsidRPr="00FC3352">
        <w:rPr>
          <w:szCs w:val="24"/>
          <w:lang w:eastAsia="ja-JP"/>
        </w:rPr>
        <w:t>)</w:t>
      </w:r>
      <w:r w:rsidRPr="00FC3352">
        <w:rPr>
          <w:szCs w:val="24"/>
        </w:rPr>
        <w:t xml:space="preserve">. </w:t>
      </w:r>
    </w:p>
    <w:p w:rsidR="006F3AEB" w:rsidRDefault="006F3AEB" w:rsidP="006F3AEB">
      <w:pPr>
        <w:pStyle w:val="FigureNo"/>
      </w:pPr>
      <w:r>
        <w:t>Figure 9</w:t>
      </w:r>
    </w:p>
    <w:p w:rsidR="006F3AEB" w:rsidRPr="00FC3352" w:rsidRDefault="006F3AEB" w:rsidP="006F3AEB">
      <w:pPr>
        <w:pStyle w:val="Figuretitle"/>
        <w:rPr>
          <w:rFonts w:eastAsia="Batang"/>
          <w:lang w:eastAsia="ko-KR"/>
        </w:rPr>
      </w:pPr>
      <w:r w:rsidRPr="00FC3352">
        <w:t>Advanced generic MAC headers</w:t>
      </w:r>
    </w:p>
    <w:p w:rsidR="00FC3352" w:rsidRPr="00FC3352" w:rsidRDefault="00FC3352" w:rsidP="001E09D9">
      <w:pPr>
        <w:jc w:val="center"/>
        <w:rPr>
          <w:szCs w:val="24"/>
        </w:rPr>
      </w:pPr>
      <w:r w:rsidRPr="00FC3352">
        <w:rPr>
          <w:color w:val="0070C0"/>
          <w:szCs w:val="24"/>
        </w:rPr>
        <w:object w:dxaOrig="4610" w:dyaOrig="1208">
          <v:shape id="_x0000_i1031" type="#_x0000_t75" style="width:229.75pt;height:58.85pt" o:ole="">
            <v:imagedata r:id="rId26" o:title=""/>
          </v:shape>
          <o:OLEObject Type="Embed" ProgID="Visio.Drawing.11" ShapeID="_x0000_i1031" DrawAspect="Content" ObjectID="_1362999148" r:id="rId27"/>
        </w:object>
      </w:r>
    </w:p>
    <w:p w:rsidR="00FC3352" w:rsidRPr="00FC3352" w:rsidRDefault="00FC3352" w:rsidP="001E09D9">
      <w:pPr>
        <w:pStyle w:val="Caption"/>
        <w:jc w:val="center"/>
        <w:rPr>
          <w:rFonts w:ascii="Times New Roman" w:hAnsi="Times New Roman"/>
          <w:b w:val="0"/>
          <w:spacing w:val="6"/>
          <w:sz w:val="24"/>
          <w:szCs w:val="24"/>
        </w:rPr>
      </w:pPr>
    </w:p>
    <w:p w:rsidR="00FC3352" w:rsidRPr="00FC3352" w:rsidRDefault="00FC3352" w:rsidP="006F3AEB">
      <w:pPr>
        <w:pStyle w:val="Heading4"/>
      </w:pPr>
      <w:bookmarkStart w:id="114" w:name="_Toc246688721"/>
      <w:r w:rsidRPr="00FC3352">
        <w:t>B.1.</w:t>
      </w:r>
      <w:r w:rsidRPr="00FC3352">
        <w:rPr>
          <w:lang w:eastAsia="ja-JP"/>
        </w:rPr>
        <w:t>2</w:t>
      </w:r>
      <w:r w:rsidR="006F3AEB">
        <w:t>.5</w:t>
      </w:r>
      <w:r w:rsidR="006F3AEB">
        <w:tab/>
      </w:r>
      <w:r w:rsidRPr="00FC3352">
        <w:t xml:space="preserve">ARQ and HARQ </w:t>
      </w:r>
      <w:r w:rsidR="006F3AEB" w:rsidRPr="00FC3352">
        <w:t>f</w:t>
      </w:r>
      <w:r w:rsidRPr="00FC3352">
        <w:t>unctions</w:t>
      </w:r>
      <w:bookmarkEnd w:id="114"/>
    </w:p>
    <w:p w:rsidR="00FC3352" w:rsidRPr="00FC3352" w:rsidRDefault="00FC3352" w:rsidP="001E09D9">
      <w:pPr>
        <w:rPr>
          <w:szCs w:val="24"/>
        </w:rPr>
      </w:pPr>
      <w:r w:rsidRPr="00FC3352">
        <w:rPr>
          <w:rFonts w:eastAsia="Batang"/>
          <w:szCs w:val="24"/>
          <w:lang w:eastAsia="ko-KR"/>
        </w:rPr>
        <w:t xml:space="preserve">An </w:t>
      </w:r>
      <w:r w:rsidRPr="00FC3352">
        <w:rPr>
          <w:szCs w:val="24"/>
        </w:rPr>
        <w:t>ARQ block is generated from one</w:t>
      </w:r>
      <w:r w:rsidRPr="00FC3352">
        <w:rPr>
          <w:rFonts w:eastAsia="Batang"/>
          <w:szCs w:val="24"/>
          <w:lang w:eastAsia="ko-KR"/>
        </w:rPr>
        <w:t xml:space="preserve"> or multiple </w:t>
      </w:r>
      <w:r w:rsidRPr="00FC3352">
        <w:rPr>
          <w:szCs w:val="24"/>
        </w:rPr>
        <w:t xml:space="preserve">MAC service data units (SDUs) or MAC SDU fragment(s). ARQ blocks </w:t>
      </w:r>
      <w:r w:rsidRPr="00FC3352">
        <w:rPr>
          <w:rFonts w:eastAsia="Batang"/>
          <w:szCs w:val="24"/>
          <w:lang w:eastAsia="ko-KR"/>
        </w:rPr>
        <w:t xml:space="preserve">can </w:t>
      </w:r>
      <w:r w:rsidRPr="00FC3352">
        <w:rPr>
          <w:szCs w:val="24"/>
        </w:rPr>
        <w:t>be variable in size and</w:t>
      </w:r>
      <w:r w:rsidRPr="00FC3352">
        <w:rPr>
          <w:rFonts w:eastAsia="Batang"/>
          <w:szCs w:val="24"/>
          <w:lang w:eastAsia="ko-KR"/>
        </w:rPr>
        <w:t xml:space="preserve"> are </w:t>
      </w:r>
      <w:r w:rsidRPr="00FC3352">
        <w:rPr>
          <w:szCs w:val="24"/>
        </w:rPr>
        <w:t>sequentially numbered</w:t>
      </w:r>
      <w:r w:rsidRPr="00FC3352">
        <w:rPr>
          <w:rFonts w:eastAsia="Batang"/>
          <w:szCs w:val="24"/>
          <w:lang w:eastAsia="ko-KR"/>
        </w:rPr>
        <w:t xml:space="preserve">. </w:t>
      </w:r>
    </w:p>
    <w:p w:rsidR="00FC3352" w:rsidRPr="00FC3352" w:rsidRDefault="00FC3352" w:rsidP="001E09D9">
      <w:pPr>
        <w:rPr>
          <w:szCs w:val="24"/>
        </w:rPr>
      </w:pPr>
      <w:proofErr w:type="spellStart"/>
      <w:r w:rsidRPr="00FC3352">
        <w:rPr>
          <w:szCs w:val="24"/>
          <w:lang w:val="en-US"/>
        </w:rPr>
        <w:t>WirelessMAN</w:t>
      </w:r>
      <w:proofErr w:type="spellEnd"/>
      <w:r w:rsidRPr="00FC3352">
        <w:rPr>
          <w:szCs w:val="24"/>
          <w:lang w:val="en-US"/>
        </w:rPr>
        <w:t>-Advanced</w:t>
      </w:r>
      <w:r w:rsidRPr="00FC3352">
        <w:rPr>
          <w:szCs w:val="24"/>
        </w:rPr>
        <w:t xml:space="preserve"> uses adaptive asynchronous and non-adaptive synchronous HARQ schemes in the </w:t>
      </w:r>
      <w:r w:rsidRPr="00FC3352">
        <w:rPr>
          <w:szCs w:val="24"/>
          <w:lang w:eastAsia="ja-JP"/>
        </w:rPr>
        <w:t>DL</w:t>
      </w:r>
      <w:r w:rsidRPr="00FC3352">
        <w:rPr>
          <w:szCs w:val="24"/>
        </w:rPr>
        <w:t xml:space="preserve"> and </w:t>
      </w:r>
      <w:r w:rsidRPr="00FC3352">
        <w:rPr>
          <w:szCs w:val="24"/>
          <w:lang w:eastAsia="ja-JP"/>
        </w:rPr>
        <w:t>UL</w:t>
      </w:r>
      <w:r w:rsidRPr="00FC3352">
        <w:rPr>
          <w:szCs w:val="24"/>
        </w:rPr>
        <w:t>, respectively. The HARQ operation is relying on an N-process (multi-channel) stop-and-wait protocol. In adaptive asynchronous HARQ, the resource allocation and transmission format for the HARQ retransmissions may be different fr</w:t>
      </w:r>
      <w:r w:rsidR="006F3AEB">
        <w:rPr>
          <w:szCs w:val="24"/>
        </w:rPr>
        <w:t>om the initial transmission. In </w:t>
      </w:r>
      <w:r w:rsidRPr="00FC3352">
        <w:rPr>
          <w:szCs w:val="24"/>
        </w:rPr>
        <w:t xml:space="preserve">case of retransmission, control signalling is required to indicate the resource allocation and transmission format along with other HARQ necessary parameters. A non-adaptive synchronous HARQ scheme is used in the </w:t>
      </w:r>
      <w:r w:rsidRPr="00FC3352">
        <w:rPr>
          <w:szCs w:val="24"/>
          <w:lang w:eastAsia="ja-JP"/>
        </w:rPr>
        <w:t>UL</w:t>
      </w:r>
      <w:r w:rsidRPr="00FC3352">
        <w:rPr>
          <w:szCs w:val="24"/>
        </w:rPr>
        <w:t xml:space="preserve"> where the parameters and the resource allocation for the retransmission are known a priori.</w:t>
      </w:r>
    </w:p>
    <w:p w:rsidR="00FC3352" w:rsidRPr="00FC3352" w:rsidRDefault="00FC3352" w:rsidP="006F3AEB">
      <w:pPr>
        <w:pStyle w:val="Heading4"/>
      </w:pPr>
      <w:bookmarkStart w:id="115" w:name="_Toc246688722"/>
      <w:r w:rsidRPr="00FC3352">
        <w:t>B.1.</w:t>
      </w:r>
      <w:r w:rsidRPr="00FC3352">
        <w:rPr>
          <w:lang w:eastAsia="ja-JP"/>
        </w:rPr>
        <w:t>2</w:t>
      </w:r>
      <w:r w:rsidR="006F3AEB">
        <w:t>.6</w:t>
      </w:r>
      <w:r w:rsidR="006F3AEB">
        <w:tab/>
      </w:r>
      <w:r w:rsidRPr="00FC3352">
        <w:t xml:space="preserve">Mobility </w:t>
      </w:r>
      <w:r w:rsidR="006F3AEB" w:rsidRPr="00FC3352">
        <w:t>m</w:t>
      </w:r>
      <w:r w:rsidRPr="00FC3352">
        <w:t xml:space="preserve">anagement and </w:t>
      </w:r>
      <w:r w:rsidR="006F3AEB" w:rsidRPr="00FC3352">
        <w:t>h</w:t>
      </w:r>
      <w:r w:rsidRPr="00FC3352">
        <w:t>andover</w:t>
      </w:r>
      <w:bookmarkEnd w:id="115"/>
    </w:p>
    <w:p w:rsidR="00FC3352" w:rsidRPr="00FC3352" w:rsidRDefault="00FC3352" w:rsidP="001E09D9">
      <w:pPr>
        <w:rPr>
          <w:szCs w:val="24"/>
        </w:rPr>
      </w:pPr>
      <w:proofErr w:type="spellStart"/>
      <w:r w:rsidRPr="00FC3352">
        <w:rPr>
          <w:szCs w:val="24"/>
          <w:lang w:val="en-US"/>
        </w:rPr>
        <w:t>WirelessMAN</w:t>
      </w:r>
      <w:proofErr w:type="spellEnd"/>
      <w:r w:rsidRPr="00FC3352">
        <w:rPr>
          <w:szCs w:val="24"/>
          <w:lang w:val="en-US"/>
        </w:rPr>
        <w:t>-Advanced</w:t>
      </w:r>
      <w:r w:rsidRPr="00FC3352">
        <w:rPr>
          <w:szCs w:val="24"/>
        </w:rPr>
        <w:t xml:space="preserve"> supports both network-controlled and MS-assisted handover (HO). </w:t>
      </w:r>
      <w:r w:rsidR="006F3AEB">
        <w:rPr>
          <w:szCs w:val="24"/>
          <w:lang w:eastAsia="ko-KR"/>
        </w:rPr>
        <w:t>As </w:t>
      </w:r>
      <w:r w:rsidRPr="00FC3352">
        <w:rPr>
          <w:szCs w:val="24"/>
          <w:lang w:eastAsia="ko-KR"/>
        </w:rPr>
        <w:t xml:space="preserve">illustrated in Figure 10, </w:t>
      </w:r>
      <w:r w:rsidRPr="00FC3352">
        <w:rPr>
          <w:szCs w:val="24"/>
        </w:rPr>
        <w:t>the handover procedure</w:t>
      </w:r>
      <w:r w:rsidRPr="00FC3352">
        <w:rPr>
          <w:szCs w:val="24"/>
          <w:lang w:eastAsia="ja-JP"/>
        </w:rPr>
        <w:t>s</w:t>
      </w:r>
      <w:r w:rsidRPr="00FC3352">
        <w:rPr>
          <w:szCs w:val="24"/>
        </w:rPr>
        <w:t xml:space="preserve"> may be initiated by either MS or BS; the final handover decision and target BS selection may be made either by the serving BS or the MS. The MS executes the handover or cancels the procedure through HO cancellation message. The network re-entry procedure</w:t>
      </w:r>
      <w:r w:rsidRPr="00FC3352">
        <w:rPr>
          <w:szCs w:val="24"/>
          <w:lang w:eastAsia="ja-JP"/>
        </w:rPr>
        <w:t>s</w:t>
      </w:r>
      <w:r w:rsidRPr="00FC3352">
        <w:rPr>
          <w:szCs w:val="24"/>
        </w:rPr>
        <w:t xml:space="preserve"> with the target BS</w:t>
      </w:r>
      <w:r w:rsidRPr="00FC3352">
        <w:rPr>
          <w:szCs w:val="24"/>
          <w:lang w:eastAsia="ko-KR"/>
        </w:rPr>
        <w:t>,</w:t>
      </w:r>
      <w:r w:rsidRPr="00FC3352">
        <w:rPr>
          <w:szCs w:val="24"/>
        </w:rPr>
        <w:t xml:space="preserve"> </w:t>
      </w:r>
      <w:r w:rsidRPr="00FC3352">
        <w:rPr>
          <w:szCs w:val="24"/>
          <w:lang w:eastAsia="ko-KR"/>
        </w:rPr>
        <w:t>as shown in Figure 10,</w:t>
      </w:r>
      <w:r w:rsidRPr="00FC3352">
        <w:rPr>
          <w:szCs w:val="24"/>
        </w:rPr>
        <w:t xml:space="preserve"> may be optimized by target BS possession of MS information obtained from serving BS via core network. The MS may also maintain communication with serving BS while performing network re-entry at target BS as directed by serving BS. </w:t>
      </w:r>
    </w:p>
    <w:p w:rsidR="006F3AEB" w:rsidRDefault="006F3AEB" w:rsidP="006F3AEB">
      <w:pPr>
        <w:pStyle w:val="FigureNo"/>
      </w:pPr>
      <w:r>
        <w:t>Figure 10</w:t>
      </w:r>
    </w:p>
    <w:p w:rsidR="00FC3352" w:rsidRPr="00FC3352" w:rsidRDefault="006F3AEB" w:rsidP="006F3AEB">
      <w:pPr>
        <w:pStyle w:val="Figuretitle"/>
      </w:pPr>
      <w:r w:rsidRPr="00FC3352">
        <w:t>Handover procedure</w:t>
      </w:r>
      <w:r w:rsidRPr="00FC3352">
        <w:rPr>
          <w:lang w:eastAsia="ja-JP"/>
        </w:rPr>
        <w:t>s</w:t>
      </w:r>
    </w:p>
    <w:p w:rsidR="00FC3352" w:rsidRPr="00FC3352" w:rsidRDefault="00FC3352" w:rsidP="001E09D9">
      <w:pPr>
        <w:jc w:val="center"/>
        <w:rPr>
          <w:szCs w:val="24"/>
        </w:rPr>
      </w:pPr>
      <w:r w:rsidRPr="00FC3352">
        <w:rPr>
          <w:szCs w:val="24"/>
        </w:rPr>
        <w:object w:dxaOrig="6877" w:dyaOrig="7019">
          <v:shape id="_x0000_i1032" type="#_x0000_t75" style="width:201.6pt;height:205.35pt" o:ole="">
            <v:imagedata r:id="rId28" o:title=""/>
          </v:shape>
          <o:OLEObject Type="Embed" ProgID="Visio.Drawing.11" ShapeID="_x0000_i1032" DrawAspect="Content" ObjectID="_1362999149" r:id="rId29"/>
        </w:object>
      </w:r>
    </w:p>
    <w:p w:rsidR="00FC3352" w:rsidRPr="00FC3352" w:rsidRDefault="00FC3352" w:rsidP="001E09D9">
      <w:pPr>
        <w:pStyle w:val="Caption"/>
        <w:jc w:val="center"/>
        <w:rPr>
          <w:rFonts w:ascii="Times New Roman" w:hAnsi="Times New Roman"/>
          <w:b w:val="0"/>
          <w:sz w:val="24"/>
          <w:szCs w:val="24"/>
        </w:rPr>
      </w:pPr>
    </w:p>
    <w:p w:rsidR="00FC3352" w:rsidRPr="00FC3352" w:rsidRDefault="00FC3352" w:rsidP="006F3AEB">
      <w:pPr>
        <w:pStyle w:val="Heading4"/>
      </w:pPr>
      <w:bookmarkStart w:id="116" w:name="_Toc246688723"/>
      <w:r w:rsidRPr="00FC3352">
        <w:t>B.1.</w:t>
      </w:r>
      <w:r w:rsidRPr="00FC3352">
        <w:rPr>
          <w:lang w:eastAsia="ja-JP"/>
        </w:rPr>
        <w:t>2</w:t>
      </w:r>
      <w:r w:rsidR="006F3AEB">
        <w:t>.7</w:t>
      </w:r>
      <w:r w:rsidR="006F3AEB">
        <w:tab/>
      </w:r>
      <w:r w:rsidRPr="00FC3352">
        <w:t xml:space="preserve">Power </w:t>
      </w:r>
      <w:r w:rsidR="006F3AEB" w:rsidRPr="00FC3352">
        <w:t>m</w:t>
      </w:r>
      <w:r w:rsidRPr="00FC3352">
        <w:t>anagement</w:t>
      </w:r>
      <w:bookmarkEnd w:id="116"/>
    </w:p>
    <w:p w:rsidR="00FC3352" w:rsidRPr="00FC3352" w:rsidRDefault="00FC3352" w:rsidP="001E09D9">
      <w:pPr>
        <w:rPr>
          <w:szCs w:val="24"/>
        </w:rPr>
      </w:pPr>
      <w:proofErr w:type="spellStart"/>
      <w:r w:rsidRPr="00FC3352">
        <w:rPr>
          <w:szCs w:val="24"/>
          <w:lang w:val="en-US"/>
        </w:rPr>
        <w:t>WirelessMAN</w:t>
      </w:r>
      <w:proofErr w:type="spellEnd"/>
      <w:r w:rsidRPr="00FC3352">
        <w:rPr>
          <w:szCs w:val="24"/>
          <w:lang w:val="en-US"/>
        </w:rPr>
        <w:t>-Advanced</w:t>
      </w:r>
      <w:r w:rsidRPr="00FC3352">
        <w:rPr>
          <w:szCs w:val="24"/>
        </w:rPr>
        <w:t xml:space="preserve"> provides power management functions including sleep mode and idle mode to mitigate power consumption of the MS. Sleep mode is a state in which a</w:t>
      </w:r>
      <w:r w:rsidRPr="00FC3352">
        <w:rPr>
          <w:szCs w:val="24"/>
          <w:lang w:eastAsia="ja-JP"/>
        </w:rPr>
        <w:t xml:space="preserve">n MS </w:t>
      </w:r>
      <w:r w:rsidRPr="00FC3352">
        <w:rPr>
          <w:szCs w:val="24"/>
        </w:rPr>
        <w:t>performs pre-negotiated periods of absence from the serving BS. The sleep mode may be enacted when a</w:t>
      </w:r>
      <w:r w:rsidRPr="00FC3352">
        <w:rPr>
          <w:szCs w:val="24"/>
          <w:lang w:eastAsia="ja-JP"/>
        </w:rPr>
        <w:t>n MS</w:t>
      </w:r>
      <w:r w:rsidRPr="00FC3352">
        <w:rPr>
          <w:szCs w:val="24"/>
        </w:rPr>
        <w:t xml:space="preserve"> is in the connected state. Using the sleep mode, the </w:t>
      </w:r>
      <w:r w:rsidRPr="00FC3352">
        <w:rPr>
          <w:szCs w:val="24"/>
          <w:lang w:eastAsia="ja-JP"/>
        </w:rPr>
        <w:t xml:space="preserve">MS </w:t>
      </w:r>
      <w:r w:rsidRPr="00FC3352">
        <w:rPr>
          <w:szCs w:val="24"/>
        </w:rPr>
        <w:t xml:space="preserve">is provided with a series of alternative listening and sleep windows. The listening window is the time interval in which MS is available for transmit/receive of control signalling and data. The </w:t>
      </w:r>
      <w:proofErr w:type="spellStart"/>
      <w:r w:rsidRPr="00FC3352">
        <w:rPr>
          <w:szCs w:val="24"/>
          <w:lang w:val="en-US"/>
        </w:rPr>
        <w:t>WirelessMAN</w:t>
      </w:r>
      <w:proofErr w:type="spellEnd"/>
      <w:r w:rsidRPr="00FC3352">
        <w:rPr>
          <w:szCs w:val="24"/>
          <w:lang w:val="en-US"/>
        </w:rPr>
        <w:t>-Advanced</w:t>
      </w:r>
      <w:r w:rsidRPr="00FC3352">
        <w:rPr>
          <w:szCs w:val="24"/>
        </w:rPr>
        <w:t xml:space="preserve"> has the capability of dynamically adjusting the duration of sleep and listening windows within a sleep cycle based on changing traffic patterns and HARQ operations. When MS is in active mode, sleep parameters are negotiated between MS and BS. The base station instructs the MS to enter sleep mode. MAC management messages can be used for sleep mode request/response. The period of the sleep cycle is measured in units of frames or </w:t>
      </w:r>
      <w:proofErr w:type="spellStart"/>
      <w:r w:rsidRPr="00FC3352">
        <w:rPr>
          <w:szCs w:val="24"/>
        </w:rPr>
        <w:t>superframes</w:t>
      </w:r>
      <w:proofErr w:type="spellEnd"/>
      <w:r w:rsidRPr="00FC3352">
        <w:rPr>
          <w:szCs w:val="24"/>
        </w:rPr>
        <w:t xml:space="preserve"> and is the sum of a sleep and listening windows. During the MS listening window, BS may transmit the traffic indication message intended for one or multiple </w:t>
      </w:r>
      <w:proofErr w:type="spellStart"/>
      <w:r w:rsidRPr="00FC3352">
        <w:rPr>
          <w:szCs w:val="24"/>
        </w:rPr>
        <w:t>MSs.</w:t>
      </w:r>
      <w:proofErr w:type="spellEnd"/>
      <w:r w:rsidRPr="00FC3352">
        <w:rPr>
          <w:szCs w:val="24"/>
        </w:rPr>
        <w:t xml:space="preserve"> The listening window can be extended through explicit or impli</w:t>
      </w:r>
      <w:r w:rsidR="00B37620">
        <w:rPr>
          <w:szCs w:val="24"/>
        </w:rPr>
        <w:t>cit signalling. The </w:t>
      </w:r>
      <w:r w:rsidRPr="00FC3352">
        <w:rPr>
          <w:szCs w:val="24"/>
        </w:rPr>
        <w:t xml:space="preserve">maximum length of the extension is to the end of the current sleep cycle. </w:t>
      </w:r>
    </w:p>
    <w:p w:rsidR="00FC3352" w:rsidRPr="00FC3352" w:rsidRDefault="00FC3352" w:rsidP="001E09D9">
      <w:pPr>
        <w:rPr>
          <w:szCs w:val="24"/>
        </w:rPr>
      </w:pPr>
      <w:r w:rsidRPr="00FC3352">
        <w:rPr>
          <w:szCs w:val="24"/>
        </w:rPr>
        <w:t xml:space="preserve">Idle mode allows the MS to become periodically available for </w:t>
      </w:r>
      <w:r w:rsidRPr="00FC3352">
        <w:rPr>
          <w:szCs w:val="24"/>
          <w:lang w:eastAsia="ja-JP"/>
        </w:rPr>
        <w:t>DL</w:t>
      </w:r>
      <w:r w:rsidRPr="00FC3352">
        <w:rPr>
          <w:szCs w:val="24"/>
        </w:rPr>
        <w:t xml:space="preserve"> broadcast traffic messaging such as paging message without registration with the network. The network assigns MSs in the idle mode to a paging group during idle mode entry or location update. </w:t>
      </w:r>
      <w:r w:rsidRPr="00FC3352">
        <w:rPr>
          <w:rFonts w:eastAsia="Calibri"/>
          <w:szCs w:val="24"/>
          <w:lang w:eastAsia="zh-CN"/>
        </w:rPr>
        <w:t>If an MS is assigned to multiple paging groups, it may also be assigned multiple paging offsets within a paging cycle where each paging offset corresponds to a separate paging group. The assignment of multiple paging offsets to an MS allows monitoring</w:t>
      </w:r>
      <w:r w:rsidRPr="00FC3352">
        <w:rPr>
          <w:szCs w:val="24"/>
          <w:lang w:eastAsia="ko-KR"/>
        </w:rPr>
        <w:t xml:space="preserve"> of</w:t>
      </w:r>
      <w:r w:rsidRPr="00FC3352">
        <w:rPr>
          <w:rFonts w:eastAsia="Calibri"/>
          <w:szCs w:val="24"/>
          <w:lang w:eastAsia="zh-CN"/>
        </w:rPr>
        <w:t xml:space="preserve"> </w:t>
      </w:r>
      <w:r w:rsidRPr="00FC3352">
        <w:rPr>
          <w:szCs w:val="24"/>
          <w:lang w:eastAsia="ko-KR"/>
        </w:rPr>
        <w:t xml:space="preserve">the </w:t>
      </w:r>
      <w:r w:rsidRPr="00FC3352">
        <w:rPr>
          <w:rFonts w:eastAsia="Calibri"/>
          <w:szCs w:val="24"/>
          <w:lang w:eastAsia="zh-CN"/>
        </w:rPr>
        <w:t>paging message</w:t>
      </w:r>
      <w:r w:rsidRPr="00FC3352">
        <w:rPr>
          <w:szCs w:val="24"/>
          <w:lang w:eastAsia="ko-KR"/>
        </w:rPr>
        <w:t>s</w:t>
      </w:r>
      <w:r w:rsidRPr="00FC3352">
        <w:rPr>
          <w:rFonts w:eastAsia="Calibri"/>
          <w:szCs w:val="24"/>
          <w:lang w:eastAsia="zh-CN"/>
        </w:rPr>
        <w:t xml:space="preserve"> at different paging offset when the </w:t>
      </w:r>
      <w:r w:rsidRPr="00FC3352">
        <w:rPr>
          <w:szCs w:val="24"/>
          <w:lang w:eastAsia="ja-JP"/>
        </w:rPr>
        <w:t xml:space="preserve">MS </w:t>
      </w:r>
      <w:r w:rsidRPr="00FC3352">
        <w:rPr>
          <w:rFonts w:eastAsia="Calibri"/>
          <w:szCs w:val="24"/>
          <w:lang w:eastAsia="zh-CN"/>
        </w:rPr>
        <w:t xml:space="preserve">is located in one of its paging groups. The distance between two adjacent paging offsets should be long enough so that the MS paged in the first paging offset can inform the network before the next paging offset in the same paging cycle </w:t>
      </w:r>
      <w:r w:rsidRPr="00FC3352">
        <w:rPr>
          <w:szCs w:val="24"/>
          <w:lang w:eastAsia="ko-KR"/>
        </w:rPr>
        <w:t xml:space="preserve">occurs, thereby avoiding unnecessary paging in the next paging offset. </w:t>
      </w:r>
      <w:r w:rsidR="00B37620">
        <w:rPr>
          <w:bCs/>
          <w:szCs w:val="24"/>
        </w:rPr>
        <w:t>The </w:t>
      </w:r>
      <w:r w:rsidRPr="00FC3352">
        <w:rPr>
          <w:bCs/>
          <w:szCs w:val="24"/>
        </w:rPr>
        <w:t xml:space="preserve">MS monitors the paging message during listening interval. </w:t>
      </w:r>
      <w:r w:rsidRPr="00FC3352">
        <w:rPr>
          <w:szCs w:val="24"/>
        </w:rPr>
        <w:t>The paging message contains identification of the MSs to be notified of pending traffic or location update.</w:t>
      </w:r>
      <w:r w:rsidRPr="00FC3352">
        <w:rPr>
          <w:bCs/>
          <w:szCs w:val="24"/>
        </w:rPr>
        <w:t xml:space="preserve"> </w:t>
      </w:r>
      <w:r w:rsidRPr="00FC3352">
        <w:rPr>
          <w:szCs w:val="24"/>
        </w:rPr>
        <w:t xml:space="preserve">The start of the paging listening interval is calculated based on paging cycle and paging offset are defined in terms of number of </w:t>
      </w:r>
      <w:proofErr w:type="spellStart"/>
      <w:r w:rsidRPr="00FC3352">
        <w:rPr>
          <w:szCs w:val="24"/>
        </w:rPr>
        <w:t>superframes</w:t>
      </w:r>
      <w:proofErr w:type="spellEnd"/>
      <w:r w:rsidRPr="00FC3352">
        <w:rPr>
          <w:szCs w:val="24"/>
        </w:rPr>
        <w:t xml:space="preserve">. The serving BS transmits the list of paging group identifiers (PGID) at the predetermined location at the beginning of the paging available interval. During paging available interval, the MS monitors the SFH and if there is an indication of any change in system configuration information, the MS will acquire the latest system information at the next instance of SFH transmission (i.e., next SFH). To provide location privacy, the paging controller assigns </w:t>
      </w:r>
      <w:r w:rsidRPr="00FC3352">
        <w:rPr>
          <w:szCs w:val="24"/>
          <w:lang w:eastAsia="ko-KR"/>
        </w:rPr>
        <w:t>Deregistration</w:t>
      </w:r>
      <w:r w:rsidRPr="00FC3352">
        <w:rPr>
          <w:szCs w:val="24"/>
        </w:rPr>
        <w:t xml:space="preserve"> identifiers to uniquely identify the MSs in the idle mode in a particular paging group.  </w:t>
      </w:r>
    </w:p>
    <w:p w:rsidR="00FC3352" w:rsidRPr="00FC3352" w:rsidRDefault="00FC3352" w:rsidP="001E09D9">
      <w:pPr>
        <w:rPr>
          <w:szCs w:val="24"/>
        </w:rPr>
      </w:pPr>
      <w:r w:rsidRPr="00FC3352">
        <w:rPr>
          <w:szCs w:val="24"/>
        </w:rPr>
        <w:t xml:space="preserve">An MS in idle mode performs location update, if either of these conditions are met, paging group location update, timer based location update, or power down location update. The MS performs the location update when the MS detects a change in paging group by monitoring the PGIDs, which are transmitted by the BS. The MS periodically performs location update procedure prior to the expiration of idle mode timer. At every location update including paging group update, the idle mode timer is reset. </w:t>
      </w:r>
    </w:p>
    <w:p w:rsidR="00FC3352" w:rsidRPr="00FC3352" w:rsidRDefault="00FC3352" w:rsidP="006F3AEB">
      <w:pPr>
        <w:pStyle w:val="Heading4"/>
      </w:pPr>
      <w:bookmarkStart w:id="117" w:name="_Toc246688724"/>
      <w:r w:rsidRPr="00FC3352">
        <w:t>B.1.</w:t>
      </w:r>
      <w:r w:rsidRPr="00FC3352">
        <w:rPr>
          <w:lang w:eastAsia="ja-JP"/>
        </w:rPr>
        <w:t>2</w:t>
      </w:r>
      <w:r w:rsidR="006F3AEB">
        <w:t>.8</w:t>
      </w:r>
      <w:r w:rsidR="006F3AEB">
        <w:tab/>
      </w:r>
      <w:r w:rsidRPr="00FC3352">
        <w:t>Security</w:t>
      </w:r>
      <w:bookmarkEnd w:id="117"/>
    </w:p>
    <w:p w:rsidR="00FC3352" w:rsidRPr="00FC3352" w:rsidRDefault="00FC3352" w:rsidP="001E09D9">
      <w:pPr>
        <w:rPr>
          <w:rFonts w:eastAsia="Calibri"/>
          <w:szCs w:val="24"/>
        </w:rPr>
      </w:pPr>
      <w:r w:rsidRPr="00FC3352">
        <w:rPr>
          <w:rFonts w:eastAsia="Calibri"/>
          <w:szCs w:val="24"/>
        </w:rPr>
        <w:t xml:space="preserve">Security functions provide subscribers with privacy, authentication, and confidentiality across </w:t>
      </w:r>
      <w:proofErr w:type="spellStart"/>
      <w:r w:rsidRPr="00FC3352">
        <w:rPr>
          <w:szCs w:val="24"/>
          <w:lang w:val="en-US"/>
        </w:rPr>
        <w:t>WirelessMAN</w:t>
      </w:r>
      <w:proofErr w:type="spellEnd"/>
      <w:r w:rsidRPr="00FC3352">
        <w:rPr>
          <w:szCs w:val="24"/>
          <w:lang w:val="en-US"/>
        </w:rPr>
        <w:t>-Advanced</w:t>
      </w:r>
      <w:r w:rsidRPr="00FC3352">
        <w:rPr>
          <w:rFonts w:eastAsia="Calibri"/>
          <w:szCs w:val="24"/>
        </w:rPr>
        <w:t xml:space="preserve"> network. The PKM protocol provides mutual and unilateral authentication and establishes confidentiality between the MS and the BS</w:t>
      </w:r>
      <w:r w:rsidRPr="00FC3352">
        <w:rPr>
          <w:szCs w:val="24"/>
          <w:lang w:eastAsia="ko-KR"/>
        </w:rPr>
        <w:t xml:space="preserve"> by supporting </w:t>
      </w:r>
      <w:r w:rsidRPr="00FC3352">
        <w:rPr>
          <w:rFonts w:eastAsia="Calibri"/>
          <w:szCs w:val="24"/>
        </w:rPr>
        <w:t xml:space="preserve">transparent exchange </w:t>
      </w:r>
      <w:r w:rsidRPr="00FC3352">
        <w:rPr>
          <w:szCs w:val="24"/>
          <w:lang w:eastAsia="ko-KR"/>
        </w:rPr>
        <w:t xml:space="preserve">of </w:t>
      </w:r>
      <w:r w:rsidRPr="00FC3352">
        <w:rPr>
          <w:rFonts w:eastAsia="Calibri"/>
          <w:szCs w:val="24"/>
        </w:rPr>
        <w:t>authentication and authorization (EAP) messages.</w:t>
      </w:r>
    </w:p>
    <w:p w:rsidR="00FC3352" w:rsidRDefault="00FC3352" w:rsidP="001E09D9">
      <w:pPr>
        <w:rPr>
          <w:rFonts w:eastAsia="Calibri"/>
          <w:szCs w:val="24"/>
        </w:rPr>
      </w:pPr>
      <w:r w:rsidRPr="00FC3352">
        <w:rPr>
          <w:rFonts w:eastAsia="Calibri"/>
          <w:szCs w:val="24"/>
        </w:rPr>
        <w:t xml:space="preserve">The </w:t>
      </w:r>
      <w:r w:rsidRPr="00FC3352">
        <w:rPr>
          <w:szCs w:val="24"/>
          <w:lang w:eastAsia="ko-KR"/>
        </w:rPr>
        <w:t>MS</w:t>
      </w:r>
      <w:r w:rsidRPr="00FC3352">
        <w:rPr>
          <w:rFonts w:eastAsia="Calibri"/>
          <w:szCs w:val="24"/>
        </w:rPr>
        <w:t xml:space="preserve"> and the </w:t>
      </w:r>
      <w:r w:rsidRPr="00FC3352">
        <w:rPr>
          <w:szCs w:val="24"/>
          <w:lang w:eastAsia="ko-KR"/>
        </w:rPr>
        <w:t>BS</w:t>
      </w:r>
      <w:r w:rsidRPr="00FC3352">
        <w:rPr>
          <w:rFonts w:eastAsia="Calibri"/>
          <w:szCs w:val="24"/>
        </w:rPr>
        <w:t xml:space="preserve"> may support encryption methods and algorithms for secure transmission of MAC PDUs. </w:t>
      </w:r>
      <w:proofErr w:type="spellStart"/>
      <w:r w:rsidRPr="00FC3352">
        <w:rPr>
          <w:szCs w:val="24"/>
          <w:lang w:val="en-US"/>
        </w:rPr>
        <w:t>WirelessMAN</w:t>
      </w:r>
      <w:proofErr w:type="spellEnd"/>
      <w:r w:rsidRPr="00FC3352">
        <w:rPr>
          <w:szCs w:val="24"/>
          <w:lang w:val="en-US"/>
        </w:rPr>
        <w:t>-Advanced</w:t>
      </w:r>
      <w:r w:rsidRPr="00FC3352">
        <w:rPr>
          <w:rFonts w:eastAsia="Calibri"/>
          <w:szCs w:val="24"/>
        </w:rPr>
        <w:t xml:space="preserve"> supports </w:t>
      </w:r>
      <w:r w:rsidRPr="00FC3352">
        <w:rPr>
          <w:szCs w:val="24"/>
          <w:lang w:eastAsia="ko-KR"/>
        </w:rPr>
        <w:t xml:space="preserve">selectively </w:t>
      </w:r>
      <w:r w:rsidRPr="00FC3352">
        <w:rPr>
          <w:rFonts w:eastAsia="Calibri"/>
          <w:szCs w:val="24"/>
        </w:rPr>
        <w:t xml:space="preserve">confidentiality </w:t>
      </w:r>
      <w:r w:rsidRPr="00FC3352">
        <w:rPr>
          <w:szCs w:val="24"/>
          <w:lang w:eastAsia="ko-KR"/>
        </w:rPr>
        <w:t xml:space="preserve">or integrity </w:t>
      </w:r>
      <w:r w:rsidRPr="00FC3352">
        <w:rPr>
          <w:rFonts w:eastAsia="Calibri"/>
          <w:szCs w:val="24"/>
        </w:rPr>
        <w:t>protection over MAC</w:t>
      </w:r>
      <w:r w:rsidRPr="00FC3352">
        <w:rPr>
          <w:szCs w:val="24"/>
          <w:lang w:eastAsia="ko-KR"/>
        </w:rPr>
        <w:t xml:space="preserve"> control</w:t>
      </w:r>
      <w:r w:rsidRPr="00FC3352">
        <w:rPr>
          <w:rFonts w:eastAsia="Calibri"/>
          <w:szCs w:val="24"/>
        </w:rPr>
        <w:t xml:space="preserve"> messages.</w:t>
      </w:r>
      <w:r w:rsidRPr="00FC3352">
        <w:rPr>
          <w:szCs w:val="24"/>
          <w:lang w:eastAsia="ko-KR"/>
        </w:rPr>
        <w:t xml:space="preserve"> </w:t>
      </w:r>
      <w:r w:rsidRPr="00FC3352">
        <w:rPr>
          <w:rFonts w:eastAsia="Calibri"/>
          <w:szCs w:val="24"/>
        </w:rPr>
        <w:t>Figure 11 shows the functional blocks of security architecture.</w:t>
      </w:r>
    </w:p>
    <w:p w:rsidR="006F3AEB" w:rsidRDefault="006F3AEB" w:rsidP="006F3AEB">
      <w:pPr>
        <w:pStyle w:val="FigureNo"/>
      </w:pPr>
      <w:r>
        <w:t>Figure 11</w:t>
      </w:r>
    </w:p>
    <w:p w:rsidR="006F3AEB" w:rsidRPr="00FC3352" w:rsidRDefault="006F3AEB" w:rsidP="006F3AEB">
      <w:pPr>
        <w:pStyle w:val="Figuretitle"/>
        <w:rPr>
          <w:rFonts w:eastAsia="Calibri"/>
        </w:rPr>
      </w:pPr>
      <w:r w:rsidRPr="00FC3352">
        <w:t>Functional blocks of security architecture</w:t>
      </w:r>
    </w:p>
    <w:p w:rsidR="00FC3352" w:rsidRPr="00FC3352" w:rsidRDefault="00FC3352" w:rsidP="001E09D9">
      <w:pPr>
        <w:jc w:val="center"/>
        <w:rPr>
          <w:szCs w:val="24"/>
        </w:rPr>
      </w:pPr>
      <w:r w:rsidRPr="00FC3352">
        <w:rPr>
          <w:szCs w:val="24"/>
        </w:rPr>
        <w:object w:dxaOrig="10874" w:dyaOrig="5834">
          <v:shape id="_x0000_i1033" type="#_x0000_t75" style="width:257.95pt;height:137.75pt" o:ole="">
            <v:imagedata r:id="rId30" o:title=""/>
          </v:shape>
          <o:OLEObject Type="Embed" ProgID="Visio.Drawing.11" ShapeID="_x0000_i1033" DrawAspect="Content" ObjectID="_1362999150" r:id="rId31"/>
        </w:object>
      </w:r>
    </w:p>
    <w:p w:rsidR="00FC3352" w:rsidRPr="00FC3352" w:rsidRDefault="00FC3352" w:rsidP="001E09D9">
      <w:pPr>
        <w:pStyle w:val="Caption"/>
        <w:jc w:val="center"/>
        <w:rPr>
          <w:rFonts w:ascii="Times New Roman" w:eastAsia="Calibri" w:hAnsi="Times New Roman"/>
          <w:b w:val="0"/>
          <w:sz w:val="24"/>
          <w:szCs w:val="24"/>
        </w:rPr>
      </w:pPr>
    </w:p>
    <w:p w:rsidR="00FC3352" w:rsidRPr="00FC3352" w:rsidRDefault="00FC3352" w:rsidP="001E09D9">
      <w:pPr>
        <w:rPr>
          <w:szCs w:val="24"/>
          <w:lang w:val="en-US"/>
        </w:rPr>
      </w:pPr>
      <w:r w:rsidRPr="00FC3352">
        <w:rPr>
          <w:rFonts w:eastAsia="Calibri"/>
          <w:szCs w:val="24"/>
        </w:rPr>
        <w:t xml:space="preserve">The security architecture is divided into security management and encryption and integrity logical entities. The security management functions include overall security management and control, EAP encapsulation/de-encapsulation, privacy key management (PKM) control, security association management, and identity/location privacy. </w:t>
      </w:r>
      <w:r w:rsidRPr="00FC3352">
        <w:rPr>
          <w:szCs w:val="24"/>
          <w:lang w:eastAsia="ko-KR"/>
        </w:rPr>
        <w:t>To accomplish identity/l</w:t>
      </w:r>
      <w:r w:rsidR="00B37620">
        <w:rPr>
          <w:szCs w:val="24"/>
          <w:lang w:eastAsia="ko-KR"/>
        </w:rPr>
        <w:t>ocation privacy, the MSID (i.e. </w:t>
      </w:r>
      <w:r w:rsidRPr="00FC3352">
        <w:rPr>
          <w:szCs w:val="24"/>
          <w:lang w:eastAsia="ko-KR"/>
        </w:rPr>
        <w:t xml:space="preserve">MS MAC address) is not disclosed over the air even during network entry. </w:t>
      </w:r>
      <w:r w:rsidRPr="00FC3352">
        <w:rPr>
          <w:szCs w:val="24"/>
          <w:lang w:eastAsia="ja-JP"/>
        </w:rPr>
        <w:t xml:space="preserve">The </w:t>
      </w:r>
      <w:r w:rsidRPr="00FC3352">
        <w:rPr>
          <w:szCs w:val="24"/>
          <w:lang w:eastAsia="ko-KR"/>
        </w:rPr>
        <w:t>BS assigns a</w:t>
      </w:r>
      <w:r w:rsidRPr="00FC3352">
        <w:rPr>
          <w:szCs w:val="24"/>
          <w:lang w:eastAsia="ja-JP"/>
        </w:rPr>
        <w:t xml:space="preserve"> station identifier</w:t>
      </w:r>
      <w:r w:rsidRPr="00FC3352">
        <w:rPr>
          <w:szCs w:val="24"/>
          <w:lang w:eastAsia="ko-KR"/>
        </w:rPr>
        <w:t xml:space="preserve"> </w:t>
      </w:r>
      <w:r w:rsidRPr="00FC3352">
        <w:rPr>
          <w:szCs w:val="24"/>
          <w:lang w:eastAsia="ja-JP"/>
        </w:rPr>
        <w:t>(</w:t>
      </w:r>
      <w:r w:rsidRPr="00FC3352">
        <w:rPr>
          <w:szCs w:val="24"/>
          <w:lang w:eastAsia="ko-KR"/>
        </w:rPr>
        <w:t>STID</w:t>
      </w:r>
      <w:r w:rsidRPr="00FC3352">
        <w:rPr>
          <w:szCs w:val="24"/>
          <w:lang w:eastAsia="ja-JP"/>
        </w:rPr>
        <w:t>)</w:t>
      </w:r>
      <w:r w:rsidRPr="00FC3352">
        <w:rPr>
          <w:szCs w:val="24"/>
          <w:lang w:eastAsia="ko-KR"/>
        </w:rPr>
        <w:t xml:space="preserve"> to the MS which is securely transmitted to the MS so that the MS’s identity and location can be hidden</w:t>
      </w:r>
      <w:r w:rsidRPr="00FC3352">
        <w:rPr>
          <w:rFonts w:eastAsia="Calibri"/>
          <w:szCs w:val="24"/>
        </w:rPr>
        <w:t xml:space="preserve">. The encryption and integrity protection entity functions include encryption of user data and authentication, control message authentication, message confidentiality protection. </w:t>
      </w:r>
    </w:p>
    <w:p w:rsidR="00FC3352" w:rsidRPr="00FC3352" w:rsidRDefault="00FC3352" w:rsidP="006F3AEB">
      <w:pPr>
        <w:pStyle w:val="Heading2"/>
        <w:rPr>
          <w:lang w:val="en-US"/>
        </w:rPr>
      </w:pPr>
      <w:r w:rsidRPr="00FC3352">
        <w:rPr>
          <w:lang w:val="en-US"/>
        </w:rPr>
        <w:t>B.2</w:t>
      </w:r>
      <w:r w:rsidRPr="00FC3352">
        <w:rPr>
          <w:lang w:val="en-US"/>
        </w:rPr>
        <w:tab/>
        <w:t xml:space="preserve">Detailed specification of the radio interface technology </w:t>
      </w:r>
    </w:p>
    <w:p w:rsidR="00FC3352" w:rsidRPr="00FC3352" w:rsidRDefault="00FC3352" w:rsidP="001E09D9">
      <w:pPr>
        <w:rPr>
          <w:bCs/>
          <w:color w:val="000000"/>
          <w:szCs w:val="24"/>
          <w:lang w:eastAsia="ja-JP"/>
        </w:rPr>
      </w:pPr>
      <w:r w:rsidRPr="00FC3352">
        <w:rPr>
          <w:szCs w:val="24"/>
          <w:lang w:eastAsia="ja-JP"/>
        </w:rPr>
        <w:t xml:space="preserve">Detailed </w:t>
      </w:r>
      <w:r w:rsidRPr="00FC3352">
        <w:rPr>
          <w:szCs w:val="24"/>
        </w:rPr>
        <w:t xml:space="preserve">specifications </w:t>
      </w:r>
      <w:r w:rsidRPr="00FC3352">
        <w:rPr>
          <w:szCs w:val="24"/>
          <w:lang w:eastAsia="ja-JP"/>
        </w:rPr>
        <w:t>described in this Recommendation are</w:t>
      </w:r>
      <w:r w:rsidRPr="00FC3352">
        <w:rPr>
          <w:szCs w:val="24"/>
        </w:rPr>
        <w:t xml:space="preserve"> developed around a “</w:t>
      </w:r>
      <w:r w:rsidRPr="00FC3352">
        <w:rPr>
          <w:bCs/>
          <w:color w:val="000000"/>
          <w:szCs w:val="24"/>
        </w:rPr>
        <w:t>Global Core Specification</w:t>
      </w:r>
      <w:r w:rsidRPr="00FC3352">
        <w:rPr>
          <w:bCs/>
          <w:color w:val="000000"/>
          <w:szCs w:val="24"/>
          <w:lang w:eastAsia="ja-JP"/>
        </w:rPr>
        <w:t>”</w:t>
      </w:r>
      <w:r w:rsidRPr="00FC3352">
        <w:rPr>
          <w:bCs/>
          <w:color w:val="000000"/>
          <w:szCs w:val="24"/>
        </w:rPr>
        <w:t xml:space="preserve"> (GCS)</w:t>
      </w:r>
      <w:r w:rsidRPr="00B37620">
        <w:rPr>
          <w:rStyle w:val="FootnoteReference"/>
          <w:bCs/>
          <w:color w:val="000000"/>
          <w:szCs w:val="18"/>
        </w:rPr>
        <w:footnoteReference w:id="8"/>
      </w:r>
      <w:r w:rsidRPr="00FC3352">
        <w:rPr>
          <w:szCs w:val="24"/>
        </w:rPr>
        <w:t>, which is related to externally developed materials incorporated by specific references for a specific technology</w:t>
      </w:r>
      <w:r w:rsidRPr="00FC3352">
        <w:rPr>
          <w:szCs w:val="24"/>
          <w:lang w:eastAsia="ja-JP"/>
        </w:rPr>
        <w:t>. The p</w:t>
      </w:r>
      <w:r w:rsidRPr="00FC3352">
        <w:rPr>
          <w:bCs/>
          <w:color w:val="000000"/>
          <w:szCs w:val="24"/>
        </w:rPr>
        <w:t>rocess and use of the GCS, references, and related notifications and certifications</w:t>
      </w:r>
      <w:r w:rsidRPr="00FC3352">
        <w:rPr>
          <w:bCs/>
          <w:color w:val="000000"/>
          <w:szCs w:val="24"/>
          <w:lang w:eastAsia="ja-JP"/>
        </w:rPr>
        <w:t xml:space="preserve"> are found as IMT-ADV/24</w:t>
      </w:r>
      <w:r w:rsidRPr="00B37620">
        <w:rPr>
          <w:rStyle w:val="FootnoteReference"/>
          <w:bCs/>
          <w:color w:val="000000"/>
          <w:szCs w:val="18"/>
          <w:lang w:eastAsia="ja-JP"/>
        </w:rPr>
        <w:footnoteReference w:id="9"/>
      </w:r>
      <w:r w:rsidR="00B37620">
        <w:rPr>
          <w:bCs/>
          <w:color w:val="000000"/>
          <w:szCs w:val="24"/>
          <w:lang w:eastAsia="ja-JP"/>
        </w:rPr>
        <w:t>.</w:t>
      </w:r>
    </w:p>
    <w:p w:rsidR="00FC3352" w:rsidRPr="00FC3352" w:rsidRDefault="00FC3352" w:rsidP="001E09D9">
      <w:pPr>
        <w:rPr>
          <w:szCs w:val="24"/>
          <w:lang w:val="en-US"/>
        </w:rPr>
      </w:pPr>
      <w:r w:rsidRPr="00FC3352">
        <w:rPr>
          <w:szCs w:val="24"/>
          <w:lang w:val="en-US"/>
        </w:rPr>
        <w:t>The standards contained in this section are derived from the global core specifications for IMT</w:t>
      </w:r>
      <w:r w:rsidRPr="00FC3352">
        <w:rPr>
          <w:szCs w:val="24"/>
          <w:lang w:val="en-US"/>
        </w:rPr>
        <w:noBreakHyphen/>
        <w:t xml:space="preserve">Advanced contained at </w:t>
      </w:r>
      <w:hyperlink r:id="rId32" w:history="1">
        <w:r w:rsidRPr="00FC3352">
          <w:rPr>
            <w:rStyle w:val="Hyperlink"/>
            <w:szCs w:val="24"/>
            <w:lang w:val="en-US"/>
          </w:rPr>
          <w:t>http://ties.itu.int/u/itu-r/ede/rsg5/</w:t>
        </w:r>
        <w:r w:rsidRPr="00FC3352">
          <w:rPr>
            <w:rStyle w:val="Hyperlink"/>
            <w:szCs w:val="24"/>
            <w:lang w:val="en-US" w:eastAsia="ja-JP"/>
          </w:rPr>
          <w:t>xxxxx</w:t>
        </w:r>
        <w:r w:rsidRPr="00FC3352">
          <w:rPr>
            <w:rStyle w:val="Hyperlink"/>
            <w:szCs w:val="24"/>
            <w:lang w:val="en-US"/>
          </w:rPr>
          <w:t>/</w:t>
        </w:r>
        <w:r w:rsidRPr="00FC3352">
          <w:rPr>
            <w:rStyle w:val="Hyperlink"/>
            <w:szCs w:val="24"/>
            <w:lang w:val="en-US" w:eastAsia="ja-JP"/>
          </w:rPr>
          <w:t>xxx</w:t>
        </w:r>
        <w:r w:rsidRPr="00FC3352">
          <w:rPr>
            <w:rStyle w:val="Hyperlink"/>
            <w:szCs w:val="24"/>
            <w:lang w:val="en-US"/>
          </w:rPr>
          <w:t>/</w:t>
        </w:r>
        <w:r w:rsidRPr="00FC3352">
          <w:rPr>
            <w:rStyle w:val="Hyperlink"/>
            <w:szCs w:val="24"/>
            <w:lang w:val="en-US" w:eastAsia="ja-JP"/>
          </w:rPr>
          <w:t>xxxxxxxx</w:t>
        </w:r>
        <w:r w:rsidRPr="00FC3352">
          <w:rPr>
            <w:rStyle w:val="Hyperlink"/>
            <w:szCs w:val="24"/>
            <w:lang w:val="en-US"/>
          </w:rPr>
          <w:t>/</w:t>
        </w:r>
      </w:hyperlink>
      <w:r w:rsidRPr="00FC3352">
        <w:rPr>
          <w:szCs w:val="24"/>
          <w:lang w:val="en-US"/>
        </w:rPr>
        <w:t xml:space="preserve">. The following notes apply to the sections below, where indicated: </w:t>
      </w:r>
    </w:p>
    <w:p w:rsidR="00FC3352" w:rsidRPr="00FC3352" w:rsidRDefault="00FC3352" w:rsidP="006F3AEB">
      <w:pPr>
        <w:pStyle w:val="enumlev1"/>
        <w:rPr>
          <w:lang w:val="en-US"/>
        </w:rPr>
      </w:pPr>
      <w:r w:rsidRPr="00FC3352">
        <w:rPr>
          <w:lang w:val="en-US"/>
        </w:rPr>
        <w:t>1)</w:t>
      </w:r>
      <w:r w:rsidRPr="00FC3352">
        <w:rPr>
          <w:lang w:val="en-US"/>
        </w:rPr>
        <w:tab/>
        <w:t xml:space="preserve">The [relevant][TBD] (the </w:t>
      </w:r>
      <w:r w:rsidRPr="00FC3352">
        <w:rPr>
          <w:b/>
          <w:i/>
          <w:lang w:val="en-US"/>
        </w:rPr>
        <w:t xml:space="preserve">Transposing </w:t>
      </w:r>
      <w:proofErr w:type="spellStart"/>
      <w:r w:rsidRPr="00FC3352">
        <w:rPr>
          <w:b/>
          <w:i/>
          <w:lang w:val="en-US"/>
        </w:rPr>
        <w:t>Organisations</w:t>
      </w:r>
      <w:proofErr w:type="spellEnd"/>
      <w:r w:rsidRPr="00FC3352">
        <w:rPr>
          <w:b/>
          <w:i/>
          <w:lang w:val="en-US"/>
        </w:rPr>
        <w:t xml:space="preserve">) </w:t>
      </w:r>
      <w:r w:rsidRPr="00FC3352">
        <w:rPr>
          <w:lang w:val="en-US"/>
        </w:rPr>
        <w:t xml:space="preserve">should make their reference material available from their web site. </w:t>
      </w:r>
    </w:p>
    <w:p w:rsidR="00FC3352" w:rsidRPr="00FC3352" w:rsidRDefault="00FC3352" w:rsidP="006F3AEB">
      <w:pPr>
        <w:pStyle w:val="enumlev1"/>
        <w:rPr>
          <w:lang w:val="en-US"/>
        </w:rPr>
      </w:pPr>
      <w:r w:rsidRPr="00FC3352">
        <w:rPr>
          <w:lang w:val="en-US"/>
        </w:rPr>
        <w:t>2)</w:t>
      </w:r>
      <w:r w:rsidRPr="00FC3352">
        <w:rPr>
          <w:lang w:val="en-US"/>
        </w:rPr>
        <w:tab/>
        <w:t xml:space="preserve">This information was supplied by the </w:t>
      </w:r>
      <w:r w:rsidRPr="00FC3352">
        <w:rPr>
          <w:b/>
          <w:i/>
          <w:lang w:val="en-US"/>
        </w:rPr>
        <w:t>Transposing Organizations</w:t>
      </w:r>
      <w:r w:rsidRPr="00FC3352">
        <w:rPr>
          <w:lang w:val="en-US"/>
        </w:rPr>
        <w:t xml:space="preserve"> and relates to their own deliverables of the transposed global core specification.</w:t>
      </w:r>
    </w:p>
    <w:p w:rsidR="00FC3352" w:rsidRPr="00FC3352" w:rsidRDefault="00FC3352" w:rsidP="001E09D9">
      <w:pPr>
        <w:rPr>
          <w:i/>
          <w:iCs/>
          <w:szCs w:val="24"/>
          <w:highlight w:val="yellow"/>
          <w:lang w:val="en-US"/>
        </w:rPr>
      </w:pPr>
      <w:r w:rsidRPr="00FC3352">
        <w:rPr>
          <w:i/>
          <w:szCs w:val="24"/>
          <w:highlight w:val="yellow"/>
          <w:lang w:val="en-US"/>
        </w:rPr>
        <w:t xml:space="preserve">[Editor’s note: the above notes will be revisited when the final version of IMT.RSPEC will be </w:t>
      </w:r>
      <w:proofErr w:type="spellStart"/>
      <w:r w:rsidRPr="00FC3352">
        <w:rPr>
          <w:i/>
          <w:szCs w:val="24"/>
          <w:highlight w:val="yellow"/>
          <w:lang w:val="en-US"/>
        </w:rPr>
        <w:t>finalised</w:t>
      </w:r>
      <w:proofErr w:type="spellEnd"/>
      <w:r w:rsidRPr="00FC3352">
        <w:rPr>
          <w:i/>
          <w:szCs w:val="24"/>
          <w:highlight w:val="yellow"/>
          <w:lang w:val="en-US"/>
        </w:rPr>
        <w:t>]</w:t>
      </w:r>
    </w:p>
    <w:p w:rsidR="00FC3352" w:rsidRPr="00FC3352" w:rsidRDefault="00FC3352" w:rsidP="001E09D9">
      <w:pPr>
        <w:rPr>
          <w:i/>
          <w:iCs/>
          <w:szCs w:val="24"/>
          <w:lang w:val="en-US" w:eastAsia="ja-JP"/>
        </w:rPr>
      </w:pPr>
      <w:r w:rsidRPr="00FC3352">
        <w:rPr>
          <w:i/>
          <w:iCs/>
          <w:szCs w:val="24"/>
          <w:highlight w:val="yellow"/>
          <w:lang w:val="en-US"/>
        </w:rPr>
        <w:t>[Editor’s Note: to be filled with stakeholder’s input(s)]</w:t>
      </w:r>
    </w:p>
    <w:p w:rsidR="00FC3352" w:rsidRPr="00FC3352" w:rsidRDefault="00FC3352" w:rsidP="006F3AEB">
      <w:pPr>
        <w:pStyle w:val="Heading3"/>
        <w:rPr>
          <w:lang w:eastAsia="ja-JP"/>
        </w:rPr>
      </w:pPr>
      <w:r w:rsidRPr="00FC3352">
        <w:rPr>
          <w:lang w:eastAsia="ja-JP"/>
        </w:rPr>
        <w:t>B.2.1</w:t>
      </w:r>
      <w:r w:rsidRPr="00FC3352">
        <w:rPr>
          <w:lang w:eastAsia="ja-JP"/>
        </w:rPr>
        <w:tab/>
      </w:r>
      <w:proofErr w:type="spellStart"/>
      <w:r w:rsidRPr="00FC3352">
        <w:rPr>
          <w:lang w:eastAsia="ja-JP"/>
        </w:rPr>
        <w:t>WirelessMAN</w:t>
      </w:r>
      <w:proofErr w:type="spellEnd"/>
      <w:r w:rsidRPr="00FC3352">
        <w:rPr>
          <w:lang w:eastAsia="ja-JP"/>
        </w:rPr>
        <w:t xml:space="preserve">-Advanced </w:t>
      </w:r>
      <w:r w:rsidR="006F3AEB" w:rsidRPr="00FC3352">
        <w:rPr>
          <w:lang w:eastAsia="ja-JP"/>
        </w:rPr>
        <w:t>s</w:t>
      </w:r>
      <w:r w:rsidRPr="00FC3352">
        <w:rPr>
          <w:lang w:eastAsia="ja-JP"/>
        </w:rPr>
        <w:t>pecification</w:t>
      </w:r>
    </w:p>
    <w:p w:rsidR="00FC3352" w:rsidRPr="00FC3352" w:rsidRDefault="00FC3352" w:rsidP="001E09D9">
      <w:pPr>
        <w:rPr>
          <w:bCs/>
          <w:color w:val="000000"/>
          <w:szCs w:val="24"/>
          <w:lang w:eastAsia="ja-JP"/>
        </w:rPr>
      </w:pPr>
      <w:r w:rsidRPr="00FC3352">
        <w:rPr>
          <w:bCs/>
          <w:color w:val="000000"/>
          <w:szCs w:val="24"/>
          <w:lang w:eastAsia="ja-JP"/>
        </w:rPr>
        <w:t xml:space="preserve">The </w:t>
      </w:r>
      <w:proofErr w:type="spellStart"/>
      <w:r w:rsidRPr="00FC3352">
        <w:rPr>
          <w:bCs/>
          <w:color w:val="000000"/>
          <w:szCs w:val="24"/>
          <w:lang w:eastAsia="ja-JP"/>
        </w:rPr>
        <w:t>WirelessMAN</w:t>
      </w:r>
      <w:proofErr w:type="spellEnd"/>
      <w:r w:rsidRPr="00FC3352">
        <w:rPr>
          <w:bCs/>
          <w:color w:val="000000"/>
          <w:szCs w:val="24"/>
          <w:lang w:eastAsia="ja-JP"/>
        </w:rPr>
        <w:t xml:space="preserve">-Advanced specification is provided in Clause 16.1.1 of IEEE </w:t>
      </w:r>
      <w:proofErr w:type="spellStart"/>
      <w:r w:rsidRPr="00FC3352">
        <w:rPr>
          <w:bCs/>
          <w:color w:val="000000"/>
          <w:szCs w:val="24"/>
          <w:lang w:eastAsia="ja-JP"/>
        </w:rPr>
        <w:t>Std</w:t>
      </w:r>
      <w:proofErr w:type="spellEnd"/>
      <w:r w:rsidRPr="00FC3352">
        <w:rPr>
          <w:bCs/>
          <w:color w:val="000000"/>
          <w:szCs w:val="24"/>
          <w:lang w:eastAsia="ja-JP"/>
        </w:rPr>
        <w:t xml:space="preserve"> 802.16, as detailed in Section B.2.2. Anything in Section B.2.2 that is not mentioned in Clause 16.1.1 of IEEE </w:t>
      </w:r>
      <w:proofErr w:type="spellStart"/>
      <w:r w:rsidRPr="00FC3352">
        <w:rPr>
          <w:bCs/>
          <w:color w:val="000000"/>
          <w:szCs w:val="24"/>
          <w:lang w:eastAsia="ja-JP"/>
        </w:rPr>
        <w:t>Std</w:t>
      </w:r>
      <w:proofErr w:type="spellEnd"/>
      <w:r w:rsidRPr="00FC3352">
        <w:rPr>
          <w:bCs/>
          <w:color w:val="000000"/>
          <w:szCs w:val="24"/>
          <w:lang w:eastAsia="ja-JP"/>
        </w:rPr>
        <w:t xml:space="preserve"> 802.16 is excluded.</w:t>
      </w:r>
    </w:p>
    <w:p w:rsidR="00FC3352" w:rsidRPr="00FC3352" w:rsidRDefault="00FC3352" w:rsidP="006F3AEB">
      <w:pPr>
        <w:pStyle w:val="Heading3"/>
        <w:rPr>
          <w:lang w:eastAsia="ja-JP"/>
        </w:rPr>
      </w:pPr>
      <w:r w:rsidRPr="00FC3352">
        <w:rPr>
          <w:lang w:eastAsia="ja-JP"/>
        </w:rPr>
        <w:t>B.2.2</w:t>
      </w:r>
      <w:r w:rsidRPr="00FC3352">
        <w:rPr>
          <w:lang w:eastAsia="ja-JP"/>
        </w:rPr>
        <w:tab/>
        <w:t xml:space="preserve">IEEE </w:t>
      </w:r>
      <w:proofErr w:type="spellStart"/>
      <w:r w:rsidRPr="00FC3352">
        <w:rPr>
          <w:lang w:eastAsia="ja-JP"/>
        </w:rPr>
        <w:t>Std</w:t>
      </w:r>
      <w:proofErr w:type="spellEnd"/>
      <w:r w:rsidRPr="00FC3352">
        <w:rPr>
          <w:lang w:eastAsia="ja-JP"/>
        </w:rPr>
        <w:t xml:space="preserve"> 802.16</w:t>
      </w:r>
    </w:p>
    <w:p w:rsidR="00FC3352" w:rsidRPr="00FC3352" w:rsidRDefault="00FC3352" w:rsidP="001E09D9">
      <w:pPr>
        <w:rPr>
          <w:b/>
          <w:bCs/>
          <w:color w:val="000000"/>
          <w:szCs w:val="24"/>
          <w:lang w:eastAsia="ja-JP"/>
        </w:rPr>
      </w:pPr>
      <w:r w:rsidRPr="00FC3352">
        <w:rPr>
          <w:b/>
          <w:bCs/>
          <w:color w:val="000000"/>
          <w:szCs w:val="24"/>
          <w:lang w:eastAsia="ja-JP"/>
        </w:rPr>
        <w:t>Standard for local and metropolitan area networks – Air interface for broadband wireless access systems</w:t>
      </w:r>
    </w:p>
    <w:p w:rsidR="00FC3352" w:rsidRPr="00FC3352" w:rsidRDefault="00FC3352" w:rsidP="001E09D9">
      <w:pPr>
        <w:rPr>
          <w:bCs/>
          <w:color w:val="000000"/>
          <w:szCs w:val="24"/>
          <w:lang w:eastAsia="ja-JP"/>
        </w:rPr>
      </w:pPr>
      <w:r w:rsidRPr="00FC3352">
        <w:rPr>
          <w:bCs/>
          <w:color w:val="000000"/>
          <w:szCs w:val="24"/>
          <w:lang w:eastAsia="ja-JP"/>
        </w:rPr>
        <w:t>This standard specifies the air interface, including the medium access control layer (MAC) and physical layer (PHY), of combined fixed and mobile point-to-multipoint broadband wireless access (BWA) systems providing multiple services. The MAC is structured to support multiple PHY specifications, each suited to a particular operational environment.</w:t>
      </w:r>
    </w:p>
    <w:p w:rsidR="00FC3352" w:rsidRPr="00FC3352" w:rsidRDefault="00FC3352" w:rsidP="001E09D9">
      <w:pPr>
        <w:rPr>
          <w:bCs/>
          <w:color w:val="000000"/>
          <w:szCs w:val="24"/>
          <w:lang w:eastAsia="ja-JP"/>
        </w:rPr>
      </w:pPr>
      <w:r w:rsidRPr="00FC3352">
        <w:rPr>
          <w:bCs/>
          <w:color w:val="000000"/>
          <w:szCs w:val="24"/>
          <w:lang w:eastAsia="ja-JP"/>
        </w:rPr>
        <w:t xml:space="preserve">IEEE </w:t>
      </w:r>
      <w:proofErr w:type="spellStart"/>
      <w:r w:rsidRPr="00FC3352">
        <w:rPr>
          <w:bCs/>
          <w:color w:val="000000"/>
          <w:szCs w:val="24"/>
          <w:lang w:eastAsia="ja-JP"/>
        </w:rPr>
        <w:t>Std</w:t>
      </w:r>
      <w:proofErr w:type="spellEnd"/>
      <w:r w:rsidRPr="00FC3352">
        <w:rPr>
          <w:bCs/>
          <w:color w:val="000000"/>
          <w:szCs w:val="24"/>
          <w:lang w:eastAsia="ja-JP"/>
        </w:rPr>
        <w:t xml:space="preserve"> 802.16 is comprised of IEEE </w:t>
      </w:r>
      <w:proofErr w:type="spellStart"/>
      <w:r w:rsidRPr="00FC3352">
        <w:rPr>
          <w:bCs/>
          <w:color w:val="000000"/>
          <w:szCs w:val="24"/>
          <w:lang w:eastAsia="ja-JP"/>
        </w:rPr>
        <w:t>Std</w:t>
      </w:r>
      <w:proofErr w:type="spellEnd"/>
      <w:r w:rsidRPr="00FC3352">
        <w:rPr>
          <w:bCs/>
          <w:color w:val="000000"/>
          <w:szCs w:val="24"/>
          <w:lang w:eastAsia="ja-JP"/>
        </w:rPr>
        <w:t xml:space="preserve"> 802.16-2009, as amended by IEEE </w:t>
      </w:r>
      <w:proofErr w:type="spellStart"/>
      <w:r w:rsidRPr="00FC3352">
        <w:rPr>
          <w:bCs/>
          <w:color w:val="000000"/>
          <w:szCs w:val="24"/>
          <w:lang w:eastAsia="ja-JP"/>
        </w:rPr>
        <w:t>Std</w:t>
      </w:r>
      <w:proofErr w:type="spellEnd"/>
      <w:r w:rsidRPr="00FC3352">
        <w:rPr>
          <w:bCs/>
          <w:color w:val="000000"/>
          <w:szCs w:val="24"/>
          <w:lang w:eastAsia="ja-JP"/>
        </w:rPr>
        <w:t xml:space="preserve"> 802.16j-2009, IEEE </w:t>
      </w:r>
      <w:proofErr w:type="spellStart"/>
      <w:r w:rsidRPr="00FC3352">
        <w:rPr>
          <w:bCs/>
          <w:color w:val="000000"/>
          <w:szCs w:val="24"/>
          <w:lang w:eastAsia="ja-JP"/>
        </w:rPr>
        <w:t>Std</w:t>
      </w:r>
      <w:proofErr w:type="spellEnd"/>
      <w:r w:rsidRPr="00FC3352">
        <w:rPr>
          <w:bCs/>
          <w:color w:val="000000"/>
          <w:szCs w:val="24"/>
          <w:lang w:eastAsia="ja-JP"/>
        </w:rPr>
        <w:t xml:space="preserve"> 802.16h-2010, and IEEE </w:t>
      </w:r>
      <w:proofErr w:type="spellStart"/>
      <w:r w:rsidRPr="00FC3352">
        <w:rPr>
          <w:bCs/>
          <w:color w:val="000000"/>
          <w:szCs w:val="24"/>
          <w:lang w:eastAsia="ja-JP"/>
        </w:rPr>
        <w:t>Std</w:t>
      </w:r>
      <w:proofErr w:type="spellEnd"/>
      <w:r w:rsidRPr="00FC3352">
        <w:rPr>
          <w:bCs/>
          <w:color w:val="000000"/>
          <w:szCs w:val="24"/>
          <w:lang w:eastAsia="ja-JP"/>
        </w:rPr>
        <w:t xml:space="preserve"> 802.16m-2011. </w:t>
      </w:r>
    </w:p>
    <w:p w:rsidR="00FC3352" w:rsidRPr="00FC3352" w:rsidRDefault="00FC3352" w:rsidP="006F3AEB">
      <w:pPr>
        <w:pStyle w:val="Heading4"/>
        <w:rPr>
          <w:lang w:eastAsia="ja-JP"/>
        </w:rPr>
      </w:pPr>
      <w:r w:rsidRPr="00FC3352">
        <w:rPr>
          <w:lang w:eastAsia="ja-JP"/>
        </w:rPr>
        <w:t>B.2.2.1</w:t>
      </w:r>
      <w:r w:rsidRPr="00FC3352">
        <w:rPr>
          <w:lang w:eastAsia="ja-JP"/>
        </w:rPr>
        <w:tab/>
        <w:t xml:space="preserve">IEEE </w:t>
      </w:r>
      <w:proofErr w:type="spellStart"/>
      <w:r w:rsidRPr="00FC3352">
        <w:rPr>
          <w:lang w:eastAsia="ja-JP"/>
        </w:rPr>
        <w:t>Std</w:t>
      </w:r>
      <w:proofErr w:type="spellEnd"/>
      <w:r w:rsidRPr="00FC3352">
        <w:rPr>
          <w:lang w:eastAsia="ja-JP"/>
        </w:rPr>
        <w:t xml:space="preserve"> 802.16-2009</w:t>
      </w:r>
    </w:p>
    <w:p w:rsidR="00FC3352" w:rsidRPr="00FC3352" w:rsidRDefault="00FC3352" w:rsidP="001E09D9">
      <w:pPr>
        <w:rPr>
          <w:b/>
          <w:bCs/>
          <w:color w:val="000000"/>
          <w:szCs w:val="24"/>
          <w:lang w:eastAsia="ja-JP"/>
        </w:rPr>
      </w:pPr>
      <w:r w:rsidRPr="00FC3352">
        <w:rPr>
          <w:b/>
          <w:bCs/>
          <w:color w:val="000000"/>
          <w:szCs w:val="24"/>
          <w:lang w:eastAsia="ja-JP"/>
        </w:rPr>
        <w:t>Standard for local and metropolitan area networks – Part 16: Air interface for broadband wireless access systems</w:t>
      </w:r>
    </w:p>
    <w:p w:rsidR="00FC3352" w:rsidRPr="00FC3352" w:rsidRDefault="00FC3352" w:rsidP="001E09D9">
      <w:pPr>
        <w:rPr>
          <w:bCs/>
          <w:color w:val="000000"/>
          <w:szCs w:val="24"/>
          <w:lang w:eastAsia="ja-JP"/>
        </w:rPr>
      </w:pPr>
      <w:r w:rsidRPr="00FC3352">
        <w:rPr>
          <w:bCs/>
          <w:color w:val="000000"/>
          <w:szCs w:val="24"/>
          <w:lang w:eastAsia="ja-JP"/>
        </w:rPr>
        <w:t>This standard specifies the air interface, including the medium access control layer (MAC) and physical layer (PHY), of combined fixed and mobile point-to-multipoint broadband wireless access (BWA) systems providing multiple services. The MAC is structured to support multiple PHY specifications, each suited to a particular operational environment.</w:t>
      </w:r>
    </w:p>
    <w:p w:rsidR="00FC3352" w:rsidRPr="00FC3352" w:rsidRDefault="00FC3352" w:rsidP="006F3AEB">
      <w:pPr>
        <w:pStyle w:val="Heading4"/>
        <w:rPr>
          <w:lang w:eastAsia="ja-JP"/>
        </w:rPr>
      </w:pPr>
      <w:r w:rsidRPr="00FC3352">
        <w:rPr>
          <w:lang w:eastAsia="ja-JP"/>
        </w:rPr>
        <w:t>B.2.2.2</w:t>
      </w:r>
      <w:r w:rsidRPr="00FC3352">
        <w:rPr>
          <w:lang w:eastAsia="ja-JP"/>
        </w:rPr>
        <w:tab/>
        <w:t xml:space="preserve">IEEE </w:t>
      </w:r>
      <w:proofErr w:type="spellStart"/>
      <w:r w:rsidRPr="00FC3352">
        <w:rPr>
          <w:lang w:eastAsia="ja-JP"/>
        </w:rPr>
        <w:t>Std</w:t>
      </w:r>
      <w:proofErr w:type="spellEnd"/>
      <w:r w:rsidRPr="00FC3352">
        <w:rPr>
          <w:lang w:eastAsia="ja-JP"/>
        </w:rPr>
        <w:t xml:space="preserve"> 802.16j-2009</w:t>
      </w:r>
    </w:p>
    <w:p w:rsidR="00FC3352" w:rsidRPr="00FC3352" w:rsidRDefault="00FC3352" w:rsidP="001E09D9">
      <w:pPr>
        <w:rPr>
          <w:b/>
          <w:bCs/>
          <w:color w:val="000000"/>
          <w:szCs w:val="24"/>
          <w:lang w:eastAsia="ja-JP"/>
        </w:rPr>
      </w:pPr>
      <w:r w:rsidRPr="00FC3352">
        <w:rPr>
          <w:b/>
          <w:bCs/>
          <w:color w:val="000000"/>
          <w:szCs w:val="24"/>
          <w:lang w:eastAsia="ja-JP"/>
        </w:rPr>
        <w:t>Standard for local and metropolitan area networks – Part 16: Air interface for broadband wireless access systems – Amendment 1: Multiple relay specification</w:t>
      </w:r>
    </w:p>
    <w:p w:rsidR="00FC3352" w:rsidRPr="00FC3352" w:rsidRDefault="00FC3352" w:rsidP="001E09D9">
      <w:pPr>
        <w:rPr>
          <w:bCs/>
          <w:color w:val="000000"/>
          <w:szCs w:val="24"/>
          <w:lang w:eastAsia="ja-JP"/>
        </w:rPr>
      </w:pPr>
      <w:r w:rsidRPr="00FC3352">
        <w:rPr>
          <w:bCs/>
          <w:color w:val="000000"/>
          <w:szCs w:val="24"/>
          <w:lang w:eastAsia="ja-JP"/>
        </w:rPr>
        <w:t xml:space="preserve">This amendment updates and expands IEEE </w:t>
      </w:r>
      <w:proofErr w:type="spellStart"/>
      <w:r w:rsidRPr="00FC3352">
        <w:rPr>
          <w:bCs/>
          <w:color w:val="000000"/>
          <w:szCs w:val="24"/>
          <w:lang w:eastAsia="ja-JP"/>
        </w:rPr>
        <w:t>Std</w:t>
      </w:r>
      <w:proofErr w:type="spellEnd"/>
      <w:r w:rsidRPr="00FC3352">
        <w:rPr>
          <w:bCs/>
          <w:color w:val="000000"/>
          <w:szCs w:val="24"/>
          <w:lang w:eastAsia="ja-JP"/>
        </w:rPr>
        <w:t xml:space="preserve"> 802.16-2009, specifying physical layer and medium access control layer enhancements to IEEE </w:t>
      </w:r>
      <w:proofErr w:type="spellStart"/>
      <w:r w:rsidRPr="00FC3352">
        <w:rPr>
          <w:bCs/>
          <w:color w:val="000000"/>
          <w:szCs w:val="24"/>
          <w:lang w:eastAsia="ja-JP"/>
        </w:rPr>
        <w:t>Std</w:t>
      </w:r>
      <w:proofErr w:type="spellEnd"/>
      <w:r w:rsidRPr="00FC3352">
        <w:rPr>
          <w:bCs/>
          <w:color w:val="000000"/>
          <w:szCs w:val="24"/>
          <w:lang w:eastAsia="ja-JP"/>
        </w:rPr>
        <w:t xml:space="preserve"> 802.16 for licensed bands to enable the operation of relay stations. Subscriber station specifications are not changed.</w:t>
      </w:r>
    </w:p>
    <w:p w:rsidR="00FC3352" w:rsidRPr="00FC3352" w:rsidRDefault="00FC3352" w:rsidP="006F3AEB">
      <w:pPr>
        <w:pStyle w:val="Heading4"/>
        <w:rPr>
          <w:lang w:eastAsia="ja-JP"/>
        </w:rPr>
      </w:pPr>
      <w:r w:rsidRPr="00FC3352">
        <w:rPr>
          <w:lang w:eastAsia="ja-JP"/>
        </w:rPr>
        <w:t>B.2.2.3</w:t>
      </w:r>
      <w:r w:rsidRPr="00FC3352">
        <w:rPr>
          <w:lang w:eastAsia="ja-JP"/>
        </w:rPr>
        <w:tab/>
        <w:t xml:space="preserve">IEEE </w:t>
      </w:r>
      <w:proofErr w:type="spellStart"/>
      <w:r w:rsidRPr="00FC3352">
        <w:rPr>
          <w:lang w:eastAsia="ja-JP"/>
        </w:rPr>
        <w:t>Std</w:t>
      </w:r>
      <w:proofErr w:type="spellEnd"/>
      <w:r w:rsidRPr="00FC3352">
        <w:rPr>
          <w:lang w:eastAsia="ja-JP"/>
        </w:rPr>
        <w:t xml:space="preserve"> 802.16h-2010</w:t>
      </w:r>
    </w:p>
    <w:p w:rsidR="00FC3352" w:rsidRPr="00FC3352" w:rsidRDefault="00FC3352" w:rsidP="001E09D9">
      <w:pPr>
        <w:rPr>
          <w:b/>
          <w:bCs/>
          <w:color w:val="000000"/>
          <w:szCs w:val="24"/>
          <w:lang w:eastAsia="ja-JP"/>
        </w:rPr>
      </w:pPr>
      <w:r w:rsidRPr="00FC3352">
        <w:rPr>
          <w:b/>
          <w:bCs/>
          <w:color w:val="000000"/>
          <w:szCs w:val="24"/>
          <w:lang w:eastAsia="ja-JP"/>
        </w:rPr>
        <w:t>Standard for local and metropolitan area networks – Part 16: Air interface for broadband wireless access systems – Amendment 2: Improved coexistence mechanisms for license-exempt operation</w:t>
      </w:r>
    </w:p>
    <w:p w:rsidR="00FC3352" w:rsidRPr="00FC3352" w:rsidRDefault="00FC3352" w:rsidP="001E09D9">
      <w:pPr>
        <w:rPr>
          <w:bCs/>
          <w:color w:val="000000"/>
          <w:szCs w:val="24"/>
          <w:lang w:eastAsia="ja-JP"/>
        </w:rPr>
      </w:pPr>
      <w:r w:rsidRPr="00FC3352">
        <w:rPr>
          <w:bCs/>
          <w:color w:val="000000"/>
          <w:szCs w:val="24"/>
          <w:lang w:eastAsia="ja-JP"/>
        </w:rPr>
        <w:t xml:space="preserve">This amendment updates and expands IEEE </w:t>
      </w:r>
      <w:proofErr w:type="spellStart"/>
      <w:r w:rsidRPr="00FC3352">
        <w:rPr>
          <w:bCs/>
          <w:color w:val="000000"/>
          <w:szCs w:val="24"/>
          <w:lang w:eastAsia="ja-JP"/>
        </w:rPr>
        <w:t>Std</w:t>
      </w:r>
      <w:proofErr w:type="spellEnd"/>
      <w:r w:rsidRPr="00FC3352">
        <w:rPr>
          <w:bCs/>
          <w:color w:val="000000"/>
          <w:szCs w:val="24"/>
          <w:lang w:eastAsia="ja-JP"/>
        </w:rPr>
        <w:t xml:space="preserve"> 802.16, specifying improved mechanisms, as policies and medium access control enhancements, to enable coexistence among license-exempt systems and to facilitate the coexistence of such systems with primary users.</w:t>
      </w:r>
    </w:p>
    <w:p w:rsidR="00FC3352" w:rsidRPr="00FC3352" w:rsidRDefault="00FC3352" w:rsidP="006F3AEB">
      <w:pPr>
        <w:pStyle w:val="Heading4"/>
        <w:rPr>
          <w:lang w:eastAsia="ja-JP"/>
        </w:rPr>
      </w:pPr>
      <w:r w:rsidRPr="00FC3352">
        <w:rPr>
          <w:lang w:eastAsia="ja-JP"/>
        </w:rPr>
        <w:t>B.2.2.4</w:t>
      </w:r>
      <w:r w:rsidRPr="00FC3352">
        <w:rPr>
          <w:lang w:eastAsia="ja-JP"/>
        </w:rPr>
        <w:tab/>
        <w:t xml:space="preserve">IEEE </w:t>
      </w:r>
      <w:proofErr w:type="spellStart"/>
      <w:r w:rsidRPr="00FC3352">
        <w:rPr>
          <w:lang w:eastAsia="ja-JP"/>
        </w:rPr>
        <w:t>Std</w:t>
      </w:r>
      <w:proofErr w:type="spellEnd"/>
      <w:r w:rsidRPr="00FC3352">
        <w:rPr>
          <w:lang w:eastAsia="ja-JP"/>
        </w:rPr>
        <w:t xml:space="preserve"> 802.16m-2011</w:t>
      </w:r>
    </w:p>
    <w:p w:rsidR="00FC3352" w:rsidRPr="00FC3352" w:rsidRDefault="00FC3352" w:rsidP="001E09D9">
      <w:pPr>
        <w:rPr>
          <w:b/>
          <w:bCs/>
          <w:color w:val="000000"/>
          <w:szCs w:val="24"/>
          <w:lang w:eastAsia="ja-JP"/>
        </w:rPr>
      </w:pPr>
      <w:r w:rsidRPr="00FC3352">
        <w:rPr>
          <w:b/>
          <w:bCs/>
          <w:color w:val="000000"/>
          <w:szCs w:val="24"/>
          <w:lang w:eastAsia="ja-JP"/>
        </w:rPr>
        <w:t>Standard for local and metropolitan area networks – Part 16: Air interface for broadband wireless access systems – Amendment 3: Advanced air interface</w:t>
      </w:r>
    </w:p>
    <w:p w:rsidR="00FC3352" w:rsidRPr="00FC3352" w:rsidRDefault="00FC3352" w:rsidP="001E09D9">
      <w:pPr>
        <w:rPr>
          <w:bCs/>
          <w:color w:val="000000"/>
          <w:szCs w:val="24"/>
          <w:lang w:eastAsia="ja-JP"/>
        </w:rPr>
      </w:pPr>
      <w:r w:rsidRPr="00FC3352">
        <w:rPr>
          <w:bCs/>
          <w:color w:val="000000"/>
          <w:szCs w:val="24"/>
          <w:lang w:eastAsia="ja-JP"/>
        </w:rPr>
        <w:t xml:space="preserve">This amendment specifies the </w:t>
      </w:r>
      <w:proofErr w:type="spellStart"/>
      <w:r w:rsidRPr="00FC3352">
        <w:rPr>
          <w:bCs/>
          <w:color w:val="000000"/>
          <w:szCs w:val="24"/>
          <w:lang w:eastAsia="ja-JP"/>
        </w:rPr>
        <w:t>WirelessMAN</w:t>
      </w:r>
      <w:proofErr w:type="spellEnd"/>
      <w:r w:rsidRPr="00FC3352">
        <w:rPr>
          <w:bCs/>
          <w:color w:val="000000"/>
          <w:szCs w:val="24"/>
          <w:lang w:eastAsia="ja-JP"/>
        </w:rPr>
        <w:t xml:space="preserve">-Advanced air interface, an enhanced air interface designed to meet the requirements of the IMT-Advanced standardization activity conducted by the ITU-R. The amendment is based on the </w:t>
      </w:r>
      <w:proofErr w:type="spellStart"/>
      <w:r w:rsidRPr="00FC3352">
        <w:rPr>
          <w:bCs/>
          <w:color w:val="000000"/>
          <w:szCs w:val="24"/>
          <w:lang w:eastAsia="ja-JP"/>
        </w:rPr>
        <w:t>WirelessMAN</w:t>
      </w:r>
      <w:proofErr w:type="spellEnd"/>
      <w:r w:rsidRPr="00FC3352">
        <w:rPr>
          <w:bCs/>
          <w:color w:val="000000"/>
          <w:szCs w:val="24"/>
          <w:lang w:eastAsia="ja-JP"/>
        </w:rPr>
        <w:t xml:space="preserve">-OFDMA specification of IEEE </w:t>
      </w:r>
      <w:proofErr w:type="spellStart"/>
      <w:r w:rsidRPr="00FC3352">
        <w:rPr>
          <w:bCs/>
          <w:color w:val="000000"/>
          <w:szCs w:val="24"/>
          <w:lang w:eastAsia="ja-JP"/>
        </w:rPr>
        <w:t>Std</w:t>
      </w:r>
      <w:proofErr w:type="spellEnd"/>
      <w:r w:rsidRPr="00FC3352">
        <w:rPr>
          <w:bCs/>
          <w:color w:val="000000"/>
          <w:szCs w:val="24"/>
          <w:lang w:eastAsia="ja-JP"/>
        </w:rPr>
        <w:t xml:space="preserve"> 802.16 and provides continuing support for </w:t>
      </w:r>
      <w:proofErr w:type="spellStart"/>
      <w:r w:rsidRPr="00FC3352">
        <w:rPr>
          <w:bCs/>
          <w:color w:val="000000"/>
          <w:szCs w:val="24"/>
          <w:lang w:eastAsia="ja-JP"/>
        </w:rPr>
        <w:t>WirelessMAN</w:t>
      </w:r>
      <w:proofErr w:type="spellEnd"/>
      <w:r w:rsidRPr="00FC3352">
        <w:rPr>
          <w:bCs/>
          <w:color w:val="000000"/>
          <w:szCs w:val="24"/>
          <w:lang w:eastAsia="ja-JP"/>
        </w:rPr>
        <w:t>-OFDMA subscriber stations.</w:t>
      </w:r>
    </w:p>
    <w:p w:rsidR="00FC3352" w:rsidRDefault="00FC3352" w:rsidP="001E09D9">
      <w:pPr>
        <w:rPr>
          <w:iCs/>
          <w:szCs w:val="24"/>
          <w:lang w:val="en-US" w:eastAsia="ja-JP"/>
        </w:rPr>
      </w:pPr>
    </w:p>
    <w:p w:rsidR="006F3AEB" w:rsidRDefault="006F3AEB" w:rsidP="001E09D9">
      <w:pPr>
        <w:rPr>
          <w:iCs/>
          <w:szCs w:val="24"/>
          <w:lang w:val="en-US" w:eastAsia="ja-JP"/>
        </w:rPr>
      </w:pPr>
    </w:p>
    <w:p w:rsidR="006F3AEB" w:rsidRPr="00FC3352" w:rsidRDefault="006F3AEB" w:rsidP="001E09D9">
      <w:pPr>
        <w:rPr>
          <w:iCs/>
          <w:szCs w:val="24"/>
          <w:lang w:val="en-US" w:eastAsia="ja-JP"/>
        </w:rPr>
      </w:pPr>
    </w:p>
    <w:p w:rsidR="00FC3352" w:rsidRPr="00FC3352" w:rsidRDefault="00FC3352" w:rsidP="001E09D9">
      <w:pPr>
        <w:jc w:val="center"/>
        <w:rPr>
          <w:szCs w:val="24"/>
          <w:lang w:eastAsia="zh-CN"/>
        </w:rPr>
      </w:pPr>
      <w:bookmarkStart w:id="118" w:name="_PictureBullets"/>
      <w:bookmarkEnd w:id="118"/>
      <w:r w:rsidRPr="00FC3352">
        <w:rPr>
          <w:szCs w:val="24"/>
          <w:lang w:eastAsia="zh-CN"/>
        </w:rPr>
        <w:t>______________</w:t>
      </w:r>
    </w:p>
    <w:p w:rsidR="00FC3352" w:rsidRPr="00FC3352" w:rsidRDefault="00FC3352" w:rsidP="00280A33">
      <w:pPr>
        <w:pStyle w:val="p0"/>
        <w:spacing w:before="0"/>
      </w:pPr>
    </w:p>
    <w:sectPr w:rsidR="00FC3352" w:rsidRPr="00FC3352" w:rsidSect="00D02712">
      <w:headerReference w:type="default" r:id="rId33"/>
      <w:footerReference w:type="default" r:id="rId34"/>
      <w:footerReference w:type="first" r:id="rId35"/>
      <w:pgSz w:w="11907" w:h="16834"/>
      <w:pgMar w:top="1418" w:right="1134" w:bottom="1418" w:left="1134" w:header="720" w:footer="720" w:gutter="0"/>
      <w:paperSrc w:first="15" w:other="15"/>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2DFF" w:rsidRDefault="000A2DFF">
      <w:r>
        <w:separator/>
      </w:r>
    </w:p>
  </w:endnote>
  <w:endnote w:type="continuationSeparator" w:id="0">
    <w:p w:rsidR="000A2DFF" w:rsidRDefault="000A2D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pitch w:val="variable"/>
    <w:sig w:usb0="00003A87" w:usb1="00000000" w:usb2="00000000" w:usb3="00000000" w:csb0="000000FF" w:csb1="00000000"/>
  </w:font>
  <w:font w:name="Times">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SimSun">
    <w:altName w:val="宋体"/>
    <w:panose1 w:val="02010600030101010101"/>
    <w:charset w:val="86"/>
    <w:family w:val="auto"/>
    <w:pitch w:val="variable"/>
    <w:sig w:usb0="00000003" w:usb1="080E0000" w:usb2="00000010" w:usb3="00000000" w:csb0="00040001" w:csb1="00000000"/>
  </w:font>
  <w:font w:name="Arial">
    <w:panose1 w:val="020B0604020202020204"/>
    <w:charset w:val="00"/>
    <w:family w:val="swiss"/>
    <w:pitch w:val="variable"/>
    <w:sig w:usb0="20002A87" w:usb1="80000000" w:usb2="00000008"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ZapfDingbats">
    <w:panose1 w:val="00000000000000000000"/>
    <w:charset w:val="02"/>
    <w:family w:val="decorative"/>
    <w:notTrueType/>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Malgun Gothic">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ヒラギノ角ゴ Pro W3">
    <w:altName w:val="Times New Roman"/>
    <w:charset w:val="00"/>
    <w:family w:val="roman"/>
    <w:pitch w:val="default"/>
  </w:font>
  <w:font w:name="CG Times (W1)">
    <w:altName w:val="Times New Roman"/>
    <w:panose1 w:val="00000000000000000000"/>
    <w:charset w:val="00"/>
    <w:family w:val="roman"/>
    <w:notTrueType/>
    <w:pitch w:val="variable"/>
    <w:sig w:usb0="00000003" w:usb1="00000000" w:usb2="00000000" w:usb3="00000000" w:csb0="00000001" w:csb1="00000000"/>
  </w:font>
  <w:font w:name="ALCADI+TimesNewRoman">
    <w:altName w:val="Times New Roman"/>
    <w:panose1 w:val="00000000000000000000"/>
    <w:charset w:val="00"/>
    <w:family w:val="roman"/>
    <w:notTrueType/>
    <w:pitch w:val="default"/>
    <w:sig w:usb0="00000003" w:usb1="00000000" w:usb2="00000000" w:usb3="00000000" w:csb0="00000001" w:csb1="00000000"/>
  </w:font>
  <w:font w:name="EFBBIE+TimesNewRoman">
    <w:altName w:val="Times New Roman"/>
    <w:panose1 w:val="00000000000000000000"/>
    <w:charset w:val="00"/>
    <w:family w:val="roman"/>
    <w:notTrueType/>
    <w:pitch w:val="default"/>
    <w:sig w:usb0="00000003" w:usb1="00000000" w:usb2="00000000" w:usb3="00000000" w:csb0="00000001" w:csb1="00000000"/>
  </w:font>
  <w:font w:name="Bookman">
    <w:panose1 w:val="00000000000000000000"/>
    <w:charset w:val="00"/>
    <w:family w:val="roman"/>
    <w:notTrueType/>
    <w:pitch w:val="variable"/>
    <w:sig w:usb0="00000003" w:usb1="00000000" w:usb2="00000000" w:usb3="00000000" w:csb0="00000001" w:csb1="00000000"/>
  </w:font>
  <w:font w:name="BDAMKJ+TimesNewRoman">
    <w:altName w:val="Times New Roman"/>
    <w:panose1 w:val="00000000000000000000"/>
    <w:charset w:val="00"/>
    <w:family w:val="roman"/>
    <w:notTrueType/>
    <w:pitch w:val="default"/>
    <w:sig w:usb0="00000003" w:usb1="00000000" w:usb2="00000000" w:usb3="00000000" w:csb0="00000001" w:csb1="00000000"/>
  </w:font>
  <w:font w:name="BDAMII+Arial,Bold">
    <w:altName w:val="Arial"/>
    <w:panose1 w:val="00000000000000000000"/>
    <w:charset w:val="00"/>
    <w:family w:val="swiss"/>
    <w:notTrueType/>
    <w:pitch w:val="default"/>
    <w:sig w:usb0="00000003" w:usb1="00000000" w:usb2="00000000" w:usb3="00000000" w:csb0="00000001" w:csb1="00000000"/>
  </w:font>
  <w:font w:name="Times-Roman">
    <w:altName w:val="Times New Roman"/>
    <w:panose1 w:val="00000000000000000000"/>
    <w:charset w:val="00"/>
    <w:family w:val="roman"/>
    <w:notTrueType/>
    <w:pitch w:val="default"/>
    <w:sig w:usb0="00000003" w:usb1="00000000" w:usb2="00000000" w:usb3="00000000" w:csb0="00000001" w:csb1="00000000"/>
  </w:font>
  <w:font w:name="PMingLiU">
    <w:altName w:val="新細明體"/>
    <w:panose1 w:val="02020300000000000000"/>
    <w:charset w:val="88"/>
    <w:family w:val="roman"/>
    <w:pitch w:val="variable"/>
    <w:sig w:usb0="00000003" w:usb1="080E0000" w:usb2="00000016" w:usb3="00000000" w:csb0="00100001" w:csb1="00000000"/>
  </w:font>
  <w:font w:name="MalgunGothicRegular">
    <w:altName w:val="Batang"/>
    <w:panose1 w:val="00000000000000000000"/>
    <w:charset w:val="81"/>
    <w:family w:val="auto"/>
    <w:notTrueType/>
    <w:pitch w:val="default"/>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2DFF" w:rsidRPr="000313AD" w:rsidRDefault="000A2DFF" w:rsidP="000313AD">
    <w:pPr>
      <w:pStyle w:val="Footer"/>
    </w:pPr>
    <w:fldSimple w:instr=" FILENAME  \p  \* MERGEFORMAT ">
      <w:r w:rsidR="002B0B1C">
        <w:t>M:\BRSGD\TEXT2011\SG05\WP5D\900\932e.docx</w:t>
      </w:r>
    </w:fldSimple>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2DFF" w:rsidRPr="000313AD" w:rsidRDefault="000A2DFF" w:rsidP="000313AD">
    <w:pPr>
      <w:pStyle w:val="Footer"/>
    </w:pPr>
    <w:fldSimple w:instr=" FILENAME  \p  \* MERGEFORMAT ">
      <w:r w:rsidR="002B0B1C">
        <w:t>M:\BRSGD\TEXT2011\SG05\WP5D\900\932e.docx</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2DFF" w:rsidRDefault="000A2DFF">
      <w:r>
        <w:t>____________________</w:t>
      </w:r>
    </w:p>
  </w:footnote>
  <w:footnote w:type="continuationSeparator" w:id="0">
    <w:p w:rsidR="000A2DFF" w:rsidRDefault="000A2DFF">
      <w:r>
        <w:continuationSeparator/>
      </w:r>
    </w:p>
  </w:footnote>
  <w:footnote w:id="1">
    <w:p w:rsidR="000A2DFF" w:rsidRPr="00FC3352" w:rsidRDefault="000A2DFF" w:rsidP="001E09D9">
      <w:pPr>
        <w:pStyle w:val="FootnoteText"/>
        <w:rPr>
          <w:szCs w:val="24"/>
        </w:rPr>
      </w:pPr>
      <w:r w:rsidRPr="000A2DFF">
        <w:rPr>
          <w:rStyle w:val="FootnoteReference"/>
          <w:szCs w:val="18"/>
        </w:rPr>
        <w:footnoteRef/>
      </w:r>
      <w:r w:rsidRPr="00FC3352">
        <w:rPr>
          <w:szCs w:val="24"/>
          <w:lang w:val="en-US"/>
        </w:rPr>
        <w:t xml:space="preserve"> </w:t>
      </w:r>
      <w:r w:rsidRPr="00FC3352">
        <w:rPr>
          <w:szCs w:val="24"/>
          <w:lang w:val="en-US"/>
        </w:rPr>
        <w:tab/>
        <w:t>Data rates sourced from Recommendation ITU</w:t>
      </w:r>
      <w:r w:rsidRPr="00FC3352">
        <w:rPr>
          <w:szCs w:val="24"/>
          <w:lang w:val="en-US"/>
        </w:rPr>
        <w:noBreakHyphen/>
        <w:t>R M.1645.</w:t>
      </w:r>
    </w:p>
  </w:footnote>
  <w:footnote w:id="2">
    <w:p w:rsidR="000A2DFF" w:rsidRPr="00FC3352" w:rsidRDefault="000A2DFF" w:rsidP="001E09D9">
      <w:pPr>
        <w:pStyle w:val="FootnoteText"/>
        <w:rPr>
          <w:szCs w:val="24"/>
        </w:rPr>
      </w:pPr>
      <w:r w:rsidRPr="000A2DFF">
        <w:rPr>
          <w:rStyle w:val="FootnoteReference"/>
          <w:szCs w:val="18"/>
        </w:rPr>
        <w:footnoteRef/>
      </w:r>
      <w:r>
        <w:rPr>
          <w:szCs w:val="24"/>
        </w:rPr>
        <w:tab/>
      </w:r>
      <w:r w:rsidRPr="00FC3352">
        <w:rPr>
          <w:szCs w:val="24"/>
          <w:lang w:val="en-US"/>
        </w:rPr>
        <w:t xml:space="preserve">Developed by 3GPP as </w:t>
      </w:r>
      <w:r w:rsidRPr="00FC3352">
        <w:rPr>
          <w:i/>
          <w:szCs w:val="24"/>
          <w:lang w:val="en-US"/>
        </w:rPr>
        <w:t>LTE Release 10 and Beyond (LTE-Advanced)</w:t>
      </w:r>
      <w:r w:rsidRPr="00FC3352">
        <w:rPr>
          <w:szCs w:val="24"/>
          <w:lang w:val="en-US"/>
        </w:rPr>
        <w:t>.</w:t>
      </w:r>
    </w:p>
  </w:footnote>
  <w:footnote w:id="3">
    <w:p w:rsidR="000A2DFF" w:rsidRPr="00FC3352" w:rsidRDefault="000A2DFF" w:rsidP="000A2DFF">
      <w:pPr>
        <w:pStyle w:val="FootnoteText"/>
        <w:ind w:left="255" w:hanging="255"/>
        <w:rPr>
          <w:szCs w:val="24"/>
        </w:rPr>
      </w:pPr>
      <w:r w:rsidRPr="000A2DFF">
        <w:rPr>
          <w:rStyle w:val="FootnoteReference"/>
          <w:szCs w:val="18"/>
        </w:rPr>
        <w:footnoteRef/>
      </w:r>
      <w:r>
        <w:rPr>
          <w:szCs w:val="24"/>
        </w:rPr>
        <w:tab/>
      </w:r>
      <w:r w:rsidRPr="00FC3352">
        <w:rPr>
          <w:szCs w:val="24"/>
        </w:rPr>
        <w:t xml:space="preserve">Developed by IEEE </w:t>
      </w:r>
      <w:r w:rsidRPr="00FC3352">
        <w:rPr>
          <w:szCs w:val="24"/>
          <w:lang w:val="en-CA" w:eastAsia="zh-CN"/>
        </w:rPr>
        <w:t xml:space="preserve">as the </w:t>
      </w:r>
      <w:proofErr w:type="spellStart"/>
      <w:r w:rsidRPr="00FC3352">
        <w:rPr>
          <w:i/>
          <w:szCs w:val="24"/>
          <w:lang w:val="en-CA" w:eastAsia="zh-CN"/>
        </w:rPr>
        <w:t>WirelessMAN</w:t>
      </w:r>
      <w:proofErr w:type="spellEnd"/>
      <w:r w:rsidRPr="00FC3352">
        <w:rPr>
          <w:i/>
          <w:szCs w:val="24"/>
          <w:lang w:val="en-CA" w:eastAsia="zh-CN"/>
        </w:rPr>
        <w:t>-Advanced</w:t>
      </w:r>
      <w:r w:rsidRPr="00FC3352">
        <w:rPr>
          <w:szCs w:val="24"/>
          <w:lang w:val="en-CA"/>
        </w:rPr>
        <w:t xml:space="preserve"> specification incorporated in IEEE </w:t>
      </w:r>
      <w:proofErr w:type="spellStart"/>
      <w:r w:rsidRPr="00FC3352">
        <w:rPr>
          <w:szCs w:val="24"/>
          <w:lang w:val="en-CA"/>
        </w:rPr>
        <w:t>Std</w:t>
      </w:r>
      <w:proofErr w:type="spellEnd"/>
      <w:r w:rsidRPr="00FC3352">
        <w:rPr>
          <w:szCs w:val="24"/>
          <w:lang w:val="en-CA"/>
        </w:rPr>
        <w:t xml:space="preserve"> 802.16 beginning with approval of IEEE </w:t>
      </w:r>
      <w:proofErr w:type="spellStart"/>
      <w:r w:rsidRPr="00FC3352">
        <w:rPr>
          <w:szCs w:val="24"/>
          <w:lang w:val="en-CA"/>
        </w:rPr>
        <w:t>Std</w:t>
      </w:r>
      <w:proofErr w:type="spellEnd"/>
      <w:r w:rsidRPr="00FC3352">
        <w:rPr>
          <w:szCs w:val="24"/>
          <w:lang w:val="en-CA"/>
        </w:rPr>
        <w:t xml:space="preserve"> 802.16m.</w:t>
      </w:r>
    </w:p>
  </w:footnote>
  <w:footnote w:id="4">
    <w:p w:rsidR="000A2DFF" w:rsidRPr="00FC3352" w:rsidRDefault="000A2DFF" w:rsidP="001E09D9">
      <w:pPr>
        <w:pStyle w:val="FootnoteText"/>
        <w:rPr>
          <w:szCs w:val="24"/>
        </w:rPr>
      </w:pPr>
      <w:r w:rsidRPr="000A2DFF">
        <w:rPr>
          <w:rStyle w:val="FootnoteReference"/>
          <w:szCs w:val="18"/>
        </w:rPr>
        <w:footnoteRef/>
      </w:r>
      <w:r w:rsidRPr="00FC3352">
        <w:rPr>
          <w:szCs w:val="24"/>
        </w:rPr>
        <w:t xml:space="preserve"> </w:t>
      </w:r>
      <w:r w:rsidRPr="00FC3352">
        <w:rPr>
          <w:szCs w:val="24"/>
          <w:lang w:val="en-US"/>
        </w:rPr>
        <w:t xml:space="preserve">Developed by 3GPP as </w:t>
      </w:r>
      <w:r w:rsidRPr="00FC3352">
        <w:rPr>
          <w:i/>
          <w:szCs w:val="24"/>
          <w:lang w:val="en-US"/>
        </w:rPr>
        <w:t>LTE Release 10 and Beyond (LTE-Advanced)</w:t>
      </w:r>
      <w:r w:rsidRPr="00FC3352">
        <w:rPr>
          <w:szCs w:val="24"/>
          <w:lang w:val="en-US"/>
        </w:rPr>
        <w:t>.</w:t>
      </w:r>
    </w:p>
  </w:footnote>
  <w:footnote w:id="5">
    <w:p w:rsidR="000A2DFF" w:rsidRPr="001E09D9" w:rsidRDefault="000A2DFF" w:rsidP="001E09D9">
      <w:pPr>
        <w:pStyle w:val="FootnoteText"/>
        <w:rPr>
          <w:szCs w:val="24"/>
        </w:rPr>
      </w:pPr>
      <w:r w:rsidRPr="000A2DFF">
        <w:rPr>
          <w:rStyle w:val="FootnoteReference"/>
          <w:szCs w:val="18"/>
        </w:rPr>
        <w:footnoteRef/>
      </w:r>
      <w:r w:rsidRPr="001E09D9">
        <w:rPr>
          <w:szCs w:val="24"/>
        </w:rPr>
        <w:t xml:space="preserve"> </w:t>
      </w:r>
      <w:r w:rsidRPr="001E09D9">
        <w:rPr>
          <w:szCs w:val="24"/>
        </w:rPr>
        <w:tab/>
        <w:t xml:space="preserve">A “GCS” (Global Core Specification) is the set of specifications that defines a single RIT, an </w:t>
      </w:r>
      <w:r>
        <w:rPr>
          <w:szCs w:val="24"/>
        </w:rPr>
        <w:tab/>
      </w:r>
      <w:r w:rsidRPr="001E09D9">
        <w:rPr>
          <w:szCs w:val="24"/>
        </w:rPr>
        <w:t>SRIT, or a RIT within an SRIT.</w:t>
      </w:r>
    </w:p>
  </w:footnote>
  <w:footnote w:id="6">
    <w:p w:rsidR="000A2DFF" w:rsidRPr="001E09D9" w:rsidRDefault="000A2DFF" w:rsidP="001E09D9">
      <w:pPr>
        <w:pStyle w:val="FootnoteText"/>
        <w:rPr>
          <w:szCs w:val="24"/>
        </w:rPr>
      </w:pPr>
      <w:r w:rsidRPr="000A2DFF">
        <w:rPr>
          <w:rStyle w:val="FootnoteReference"/>
          <w:szCs w:val="18"/>
        </w:rPr>
        <w:footnoteRef/>
      </w:r>
      <w:r>
        <w:rPr>
          <w:szCs w:val="24"/>
        </w:rPr>
        <w:tab/>
      </w:r>
      <w:r w:rsidRPr="001E09D9">
        <w:rPr>
          <w:szCs w:val="24"/>
        </w:rPr>
        <w:t xml:space="preserve">ADV/24 is available </w:t>
      </w:r>
      <w:r w:rsidRPr="001E09D9">
        <w:rPr>
          <w:bCs/>
          <w:color w:val="000000"/>
          <w:szCs w:val="24"/>
          <w:lang w:eastAsia="ja-JP"/>
        </w:rPr>
        <w:t xml:space="preserve">on the ITU-R WP 5D web page under the link “IMT-Advanced documents” </w:t>
      </w:r>
      <w:r>
        <w:rPr>
          <w:bCs/>
          <w:color w:val="000000"/>
          <w:szCs w:val="24"/>
          <w:lang w:eastAsia="ja-JP"/>
        </w:rPr>
        <w:tab/>
      </w:r>
      <w:r w:rsidRPr="001E09D9">
        <w:rPr>
          <w:bCs/>
          <w:color w:val="000000"/>
          <w:szCs w:val="24"/>
          <w:lang w:eastAsia="ja-JP"/>
        </w:rPr>
        <w:t>(</w:t>
      </w:r>
      <w:r w:rsidRPr="001E09D9">
        <w:rPr>
          <w:szCs w:val="24"/>
          <w:lang w:eastAsia="ja-JP"/>
        </w:rPr>
        <w:t>http://</w:t>
      </w:r>
      <w:r w:rsidRPr="001E09D9">
        <w:rPr>
          <w:szCs w:val="24"/>
        </w:rPr>
        <w:t>www.itu.int/md/R07-IMT.ADV-C-0024/e</w:t>
      </w:r>
      <w:r>
        <w:rPr>
          <w:szCs w:val="24"/>
        </w:rPr>
        <w:t>.</w:t>
      </w:r>
    </w:p>
  </w:footnote>
  <w:footnote w:id="7">
    <w:p w:rsidR="000A2DFF" w:rsidRPr="001E09D9" w:rsidRDefault="000A2DFF" w:rsidP="000A2DFF">
      <w:pPr>
        <w:pStyle w:val="FootnoteText"/>
        <w:ind w:left="255" w:hanging="255"/>
        <w:rPr>
          <w:szCs w:val="24"/>
        </w:rPr>
      </w:pPr>
      <w:r w:rsidRPr="000A2DFF">
        <w:rPr>
          <w:rStyle w:val="FootnoteReference"/>
          <w:szCs w:val="18"/>
        </w:rPr>
        <w:footnoteRef/>
      </w:r>
      <w:r>
        <w:rPr>
          <w:szCs w:val="24"/>
        </w:rPr>
        <w:tab/>
      </w:r>
      <w:r w:rsidRPr="001E09D9">
        <w:rPr>
          <w:szCs w:val="24"/>
        </w:rPr>
        <w:t xml:space="preserve">Developed by IEEE </w:t>
      </w:r>
      <w:r w:rsidRPr="001E09D9">
        <w:rPr>
          <w:szCs w:val="24"/>
          <w:lang w:val="en-CA" w:eastAsia="zh-CN"/>
        </w:rPr>
        <w:t xml:space="preserve">as the </w:t>
      </w:r>
      <w:proofErr w:type="spellStart"/>
      <w:r w:rsidRPr="001E09D9">
        <w:rPr>
          <w:i/>
          <w:szCs w:val="24"/>
          <w:lang w:val="en-CA" w:eastAsia="zh-CN"/>
        </w:rPr>
        <w:t>WirelessMAN</w:t>
      </w:r>
      <w:proofErr w:type="spellEnd"/>
      <w:r w:rsidRPr="001E09D9">
        <w:rPr>
          <w:i/>
          <w:szCs w:val="24"/>
          <w:lang w:val="en-CA" w:eastAsia="zh-CN"/>
        </w:rPr>
        <w:t>-Advanced</w:t>
      </w:r>
      <w:r w:rsidRPr="001E09D9">
        <w:rPr>
          <w:szCs w:val="24"/>
          <w:lang w:val="en-CA"/>
        </w:rPr>
        <w:t xml:space="preserve"> specification incorporated in IEEE </w:t>
      </w:r>
      <w:proofErr w:type="spellStart"/>
      <w:r w:rsidRPr="001E09D9">
        <w:rPr>
          <w:szCs w:val="24"/>
          <w:lang w:val="en-CA"/>
        </w:rPr>
        <w:t>Std</w:t>
      </w:r>
      <w:proofErr w:type="spellEnd"/>
      <w:r w:rsidRPr="001E09D9">
        <w:rPr>
          <w:szCs w:val="24"/>
          <w:lang w:val="en-CA"/>
        </w:rPr>
        <w:t xml:space="preserve"> 802.16 beginning with approval of IEEE </w:t>
      </w:r>
      <w:proofErr w:type="spellStart"/>
      <w:r w:rsidRPr="001E09D9">
        <w:rPr>
          <w:szCs w:val="24"/>
          <w:lang w:val="en-CA"/>
        </w:rPr>
        <w:t>Std</w:t>
      </w:r>
      <w:proofErr w:type="spellEnd"/>
      <w:r w:rsidRPr="001E09D9">
        <w:rPr>
          <w:szCs w:val="24"/>
          <w:lang w:val="en-CA"/>
        </w:rPr>
        <w:t xml:space="preserve"> 802.16m.</w:t>
      </w:r>
    </w:p>
  </w:footnote>
  <w:footnote w:id="8">
    <w:p w:rsidR="000A2DFF" w:rsidRPr="006F3AEB" w:rsidRDefault="000A2DFF" w:rsidP="001E09D9">
      <w:pPr>
        <w:pStyle w:val="FootnoteText"/>
        <w:rPr>
          <w:szCs w:val="24"/>
        </w:rPr>
      </w:pPr>
      <w:r w:rsidRPr="00B37620">
        <w:rPr>
          <w:rStyle w:val="FootnoteReference"/>
          <w:szCs w:val="18"/>
        </w:rPr>
        <w:footnoteRef/>
      </w:r>
      <w:r w:rsidRPr="006F3AEB">
        <w:rPr>
          <w:szCs w:val="24"/>
        </w:rPr>
        <w:t xml:space="preserve"> </w:t>
      </w:r>
      <w:r w:rsidRPr="006F3AEB">
        <w:rPr>
          <w:szCs w:val="24"/>
        </w:rPr>
        <w:tab/>
        <w:t xml:space="preserve">A “GCS” (Global Core Specification) is the set of specifications that defines a single RIT, an </w:t>
      </w:r>
      <w:r w:rsidR="00B37620">
        <w:rPr>
          <w:szCs w:val="24"/>
        </w:rPr>
        <w:tab/>
      </w:r>
      <w:r w:rsidRPr="006F3AEB">
        <w:rPr>
          <w:szCs w:val="24"/>
        </w:rPr>
        <w:t>SRIT, or a RIT within an SRIT.</w:t>
      </w:r>
    </w:p>
  </w:footnote>
  <w:footnote w:id="9">
    <w:p w:rsidR="000A2DFF" w:rsidRPr="006F3AEB" w:rsidRDefault="000A2DFF" w:rsidP="00B37620">
      <w:pPr>
        <w:pStyle w:val="FootnoteText"/>
        <w:ind w:left="255" w:hanging="255"/>
        <w:rPr>
          <w:szCs w:val="24"/>
        </w:rPr>
      </w:pPr>
      <w:r w:rsidRPr="00B37620">
        <w:rPr>
          <w:rStyle w:val="FootnoteReference"/>
          <w:szCs w:val="18"/>
        </w:rPr>
        <w:footnoteRef/>
      </w:r>
      <w:r w:rsidR="00B37620">
        <w:rPr>
          <w:szCs w:val="24"/>
        </w:rPr>
        <w:tab/>
      </w:r>
      <w:r w:rsidRPr="006F3AEB">
        <w:rPr>
          <w:szCs w:val="24"/>
        </w:rPr>
        <w:t xml:space="preserve">ADV/24 is available </w:t>
      </w:r>
      <w:r w:rsidRPr="006F3AEB">
        <w:rPr>
          <w:bCs/>
          <w:color w:val="000000"/>
          <w:szCs w:val="24"/>
          <w:lang w:eastAsia="ja-JP"/>
        </w:rPr>
        <w:t>on the ITU-R WP 5D web page under the link “IMT-Advanced documents” (</w:t>
      </w:r>
      <w:hyperlink r:id="rId1" w:history="1">
        <w:r w:rsidR="00B37620" w:rsidRPr="006000D7">
          <w:rPr>
            <w:rStyle w:val="Hyperlink"/>
            <w:szCs w:val="24"/>
            <w:lang w:eastAsia="ja-JP"/>
          </w:rPr>
          <w:t>http://</w:t>
        </w:r>
        <w:r w:rsidR="00B37620" w:rsidRPr="006000D7">
          <w:rPr>
            <w:rStyle w:val="Hyperlink"/>
            <w:szCs w:val="24"/>
          </w:rPr>
          <w:t>www.itu.int/md/R07-IMT.ADV-C-0024/e</w:t>
        </w:r>
      </w:hyperlink>
      <w:r w:rsidR="00B37620">
        <w:rPr>
          <w:szCs w:val="24"/>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2DFF" w:rsidRDefault="000A2DFF">
    <w:pPr>
      <w:pStyle w:val="Header"/>
    </w:pPr>
    <w:r>
      <w:t xml:space="preserve">- </w:t>
    </w:r>
    <w:sdt>
      <w:sdtPr>
        <w:id w:val="-1397900063"/>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2B0B1C">
          <w:rPr>
            <w:noProof/>
          </w:rPr>
          <w:t>17</w:t>
        </w:r>
        <w:r>
          <w:rPr>
            <w:noProof/>
          </w:rPr>
          <w:fldChar w:fldCharType="end"/>
        </w:r>
        <w:r>
          <w:rPr>
            <w:noProof/>
          </w:rPr>
          <w:t xml:space="preserve"> -</w:t>
        </w:r>
      </w:sdtContent>
    </w:sdt>
  </w:p>
  <w:p w:rsidR="000A2DFF" w:rsidRDefault="000A2DFF" w:rsidP="00A83FBC">
    <w:pPr>
      <w:pStyle w:val="Header"/>
      <w:rPr>
        <w:lang w:val="en-US"/>
      </w:rPr>
    </w:pPr>
    <w:r>
      <w:rPr>
        <w:lang w:val="en-US"/>
      </w:rPr>
      <w:t>5D/932-E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3BBAA864"/>
    <w:lvl w:ilvl="0">
      <w:start w:val="1"/>
      <w:numFmt w:val="bullet"/>
      <w:pStyle w:val="pcode2"/>
      <w:lvlText w:val=""/>
      <w:lvlJc w:val="left"/>
      <w:pPr>
        <w:tabs>
          <w:tab w:val="num" w:pos="360"/>
        </w:tabs>
        <w:ind w:left="360" w:hanging="360"/>
      </w:pPr>
      <w:rPr>
        <w:rFonts w:ascii="Symbol" w:hAnsi="Symbol" w:hint="default"/>
      </w:rPr>
    </w:lvl>
  </w:abstractNum>
  <w:abstractNum w:abstractNumId="1">
    <w:nsid w:val="40E55077"/>
    <w:multiLevelType w:val="multilevel"/>
    <w:tmpl w:val="D58E21E6"/>
    <w:styleLink w:val="List9"/>
    <w:lvl w:ilvl="0">
      <w:start w:val="1"/>
      <w:numFmt w:val="decimal"/>
      <w:pStyle w:val="ListBullet2"/>
      <w:lvlText w:val="Chapter %1."/>
      <w:lvlJc w:val="left"/>
      <w:pPr>
        <w:ind w:left="360" w:hanging="360"/>
      </w:pPr>
      <w:rPr>
        <w:rFonts w:hint="default"/>
        <w:sz w:val="28"/>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5D4914C3"/>
    <w:multiLevelType w:val="multilevel"/>
    <w:tmpl w:val="04090025"/>
    <w:styleLink w:val="List1"/>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nsid w:val="5E412D67"/>
    <w:multiLevelType w:val="hybridMultilevel"/>
    <w:tmpl w:val="268C0CA0"/>
    <w:lvl w:ilvl="0" w:tplc="04090001">
      <w:start w:val="1"/>
      <w:numFmt w:val="decimal"/>
      <w:pStyle w:val="Style4"/>
      <w:lvlText w:val="%1."/>
      <w:lvlJc w:val="left"/>
      <w:pPr>
        <w:tabs>
          <w:tab w:val="num" w:pos="397"/>
        </w:tabs>
        <w:ind w:left="397" w:hanging="397"/>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4">
    <w:nsid w:val="77250966"/>
    <w:multiLevelType w:val="hybridMultilevel"/>
    <w:tmpl w:val="8A344FE6"/>
    <w:lvl w:ilvl="0" w:tplc="0B7E284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0"/>
  </w:num>
  <w:num w:numId="5">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activeWritingStyle w:appName="MSWord" w:lang="en-GB" w:vendorID="64" w:dllVersion="131077" w:nlCheck="1" w:checkStyle="1"/>
  <w:activeWritingStyle w:appName="MSWord" w:lang="en-GB" w:vendorID="64" w:dllVersion="131078" w:nlCheck="1" w:checkStyle="1"/>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3AE7"/>
    <w:rsid w:val="000069D4"/>
    <w:rsid w:val="00013DC7"/>
    <w:rsid w:val="000174AD"/>
    <w:rsid w:val="000313AD"/>
    <w:rsid w:val="000634C8"/>
    <w:rsid w:val="000944D2"/>
    <w:rsid w:val="000A283D"/>
    <w:rsid w:val="000A2DFF"/>
    <w:rsid w:val="000A53C7"/>
    <w:rsid w:val="000A7D55"/>
    <w:rsid w:val="000B0E16"/>
    <w:rsid w:val="000B1E34"/>
    <w:rsid w:val="000C2E8E"/>
    <w:rsid w:val="000D49FB"/>
    <w:rsid w:val="000E0E7C"/>
    <w:rsid w:val="000F1B4B"/>
    <w:rsid w:val="00114601"/>
    <w:rsid w:val="0012744F"/>
    <w:rsid w:val="00133B2D"/>
    <w:rsid w:val="00156F66"/>
    <w:rsid w:val="00182528"/>
    <w:rsid w:val="0018500B"/>
    <w:rsid w:val="00196A19"/>
    <w:rsid w:val="001B7229"/>
    <w:rsid w:val="001D1286"/>
    <w:rsid w:val="001E09D9"/>
    <w:rsid w:val="001F2039"/>
    <w:rsid w:val="00202DC1"/>
    <w:rsid w:val="002116EE"/>
    <w:rsid w:val="002309D8"/>
    <w:rsid w:val="00234AB2"/>
    <w:rsid w:val="00262001"/>
    <w:rsid w:val="0026681A"/>
    <w:rsid w:val="00271078"/>
    <w:rsid w:val="00280A33"/>
    <w:rsid w:val="00294EA5"/>
    <w:rsid w:val="002A7FE2"/>
    <w:rsid w:val="002B0B1C"/>
    <w:rsid w:val="002E1B4F"/>
    <w:rsid w:val="002F1551"/>
    <w:rsid w:val="002F2E67"/>
    <w:rsid w:val="00315546"/>
    <w:rsid w:val="00330567"/>
    <w:rsid w:val="00351DA5"/>
    <w:rsid w:val="00386A9D"/>
    <w:rsid w:val="00391081"/>
    <w:rsid w:val="003B2789"/>
    <w:rsid w:val="003C13CE"/>
    <w:rsid w:val="003C2314"/>
    <w:rsid w:val="003C4598"/>
    <w:rsid w:val="003D5430"/>
    <w:rsid w:val="003E2518"/>
    <w:rsid w:val="003E7D5B"/>
    <w:rsid w:val="003F055B"/>
    <w:rsid w:val="00492423"/>
    <w:rsid w:val="004B1EF7"/>
    <w:rsid w:val="004B3FAD"/>
    <w:rsid w:val="004D675F"/>
    <w:rsid w:val="004E11C4"/>
    <w:rsid w:val="00501DCA"/>
    <w:rsid w:val="00513A47"/>
    <w:rsid w:val="005408DF"/>
    <w:rsid w:val="0055061F"/>
    <w:rsid w:val="00573344"/>
    <w:rsid w:val="00583F9B"/>
    <w:rsid w:val="005A1819"/>
    <w:rsid w:val="005E5C10"/>
    <w:rsid w:val="005F2C78"/>
    <w:rsid w:val="005F6754"/>
    <w:rsid w:val="006144E4"/>
    <w:rsid w:val="00650299"/>
    <w:rsid w:val="00655FC5"/>
    <w:rsid w:val="00672B50"/>
    <w:rsid w:val="006A6080"/>
    <w:rsid w:val="006B7D03"/>
    <w:rsid w:val="006F3AEB"/>
    <w:rsid w:val="00715AC2"/>
    <w:rsid w:val="007518F9"/>
    <w:rsid w:val="00757089"/>
    <w:rsid w:val="00760E95"/>
    <w:rsid w:val="00782442"/>
    <w:rsid w:val="007873F8"/>
    <w:rsid w:val="007B3AE7"/>
    <w:rsid w:val="007B5C2A"/>
    <w:rsid w:val="007D2F64"/>
    <w:rsid w:val="007D6044"/>
    <w:rsid w:val="007E7153"/>
    <w:rsid w:val="00822581"/>
    <w:rsid w:val="008309DD"/>
    <w:rsid w:val="0083227A"/>
    <w:rsid w:val="00866900"/>
    <w:rsid w:val="00877504"/>
    <w:rsid w:val="00877CFA"/>
    <w:rsid w:val="00881BA1"/>
    <w:rsid w:val="008830EC"/>
    <w:rsid w:val="008A0A55"/>
    <w:rsid w:val="008B38BF"/>
    <w:rsid w:val="008C26B8"/>
    <w:rsid w:val="00974970"/>
    <w:rsid w:val="00982084"/>
    <w:rsid w:val="009821A9"/>
    <w:rsid w:val="00987A3E"/>
    <w:rsid w:val="00991A72"/>
    <w:rsid w:val="00995963"/>
    <w:rsid w:val="009A1C6C"/>
    <w:rsid w:val="009B61EB"/>
    <w:rsid w:val="009C2064"/>
    <w:rsid w:val="009D1697"/>
    <w:rsid w:val="009E6878"/>
    <w:rsid w:val="00A014F8"/>
    <w:rsid w:val="00A212E8"/>
    <w:rsid w:val="00A5173C"/>
    <w:rsid w:val="00A61AEF"/>
    <w:rsid w:val="00A83FBC"/>
    <w:rsid w:val="00A91261"/>
    <w:rsid w:val="00AF173A"/>
    <w:rsid w:val="00B066A4"/>
    <w:rsid w:val="00B07A13"/>
    <w:rsid w:val="00B17F70"/>
    <w:rsid w:val="00B37620"/>
    <w:rsid w:val="00B4279B"/>
    <w:rsid w:val="00B45FC9"/>
    <w:rsid w:val="00BC7CCF"/>
    <w:rsid w:val="00BE470B"/>
    <w:rsid w:val="00C57A91"/>
    <w:rsid w:val="00C766F9"/>
    <w:rsid w:val="00CC01C2"/>
    <w:rsid w:val="00CC4579"/>
    <w:rsid w:val="00CD6BDA"/>
    <w:rsid w:val="00CF1E3D"/>
    <w:rsid w:val="00CF21F2"/>
    <w:rsid w:val="00D02712"/>
    <w:rsid w:val="00D214D0"/>
    <w:rsid w:val="00D53209"/>
    <w:rsid w:val="00D6546B"/>
    <w:rsid w:val="00D66D9F"/>
    <w:rsid w:val="00D66F7B"/>
    <w:rsid w:val="00D803E4"/>
    <w:rsid w:val="00D93014"/>
    <w:rsid w:val="00DD4BED"/>
    <w:rsid w:val="00DE39F0"/>
    <w:rsid w:val="00DF0AF3"/>
    <w:rsid w:val="00E27D7E"/>
    <w:rsid w:val="00E33440"/>
    <w:rsid w:val="00E42E13"/>
    <w:rsid w:val="00E6257C"/>
    <w:rsid w:val="00E63C59"/>
    <w:rsid w:val="00EC0E5A"/>
    <w:rsid w:val="00EC63A6"/>
    <w:rsid w:val="00F03CB8"/>
    <w:rsid w:val="00F23D44"/>
    <w:rsid w:val="00F60CA3"/>
    <w:rsid w:val="00FA124A"/>
    <w:rsid w:val="00FC08DD"/>
    <w:rsid w:val="00FC0CDB"/>
    <w:rsid w:val="00FC2316"/>
    <w:rsid w:val="00FC2CFD"/>
    <w:rsid w:val="00FC335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semiHidden="1" w:uiPriority="35" w:unhideWhenUsed="1" w:qFormat="1"/>
    <w:lsdException w:name="Title" w:uiPriority="10" w:qFormat="1"/>
    <w:lsdException w:name="Subtitle" w:uiPriority="11" w:qFormat="1"/>
    <w:lsdException w:name="Hyperlink" w:uiPriority="99"/>
    <w:lsdException w:name="Strong" w:uiPriority="22" w:qFormat="1"/>
    <w:lsdException w:name="Emphasis" w:uiPriority="20" w:qFormat="1"/>
    <w:lsdException w:name="Normal (Web)" w:uiPriority="99"/>
    <w:lsdException w:name="No List"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63C59"/>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aliases w:val="título 1,H1,h1,h11,h12,h13,h14,h15,h16,h17,h111,h121,h131,h141,h151,h161,h18,h112,h122,h132,h142,h152,h162,h19,h113,h123,h133,h143,h153,h163,1,l1,II+,I,Section Head,Chapter Heading,h:1,h:1app,app heading 1,Head 1 (Chapter heading),Titre§,H11,H"/>
    <w:basedOn w:val="Normal"/>
    <w:next w:val="Normal"/>
    <w:link w:val="Heading1Char"/>
    <w:qFormat/>
    <w:rsid w:val="00E63C59"/>
    <w:pPr>
      <w:keepNext/>
      <w:keepLines/>
      <w:spacing w:before="280"/>
      <w:ind w:left="1134" w:hanging="1134"/>
      <w:outlineLvl w:val="0"/>
    </w:pPr>
    <w:rPr>
      <w:b/>
      <w:sz w:val="28"/>
    </w:rPr>
  </w:style>
  <w:style w:type="paragraph" w:styleId="Heading2">
    <w:name w:val="heading 2"/>
    <w:aliases w:val="Sub-section,H2,h2,h21,Heading Two,R2,l2,UNDERRUBRIK 1-2,Head 2,List level 2,Sub-Heading,A,1st level heading,level 2 no toc,2nd level,Titre2,h:2,h:2app,2,level 2,Head2A,PA Major Section,Major Section,Head2,Header 2,Level 2 Head,†berschrift 2"/>
    <w:basedOn w:val="Heading1"/>
    <w:next w:val="Normal"/>
    <w:link w:val="Heading2Char"/>
    <w:qFormat/>
    <w:rsid w:val="00E63C59"/>
    <w:pPr>
      <w:spacing w:before="200"/>
      <w:outlineLvl w:val="1"/>
    </w:pPr>
    <w:rPr>
      <w:sz w:val="24"/>
    </w:rPr>
  </w:style>
  <w:style w:type="paragraph" w:styleId="Heading3">
    <w:name w:val="heading 3"/>
    <w:aliases w:val="Memo Heading 3,H3,h3,h31,3,l3,list 3,Head 3,h32,h33,h34,h35,h36,h37,h38,h311,h321,h331,h341,h351,h361,h371,h39,h312,h322,h332,h342,h352,h362,h372,h310,h313,h323,h333,h343,h353,h363,h373,h314,h324,h334,h344,h354,h364,h374,h315,h325,h335,h345,0"/>
    <w:basedOn w:val="Heading1"/>
    <w:next w:val="Normal"/>
    <w:link w:val="Heading3Char"/>
    <w:uiPriority w:val="9"/>
    <w:qFormat/>
    <w:rsid w:val="00E63C59"/>
    <w:pPr>
      <w:tabs>
        <w:tab w:val="clear" w:pos="1134"/>
      </w:tabs>
      <w:spacing w:before="200"/>
      <w:outlineLvl w:val="2"/>
    </w:pPr>
    <w:rPr>
      <w:sz w:val="24"/>
    </w:rPr>
  </w:style>
  <w:style w:type="paragraph" w:styleId="Heading4">
    <w:name w:val="heading 4"/>
    <w:aliases w:val="h4,H4,h41,H41,H42,h42,H43,h43,H411,h411,H421,h421,H44,h44,H412,h412,H422,h422,H431,h431,H45,h45,H413,h413,H423,h423,H432,h432,H46,h46,H47,h47,Memo Heading 4,Heading 14,Heading 141,Heading 142,4,subsub,heading 4,subsubsect,...,h412...,見出し 4"/>
    <w:basedOn w:val="Heading3"/>
    <w:next w:val="Normal"/>
    <w:link w:val="Heading4Char"/>
    <w:uiPriority w:val="9"/>
    <w:qFormat/>
    <w:rsid w:val="00E63C59"/>
    <w:pPr>
      <w:outlineLvl w:val="3"/>
    </w:pPr>
  </w:style>
  <w:style w:type="paragraph" w:styleId="Heading5">
    <w:name w:val="heading 5"/>
    <w:basedOn w:val="Heading4"/>
    <w:next w:val="Normal"/>
    <w:link w:val="Heading5Char"/>
    <w:qFormat/>
    <w:rsid w:val="00E63C59"/>
    <w:pPr>
      <w:outlineLvl w:val="4"/>
    </w:pPr>
  </w:style>
  <w:style w:type="paragraph" w:styleId="Heading6">
    <w:name w:val="heading 6"/>
    <w:basedOn w:val="Heading4"/>
    <w:next w:val="Normal"/>
    <w:link w:val="Heading6Char"/>
    <w:qFormat/>
    <w:rsid w:val="00E63C59"/>
    <w:pPr>
      <w:outlineLvl w:val="5"/>
    </w:pPr>
  </w:style>
  <w:style w:type="paragraph" w:styleId="Heading7">
    <w:name w:val="heading 7"/>
    <w:basedOn w:val="Heading6"/>
    <w:next w:val="Normal"/>
    <w:link w:val="Heading7Char"/>
    <w:qFormat/>
    <w:rsid w:val="00E63C59"/>
    <w:pPr>
      <w:outlineLvl w:val="6"/>
    </w:pPr>
  </w:style>
  <w:style w:type="paragraph" w:styleId="Heading8">
    <w:name w:val="heading 8"/>
    <w:basedOn w:val="Heading6"/>
    <w:next w:val="Normal"/>
    <w:link w:val="Heading8Char"/>
    <w:qFormat/>
    <w:rsid w:val="00E63C59"/>
    <w:pPr>
      <w:outlineLvl w:val="7"/>
    </w:pPr>
  </w:style>
  <w:style w:type="paragraph" w:styleId="Heading9">
    <w:name w:val="heading 9"/>
    <w:basedOn w:val="Heading6"/>
    <w:next w:val="Normal"/>
    <w:link w:val="Heading9Char"/>
    <w:qFormat/>
    <w:rsid w:val="00E63C5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título 1 Char,H1 Char,h1 Char,h11 Char,h12 Char,h13 Char,h14 Char,h15 Char,h16 Char,h17 Char,h111 Char,h121 Char,h131 Char,h141 Char,h151 Char,h161 Char,h18 Char,h112 Char,h122 Char,h132 Char,h142 Char,h152 Char,h162 Char,h19 Char,1 Char"/>
    <w:basedOn w:val="DefaultParagraphFont"/>
    <w:link w:val="Heading1"/>
    <w:rsid w:val="007B3AE7"/>
    <w:rPr>
      <w:rFonts w:ascii="Times New Roman" w:hAnsi="Times New Roman"/>
      <w:b/>
      <w:sz w:val="28"/>
      <w:lang w:val="en-GB" w:eastAsia="en-US"/>
    </w:rPr>
  </w:style>
  <w:style w:type="character" w:customStyle="1" w:styleId="Heading2Char">
    <w:name w:val="Heading 2 Char"/>
    <w:aliases w:val="Sub-section Char,H2 Char,h2 Char,h21 Char,Heading Two Char,R2 Char,l2 Char,UNDERRUBRIK 1-2 Char,Head 2 Char,List level 2 Char,Sub-Heading Char,A Char,1st level heading Char,level 2 no toc Char,2nd level Char,Titre2 Char,h:2 Char,2 Char"/>
    <w:basedOn w:val="DefaultParagraphFont"/>
    <w:link w:val="Heading2"/>
    <w:rsid w:val="007B3AE7"/>
    <w:rPr>
      <w:rFonts w:ascii="Times New Roman" w:hAnsi="Times New Roman"/>
      <w:b/>
      <w:sz w:val="24"/>
      <w:lang w:val="en-GB" w:eastAsia="en-US"/>
    </w:rPr>
  </w:style>
  <w:style w:type="character" w:customStyle="1" w:styleId="Heading3Char">
    <w:name w:val="Heading 3 Char"/>
    <w:aliases w:val="Memo Heading 3 Char,H3 Char,h3 Char,h31 Char,3 Char,l3 Char,list 3 Char,Head 3 Char,h32 Char,h33 Char,h34 Char,h35 Char,h36 Char,h37 Char,h38 Char,h311 Char,h321 Char,h331 Char,h341 Char,h351 Char,h361 Char,h371 Char,h39 Char,h312 Char"/>
    <w:basedOn w:val="DefaultParagraphFont"/>
    <w:link w:val="Heading3"/>
    <w:uiPriority w:val="9"/>
    <w:rsid w:val="007B3AE7"/>
    <w:rPr>
      <w:rFonts w:ascii="Times New Roman" w:hAnsi="Times New Roman"/>
      <w:b/>
      <w:sz w:val="24"/>
      <w:lang w:val="en-GB" w:eastAsia="en-US"/>
    </w:rPr>
  </w:style>
  <w:style w:type="character" w:customStyle="1" w:styleId="Heading4Char">
    <w:name w:val="Heading 4 Char"/>
    <w:aliases w:val="h4 Char,H4 Char,h41 Char,H41 Char,H42 Char,h42 Char,H43 Char,h43 Char,H411 Char,h411 Char,H421 Char,h421 Char,H44 Char,h44 Char,H412 Char,h412 Char,H422 Char,h422 Char,H431 Char,h431 Char,H45 Char,h45 Char,H413 Char,h413 Char,H423 Char"/>
    <w:basedOn w:val="DefaultParagraphFont"/>
    <w:link w:val="Heading4"/>
    <w:uiPriority w:val="9"/>
    <w:rsid w:val="007B3AE7"/>
    <w:rPr>
      <w:rFonts w:ascii="Times New Roman" w:hAnsi="Times New Roman"/>
      <w:b/>
      <w:sz w:val="24"/>
      <w:lang w:val="en-GB" w:eastAsia="en-US"/>
    </w:rPr>
  </w:style>
  <w:style w:type="character" w:customStyle="1" w:styleId="Heading5Char">
    <w:name w:val="Heading 5 Char"/>
    <w:basedOn w:val="DefaultParagraphFont"/>
    <w:link w:val="Heading5"/>
    <w:rsid w:val="007B3AE7"/>
    <w:rPr>
      <w:rFonts w:ascii="Times New Roman" w:hAnsi="Times New Roman"/>
      <w:b/>
      <w:sz w:val="24"/>
      <w:lang w:val="en-GB" w:eastAsia="en-US"/>
    </w:rPr>
  </w:style>
  <w:style w:type="character" w:customStyle="1" w:styleId="Heading6Char">
    <w:name w:val="Heading 6 Char"/>
    <w:basedOn w:val="DefaultParagraphFont"/>
    <w:link w:val="Heading6"/>
    <w:rsid w:val="007B3AE7"/>
    <w:rPr>
      <w:rFonts w:ascii="Times New Roman" w:hAnsi="Times New Roman"/>
      <w:b/>
      <w:sz w:val="24"/>
      <w:lang w:val="en-GB" w:eastAsia="en-US"/>
    </w:rPr>
  </w:style>
  <w:style w:type="character" w:customStyle="1" w:styleId="Heading7Char">
    <w:name w:val="Heading 7 Char"/>
    <w:basedOn w:val="DefaultParagraphFont"/>
    <w:link w:val="Heading7"/>
    <w:rsid w:val="007B3AE7"/>
    <w:rPr>
      <w:rFonts w:ascii="Times New Roman" w:hAnsi="Times New Roman"/>
      <w:b/>
      <w:sz w:val="24"/>
      <w:lang w:val="en-GB" w:eastAsia="en-US"/>
    </w:rPr>
  </w:style>
  <w:style w:type="character" w:customStyle="1" w:styleId="Heading8Char">
    <w:name w:val="Heading 8 Char"/>
    <w:basedOn w:val="DefaultParagraphFont"/>
    <w:link w:val="Heading8"/>
    <w:rsid w:val="007B3AE7"/>
    <w:rPr>
      <w:rFonts w:ascii="Times New Roman" w:hAnsi="Times New Roman"/>
      <w:b/>
      <w:sz w:val="24"/>
      <w:lang w:val="en-GB" w:eastAsia="en-US"/>
    </w:rPr>
  </w:style>
  <w:style w:type="character" w:customStyle="1" w:styleId="Heading9Char">
    <w:name w:val="Heading 9 Char"/>
    <w:basedOn w:val="DefaultParagraphFont"/>
    <w:link w:val="Heading9"/>
    <w:rsid w:val="007B3AE7"/>
    <w:rPr>
      <w:rFonts w:ascii="Times New Roman" w:hAnsi="Times New Roman"/>
      <w:b/>
      <w:sz w:val="24"/>
      <w:lang w:val="en-GB" w:eastAsia="en-US"/>
    </w:rPr>
  </w:style>
  <w:style w:type="paragraph" w:customStyle="1" w:styleId="Normalaftertitle">
    <w:name w:val="Normal_after_title"/>
    <w:basedOn w:val="Normal"/>
    <w:next w:val="Normal"/>
    <w:link w:val="NormalaftertitleChar"/>
    <w:uiPriority w:val="99"/>
    <w:rsid w:val="00D02712"/>
    <w:pPr>
      <w:spacing w:before="360"/>
    </w:pPr>
  </w:style>
  <w:style w:type="character" w:customStyle="1" w:styleId="NormalaftertitleChar">
    <w:name w:val="Normal_after_title Char"/>
    <w:link w:val="Normalaftertitle"/>
    <w:uiPriority w:val="99"/>
    <w:rsid w:val="007B3AE7"/>
    <w:rPr>
      <w:rFonts w:ascii="Times New Roman" w:hAnsi="Times New Roman"/>
      <w:sz w:val="24"/>
      <w:lang w:val="en-GB" w:eastAsia="en-US"/>
    </w:rPr>
  </w:style>
  <w:style w:type="paragraph" w:customStyle="1" w:styleId="Artheading">
    <w:name w:val="Art_heading"/>
    <w:basedOn w:val="Normal"/>
    <w:next w:val="Normal"/>
    <w:rsid w:val="00E63C59"/>
    <w:pPr>
      <w:spacing w:before="480"/>
      <w:jc w:val="center"/>
    </w:pPr>
    <w:rPr>
      <w:rFonts w:ascii="Times New Roman Bold" w:hAnsi="Times New Roman Bold"/>
      <w:b/>
      <w:sz w:val="28"/>
    </w:rPr>
  </w:style>
  <w:style w:type="paragraph" w:customStyle="1" w:styleId="ArtNo">
    <w:name w:val="Art_No"/>
    <w:basedOn w:val="Normal"/>
    <w:next w:val="Arttitle"/>
    <w:rsid w:val="00E63C59"/>
    <w:pPr>
      <w:keepNext/>
      <w:keepLines/>
      <w:spacing w:before="480"/>
      <w:jc w:val="center"/>
    </w:pPr>
    <w:rPr>
      <w:caps/>
      <w:sz w:val="28"/>
    </w:rPr>
  </w:style>
  <w:style w:type="paragraph" w:customStyle="1" w:styleId="Arttitle">
    <w:name w:val="Art_title"/>
    <w:basedOn w:val="Normal"/>
    <w:next w:val="Normal"/>
    <w:rsid w:val="00E63C59"/>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uiPriority w:val="99"/>
    <w:rsid w:val="00E63C59"/>
    <w:pPr>
      <w:keepNext/>
      <w:keepLines/>
      <w:spacing w:before="160"/>
      <w:ind w:left="1134"/>
    </w:pPr>
    <w:rPr>
      <w:i/>
    </w:rPr>
  </w:style>
  <w:style w:type="character" w:customStyle="1" w:styleId="CallChar">
    <w:name w:val="Call Char"/>
    <w:link w:val="Call"/>
    <w:uiPriority w:val="99"/>
    <w:locked/>
    <w:rsid w:val="009A1C6C"/>
    <w:rPr>
      <w:rFonts w:ascii="Times New Roman" w:hAnsi="Times New Roman"/>
      <w:i/>
      <w:sz w:val="24"/>
      <w:lang w:val="en-GB" w:eastAsia="en-US"/>
    </w:rPr>
  </w:style>
  <w:style w:type="paragraph" w:customStyle="1" w:styleId="ChapNo">
    <w:name w:val="Chap_No"/>
    <w:basedOn w:val="ArtNo"/>
    <w:next w:val="Chaptitle"/>
    <w:rsid w:val="00E63C59"/>
    <w:rPr>
      <w:rFonts w:ascii="Times New Roman Bold" w:hAnsi="Times New Roman Bold"/>
      <w:b/>
    </w:rPr>
  </w:style>
  <w:style w:type="paragraph" w:customStyle="1" w:styleId="Chaptitle">
    <w:name w:val="Chap_title"/>
    <w:basedOn w:val="Arttitle"/>
    <w:next w:val="Normal"/>
    <w:rsid w:val="00E63C59"/>
  </w:style>
  <w:style w:type="character" w:styleId="EndnoteReference">
    <w:name w:val="endnote reference"/>
    <w:basedOn w:val="DefaultParagraphFont"/>
    <w:semiHidden/>
    <w:rsid w:val="00E63C59"/>
    <w:rPr>
      <w:vertAlign w:val="superscript"/>
    </w:rPr>
  </w:style>
  <w:style w:type="paragraph" w:customStyle="1" w:styleId="enumlev1">
    <w:name w:val="enumlev1"/>
    <w:basedOn w:val="Normal"/>
    <w:link w:val="enumlev1Char"/>
    <w:uiPriority w:val="99"/>
    <w:rsid w:val="00E63C59"/>
    <w:pPr>
      <w:tabs>
        <w:tab w:val="clear" w:pos="2268"/>
        <w:tab w:val="left" w:pos="2608"/>
        <w:tab w:val="left" w:pos="3345"/>
      </w:tabs>
      <w:spacing w:before="80"/>
      <w:ind w:left="1134" w:hanging="1134"/>
    </w:pPr>
  </w:style>
  <w:style w:type="character" w:customStyle="1" w:styleId="enumlev1Char">
    <w:name w:val="enumlev1 Char"/>
    <w:link w:val="enumlev1"/>
    <w:uiPriority w:val="99"/>
    <w:locked/>
    <w:rsid w:val="009A1C6C"/>
    <w:rPr>
      <w:rFonts w:ascii="Times New Roman" w:hAnsi="Times New Roman"/>
      <w:sz w:val="24"/>
      <w:lang w:val="en-GB" w:eastAsia="en-US"/>
    </w:rPr>
  </w:style>
  <w:style w:type="paragraph" w:customStyle="1" w:styleId="enumlev2">
    <w:name w:val="enumlev2"/>
    <w:basedOn w:val="enumlev1"/>
    <w:rsid w:val="00E63C59"/>
    <w:pPr>
      <w:ind w:left="1871" w:hanging="737"/>
    </w:pPr>
  </w:style>
  <w:style w:type="paragraph" w:customStyle="1" w:styleId="enumlev3">
    <w:name w:val="enumlev3"/>
    <w:basedOn w:val="enumlev2"/>
    <w:rsid w:val="00E63C59"/>
    <w:pPr>
      <w:ind w:left="2268" w:hanging="397"/>
    </w:pPr>
  </w:style>
  <w:style w:type="paragraph" w:customStyle="1" w:styleId="Equation">
    <w:name w:val="Equation"/>
    <w:basedOn w:val="Normal"/>
    <w:rsid w:val="00E63C59"/>
    <w:pPr>
      <w:tabs>
        <w:tab w:val="clear" w:pos="1871"/>
        <w:tab w:val="clear" w:pos="2268"/>
        <w:tab w:val="center" w:pos="4820"/>
        <w:tab w:val="right" w:pos="9639"/>
      </w:tabs>
    </w:pPr>
  </w:style>
  <w:style w:type="paragraph" w:customStyle="1" w:styleId="Equationlegend">
    <w:name w:val="Equation_legend"/>
    <w:basedOn w:val="NormalIndent"/>
    <w:rsid w:val="00E63C59"/>
    <w:pPr>
      <w:tabs>
        <w:tab w:val="clear" w:pos="1134"/>
        <w:tab w:val="clear" w:pos="2268"/>
        <w:tab w:val="right" w:pos="1871"/>
        <w:tab w:val="left" w:pos="2041"/>
      </w:tabs>
      <w:spacing w:before="80"/>
      <w:ind w:left="2041" w:hanging="2041"/>
    </w:pPr>
  </w:style>
  <w:style w:type="paragraph" w:styleId="NormalIndent">
    <w:name w:val="Normal Indent"/>
    <w:basedOn w:val="Normal"/>
    <w:rsid w:val="00E63C59"/>
    <w:pPr>
      <w:ind w:left="1134"/>
    </w:pPr>
  </w:style>
  <w:style w:type="paragraph" w:customStyle="1" w:styleId="Figurelegend">
    <w:name w:val="Figure_legend"/>
    <w:basedOn w:val="Normal"/>
    <w:rsid w:val="00E63C59"/>
    <w:pPr>
      <w:keepNext/>
      <w:keepLines/>
      <w:spacing w:before="20" w:after="20"/>
    </w:pPr>
    <w:rPr>
      <w:sz w:val="18"/>
    </w:rPr>
  </w:style>
  <w:style w:type="paragraph" w:customStyle="1" w:styleId="Tabletext">
    <w:name w:val="Table_text"/>
    <w:basedOn w:val="Normal"/>
    <w:link w:val="TabletextChar"/>
    <w:rsid w:val="00E63C5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character" w:customStyle="1" w:styleId="TabletextChar">
    <w:name w:val="Table_text Char"/>
    <w:link w:val="Tabletext"/>
    <w:uiPriority w:val="99"/>
    <w:locked/>
    <w:rsid w:val="007B3AE7"/>
    <w:rPr>
      <w:rFonts w:ascii="Times New Roman" w:hAnsi="Times New Roman"/>
      <w:lang w:val="en-GB" w:eastAsia="en-US"/>
    </w:rPr>
  </w:style>
  <w:style w:type="paragraph" w:customStyle="1" w:styleId="Figurewithouttitle">
    <w:name w:val="Figure_without_title"/>
    <w:basedOn w:val="FigureNo"/>
    <w:next w:val="Normal"/>
    <w:rsid w:val="00E63C59"/>
    <w:pPr>
      <w:keepNext w:val="0"/>
    </w:pPr>
  </w:style>
  <w:style w:type="paragraph" w:customStyle="1" w:styleId="FigureNo">
    <w:name w:val="Figure_No"/>
    <w:basedOn w:val="Normal"/>
    <w:next w:val="Figuretitle"/>
    <w:link w:val="FigureNoChar"/>
    <w:rsid w:val="00E63C59"/>
    <w:pPr>
      <w:keepNext/>
      <w:keepLines/>
      <w:spacing w:before="480" w:after="120"/>
      <w:jc w:val="center"/>
    </w:pPr>
    <w:rPr>
      <w:caps/>
      <w:sz w:val="20"/>
    </w:rPr>
  </w:style>
  <w:style w:type="paragraph" w:customStyle="1" w:styleId="Figuretitle">
    <w:name w:val="Figure_title"/>
    <w:basedOn w:val="Tabletitle"/>
    <w:next w:val="Normal"/>
    <w:rsid w:val="00E63C59"/>
    <w:pPr>
      <w:spacing w:after="480"/>
    </w:pPr>
  </w:style>
  <w:style w:type="paragraph" w:customStyle="1" w:styleId="Tabletitle">
    <w:name w:val="Table_title"/>
    <w:basedOn w:val="Normal"/>
    <w:next w:val="Tabletext"/>
    <w:link w:val="TabletitleChar"/>
    <w:uiPriority w:val="99"/>
    <w:rsid w:val="00E63C59"/>
    <w:pPr>
      <w:keepNext/>
      <w:keepLines/>
      <w:spacing w:before="0" w:after="120"/>
      <w:jc w:val="center"/>
    </w:pPr>
    <w:rPr>
      <w:rFonts w:ascii="Times New Roman Bold" w:hAnsi="Times New Roman Bold"/>
      <w:b/>
      <w:sz w:val="20"/>
    </w:rPr>
  </w:style>
  <w:style w:type="character" w:customStyle="1" w:styleId="TabletitleChar">
    <w:name w:val="Table_title Char"/>
    <w:link w:val="Tabletitle"/>
    <w:uiPriority w:val="99"/>
    <w:locked/>
    <w:rsid w:val="009A1C6C"/>
    <w:rPr>
      <w:rFonts w:ascii="Times New Roman Bold" w:hAnsi="Times New Roman Bold"/>
      <w:b/>
      <w:lang w:val="en-GB" w:eastAsia="en-US"/>
    </w:rPr>
  </w:style>
  <w:style w:type="character" w:customStyle="1" w:styleId="FigureNoChar">
    <w:name w:val="Figure_No Char"/>
    <w:link w:val="FigureNo"/>
    <w:locked/>
    <w:rsid w:val="009A1C6C"/>
    <w:rPr>
      <w:rFonts w:ascii="Times New Roman" w:hAnsi="Times New Roman"/>
      <w:caps/>
      <w:lang w:val="en-GB" w:eastAsia="en-US"/>
    </w:rPr>
  </w:style>
  <w:style w:type="paragraph" w:styleId="Footer">
    <w:name w:val="footer"/>
    <w:basedOn w:val="Normal"/>
    <w:link w:val="FooterChar"/>
    <w:uiPriority w:val="99"/>
    <w:rsid w:val="00E63C59"/>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uiPriority w:val="99"/>
    <w:rsid w:val="007B3AE7"/>
    <w:rPr>
      <w:rFonts w:ascii="Times New Roman" w:hAnsi="Times New Roman"/>
      <w:caps/>
      <w:noProof/>
      <w:sz w:val="16"/>
      <w:lang w:val="en-GB" w:eastAsia="en-US"/>
    </w:rPr>
  </w:style>
  <w:style w:type="paragraph" w:customStyle="1" w:styleId="FirstFooter">
    <w:name w:val="FirstFooter"/>
    <w:basedOn w:val="Footer"/>
    <w:rsid w:val="00E63C5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
    <w:basedOn w:val="DefaultParagraphFont"/>
    <w:rsid w:val="00E63C59"/>
    <w:rPr>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DNV-FT,DN,footnote text"/>
    <w:basedOn w:val="Normal"/>
    <w:link w:val="FootnoteTextChar"/>
    <w:rsid w:val="00E63C59"/>
    <w:pPr>
      <w:keepLines/>
      <w:tabs>
        <w:tab w:val="left" w:pos="255"/>
      </w:tabs>
    </w:p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FT Char,DN Char"/>
    <w:basedOn w:val="DefaultParagraphFont"/>
    <w:link w:val="FootnoteText"/>
    <w:rsid w:val="007B3AE7"/>
    <w:rPr>
      <w:rFonts w:ascii="Times New Roman" w:hAnsi="Times New Roman"/>
      <w:sz w:val="24"/>
      <w:lang w:val="en-GB" w:eastAsia="en-US"/>
    </w:rPr>
  </w:style>
  <w:style w:type="paragraph" w:customStyle="1" w:styleId="Note">
    <w:name w:val="Note"/>
    <w:basedOn w:val="Normal"/>
    <w:link w:val="NoteChar"/>
    <w:uiPriority w:val="99"/>
    <w:rsid w:val="00E63C59"/>
    <w:pPr>
      <w:tabs>
        <w:tab w:val="left" w:pos="284"/>
      </w:tabs>
      <w:spacing w:before="80"/>
    </w:pPr>
  </w:style>
  <w:style w:type="character" w:customStyle="1" w:styleId="NoteChar">
    <w:name w:val="Note Char"/>
    <w:link w:val="Note"/>
    <w:uiPriority w:val="99"/>
    <w:locked/>
    <w:rsid w:val="009A1C6C"/>
    <w:rPr>
      <w:rFonts w:ascii="Times New Roman" w:hAnsi="Times New Roman"/>
      <w:sz w:val="24"/>
      <w:lang w:val="en-GB" w:eastAsia="en-US"/>
    </w:rPr>
  </w:style>
  <w:style w:type="paragraph" w:styleId="Header">
    <w:name w:val="header"/>
    <w:aliases w:val="ho,header odd,header odd1,header odd2,header odd3,header odd4,header odd5,header odd6,header1,header2,header3,header odd11,header odd21,header odd7,header4,header odd8,header odd9,header5,header odd12,header11,header21,header odd22,header31"/>
    <w:basedOn w:val="Normal"/>
    <w:link w:val="HeaderChar"/>
    <w:rsid w:val="00E63C59"/>
    <w:pPr>
      <w:spacing w:before="0"/>
      <w:jc w:val="center"/>
    </w:pPr>
    <w:rPr>
      <w:sz w:val="18"/>
    </w:rPr>
  </w:style>
  <w:style w:type="character" w:customStyle="1" w:styleId="HeaderChar">
    <w:name w:val="Header Char"/>
    <w:aliases w:val="ho Char,header odd Char,header odd1 Char,header odd2 Char,header odd3 Char,header odd4 Char,header odd5 Char,header odd6 Char,header1 Char,header2 Char,header3 Char,header odd11 Char,header odd21 Char,header odd7 Char,header4 Char"/>
    <w:basedOn w:val="DefaultParagraphFont"/>
    <w:link w:val="Header"/>
    <w:rsid w:val="007B3AE7"/>
    <w:rPr>
      <w:rFonts w:ascii="Times New Roman" w:hAnsi="Times New Roman"/>
      <w:sz w:val="18"/>
      <w:lang w:val="en-GB" w:eastAsia="en-US"/>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Partref"/>
    <w:rsid w:val="00E63C59"/>
  </w:style>
  <w:style w:type="paragraph" w:customStyle="1" w:styleId="AnnexNo">
    <w:name w:val="Annex_No"/>
    <w:basedOn w:val="Normal"/>
    <w:next w:val="Normal"/>
    <w:link w:val="AnnexNoChar"/>
    <w:rsid w:val="00E63C59"/>
    <w:pPr>
      <w:keepNext/>
      <w:keepLines/>
      <w:spacing w:before="480" w:after="80"/>
      <w:jc w:val="center"/>
    </w:pPr>
    <w:rPr>
      <w:caps/>
      <w:sz w:val="28"/>
    </w:rPr>
  </w:style>
  <w:style w:type="character" w:customStyle="1" w:styleId="AnnexNoChar">
    <w:name w:val="Annex_No Char"/>
    <w:link w:val="AnnexNo"/>
    <w:rsid w:val="007B3AE7"/>
    <w:rPr>
      <w:rFonts w:ascii="Times New Roman" w:hAnsi="Times New Roman"/>
      <w:caps/>
      <w:sz w:val="28"/>
      <w:lang w:val="en-GB" w:eastAsia="en-US"/>
    </w:rPr>
  </w:style>
  <w:style w:type="paragraph" w:customStyle="1" w:styleId="Partref">
    <w:name w:val="Part_ref"/>
    <w:basedOn w:val="Annexref"/>
    <w:next w:val="Parttitle"/>
    <w:rsid w:val="00E63C59"/>
  </w:style>
  <w:style w:type="paragraph" w:customStyle="1" w:styleId="Annexref">
    <w:name w:val="Annex_ref"/>
    <w:basedOn w:val="Normal"/>
    <w:next w:val="Normal"/>
    <w:rsid w:val="00E63C59"/>
    <w:pPr>
      <w:keepNext/>
      <w:keepLines/>
      <w:spacing w:after="280"/>
      <w:jc w:val="center"/>
    </w:pPr>
  </w:style>
  <w:style w:type="paragraph" w:customStyle="1" w:styleId="Parttitle">
    <w:name w:val="Part_title"/>
    <w:basedOn w:val="Annextitle"/>
    <w:next w:val="Normalaftertitle0"/>
    <w:rsid w:val="00E63C59"/>
  </w:style>
  <w:style w:type="paragraph" w:customStyle="1" w:styleId="Annextitle">
    <w:name w:val="Annex_title"/>
    <w:basedOn w:val="Normal"/>
    <w:next w:val="Normal"/>
    <w:uiPriority w:val="99"/>
    <w:rsid w:val="00E63C59"/>
    <w:pPr>
      <w:keepNext/>
      <w:keepLines/>
      <w:spacing w:before="240" w:after="280"/>
      <w:jc w:val="center"/>
    </w:pPr>
    <w:rPr>
      <w:rFonts w:ascii="Times New Roman Bold" w:hAnsi="Times New Roman Bold"/>
      <w:b/>
      <w:sz w:val="28"/>
    </w:rPr>
  </w:style>
  <w:style w:type="paragraph" w:customStyle="1" w:styleId="Normalaftertitle0">
    <w:name w:val="Normal after title"/>
    <w:basedOn w:val="Normal"/>
    <w:next w:val="Normal"/>
    <w:rsid w:val="00E63C59"/>
    <w:pPr>
      <w:spacing w:before="280"/>
    </w:pPr>
  </w:style>
  <w:style w:type="paragraph" w:customStyle="1" w:styleId="RecNo">
    <w:name w:val="Rec_No"/>
    <w:basedOn w:val="Normal"/>
    <w:next w:val="Rectitle"/>
    <w:rsid w:val="00E63C59"/>
    <w:pPr>
      <w:keepNext/>
      <w:keepLines/>
      <w:spacing w:before="480"/>
      <w:jc w:val="center"/>
    </w:pPr>
    <w:rPr>
      <w:caps/>
      <w:sz w:val="28"/>
    </w:rPr>
  </w:style>
  <w:style w:type="paragraph" w:customStyle="1" w:styleId="Rectitle">
    <w:name w:val="Rec_title"/>
    <w:basedOn w:val="RecNo"/>
    <w:next w:val="Recref"/>
    <w:link w:val="RectitleChar"/>
    <w:uiPriority w:val="99"/>
    <w:rsid w:val="00E63C59"/>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Recref"/>
    <w:next w:val="Normalaftertitle0"/>
    <w:rsid w:val="00E63C59"/>
    <w:pPr>
      <w:jc w:val="right"/>
    </w:pPr>
    <w:rPr>
      <w:sz w:val="22"/>
    </w:rPr>
  </w:style>
  <w:style w:type="paragraph" w:customStyle="1" w:styleId="Questiondate">
    <w:name w:val="Question_date"/>
    <w:basedOn w:val="Recdate"/>
    <w:next w:val="Normalaftertitle0"/>
    <w:rsid w:val="00E63C59"/>
  </w:style>
  <w:style w:type="paragraph" w:customStyle="1" w:styleId="QuestionNo">
    <w:name w:val="Question_No"/>
    <w:basedOn w:val="RecNo"/>
    <w:next w:val="Questiontitle"/>
    <w:rsid w:val="00E63C59"/>
  </w:style>
  <w:style w:type="paragraph" w:customStyle="1" w:styleId="Questiontitle">
    <w:name w:val="Question_title"/>
    <w:basedOn w:val="Rectitle"/>
    <w:next w:val="Questionref"/>
    <w:rsid w:val="00E63C59"/>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Restitle"/>
    <w:rsid w:val="00E63C59"/>
  </w:style>
  <w:style w:type="paragraph" w:customStyle="1" w:styleId="Restitle">
    <w:name w:val="Res_title"/>
    <w:basedOn w:val="Rectitle"/>
    <w:next w:val="Resref"/>
    <w:rsid w:val="00E63C59"/>
  </w:style>
  <w:style w:type="paragraph" w:customStyle="1" w:styleId="Resref">
    <w:name w:val="Res_ref"/>
    <w:basedOn w:val="Recref"/>
    <w:next w:val="Resdate"/>
    <w:rsid w:val="00E63C59"/>
  </w:style>
  <w:style w:type="paragraph" w:customStyle="1" w:styleId="SectionNo">
    <w:name w:val="Section_No"/>
    <w:basedOn w:val="AnnexNo"/>
    <w:next w:val="Sectiontitle"/>
    <w:rsid w:val="00E63C59"/>
  </w:style>
  <w:style w:type="paragraph" w:customStyle="1" w:styleId="Sectiontitle">
    <w:name w:val="Section_title"/>
    <w:basedOn w:val="Annextitle"/>
    <w:next w:val="Normalaftertitle0"/>
    <w:rsid w:val="00E63C59"/>
  </w:style>
  <w:style w:type="paragraph" w:customStyle="1" w:styleId="Source">
    <w:name w:val="Source"/>
    <w:basedOn w:val="Normal"/>
    <w:next w:val="Normal"/>
    <w:link w:val="SourceChar"/>
    <w:rsid w:val="00E63C59"/>
    <w:pPr>
      <w:spacing w:before="840"/>
      <w:jc w:val="center"/>
    </w:pPr>
    <w:rPr>
      <w:b/>
      <w:sz w:val="28"/>
    </w:rPr>
  </w:style>
  <w:style w:type="character" w:customStyle="1" w:styleId="SourceChar">
    <w:name w:val="Source Char"/>
    <w:link w:val="Source"/>
    <w:locked/>
    <w:rsid w:val="007B3AE7"/>
    <w:rPr>
      <w:rFonts w:ascii="Times New Roman" w:hAnsi="Times New Roman"/>
      <w:b/>
      <w:sz w:val="28"/>
      <w:lang w:val="en-GB" w:eastAsia="en-US"/>
    </w:rPr>
  </w:style>
  <w:style w:type="paragraph" w:customStyle="1" w:styleId="SpecialFooter">
    <w:name w:val="Special Footer"/>
    <w:basedOn w:val="Footer"/>
    <w:rsid w:val="00E63C59"/>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link w:val="TableheadChar"/>
    <w:uiPriority w:val="99"/>
    <w:rsid w:val="00E63C59"/>
    <w:pPr>
      <w:keepNext/>
      <w:spacing w:before="80" w:after="80"/>
      <w:jc w:val="center"/>
    </w:pPr>
    <w:rPr>
      <w:rFonts w:ascii="Times New Roman Bold" w:hAnsi="Times New Roman Bold"/>
      <w:b/>
    </w:rPr>
  </w:style>
  <w:style w:type="paragraph" w:customStyle="1" w:styleId="Tablelegend">
    <w:name w:val="Table_legend"/>
    <w:basedOn w:val="Tabletext"/>
    <w:rsid w:val="00E63C59"/>
    <w:pPr>
      <w:tabs>
        <w:tab w:val="clear" w:pos="284"/>
      </w:tabs>
      <w:spacing w:before="120"/>
    </w:pPr>
  </w:style>
  <w:style w:type="paragraph" w:customStyle="1" w:styleId="TableNo">
    <w:name w:val="Table_No"/>
    <w:basedOn w:val="Normal"/>
    <w:next w:val="Tabletitle"/>
    <w:link w:val="TableNoChar"/>
    <w:uiPriority w:val="99"/>
    <w:rsid w:val="00E63C59"/>
    <w:pPr>
      <w:keepNext/>
      <w:spacing w:before="560" w:after="120"/>
      <w:jc w:val="center"/>
    </w:pPr>
    <w:rPr>
      <w:caps/>
      <w:sz w:val="20"/>
    </w:rPr>
  </w:style>
  <w:style w:type="character" w:customStyle="1" w:styleId="TableNoChar">
    <w:name w:val="Table_No Char"/>
    <w:link w:val="TableNo"/>
    <w:uiPriority w:val="99"/>
    <w:locked/>
    <w:rsid w:val="009A1C6C"/>
    <w:rPr>
      <w:rFonts w:ascii="Times New Roman" w:hAnsi="Times New Roman"/>
      <w:caps/>
      <w:lang w:val="en-GB" w:eastAsia="en-US"/>
    </w:rPr>
  </w:style>
  <w:style w:type="paragraph" w:customStyle="1" w:styleId="Tableref">
    <w:name w:val="Table_ref"/>
    <w:basedOn w:val="Normal"/>
    <w:next w:val="Tabletitle"/>
    <w:rsid w:val="00E63C59"/>
    <w:pPr>
      <w:keepNext/>
      <w:spacing w:before="560"/>
      <w:jc w:val="center"/>
    </w:pPr>
    <w:rPr>
      <w:sz w:val="20"/>
    </w:rPr>
  </w:style>
  <w:style w:type="paragraph" w:customStyle="1" w:styleId="Title1">
    <w:name w:val="Title 1"/>
    <w:basedOn w:val="Source"/>
    <w:next w:val="Title2"/>
    <w:link w:val="Title1Char"/>
    <w:rsid w:val="00E63C59"/>
    <w:pPr>
      <w:tabs>
        <w:tab w:val="left" w:pos="567"/>
        <w:tab w:val="left" w:pos="1701"/>
        <w:tab w:val="left" w:pos="2835"/>
      </w:tabs>
      <w:spacing w:before="240"/>
    </w:pPr>
    <w:rPr>
      <w:b w:val="0"/>
      <w:caps/>
    </w:rPr>
  </w:style>
  <w:style w:type="paragraph" w:customStyle="1" w:styleId="Title2">
    <w:name w:val="Title 2"/>
    <w:basedOn w:val="Source"/>
    <w:next w:val="Title3"/>
    <w:rsid w:val="00E63C59"/>
    <w:pPr>
      <w:overflowPunct/>
      <w:autoSpaceDE/>
      <w:autoSpaceDN/>
      <w:adjustRightInd/>
      <w:spacing w:before="480"/>
      <w:textAlignment w:val="auto"/>
    </w:pPr>
    <w:rPr>
      <w:b w:val="0"/>
      <w:caps/>
    </w:rPr>
  </w:style>
  <w:style w:type="paragraph" w:customStyle="1" w:styleId="Title3">
    <w:name w:val="Title 3"/>
    <w:basedOn w:val="Title2"/>
    <w:next w:val="Title4"/>
    <w:rsid w:val="00E63C59"/>
    <w:pPr>
      <w:spacing w:before="240"/>
    </w:pPr>
    <w:rPr>
      <w:caps w:val="0"/>
    </w:rPr>
  </w:style>
  <w:style w:type="paragraph" w:customStyle="1" w:styleId="Title4">
    <w:name w:val="Title 4"/>
    <w:basedOn w:val="Title3"/>
    <w:next w:val="Heading1"/>
    <w:rsid w:val="00E63C59"/>
    <w:rPr>
      <w:b/>
    </w:rPr>
  </w:style>
  <w:style w:type="character" w:customStyle="1" w:styleId="Title1Char">
    <w:name w:val="Title 1 Char"/>
    <w:link w:val="Title1"/>
    <w:locked/>
    <w:rsid w:val="007B3AE7"/>
    <w:rPr>
      <w:rFonts w:ascii="Times New Roman" w:hAnsi="Times New Roman"/>
      <w:caps/>
      <w:sz w:val="28"/>
      <w:lang w:val="en-GB" w:eastAsia="en-US"/>
    </w:rPr>
  </w:style>
  <w:style w:type="paragraph" w:customStyle="1" w:styleId="toc0">
    <w:name w:val="toc 0"/>
    <w:basedOn w:val="Normal"/>
    <w:next w:val="TOC1"/>
    <w:rsid w:val="00E63C59"/>
    <w:pPr>
      <w:tabs>
        <w:tab w:val="clear" w:pos="1134"/>
        <w:tab w:val="clear" w:pos="1871"/>
        <w:tab w:val="clear" w:pos="2268"/>
        <w:tab w:val="right" w:pos="9781"/>
      </w:tabs>
    </w:pPr>
    <w:rPr>
      <w:b/>
    </w:rPr>
  </w:style>
  <w:style w:type="paragraph" w:styleId="TOC1">
    <w:name w:val="toc 1"/>
    <w:basedOn w:val="Normal"/>
    <w:uiPriority w:val="39"/>
    <w:rsid w:val="00E63C59"/>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uiPriority w:val="39"/>
    <w:rsid w:val="00E63C59"/>
    <w:pPr>
      <w:spacing w:before="120"/>
    </w:pPr>
  </w:style>
  <w:style w:type="paragraph" w:styleId="TOC3">
    <w:name w:val="toc 3"/>
    <w:basedOn w:val="TOC2"/>
    <w:uiPriority w:val="39"/>
    <w:rsid w:val="00E63C59"/>
  </w:style>
  <w:style w:type="paragraph" w:styleId="TOC4">
    <w:name w:val="toc 4"/>
    <w:basedOn w:val="TOC3"/>
    <w:rsid w:val="00E63C59"/>
  </w:style>
  <w:style w:type="paragraph" w:styleId="TOC5">
    <w:name w:val="toc 5"/>
    <w:basedOn w:val="TOC4"/>
    <w:rsid w:val="00E63C59"/>
  </w:style>
  <w:style w:type="paragraph" w:styleId="TOC6">
    <w:name w:val="toc 6"/>
    <w:basedOn w:val="TOC4"/>
    <w:semiHidden/>
    <w:rsid w:val="00E63C59"/>
  </w:style>
  <w:style w:type="paragraph" w:styleId="TOC7">
    <w:name w:val="toc 7"/>
    <w:basedOn w:val="TOC4"/>
    <w:semiHidden/>
    <w:rsid w:val="00E63C59"/>
  </w:style>
  <w:style w:type="paragraph" w:styleId="TOC8">
    <w:name w:val="toc 8"/>
    <w:basedOn w:val="TOC4"/>
    <w:semiHidden/>
    <w:rsid w:val="00E63C59"/>
  </w:style>
  <w:style w:type="character" w:customStyle="1" w:styleId="Appdef">
    <w:name w:val="App_def"/>
    <w:basedOn w:val="DefaultParagraphFont"/>
    <w:rsid w:val="00E63C59"/>
    <w:rPr>
      <w:rFonts w:ascii="Times New Roman" w:hAnsi="Times New Roman"/>
      <w:b/>
    </w:rPr>
  </w:style>
  <w:style w:type="character" w:customStyle="1" w:styleId="Appref">
    <w:name w:val="App_ref"/>
    <w:basedOn w:val="DefaultParagraphFont"/>
    <w:rsid w:val="00E63C59"/>
  </w:style>
  <w:style w:type="character" w:customStyle="1" w:styleId="Artdef">
    <w:name w:val="Art_def"/>
    <w:basedOn w:val="DefaultParagraphFont"/>
    <w:rsid w:val="00E63C59"/>
    <w:rPr>
      <w:rFonts w:ascii="Times New Roman" w:hAnsi="Times New Roman"/>
      <w:b/>
    </w:rPr>
  </w:style>
  <w:style w:type="character" w:customStyle="1" w:styleId="Artref">
    <w:name w:val="Art_ref"/>
    <w:basedOn w:val="DefaultParagraphFont"/>
    <w:rsid w:val="00E63C59"/>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E63C59"/>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E63C59"/>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E63C59"/>
    <w:rPr>
      <w:b w:val="0"/>
      <w:i/>
    </w:rPr>
  </w:style>
  <w:style w:type="paragraph" w:customStyle="1" w:styleId="Headingi">
    <w:name w:val="Heading_i"/>
    <w:basedOn w:val="Normal"/>
    <w:next w:val="Normal"/>
    <w:rsid w:val="00E63C59"/>
    <w:pPr>
      <w:keepNext/>
      <w:spacing w:before="160"/>
    </w:pPr>
    <w:rPr>
      <w:rFonts w:ascii="Times" w:hAnsi="Times"/>
      <w:i/>
    </w:rPr>
  </w:style>
  <w:style w:type="paragraph" w:customStyle="1" w:styleId="Headingb">
    <w:name w:val="Heading_b"/>
    <w:basedOn w:val="Normal"/>
    <w:next w:val="Normal"/>
    <w:link w:val="HeadingbChar"/>
    <w:uiPriority w:val="99"/>
    <w:rsid w:val="00E63C59"/>
    <w:pPr>
      <w:keepNext/>
      <w:spacing w:before="160"/>
    </w:pPr>
    <w:rPr>
      <w:rFonts w:ascii="Times" w:hAnsi="Times"/>
      <w:b/>
    </w:rPr>
  </w:style>
  <w:style w:type="paragraph" w:customStyle="1" w:styleId="Figure">
    <w:name w:val="Figure"/>
    <w:aliases w:val="fig"/>
    <w:basedOn w:val="Normal"/>
    <w:next w:val="Figuretitle"/>
    <w:link w:val="FigureChar"/>
    <w:rsid w:val="00E63C59"/>
    <w:pPr>
      <w:keepNext/>
      <w:keepLines/>
      <w:jc w:val="center"/>
    </w:pPr>
  </w:style>
  <w:style w:type="character" w:customStyle="1" w:styleId="FigureChar">
    <w:name w:val="Figure Char"/>
    <w:aliases w:val="fig Char"/>
    <w:link w:val="Figure"/>
    <w:locked/>
    <w:rsid w:val="009A1C6C"/>
    <w:rPr>
      <w:rFonts w:ascii="Times New Roman" w:hAnsi="Times New Roman"/>
      <w:sz w:val="24"/>
      <w:lang w:val="en-GB" w:eastAsia="en-US"/>
    </w:rPr>
  </w:style>
  <w:style w:type="character" w:styleId="PageNumber">
    <w:name w:val="page number"/>
    <w:basedOn w:val="DefaultParagraphFont"/>
    <w:rsid w:val="00E63C59"/>
  </w:style>
  <w:style w:type="paragraph" w:customStyle="1" w:styleId="AppendixNo">
    <w:name w:val="Appendix_No"/>
    <w:basedOn w:val="AnnexNo"/>
    <w:next w:val="Annexref"/>
    <w:rsid w:val="00E63C59"/>
  </w:style>
  <w:style w:type="paragraph" w:customStyle="1" w:styleId="Appendixref">
    <w:name w:val="Appendix_ref"/>
    <w:basedOn w:val="Annexref"/>
    <w:next w:val="Annextitle"/>
    <w:rsid w:val="00E63C59"/>
  </w:style>
  <w:style w:type="paragraph" w:customStyle="1" w:styleId="Appendixtitle">
    <w:name w:val="Appendix_title"/>
    <w:basedOn w:val="Annextitle"/>
    <w:next w:val="Normal"/>
    <w:rsid w:val="00E63C59"/>
  </w:style>
  <w:style w:type="paragraph" w:customStyle="1" w:styleId="Border">
    <w:name w:val="Border"/>
    <w:basedOn w:val="Tabletext"/>
    <w:rsid w:val="00E63C59"/>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Proposal">
    <w:name w:val="Proposal"/>
    <w:basedOn w:val="Normal"/>
    <w:next w:val="Normal"/>
    <w:rsid w:val="00E63C59"/>
    <w:pPr>
      <w:keepNext/>
      <w:spacing w:before="240"/>
    </w:pPr>
    <w:rPr>
      <w:rFonts w:hAnsi="Times New Roman Bold"/>
    </w:rPr>
  </w:style>
  <w:style w:type="paragraph" w:customStyle="1" w:styleId="Reasons">
    <w:name w:val="Reasons"/>
    <w:basedOn w:val="Normal"/>
    <w:rsid w:val="00E63C59"/>
    <w:pPr>
      <w:tabs>
        <w:tab w:val="clear" w:pos="1871"/>
        <w:tab w:val="clear" w:pos="2268"/>
        <w:tab w:val="left" w:pos="1588"/>
        <w:tab w:val="left" w:pos="1985"/>
      </w:tabs>
    </w:pPr>
  </w:style>
  <w:style w:type="paragraph" w:customStyle="1" w:styleId="Section3">
    <w:name w:val="Section_3"/>
    <w:basedOn w:val="Section1"/>
    <w:rsid w:val="00E63C59"/>
    <w:rPr>
      <w:b w:val="0"/>
    </w:rPr>
  </w:style>
  <w:style w:type="paragraph" w:customStyle="1" w:styleId="TableTextS5">
    <w:name w:val="Table_TextS5"/>
    <w:basedOn w:val="Normal"/>
    <w:rsid w:val="00E63C59"/>
    <w:pPr>
      <w:tabs>
        <w:tab w:val="clear" w:pos="1134"/>
        <w:tab w:val="clear" w:pos="1871"/>
        <w:tab w:val="clear" w:pos="2268"/>
        <w:tab w:val="left" w:pos="170"/>
        <w:tab w:val="left" w:pos="567"/>
        <w:tab w:val="left" w:pos="737"/>
        <w:tab w:val="left" w:pos="2977"/>
        <w:tab w:val="left" w:pos="3266"/>
      </w:tabs>
      <w:spacing w:before="40" w:after="40"/>
    </w:pPr>
    <w:rPr>
      <w:sz w:val="20"/>
    </w:rPr>
  </w:style>
  <w:style w:type="paragraph" w:customStyle="1" w:styleId="AnnexNoTitle">
    <w:name w:val="Annex_NoTitle"/>
    <w:basedOn w:val="Normal"/>
    <w:next w:val="Normalaftertitle"/>
    <w:link w:val="AnnexNoTitleChar1"/>
    <w:uiPriority w:val="99"/>
    <w:rsid w:val="007B3AE7"/>
    <w:pPr>
      <w:keepNext/>
      <w:keepLines/>
      <w:tabs>
        <w:tab w:val="clear" w:pos="1134"/>
        <w:tab w:val="clear" w:pos="1871"/>
        <w:tab w:val="clear" w:pos="2268"/>
        <w:tab w:val="left" w:pos="794"/>
        <w:tab w:val="left" w:pos="1191"/>
        <w:tab w:val="left" w:pos="1588"/>
        <w:tab w:val="left" w:pos="1985"/>
      </w:tabs>
      <w:spacing w:before="480"/>
      <w:jc w:val="center"/>
    </w:pPr>
    <w:rPr>
      <w:b/>
      <w:sz w:val="28"/>
    </w:rPr>
  </w:style>
  <w:style w:type="character" w:customStyle="1" w:styleId="AnnexNoTitleChar1">
    <w:name w:val="Annex_NoTitle Char1"/>
    <w:link w:val="AnnexNoTitle"/>
    <w:uiPriority w:val="99"/>
    <w:locked/>
    <w:rsid w:val="009A1C6C"/>
    <w:rPr>
      <w:rFonts w:ascii="Times New Roman" w:hAnsi="Times New Roman"/>
      <w:b/>
      <w:sz w:val="28"/>
      <w:lang w:val="en-GB" w:eastAsia="en-US"/>
    </w:rPr>
  </w:style>
  <w:style w:type="paragraph" w:customStyle="1" w:styleId="AppendixNoTitle">
    <w:name w:val="Appendix_NoTitle"/>
    <w:basedOn w:val="AnnexNoTitle"/>
    <w:next w:val="Normalaftertitle"/>
    <w:rsid w:val="007B3AE7"/>
  </w:style>
  <w:style w:type="paragraph" w:styleId="BalloonText">
    <w:name w:val="Balloon Text"/>
    <w:basedOn w:val="Normal"/>
    <w:link w:val="BalloonTextChar"/>
    <w:rsid w:val="007B3AE7"/>
    <w:pPr>
      <w:tabs>
        <w:tab w:val="clear" w:pos="1134"/>
        <w:tab w:val="clear" w:pos="1871"/>
        <w:tab w:val="clear" w:pos="2268"/>
        <w:tab w:val="left" w:pos="794"/>
        <w:tab w:val="left" w:pos="1191"/>
        <w:tab w:val="left" w:pos="1588"/>
        <w:tab w:val="left" w:pos="1985"/>
      </w:tabs>
      <w:spacing w:before="0"/>
    </w:pPr>
    <w:rPr>
      <w:rFonts w:ascii="Tahoma" w:hAnsi="Tahoma" w:cs="Tahoma"/>
      <w:sz w:val="16"/>
      <w:szCs w:val="16"/>
    </w:rPr>
  </w:style>
  <w:style w:type="character" w:customStyle="1" w:styleId="BalloonTextChar">
    <w:name w:val="Balloon Text Char"/>
    <w:basedOn w:val="DefaultParagraphFont"/>
    <w:link w:val="BalloonText"/>
    <w:rsid w:val="007B3AE7"/>
    <w:rPr>
      <w:rFonts w:ascii="Tahoma" w:hAnsi="Tahoma" w:cs="Tahoma"/>
      <w:sz w:val="16"/>
      <w:szCs w:val="16"/>
      <w:lang w:val="en-GB" w:eastAsia="en-US"/>
    </w:rPr>
  </w:style>
  <w:style w:type="character" w:styleId="Hyperlink">
    <w:name w:val="Hyperlink"/>
    <w:uiPriority w:val="99"/>
    <w:rsid w:val="007B3AE7"/>
    <w:rPr>
      <w:rFonts w:cs="Times New Roman"/>
      <w:color w:val="0000FF"/>
      <w:u w:val="single"/>
    </w:rPr>
  </w:style>
  <w:style w:type="paragraph" w:customStyle="1" w:styleId="TableLegend0">
    <w:name w:val="Table_Legend"/>
    <w:basedOn w:val="Normal"/>
    <w:next w:val="Normal"/>
    <w:rsid w:val="007B3AE7"/>
    <w:pPr>
      <w:keepNext/>
      <w:tabs>
        <w:tab w:val="clear" w:pos="1134"/>
        <w:tab w:val="clear" w:pos="1871"/>
        <w:tab w:val="clear" w:pos="2268"/>
        <w:tab w:val="left" w:pos="794"/>
        <w:tab w:val="left" w:pos="1191"/>
        <w:tab w:val="left" w:pos="1588"/>
        <w:tab w:val="left" w:pos="1985"/>
      </w:tabs>
      <w:spacing w:before="86" w:line="199" w:lineRule="exact"/>
      <w:ind w:left="-85" w:right="-85"/>
      <w:jc w:val="both"/>
    </w:pPr>
    <w:rPr>
      <w:sz w:val="18"/>
      <w:lang w:eastAsia="de-DE"/>
    </w:rPr>
  </w:style>
  <w:style w:type="paragraph" w:customStyle="1" w:styleId="TableTitle0">
    <w:name w:val="Table_Title"/>
    <w:basedOn w:val="Table"/>
    <w:next w:val="Blanc"/>
    <w:rsid w:val="007B3AE7"/>
    <w:pPr>
      <w:spacing w:before="0"/>
    </w:pPr>
    <w:rPr>
      <w:b/>
    </w:rPr>
  </w:style>
  <w:style w:type="paragraph" w:customStyle="1" w:styleId="Table">
    <w:name w:val="Table_#"/>
    <w:basedOn w:val="Normal"/>
    <w:next w:val="TableTitle0"/>
    <w:rsid w:val="007B3AE7"/>
    <w:pPr>
      <w:keepNext/>
      <w:tabs>
        <w:tab w:val="clear" w:pos="1134"/>
        <w:tab w:val="clear" w:pos="1871"/>
        <w:tab w:val="clear" w:pos="2268"/>
      </w:tabs>
      <w:spacing w:before="567" w:after="113"/>
      <w:jc w:val="center"/>
    </w:pPr>
    <w:rPr>
      <w:sz w:val="18"/>
      <w:lang w:eastAsia="de-DE"/>
    </w:rPr>
  </w:style>
  <w:style w:type="paragraph" w:customStyle="1" w:styleId="Blanc">
    <w:name w:val="Blanc"/>
    <w:basedOn w:val="Normal"/>
    <w:next w:val="TableText0"/>
    <w:rsid w:val="007B3AE7"/>
    <w:pPr>
      <w:keepNext/>
      <w:keepLines/>
      <w:tabs>
        <w:tab w:val="clear" w:pos="1134"/>
        <w:tab w:val="clear" w:pos="1871"/>
        <w:tab w:val="clear" w:pos="2268"/>
      </w:tabs>
      <w:spacing w:before="0"/>
      <w:jc w:val="both"/>
    </w:pPr>
    <w:rPr>
      <w:sz w:val="16"/>
      <w:lang w:eastAsia="de-DE"/>
    </w:rPr>
  </w:style>
  <w:style w:type="paragraph" w:customStyle="1" w:styleId="TableText0">
    <w:name w:val="Table_Text"/>
    <w:basedOn w:val="TableLegend0"/>
    <w:rsid w:val="007B3AE7"/>
    <w:pPr>
      <w:spacing w:before="100" w:after="100" w:line="190" w:lineRule="exact"/>
      <w:ind w:left="0" w:right="0"/>
    </w:pPr>
  </w:style>
  <w:style w:type="paragraph" w:customStyle="1" w:styleId="FigureLegend0">
    <w:name w:val="Figure_Legend"/>
    <w:basedOn w:val="TableLegend0"/>
    <w:next w:val="FigureRemark"/>
    <w:rsid w:val="007B3AE7"/>
    <w:pPr>
      <w:jc w:val="left"/>
    </w:pPr>
  </w:style>
  <w:style w:type="paragraph" w:customStyle="1" w:styleId="FigureRemark">
    <w:name w:val="Figure_Remark"/>
    <w:basedOn w:val="TableLegend0"/>
    <w:rsid w:val="007B3AE7"/>
    <w:pPr>
      <w:tabs>
        <w:tab w:val="clear" w:pos="794"/>
        <w:tab w:val="clear" w:pos="1191"/>
        <w:tab w:val="clear" w:pos="1588"/>
        <w:tab w:val="clear" w:pos="1985"/>
        <w:tab w:val="center" w:pos="284"/>
      </w:tabs>
      <w:spacing w:before="142"/>
    </w:pPr>
  </w:style>
  <w:style w:type="paragraph" w:customStyle="1" w:styleId="Figure0">
    <w:name w:val="Figure_#"/>
    <w:basedOn w:val="Table"/>
    <w:next w:val="FigureTitle0"/>
    <w:rsid w:val="007B3AE7"/>
  </w:style>
  <w:style w:type="paragraph" w:customStyle="1" w:styleId="FigureTitle0">
    <w:name w:val="Figure_Title"/>
    <w:basedOn w:val="TableTitle0"/>
    <w:next w:val="FigureLegend0"/>
    <w:rsid w:val="007B3AE7"/>
    <w:pPr>
      <w:spacing w:after="240"/>
    </w:pPr>
  </w:style>
  <w:style w:type="paragraph" w:customStyle="1" w:styleId="Annex">
    <w:name w:val="Annex_#"/>
    <w:basedOn w:val="Normal"/>
    <w:next w:val="AnnexRef0"/>
    <w:rsid w:val="007B3AE7"/>
    <w:pPr>
      <w:tabs>
        <w:tab w:val="clear" w:pos="1134"/>
        <w:tab w:val="clear" w:pos="1871"/>
        <w:tab w:val="clear" w:pos="2268"/>
        <w:tab w:val="center" w:pos="4849"/>
        <w:tab w:val="right" w:pos="9696"/>
      </w:tabs>
      <w:spacing w:before="720" w:after="68"/>
      <w:jc w:val="center"/>
    </w:pPr>
    <w:rPr>
      <w:sz w:val="20"/>
      <w:lang w:eastAsia="de-DE"/>
    </w:rPr>
  </w:style>
  <w:style w:type="paragraph" w:customStyle="1" w:styleId="AnnexRef0">
    <w:name w:val="Annex_Ref"/>
    <w:basedOn w:val="Normal"/>
    <w:next w:val="AnnexTitle0"/>
    <w:rsid w:val="007B3AE7"/>
    <w:pPr>
      <w:tabs>
        <w:tab w:val="clear" w:pos="1134"/>
        <w:tab w:val="clear" w:pos="1871"/>
        <w:tab w:val="clear" w:pos="2268"/>
        <w:tab w:val="center" w:pos="4849"/>
        <w:tab w:val="right" w:pos="9696"/>
      </w:tabs>
      <w:spacing w:before="0"/>
      <w:jc w:val="center"/>
    </w:pPr>
    <w:rPr>
      <w:sz w:val="20"/>
      <w:lang w:eastAsia="de-DE"/>
    </w:rPr>
  </w:style>
  <w:style w:type="paragraph" w:customStyle="1" w:styleId="AnnexTitle0">
    <w:name w:val="Annex_Title"/>
    <w:basedOn w:val="Normal"/>
    <w:next w:val="Normalaftertitle0"/>
    <w:rsid w:val="007B3AE7"/>
    <w:pPr>
      <w:tabs>
        <w:tab w:val="clear" w:pos="1134"/>
        <w:tab w:val="clear" w:pos="1871"/>
        <w:tab w:val="clear" w:pos="2268"/>
        <w:tab w:val="left" w:pos="4849"/>
        <w:tab w:val="right" w:pos="9696"/>
      </w:tabs>
      <w:spacing w:before="136" w:after="200"/>
      <w:jc w:val="center"/>
    </w:pPr>
    <w:rPr>
      <w:b/>
      <w:lang w:eastAsia="de-DE"/>
    </w:rPr>
  </w:style>
  <w:style w:type="paragraph" w:customStyle="1" w:styleId="Appendix">
    <w:name w:val="Appendix_#"/>
    <w:basedOn w:val="Annex"/>
    <w:next w:val="AppendixRef0"/>
    <w:rsid w:val="007B3AE7"/>
  </w:style>
  <w:style w:type="paragraph" w:customStyle="1" w:styleId="AppendixRef0">
    <w:name w:val="Appendix_Ref"/>
    <w:basedOn w:val="AnnexRef0"/>
    <w:next w:val="AppendixTitle0"/>
    <w:rsid w:val="007B3AE7"/>
  </w:style>
  <w:style w:type="paragraph" w:customStyle="1" w:styleId="AppendixTitle0">
    <w:name w:val="Appendix_Title"/>
    <w:basedOn w:val="AnnexTitle0"/>
    <w:next w:val="Normal"/>
    <w:rsid w:val="007B3AE7"/>
  </w:style>
  <w:style w:type="paragraph" w:customStyle="1" w:styleId="RefTitle0">
    <w:name w:val="Ref_Title"/>
    <w:basedOn w:val="Normal"/>
    <w:next w:val="RefText0"/>
    <w:rsid w:val="007B3AE7"/>
    <w:pPr>
      <w:keepNext/>
      <w:keepLines/>
      <w:tabs>
        <w:tab w:val="clear" w:pos="1134"/>
        <w:tab w:val="clear" w:pos="1871"/>
        <w:tab w:val="clear" w:pos="2268"/>
      </w:tabs>
      <w:spacing w:before="600"/>
      <w:jc w:val="center"/>
    </w:pPr>
    <w:rPr>
      <w:sz w:val="18"/>
      <w:lang w:eastAsia="de-DE"/>
    </w:rPr>
  </w:style>
  <w:style w:type="paragraph" w:customStyle="1" w:styleId="RefText0">
    <w:name w:val="Ref_Text"/>
    <w:basedOn w:val="Normal"/>
    <w:rsid w:val="007B3AE7"/>
    <w:pPr>
      <w:tabs>
        <w:tab w:val="clear" w:pos="1134"/>
        <w:tab w:val="clear" w:pos="1871"/>
        <w:tab w:val="clear" w:pos="2268"/>
        <w:tab w:val="left" w:pos="794"/>
        <w:tab w:val="left" w:pos="1191"/>
        <w:tab w:val="left" w:pos="1588"/>
        <w:tab w:val="left" w:pos="1985"/>
      </w:tabs>
      <w:spacing w:before="136"/>
      <w:ind w:left="567" w:hanging="567"/>
      <w:jc w:val="both"/>
    </w:pPr>
    <w:rPr>
      <w:sz w:val="18"/>
      <w:lang w:eastAsia="de-DE"/>
    </w:rPr>
  </w:style>
  <w:style w:type="paragraph" w:customStyle="1" w:styleId="listitem">
    <w:name w:val="listitem"/>
    <w:basedOn w:val="Normal"/>
    <w:rsid w:val="007B3AE7"/>
    <w:pPr>
      <w:keepLines/>
      <w:tabs>
        <w:tab w:val="clear" w:pos="1134"/>
        <w:tab w:val="clear" w:pos="1871"/>
        <w:tab w:val="clear" w:pos="2268"/>
        <w:tab w:val="left" w:pos="794"/>
        <w:tab w:val="left" w:pos="1191"/>
        <w:tab w:val="left" w:pos="1588"/>
        <w:tab w:val="left" w:pos="1985"/>
      </w:tabs>
      <w:spacing w:before="0"/>
    </w:pPr>
    <w:rPr>
      <w:sz w:val="20"/>
      <w:lang w:eastAsia="de-DE"/>
    </w:rPr>
  </w:style>
  <w:style w:type="paragraph" w:customStyle="1" w:styleId="Rec">
    <w:name w:val="Rec_#"/>
    <w:basedOn w:val="Normal"/>
    <w:next w:val="RecTitle0"/>
    <w:rsid w:val="007B3AE7"/>
    <w:pPr>
      <w:keepNext/>
      <w:keepLines/>
      <w:tabs>
        <w:tab w:val="clear" w:pos="1134"/>
        <w:tab w:val="clear" w:pos="1871"/>
        <w:tab w:val="clear" w:pos="2268"/>
        <w:tab w:val="center" w:pos="4849"/>
        <w:tab w:val="right" w:pos="9696"/>
      </w:tabs>
      <w:spacing w:before="720"/>
      <w:jc w:val="center"/>
    </w:pPr>
    <w:rPr>
      <w:sz w:val="20"/>
      <w:lang w:eastAsia="de-DE"/>
    </w:rPr>
  </w:style>
  <w:style w:type="paragraph" w:customStyle="1" w:styleId="RecTitle0">
    <w:name w:val="Rec_Title"/>
    <w:basedOn w:val="Rec"/>
    <w:next w:val="RecTitleRef"/>
    <w:rsid w:val="007B3AE7"/>
    <w:pPr>
      <w:spacing w:before="180"/>
    </w:pPr>
    <w:rPr>
      <w:b/>
    </w:rPr>
  </w:style>
  <w:style w:type="paragraph" w:customStyle="1" w:styleId="RecTitleRef">
    <w:name w:val="Rec_Title/Ref"/>
    <w:basedOn w:val="RecTitle0"/>
    <w:next w:val="RecTitleDate"/>
    <w:rsid w:val="007B3AE7"/>
    <w:pPr>
      <w:spacing w:before="136"/>
    </w:pPr>
    <w:rPr>
      <w:b w:val="0"/>
    </w:rPr>
  </w:style>
  <w:style w:type="paragraph" w:customStyle="1" w:styleId="RecTitleDate">
    <w:name w:val="Rec_Title/Date"/>
    <w:basedOn w:val="RecTitleRef"/>
    <w:next w:val="headfoot"/>
    <w:rsid w:val="007B3AE7"/>
    <w:pPr>
      <w:tabs>
        <w:tab w:val="clear" w:pos="4849"/>
      </w:tabs>
      <w:jc w:val="right"/>
    </w:pPr>
  </w:style>
  <w:style w:type="paragraph" w:customStyle="1" w:styleId="headfoot">
    <w:name w:val="head_foot"/>
    <w:basedOn w:val="Normal"/>
    <w:next w:val="Normalaftertitle0"/>
    <w:rsid w:val="007B3AE7"/>
    <w:pPr>
      <w:tabs>
        <w:tab w:val="clear" w:pos="1134"/>
        <w:tab w:val="clear" w:pos="1871"/>
        <w:tab w:val="clear" w:pos="2268"/>
      </w:tabs>
      <w:spacing w:before="0"/>
      <w:jc w:val="both"/>
    </w:pPr>
    <w:rPr>
      <w:color w:val="FF0000"/>
      <w:sz w:val="8"/>
      <w:lang w:eastAsia="de-DE"/>
    </w:rPr>
  </w:style>
  <w:style w:type="paragraph" w:customStyle="1" w:styleId="call0">
    <w:name w:val="call"/>
    <w:basedOn w:val="Normal"/>
    <w:next w:val="Normal"/>
    <w:rsid w:val="007B3AE7"/>
    <w:pPr>
      <w:keepNext/>
      <w:keepLines/>
      <w:tabs>
        <w:tab w:val="clear" w:pos="1134"/>
        <w:tab w:val="clear" w:pos="1871"/>
        <w:tab w:val="clear" w:pos="2268"/>
        <w:tab w:val="left" w:pos="794"/>
      </w:tabs>
      <w:spacing w:before="227"/>
      <w:ind w:left="794"/>
    </w:pPr>
    <w:rPr>
      <w:i/>
      <w:sz w:val="20"/>
      <w:lang w:eastAsia="de-DE"/>
    </w:rPr>
  </w:style>
  <w:style w:type="paragraph" w:customStyle="1" w:styleId="deftitle">
    <w:name w:val="def title"/>
    <w:basedOn w:val="Heading2"/>
    <w:next w:val="deftexte"/>
    <w:rsid w:val="007B3AE7"/>
    <w:pPr>
      <w:tabs>
        <w:tab w:val="clear" w:pos="1134"/>
        <w:tab w:val="clear" w:pos="1871"/>
        <w:tab w:val="clear" w:pos="2268"/>
        <w:tab w:val="left" w:pos="794"/>
      </w:tabs>
      <w:spacing w:before="313"/>
      <w:ind w:left="794" w:hanging="794"/>
      <w:jc w:val="both"/>
      <w:outlineLvl w:val="9"/>
    </w:pPr>
    <w:rPr>
      <w:sz w:val="22"/>
      <w:lang w:eastAsia="de-DE"/>
    </w:rPr>
  </w:style>
  <w:style w:type="paragraph" w:customStyle="1" w:styleId="deftexte">
    <w:name w:val="def texte"/>
    <w:basedOn w:val="Normal"/>
    <w:rsid w:val="007B3AE7"/>
    <w:pPr>
      <w:tabs>
        <w:tab w:val="clear" w:pos="1134"/>
        <w:tab w:val="clear" w:pos="1871"/>
        <w:tab w:val="clear" w:pos="2268"/>
        <w:tab w:val="left" w:pos="794"/>
        <w:tab w:val="left" w:pos="1191"/>
        <w:tab w:val="left" w:pos="1588"/>
        <w:tab w:val="left" w:pos="1985"/>
      </w:tabs>
      <w:spacing w:before="136"/>
      <w:jc w:val="both"/>
    </w:pPr>
    <w:rPr>
      <w:sz w:val="20"/>
      <w:lang w:eastAsia="de-DE"/>
    </w:rPr>
  </w:style>
  <w:style w:type="paragraph" w:customStyle="1" w:styleId="Section">
    <w:name w:val="Section #"/>
    <w:basedOn w:val="Normal"/>
    <w:next w:val="Sectiontitle0"/>
    <w:rsid w:val="007B3AE7"/>
    <w:pPr>
      <w:keepNext/>
      <w:keepLines/>
      <w:pageBreakBefore/>
      <w:tabs>
        <w:tab w:val="clear" w:pos="1134"/>
        <w:tab w:val="clear" w:pos="1871"/>
        <w:tab w:val="clear" w:pos="2268"/>
        <w:tab w:val="left" w:pos="1474"/>
      </w:tabs>
      <w:spacing w:before="0"/>
      <w:ind w:left="1474" w:hanging="1474"/>
    </w:pPr>
    <w:rPr>
      <w:sz w:val="20"/>
      <w:lang w:eastAsia="de-DE"/>
    </w:rPr>
  </w:style>
  <w:style w:type="paragraph" w:customStyle="1" w:styleId="Sectiontitle0">
    <w:name w:val="Section title"/>
    <w:basedOn w:val="Section"/>
    <w:next w:val="Rec"/>
    <w:rsid w:val="007B3AE7"/>
    <w:pPr>
      <w:pageBreakBefore w:val="0"/>
      <w:spacing w:before="240"/>
    </w:pPr>
    <w:rPr>
      <w:i/>
    </w:rPr>
  </w:style>
  <w:style w:type="paragraph" w:customStyle="1" w:styleId="heading">
    <w:name w:val="heading"/>
    <w:basedOn w:val="Heading2"/>
    <w:rsid w:val="007B3AE7"/>
    <w:pPr>
      <w:tabs>
        <w:tab w:val="clear" w:pos="1134"/>
        <w:tab w:val="clear" w:pos="1871"/>
        <w:tab w:val="clear" w:pos="2268"/>
        <w:tab w:val="left" w:pos="794"/>
        <w:tab w:val="left" w:pos="1191"/>
        <w:tab w:val="left" w:pos="1588"/>
      </w:tabs>
      <w:spacing w:before="313"/>
      <w:ind w:left="794" w:hanging="794"/>
      <w:jc w:val="both"/>
      <w:outlineLvl w:val="9"/>
    </w:pPr>
    <w:rPr>
      <w:sz w:val="22"/>
      <w:lang w:eastAsia="de-DE"/>
    </w:rPr>
  </w:style>
  <w:style w:type="paragraph" w:customStyle="1" w:styleId="Line">
    <w:name w:val="Line"/>
    <w:basedOn w:val="Normal"/>
    <w:next w:val="Normal"/>
    <w:rsid w:val="007B3AE7"/>
    <w:pPr>
      <w:pBdr>
        <w:top w:val="single" w:sz="6" w:space="1" w:color="auto"/>
      </w:pBdr>
      <w:tabs>
        <w:tab w:val="clear" w:pos="1134"/>
        <w:tab w:val="clear" w:pos="1871"/>
        <w:tab w:val="clear" w:pos="2268"/>
      </w:tabs>
      <w:spacing w:before="240"/>
      <w:ind w:left="3997" w:right="3997"/>
      <w:jc w:val="center"/>
    </w:pPr>
    <w:rPr>
      <w:sz w:val="20"/>
      <w:lang w:eastAsia="de-DE"/>
    </w:rPr>
  </w:style>
  <w:style w:type="paragraph" w:customStyle="1" w:styleId="Part">
    <w:name w:val="Part_#"/>
    <w:basedOn w:val="Annex"/>
    <w:next w:val="PartRef0"/>
    <w:rsid w:val="007B3AE7"/>
  </w:style>
  <w:style w:type="paragraph" w:customStyle="1" w:styleId="PartRef0">
    <w:name w:val="Part_Ref"/>
    <w:basedOn w:val="AnnexRef0"/>
    <w:rsid w:val="007B3AE7"/>
  </w:style>
  <w:style w:type="paragraph" w:customStyle="1" w:styleId="PartTitle0">
    <w:name w:val="Part_Title"/>
    <w:basedOn w:val="AnnexTitle0"/>
    <w:next w:val="Normalaftertitle0"/>
    <w:rsid w:val="007B3AE7"/>
  </w:style>
  <w:style w:type="paragraph" w:customStyle="1" w:styleId="Rep">
    <w:name w:val="Rep_#"/>
    <w:basedOn w:val="Rec"/>
    <w:next w:val="RepTitle0"/>
    <w:rsid w:val="007B3AE7"/>
  </w:style>
  <w:style w:type="paragraph" w:customStyle="1" w:styleId="RepTitle0">
    <w:name w:val="Rep_Title"/>
    <w:basedOn w:val="RecTitle0"/>
    <w:next w:val="RepTitleRef"/>
    <w:rsid w:val="007B3AE7"/>
  </w:style>
  <w:style w:type="paragraph" w:customStyle="1" w:styleId="RepTitleRef">
    <w:name w:val="Rep_Title/Ref"/>
    <w:basedOn w:val="RecTitleRef"/>
    <w:next w:val="RepTitleDate"/>
    <w:rsid w:val="007B3AE7"/>
  </w:style>
  <w:style w:type="paragraph" w:customStyle="1" w:styleId="RepTitleDate">
    <w:name w:val="Rep_Title/Date"/>
    <w:basedOn w:val="RecTitleDate"/>
    <w:next w:val="headfoot"/>
    <w:rsid w:val="007B3AE7"/>
  </w:style>
  <w:style w:type="paragraph" w:customStyle="1" w:styleId="RefDoc">
    <w:name w:val="Ref_Doc"/>
    <w:basedOn w:val="RefText0"/>
    <w:next w:val="RefText0"/>
    <w:rsid w:val="007B3AE7"/>
    <w:pPr>
      <w:spacing w:before="227"/>
    </w:pPr>
    <w:rPr>
      <w:i/>
    </w:rPr>
  </w:style>
  <w:style w:type="paragraph" w:customStyle="1" w:styleId="Question">
    <w:name w:val="Question_#"/>
    <w:basedOn w:val="Rec"/>
    <w:next w:val="QuestionTitle0"/>
    <w:rsid w:val="007B3AE7"/>
    <w:pPr>
      <w:spacing w:before="0"/>
    </w:pPr>
  </w:style>
  <w:style w:type="paragraph" w:customStyle="1" w:styleId="QuestionTitle0">
    <w:name w:val="Question_Title"/>
    <w:basedOn w:val="RecTitle0"/>
    <w:next w:val="QuestionTitleRef"/>
    <w:rsid w:val="007B3AE7"/>
  </w:style>
  <w:style w:type="paragraph" w:customStyle="1" w:styleId="QuestionTitleRef">
    <w:name w:val="Question_Title/Ref"/>
    <w:basedOn w:val="RecTitleRef"/>
    <w:next w:val="QuestionTitleDate"/>
    <w:rsid w:val="007B3AE7"/>
  </w:style>
  <w:style w:type="paragraph" w:customStyle="1" w:styleId="QuestionTitleDate">
    <w:name w:val="Question_Title/Date"/>
    <w:basedOn w:val="RecTitleDate"/>
    <w:next w:val="headfoot"/>
    <w:rsid w:val="007B3AE7"/>
  </w:style>
  <w:style w:type="paragraph" w:customStyle="1" w:styleId="Res">
    <w:name w:val="Res_#"/>
    <w:basedOn w:val="Rec"/>
    <w:next w:val="ResTitle0"/>
    <w:rsid w:val="007B3AE7"/>
  </w:style>
  <w:style w:type="paragraph" w:customStyle="1" w:styleId="ResTitle0">
    <w:name w:val="Res_Title"/>
    <w:basedOn w:val="RecTitle0"/>
    <w:next w:val="ResTitleRef"/>
    <w:rsid w:val="007B3AE7"/>
  </w:style>
  <w:style w:type="paragraph" w:customStyle="1" w:styleId="ResTitleRef">
    <w:name w:val="Res_Title/Ref"/>
    <w:basedOn w:val="RecTitleRef"/>
    <w:next w:val="ResTitleDate"/>
    <w:rsid w:val="007B3AE7"/>
  </w:style>
  <w:style w:type="paragraph" w:customStyle="1" w:styleId="ResTitleDate">
    <w:name w:val="Res_Title/Date"/>
    <w:basedOn w:val="RecTitleDate"/>
    <w:next w:val="headfoot"/>
    <w:rsid w:val="007B3AE7"/>
  </w:style>
  <w:style w:type="paragraph" w:customStyle="1" w:styleId="Tablefin">
    <w:name w:val="Table_fin"/>
    <w:basedOn w:val="Normal"/>
    <w:next w:val="Normal"/>
    <w:rsid w:val="007B3AE7"/>
    <w:pPr>
      <w:tabs>
        <w:tab w:val="clear" w:pos="1134"/>
        <w:tab w:val="clear" w:pos="1871"/>
        <w:tab w:val="clear" w:pos="2268"/>
        <w:tab w:val="left" w:pos="794"/>
        <w:tab w:val="left" w:pos="1191"/>
        <w:tab w:val="left" w:pos="1588"/>
        <w:tab w:val="left" w:pos="1985"/>
      </w:tabs>
      <w:spacing w:before="284"/>
      <w:jc w:val="both"/>
    </w:pPr>
    <w:rPr>
      <w:sz w:val="20"/>
      <w:lang w:eastAsia="de-DE"/>
    </w:rPr>
  </w:style>
  <w:style w:type="paragraph" w:customStyle="1" w:styleId="Style">
    <w:name w:val="Style"/>
    <w:basedOn w:val="Normal"/>
    <w:rsid w:val="007B3AE7"/>
    <w:pPr>
      <w:tabs>
        <w:tab w:val="clear" w:pos="1134"/>
        <w:tab w:val="clear" w:pos="1871"/>
        <w:tab w:val="clear" w:pos="2268"/>
        <w:tab w:val="left" w:pos="794"/>
        <w:tab w:val="left" w:pos="1191"/>
        <w:tab w:val="left" w:pos="1588"/>
        <w:tab w:val="left" w:pos="1985"/>
        <w:tab w:val="center" w:pos="4196"/>
        <w:tab w:val="left" w:pos="9242"/>
        <w:tab w:val="center" w:pos="12587"/>
      </w:tabs>
      <w:spacing w:before="340" w:line="318" w:lineRule="atLeast"/>
      <w:ind w:right="618"/>
      <w:jc w:val="both"/>
    </w:pPr>
    <w:rPr>
      <w:i/>
      <w:sz w:val="28"/>
      <w:lang w:eastAsia="de-DE"/>
    </w:rPr>
  </w:style>
  <w:style w:type="paragraph" w:customStyle="1" w:styleId="Sectionsous">
    <w:name w:val="Section_sous"/>
    <w:basedOn w:val="Section"/>
    <w:next w:val="Rec"/>
    <w:rsid w:val="007B3AE7"/>
    <w:pPr>
      <w:pageBreakBefore w:val="0"/>
      <w:spacing w:before="240"/>
    </w:pPr>
  </w:style>
  <w:style w:type="paragraph" w:customStyle="1" w:styleId="CCI">
    <w:name w:val="CCI"/>
    <w:basedOn w:val="Normal"/>
    <w:next w:val="call0"/>
    <w:rsid w:val="007B3AE7"/>
    <w:pPr>
      <w:keepNext/>
      <w:keepLines/>
      <w:tabs>
        <w:tab w:val="clear" w:pos="1134"/>
        <w:tab w:val="clear" w:pos="1871"/>
        <w:tab w:val="clear" w:pos="2268"/>
      </w:tabs>
      <w:spacing w:before="199"/>
      <w:jc w:val="both"/>
    </w:pPr>
    <w:rPr>
      <w:sz w:val="20"/>
      <w:lang w:eastAsia="de-DE"/>
    </w:rPr>
  </w:style>
  <w:style w:type="paragraph" w:customStyle="1" w:styleId="Fig">
    <w:name w:val="Fig"/>
    <w:basedOn w:val="Figure"/>
    <w:next w:val="Fig0"/>
    <w:rsid w:val="007B3AE7"/>
    <w:pPr>
      <w:keepNext w:val="0"/>
      <w:keepLines w:val="0"/>
      <w:tabs>
        <w:tab w:val="clear" w:pos="1134"/>
        <w:tab w:val="clear" w:pos="1871"/>
        <w:tab w:val="clear" w:pos="2268"/>
        <w:tab w:val="left" w:pos="794"/>
        <w:tab w:val="left" w:pos="1191"/>
        <w:tab w:val="left" w:pos="1588"/>
        <w:tab w:val="left" w:pos="1985"/>
      </w:tabs>
      <w:spacing w:before="136"/>
    </w:pPr>
    <w:rPr>
      <w:sz w:val="20"/>
      <w:lang w:val="en-US" w:eastAsia="de-DE"/>
    </w:rPr>
  </w:style>
  <w:style w:type="paragraph" w:customStyle="1" w:styleId="Fig0">
    <w:name w:val="Fig_#"/>
    <w:basedOn w:val="Fig"/>
    <w:next w:val="Normal"/>
    <w:rsid w:val="007B3AE7"/>
    <w:pPr>
      <w:jc w:val="left"/>
    </w:pPr>
    <w:rPr>
      <w:color w:val="FF0000"/>
    </w:rPr>
  </w:style>
  <w:style w:type="paragraph" w:customStyle="1" w:styleId="Head">
    <w:name w:val="Head"/>
    <w:basedOn w:val="Normal"/>
    <w:rsid w:val="007B3AE7"/>
    <w:pPr>
      <w:tabs>
        <w:tab w:val="clear" w:pos="1134"/>
        <w:tab w:val="clear" w:pos="1871"/>
        <w:tab w:val="clear" w:pos="2268"/>
        <w:tab w:val="left" w:pos="6663"/>
      </w:tabs>
      <w:spacing w:before="0"/>
    </w:pPr>
    <w:rPr>
      <w:lang w:eastAsia="de-DE"/>
    </w:rPr>
  </w:style>
  <w:style w:type="character" w:styleId="CommentReference">
    <w:name w:val="annotation reference"/>
    <w:rsid w:val="007B3AE7"/>
    <w:rPr>
      <w:sz w:val="16"/>
    </w:rPr>
  </w:style>
  <w:style w:type="paragraph" w:styleId="CommentText">
    <w:name w:val="annotation text"/>
    <w:basedOn w:val="Normal"/>
    <w:link w:val="CommentTextChar"/>
    <w:rsid w:val="007B3AE7"/>
    <w:pPr>
      <w:tabs>
        <w:tab w:val="clear" w:pos="1134"/>
        <w:tab w:val="clear" w:pos="1871"/>
        <w:tab w:val="clear" w:pos="2268"/>
        <w:tab w:val="left" w:pos="794"/>
        <w:tab w:val="left" w:pos="1191"/>
        <w:tab w:val="left" w:pos="1588"/>
        <w:tab w:val="left" w:pos="1985"/>
      </w:tabs>
      <w:spacing w:before="136"/>
      <w:jc w:val="both"/>
    </w:pPr>
    <w:rPr>
      <w:sz w:val="20"/>
      <w:lang w:eastAsia="de-DE"/>
    </w:rPr>
  </w:style>
  <w:style w:type="character" w:customStyle="1" w:styleId="CommentTextChar">
    <w:name w:val="Comment Text Char"/>
    <w:basedOn w:val="DefaultParagraphFont"/>
    <w:link w:val="CommentText"/>
    <w:rsid w:val="007B3AE7"/>
    <w:rPr>
      <w:rFonts w:ascii="Times New Roman" w:hAnsi="Times New Roman"/>
      <w:lang w:val="en-GB" w:eastAsia="de-DE"/>
    </w:rPr>
  </w:style>
  <w:style w:type="paragraph" w:customStyle="1" w:styleId="Line1">
    <w:name w:val="Line_1"/>
    <w:basedOn w:val="Normal"/>
    <w:next w:val="Normal"/>
    <w:rsid w:val="007B3AE7"/>
    <w:pPr>
      <w:pBdr>
        <w:top w:val="dashed" w:sz="6" w:space="1" w:color="auto"/>
      </w:pBdr>
      <w:tabs>
        <w:tab w:val="clear" w:pos="1134"/>
        <w:tab w:val="clear" w:pos="1871"/>
        <w:tab w:val="clear" w:pos="2268"/>
      </w:tabs>
      <w:spacing w:before="240"/>
      <w:ind w:left="3997" w:right="3997"/>
      <w:jc w:val="center"/>
    </w:pPr>
    <w:rPr>
      <w:sz w:val="20"/>
      <w:lang w:eastAsia="de-DE"/>
    </w:rPr>
  </w:style>
  <w:style w:type="paragraph" w:styleId="NormalWeb">
    <w:name w:val="Normal (Web)"/>
    <w:basedOn w:val="Normal"/>
    <w:uiPriority w:val="99"/>
    <w:rsid w:val="007B3AE7"/>
    <w:pPr>
      <w:tabs>
        <w:tab w:val="clear" w:pos="1134"/>
        <w:tab w:val="clear" w:pos="1871"/>
        <w:tab w:val="clear" w:pos="2268"/>
      </w:tabs>
      <w:overflowPunct/>
      <w:autoSpaceDE/>
      <w:autoSpaceDN/>
      <w:adjustRightInd/>
      <w:spacing w:before="100" w:after="100" w:line="240" w:lineRule="atLeast"/>
      <w:textAlignment w:val="auto"/>
    </w:pPr>
    <w:rPr>
      <w:rFonts w:ascii="Verdana" w:hAnsi="Verdana"/>
      <w:sz w:val="18"/>
      <w:szCs w:val="18"/>
      <w:lang w:val="de-DE" w:eastAsia="de-DE"/>
    </w:rPr>
  </w:style>
  <w:style w:type="paragraph" w:styleId="Revision">
    <w:name w:val="Revision"/>
    <w:hidden/>
    <w:uiPriority w:val="99"/>
    <w:semiHidden/>
    <w:rsid w:val="007B3AE7"/>
    <w:rPr>
      <w:rFonts w:ascii="Times New Roman" w:hAnsi="Times New Roman"/>
      <w:sz w:val="24"/>
      <w:lang w:val="en-GB" w:eastAsia="en-US"/>
    </w:rPr>
  </w:style>
  <w:style w:type="paragraph" w:customStyle="1" w:styleId="LSDeadline">
    <w:name w:val="LSDeadline"/>
    <w:basedOn w:val="Normal"/>
    <w:rsid w:val="007D6044"/>
    <w:pPr>
      <w:tabs>
        <w:tab w:val="clear" w:pos="1134"/>
        <w:tab w:val="clear" w:pos="1871"/>
        <w:tab w:val="clear" w:pos="2268"/>
        <w:tab w:val="left" w:pos="794"/>
        <w:tab w:val="left" w:pos="1191"/>
        <w:tab w:val="left" w:pos="1588"/>
        <w:tab w:val="left" w:pos="1985"/>
      </w:tabs>
      <w:textAlignment w:val="auto"/>
    </w:pPr>
    <w:rPr>
      <w:rFonts w:eastAsia="MS Mincho"/>
      <w:b/>
      <w:bCs/>
    </w:rPr>
  </w:style>
  <w:style w:type="paragraph" w:customStyle="1" w:styleId="LSForAction">
    <w:name w:val="LSForAction"/>
    <w:basedOn w:val="Normal"/>
    <w:rsid w:val="007D6044"/>
    <w:pPr>
      <w:tabs>
        <w:tab w:val="clear" w:pos="1134"/>
        <w:tab w:val="clear" w:pos="1871"/>
        <w:tab w:val="clear" w:pos="2268"/>
        <w:tab w:val="left" w:pos="794"/>
        <w:tab w:val="left" w:pos="1191"/>
        <w:tab w:val="left" w:pos="1588"/>
        <w:tab w:val="left" w:pos="1985"/>
      </w:tabs>
      <w:textAlignment w:val="auto"/>
    </w:pPr>
    <w:rPr>
      <w:rFonts w:eastAsia="MS Mincho"/>
      <w:b/>
      <w:bCs/>
    </w:rPr>
  </w:style>
  <w:style w:type="paragraph" w:customStyle="1" w:styleId="LSForInfo">
    <w:name w:val="LSForInfo"/>
    <w:basedOn w:val="LSForAction"/>
    <w:rsid w:val="007D6044"/>
  </w:style>
  <w:style w:type="paragraph" w:customStyle="1" w:styleId="LSForComment">
    <w:name w:val="LSForComment"/>
    <w:basedOn w:val="LSForAction"/>
    <w:rsid w:val="007D6044"/>
  </w:style>
  <w:style w:type="character" w:customStyle="1" w:styleId="FootnoteTextChar2">
    <w:name w:val="Footnote Text Char2"/>
    <w:aliases w:val="ALTS FOOTNOTE Char1,Footnote Text Char1 Char1,Footnote Text Char Char1 Char1,Footnote Text Char4 Char Char Char1,Footnote Text Char1 Char1 Char1 Char Char1,Footnote Text Char Char1 Char1 Char Char Char1,DNV-FT Char1,DN Char1"/>
    <w:locked/>
    <w:rsid w:val="009A1C6C"/>
    <w:rPr>
      <w:rFonts w:ascii="Times New Roman" w:hAnsi="Times New Roman"/>
      <w:sz w:val="24"/>
      <w:lang w:val="en-GB" w:eastAsia="en-US"/>
    </w:rPr>
  </w:style>
  <w:style w:type="paragraph" w:customStyle="1" w:styleId="headingb0">
    <w:name w:val="heading_b"/>
    <w:basedOn w:val="Heading3"/>
    <w:next w:val="Normal"/>
    <w:rsid w:val="009A1C6C"/>
    <w:pPr>
      <w:tabs>
        <w:tab w:val="clear" w:pos="1871"/>
        <w:tab w:val="clear" w:pos="2268"/>
        <w:tab w:val="left" w:pos="794"/>
        <w:tab w:val="left" w:pos="2127"/>
        <w:tab w:val="left" w:pos="2410"/>
        <w:tab w:val="left" w:pos="2921"/>
        <w:tab w:val="left" w:pos="3261"/>
      </w:tabs>
      <w:overflowPunct/>
      <w:autoSpaceDE/>
      <w:autoSpaceDN/>
      <w:adjustRightInd/>
      <w:spacing w:before="160"/>
      <w:ind w:left="0" w:firstLine="0"/>
      <w:textAlignment w:val="auto"/>
      <w:outlineLvl w:val="9"/>
    </w:pPr>
    <w:rPr>
      <w:rFonts w:eastAsia="SimSun"/>
    </w:rPr>
  </w:style>
  <w:style w:type="table" w:styleId="TableGrid">
    <w:name w:val="Table Grid"/>
    <w:basedOn w:val="TableNormal"/>
    <w:rsid w:val="009A1C6C"/>
    <w:rPr>
      <w:rFonts w:eastAsia="MS Mincho"/>
      <w:lang w:val="it-IT" w:eastAsia="it-I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ref">
    <w:name w:val="href"/>
    <w:uiPriority w:val="99"/>
    <w:rsid w:val="009A1C6C"/>
  </w:style>
  <w:style w:type="paragraph" w:customStyle="1" w:styleId="CEONormal">
    <w:name w:val="CEO_Normal"/>
    <w:link w:val="CEONormalChar"/>
    <w:autoRedefine/>
    <w:rsid w:val="009A1C6C"/>
    <w:pPr>
      <w:spacing w:before="120"/>
      <w:ind w:right="-142"/>
    </w:pPr>
    <w:rPr>
      <w:rFonts w:ascii="Times New Roman" w:eastAsia="SimSun" w:hAnsi="Times New Roman"/>
      <w:sz w:val="24"/>
      <w:lang w:val="en-GB" w:eastAsia="en-US"/>
    </w:rPr>
  </w:style>
  <w:style w:type="character" w:customStyle="1" w:styleId="CEONormalChar">
    <w:name w:val="CEO_Normal Char"/>
    <w:link w:val="CEONormal"/>
    <w:locked/>
    <w:rsid w:val="009A1C6C"/>
    <w:rPr>
      <w:rFonts w:ascii="Times New Roman" w:eastAsia="SimSun" w:hAnsi="Times New Roman"/>
      <w:sz w:val="24"/>
      <w:lang w:val="en-GB" w:eastAsia="en-US"/>
    </w:rPr>
  </w:style>
  <w:style w:type="paragraph" w:customStyle="1" w:styleId="heading0">
    <w:name w:val="heading 0"/>
    <w:basedOn w:val="Heading1"/>
    <w:next w:val="Normal"/>
    <w:rsid w:val="009A1C6C"/>
    <w:pPr>
      <w:tabs>
        <w:tab w:val="clear" w:pos="1134"/>
        <w:tab w:val="clear" w:pos="1871"/>
        <w:tab w:val="clear" w:pos="2268"/>
        <w:tab w:val="left" w:pos="794"/>
        <w:tab w:val="left" w:pos="2127"/>
        <w:tab w:val="left" w:pos="2410"/>
        <w:tab w:val="left" w:pos="2921"/>
        <w:tab w:val="left" w:pos="3261"/>
      </w:tabs>
      <w:overflowPunct/>
      <w:autoSpaceDE/>
      <w:autoSpaceDN/>
      <w:adjustRightInd/>
      <w:spacing w:before="240"/>
      <w:ind w:left="794" w:hanging="794"/>
      <w:textAlignment w:val="auto"/>
      <w:outlineLvl w:val="9"/>
    </w:pPr>
    <w:rPr>
      <w:rFonts w:eastAsia="MS Mincho"/>
      <w:bCs/>
      <w:sz w:val="24"/>
      <w:szCs w:val="24"/>
    </w:rPr>
  </w:style>
  <w:style w:type="character" w:customStyle="1" w:styleId="Heading1Char1">
    <w:name w:val="Heading 1 Char1"/>
    <w:aliases w:val="título 1 Char1,H1 Char1,h1 Char1,h11 Char1,h12 Char1,h13 Char1,h14 Char1,h15 Char1,h16 Char1,h17 Char1,h111 Char1,h121 Char1,h131 Char1,h141 Char1,h151 Char1,h161 Char1,h18 Char1,h112 Char1,h122 Char1,h132 Char1,h142 Char1,h152 Char1"/>
    <w:rsid w:val="009A1C6C"/>
    <w:rPr>
      <w:b/>
      <w:sz w:val="24"/>
      <w:lang w:val="en-GB" w:eastAsia="en-US"/>
    </w:rPr>
  </w:style>
  <w:style w:type="paragraph" w:customStyle="1" w:styleId="Default">
    <w:name w:val="Default"/>
    <w:rsid w:val="009A1C6C"/>
    <w:pPr>
      <w:widowControl w:val="0"/>
      <w:autoSpaceDE w:val="0"/>
      <w:autoSpaceDN w:val="0"/>
      <w:adjustRightInd w:val="0"/>
    </w:pPr>
    <w:rPr>
      <w:rFonts w:ascii="Times New Roman" w:eastAsia="SimSun" w:hAnsi="Times New Roman"/>
      <w:color w:val="000000"/>
      <w:sz w:val="24"/>
      <w:szCs w:val="24"/>
    </w:rPr>
  </w:style>
  <w:style w:type="character" w:customStyle="1" w:styleId="enumlev10">
    <w:name w:val="enumlev1 Знак"/>
    <w:locked/>
    <w:rsid w:val="009A1C6C"/>
    <w:rPr>
      <w:sz w:val="24"/>
      <w:lang w:val="en-GB" w:eastAsia="en-US"/>
    </w:rPr>
  </w:style>
  <w:style w:type="paragraph" w:customStyle="1" w:styleId="StyleHeading5Arial">
    <w:name w:val="Style Heading 5 + Arial"/>
    <w:basedOn w:val="Heading5"/>
    <w:autoRedefine/>
    <w:rsid w:val="009A1C6C"/>
    <w:pPr>
      <w:keepNext w:val="0"/>
      <w:keepLines w:val="0"/>
      <w:tabs>
        <w:tab w:val="clear" w:pos="1871"/>
        <w:tab w:val="clear" w:pos="2268"/>
        <w:tab w:val="num" w:pos="720"/>
        <w:tab w:val="num" w:pos="795"/>
      </w:tabs>
      <w:overflowPunct/>
      <w:autoSpaceDE/>
      <w:autoSpaceDN/>
      <w:adjustRightInd/>
      <w:spacing w:before="240" w:after="60"/>
      <w:ind w:left="0" w:firstLine="0"/>
      <w:jc w:val="both"/>
      <w:textAlignment w:val="auto"/>
    </w:pPr>
    <w:rPr>
      <w:rFonts w:ascii="Arial" w:eastAsia="Batang" w:hAnsi="Arial"/>
      <w:b w:val="0"/>
      <w:bCs/>
      <w:i/>
      <w:kern w:val="2"/>
      <w:sz w:val="26"/>
      <w:lang w:val="en-US" w:eastAsia="ja-JP"/>
    </w:rPr>
  </w:style>
  <w:style w:type="paragraph" w:styleId="Caption">
    <w:name w:val="caption"/>
    <w:aliases w:val="cap,cap1,cap2,cap3,cap4,cap5,cap6,cap7,cap8,cap9,cap10,cap11,cap21,cap31,cap41,cap51,cap61,cap71,cap81,cap91,cap101,cap12,cap22,cap32,cap42,cap52,cap62,cap72,cap82,cap92,cap102,cap13,cap23,cap33,cap43,cap53,cap63,cap73,cap83,cap93,cap103,label"/>
    <w:basedOn w:val="Normal"/>
    <w:next w:val="Normal"/>
    <w:link w:val="CaptionChar"/>
    <w:uiPriority w:val="35"/>
    <w:qFormat/>
    <w:rsid w:val="009A1C6C"/>
    <w:pPr>
      <w:tabs>
        <w:tab w:val="clear" w:pos="1134"/>
        <w:tab w:val="clear" w:pos="1871"/>
        <w:tab w:val="clear" w:pos="2268"/>
      </w:tabs>
      <w:overflowPunct/>
      <w:autoSpaceDE/>
      <w:autoSpaceDN/>
      <w:adjustRightInd/>
      <w:textAlignment w:val="auto"/>
    </w:pPr>
    <w:rPr>
      <w:rFonts w:ascii="CG Times" w:eastAsia="MS Mincho" w:hAnsi="CG Times"/>
      <w:b/>
      <w:sz w:val="20"/>
      <w:lang w:val="en-US"/>
    </w:rPr>
  </w:style>
  <w:style w:type="character" w:customStyle="1" w:styleId="CaptionChar">
    <w:name w:val="Caption Char"/>
    <w:aliases w:val="cap Char,cap1 Char,cap2 Char,cap3 Char,cap4 Char,cap5 Char,cap6 Char,cap7 Char,cap8 Char,cap9 Char,cap10 Char,cap11 Char,cap21 Char,cap31 Char,cap41 Char,cap51 Char,cap61 Char,cap71 Char,cap81 Char,cap91 Char,cap101 Char,cap12 Char"/>
    <w:link w:val="Caption"/>
    <w:uiPriority w:val="35"/>
    <w:locked/>
    <w:rsid w:val="009A1C6C"/>
    <w:rPr>
      <w:rFonts w:eastAsia="MS Mincho"/>
      <w:b/>
      <w:lang w:eastAsia="en-US"/>
    </w:rPr>
  </w:style>
  <w:style w:type="character" w:customStyle="1" w:styleId="cItalic">
    <w:name w:val="cItalic"/>
    <w:rsid w:val="009A1C6C"/>
    <w:rPr>
      <w:i/>
    </w:rPr>
  </w:style>
  <w:style w:type="paragraph" w:customStyle="1" w:styleId="pPara">
    <w:name w:val="pPara"/>
    <w:basedOn w:val="Normal"/>
    <w:rsid w:val="009A1C6C"/>
    <w:pPr>
      <w:widowControl w:val="0"/>
      <w:tabs>
        <w:tab w:val="clear" w:pos="1134"/>
        <w:tab w:val="clear" w:pos="1871"/>
        <w:tab w:val="clear" w:pos="2268"/>
      </w:tabs>
      <w:overflowPunct/>
      <w:spacing w:before="320" w:line="272" w:lineRule="atLeast"/>
      <w:jc w:val="both"/>
      <w:textAlignment w:val="center"/>
    </w:pPr>
    <w:rPr>
      <w:rFonts w:ascii="Times" w:eastAsia="MS Mincho" w:hAnsi="Times" w:cs="Times"/>
      <w:color w:val="000000"/>
      <w:sz w:val="22"/>
      <w:szCs w:val="22"/>
    </w:rPr>
  </w:style>
  <w:style w:type="paragraph" w:customStyle="1" w:styleId="ListBulletedfirst">
    <w:name w:val="ListBulleted_first"/>
    <w:basedOn w:val="Normal"/>
    <w:rsid w:val="009A1C6C"/>
    <w:pPr>
      <w:widowControl w:val="0"/>
      <w:tabs>
        <w:tab w:val="clear" w:pos="1134"/>
        <w:tab w:val="clear" w:pos="1871"/>
        <w:tab w:val="clear" w:pos="2268"/>
      </w:tabs>
      <w:overflowPunct/>
      <w:spacing w:before="240" w:line="272" w:lineRule="atLeast"/>
      <w:ind w:left="280" w:hanging="280"/>
      <w:jc w:val="both"/>
      <w:textAlignment w:val="center"/>
    </w:pPr>
    <w:rPr>
      <w:rFonts w:ascii="Times" w:eastAsia="MS Mincho" w:hAnsi="Times" w:cs="Times"/>
      <w:color w:val="000000"/>
      <w:sz w:val="22"/>
      <w:szCs w:val="22"/>
    </w:rPr>
  </w:style>
  <w:style w:type="paragraph" w:customStyle="1" w:styleId="ListBulleted">
    <w:name w:val="ListBulleted"/>
    <w:basedOn w:val="Normal"/>
    <w:rsid w:val="009A1C6C"/>
    <w:pPr>
      <w:widowControl w:val="0"/>
      <w:tabs>
        <w:tab w:val="clear" w:pos="1134"/>
        <w:tab w:val="clear" w:pos="1871"/>
        <w:tab w:val="clear" w:pos="2268"/>
      </w:tabs>
      <w:overflowPunct/>
      <w:spacing w:line="272" w:lineRule="atLeast"/>
      <w:ind w:left="280" w:hanging="280"/>
      <w:jc w:val="both"/>
      <w:textAlignment w:val="center"/>
    </w:pPr>
    <w:rPr>
      <w:rFonts w:ascii="Times" w:eastAsia="MS Mincho" w:hAnsi="Times" w:cs="Times"/>
      <w:color w:val="000000"/>
      <w:sz w:val="22"/>
      <w:szCs w:val="22"/>
    </w:rPr>
  </w:style>
  <w:style w:type="paragraph" w:customStyle="1" w:styleId="ListBulletedlast">
    <w:name w:val="ListBulleted_last"/>
    <w:basedOn w:val="Normal"/>
    <w:rsid w:val="009A1C6C"/>
    <w:pPr>
      <w:widowControl w:val="0"/>
      <w:tabs>
        <w:tab w:val="clear" w:pos="1134"/>
        <w:tab w:val="clear" w:pos="1871"/>
        <w:tab w:val="clear" w:pos="2268"/>
      </w:tabs>
      <w:overflowPunct/>
      <w:spacing w:after="240" w:line="272" w:lineRule="atLeast"/>
      <w:ind w:left="280" w:hanging="280"/>
      <w:jc w:val="both"/>
      <w:textAlignment w:val="center"/>
    </w:pPr>
    <w:rPr>
      <w:rFonts w:ascii="Times" w:eastAsia="MS Mincho" w:hAnsi="Times" w:cs="Times"/>
      <w:color w:val="000000"/>
      <w:sz w:val="22"/>
      <w:szCs w:val="22"/>
    </w:rPr>
  </w:style>
  <w:style w:type="character" w:customStyle="1" w:styleId="cBullet">
    <w:name w:val="cBullet"/>
    <w:rsid w:val="009A1C6C"/>
    <w:rPr>
      <w:rFonts w:ascii="ZapfDingbats" w:hAnsi="ZapfDingbats"/>
      <w:spacing w:val="0"/>
      <w:position w:val="2"/>
      <w:sz w:val="12"/>
    </w:rPr>
  </w:style>
  <w:style w:type="paragraph" w:customStyle="1" w:styleId="pFirstpara">
    <w:name w:val="pFirstpara"/>
    <w:basedOn w:val="Normal"/>
    <w:rsid w:val="009A1C6C"/>
    <w:pPr>
      <w:widowControl w:val="0"/>
      <w:tabs>
        <w:tab w:val="clear" w:pos="1134"/>
        <w:tab w:val="clear" w:pos="1871"/>
        <w:tab w:val="clear" w:pos="2268"/>
      </w:tabs>
      <w:overflowPunct/>
      <w:spacing w:line="272" w:lineRule="atLeast"/>
      <w:jc w:val="both"/>
      <w:textAlignment w:val="center"/>
    </w:pPr>
    <w:rPr>
      <w:rFonts w:ascii="Times" w:eastAsia="MS Mincho" w:hAnsi="Times" w:cs="Times"/>
      <w:color w:val="000000"/>
      <w:sz w:val="22"/>
      <w:szCs w:val="22"/>
    </w:rPr>
  </w:style>
  <w:style w:type="character" w:customStyle="1" w:styleId="cSup">
    <w:name w:val="cSup"/>
    <w:rsid w:val="009A1C6C"/>
    <w:rPr>
      <w:vertAlign w:val="superscript"/>
    </w:rPr>
  </w:style>
  <w:style w:type="character" w:customStyle="1" w:styleId="cSub">
    <w:name w:val="cSub"/>
    <w:rsid w:val="009A1C6C"/>
    <w:rPr>
      <w:vertAlign w:val="subscript"/>
    </w:rPr>
  </w:style>
  <w:style w:type="character" w:customStyle="1" w:styleId="hoCarattere">
    <w:name w:val="ho Carattere"/>
    <w:aliases w:val="header odd Carattere,header Carattere,header odd1 Carattere,header odd2 Carattere,header odd3 Carattere,header odd4 Carattere,header odd5 Carattere,header odd6 Carattere,header1 Carattere,header2 Carattere,header3 Carattere"/>
    <w:rsid w:val="009A1C6C"/>
    <w:rPr>
      <w:rFonts w:eastAsia="MS Mincho"/>
      <w:lang w:val="en-GB" w:eastAsia="en-US"/>
    </w:rPr>
  </w:style>
  <w:style w:type="character" w:customStyle="1" w:styleId="footnotetextCarattere">
    <w:name w:val="footnote text Carattere"/>
    <w:aliases w:val="ALTS FOOTNOTE Carattere,Footnote Text Char1 Carattere,Footnote Text Char Char1 Carattere,Footnote Text Char4 Char Char Carattere,Footnote Text Char1 Char1 Char1 Char Carattere,Footnote Text Char Char1 Char1 Char Char Carattere"/>
    <w:locked/>
    <w:rsid w:val="009A1C6C"/>
    <w:rPr>
      <w:sz w:val="22"/>
      <w:lang w:val="en-GB" w:eastAsia="en-US"/>
    </w:rPr>
  </w:style>
  <w:style w:type="paragraph" w:styleId="CommentSubject">
    <w:name w:val="annotation subject"/>
    <w:basedOn w:val="CommentText"/>
    <w:next w:val="CommentText"/>
    <w:link w:val="CommentSubjectChar"/>
    <w:rsid w:val="009A1C6C"/>
    <w:pPr>
      <w:tabs>
        <w:tab w:val="clear" w:pos="794"/>
        <w:tab w:val="clear" w:pos="1191"/>
        <w:tab w:val="clear" w:pos="1588"/>
        <w:tab w:val="clear" w:pos="1985"/>
        <w:tab w:val="left" w:pos="1134"/>
        <w:tab w:val="left" w:pos="1871"/>
        <w:tab w:val="left" w:pos="2268"/>
      </w:tabs>
      <w:spacing w:before="120"/>
      <w:jc w:val="left"/>
    </w:pPr>
    <w:rPr>
      <w:rFonts w:eastAsia="MS Mincho"/>
      <w:b/>
      <w:lang w:eastAsia="en-US"/>
    </w:rPr>
  </w:style>
  <w:style w:type="character" w:customStyle="1" w:styleId="CommentSubjectChar">
    <w:name w:val="Comment Subject Char"/>
    <w:basedOn w:val="CommentTextChar"/>
    <w:link w:val="CommentSubject"/>
    <w:rsid w:val="009A1C6C"/>
    <w:rPr>
      <w:rFonts w:ascii="Times New Roman" w:eastAsia="MS Mincho" w:hAnsi="Times New Roman"/>
      <w:b/>
      <w:lang w:val="en-GB" w:eastAsia="en-US"/>
    </w:rPr>
  </w:style>
  <w:style w:type="paragraph" w:customStyle="1" w:styleId="B1">
    <w:name w:val="B1"/>
    <w:basedOn w:val="List"/>
    <w:link w:val="B1Char"/>
    <w:rsid w:val="009A1C6C"/>
    <w:pPr>
      <w:tabs>
        <w:tab w:val="clear" w:pos="1134"/>
        <w:tab w:val="clear" w:pos="1871"/>
        <w:tab w:val="clear" w:pos="2268"/>
      </w:tabs>
      <w:spacing w:before="0" w:after="180"/>
      <w:ind w:left="568" w:hanging="284"/>
    </w:pPr>
    <w:rPr>
      <w:rFonts w:ascii="CG Times" w:hAnsi="CG Times"/>
      <w:sz w:val="20"/>
      <w:lang w:eastAsia="ja-JP"/>
    </w:rPr>
  </w:style>
  <w:style w:type="paragraph" w:styleId="List">
    <w:name w:val="List"/>
    <w:basedOn w:val="Normal"/>
    <w:rsid w:val="009A1C6C"/>
    <w:pPr>
      <w:ind w:left="283" w:hanging="283"/>
    </w:pPr>
    <w:rPr>
      <w:rFonts w:eastAsia="MS Mincho"/>
    </w:rPr>
  </w:style>
  <w:style w:type="character" w:customStyle="1" w:styleId="B1Char">
    <w:name w:val="B1 Char"/>
    <w:link w:val="B1"/>
    <w:rsid w:val="009A1C6C"/>
    <w:rPr>
      <w:rFonts w:eastAsia="MS Mincho"/>
      <w:lang w:val="en-GB" w:eastAsia="ja-JP"/>
    </w:rPr>
  </w:style>
  <w:style w:type="paragraph" w:customStyle="1" w:styleId="ZT">
    <w:name w:val="ZT"/>
    <w:rsid w:val="009A1C6C"/>
    <w:pPr>
      <w:framePr w:wrap="notBeside" w:hAnchor="margin" w:yAlign="center"/>
      <w:widowControl w:val="0"/>
      <w:overflowPunct w:val="0"/>
      <w:autoSpaceDE w:val="0"/>
      <w:autoSpaceDN w:val="0"/>
      <w:adjustRightInd w:val="0"/>
      <w:spacing w:line="240" w:lineRule="atLeast"/>
      <w:jc w:val="right"/>
      <w:textAlignment w:val="baseline"/>
    </w:pPr>
    <w:rPr>
      <w:rFonts w:ascii="Arial" w:eastAsia="MS Mincho" w:hAnsi="Arial"/>
      <w:b/>
      <w:sz w:val="34"/>
      <w:lang w:val="en-GB" w:eastAsia="en-US"/>
    </w:rPr>
  </w:style>
  <w:style w:type="paragraph" w:customStyle="1" w:styleId="RecCCITT">
    <w:name w:val="Rec_CCITT_#"/>
    <w:basedOn w:val="Normal"/>
    <w:rsid w:val="009A1C6C"/>
    <w:pPr>
      <w:keepNext/>
      <w:keepLines/>
      <w:tabs>
        <w:tab w:val="clear" w:pos="1134"/>
        <w:tab w:val="clear" w:pos="1871"/>
        <w:tab w:val="clear" w:pos="2268"/>
      </w:tabs>
      <w:overflowPunct/>
      <w:adjustRightInd/>
      <w:spacing w:before="0" w:after="180"/>
      <w:textAlignment w:val="auto"/>
    </w:pPr>
    <w:rPr>
      <w:rFonts w:ascii="Century" w:eastAsia="MS Mincho" w:hAnsi="Century"/>
      <w:b/>
      <w:bCs/>
      <w:sz w:val="20"/>
    </w:rPr>
  </w:style>
  <w:style w:type="character" w:customStyle="1" w:styleId="apple-style-span">
    <w:name w:val="apple-style-span"/>
    <w:basedOn w:val="DefaultParagraphFont"/>
    <w:rsid w:val="009A1C6C"/>
  </w:style>
  <w:style w:type="paragraph" w:customStyle="1" w:styleId="p0">
    <w:name w:val="p0"/>
    <w:basedOn w:val="Normal"/>
    <w:rsid w:val="00280A33"/>
    <w:pPr>
      <w:tabs>
        <w:tab w:val="clear" w:pos="1134"/>
        <w:tab w:val="clear" w:pos="1871"/>
        <w:tab w:val="clear" w:pos="2268"/>
      </w:tabs>
      <w:overflowPunct/>
      <w:autoSpaceDE/>
      <w:autoSpaceDN/>
      <w:adjustRightInd/>
      <w:snapToGrid w:val="0"/>
      <w:textAlignment w:val="auto"/>
    </w:pPr>
    <w:rPr>
      <w:rFonts w:eastAsia="SimSun"/>
      <w:szCs w:val="24"/>
      <w:lang w:val="en-US" w:eastAsia="zh-CN"/>
    </w:rPr>
  </w:style>
  <w:style w:type="paragraph" w:styleId="BodyText">
    <w:name w:val="Body Text"/>
    <w:aliases w:val="bt,body indent,paragraph 2,body text,ändrad,AvtalBrödtext,Bodytext,Compliance,Response,Body3"/>
    <w:basedOn w:val="Normal"/>
    <w:link w:val="BodyTextChar"/>
    <w:rsid w:val="00280A33"/>
    <w:pPr>
      <w:tabs>
        <w:tab w:val="clear" w:pos="1134"/>
        <w:tab w:val="clear" w:pos="1871"/>
        <w:tab w:val="clear" w:pos="2268"/>
      </w:tabs>
      <w:overflowPunct/>
      <w:autoSpaceDE/>
      <w:autoSpaceDN/>
      <w:adjustRightInd/>
      <w:spacing w:before="0" w:after="120"/>
      <w:textAlignment w:val="auto"/>
    </w:pPr>
    <w:rPr>
      <w:szCs w:val="24"/>
      <w:lang w:val="en-US"/>
    </w:rPr>
  </w:style>
  <w:style w:type="character" w:customStyle="1" w:styleId="BodyTextChar">
    <w:name w:val="Body Text Char"/>
    <w:aliases w:val="bt Char,body indent Char,paragraph 2 Char,body text Char,ändrad Char,AvtalBrödtext Char,Bodytext Char,Compliance Char,Response Char,Body3 Char"/>
    <w:basedOn w:val="DefaultParagraphFont"/>
    <w:link w:val="BodyText"/>
    <w:rsid w:val="00280A33"/>
    <w:rPr>
      <w:rFonts w:ascii="Times New Roman" w:hAnsi="Times New Roman"/>
      <w:sz w:val="24"/>
      <w:szCs w:val="24"/>
      <w:lang w:eastAsia="en-US"/>
    </w:rPr>
  </w:style>
  <w:style w:type="paragraph" w:customStyle="1" w:styleId="TAH">
    <w:name w:val="TAH"/>
    <w:basedOn w:val="TAC"/>
    <w:rsid w:val="00280A33"/>
    <w:rPr>
      <w:b/>
    </w:rPr>
  </w:style>
  <w:style w:type="paragraph" w:customStyle="1" w:styleId="TAC">
    <w:name w:val="TAC"/>
    <w:basedOn w:val="Normal"/>
    <w:rsid w:val="00280A33"/>
    <w:pPr>
      <w:keepNext/>
      <w:keepLines/>
      <w:tabs>
        <w:tab w:val="clear" w:pos="1134"/>
        <w:tab w:val="clear" w:pos="1871"/>
        <w:tab w:val="clear" w:pos="2268"/>
      </w:tabs>
      <w:overflowPunct/>
      <w:autoSpaceDE/>
      <w:autoSpaceDN/>
      <w:adjustRightInd/>
      <w:spacing w:before="0"/>
      <w:jc w:val="center"/>
      <w:textAlignment w:val="auto"/>
    </w:pPr>
    <w:rPr>
      <w:rFonts w:ascii="Arial" w:eastAsia="SimSun" w:hAnsi="Arial"/>
      <w:sz w:val="18"/>
    </w:rPr>
  </w:style>
  <w:style w:type="paragraph" w:customStyle="1" w:styleId="TH">
    <w:name w:val="TH"/>
    <w:basedOn w:val="Normal"/>
    <w:link w:val="THChar"/>
    <w:rsid w:val="00280A33"/>
    <w:pPr>
      <w:keepNext/>
      <w:keepLines/>
      <w:tabs>
        <w:tab w:val="clear" w:pos="1134"/>
        <w:tab w:val="clear" w:pos="1871"/>
        <w:tab w:val="clear" w:pos="2268"/>
      </w:tabs>
      <w:overflowPunct/>
      <w:autoSpaceDE/>
      <w:autoSpaceDN/>
      <w:adjustRightInd/>
      <w:spacing w:before="60" w:after="180"/>
      <w:jc w:val="center"/>
      <w:textAlignment w:val="auto"/>
    </w:pPr>
    <w:rPr>
      <w:rFonts w:ascii="Arial" w:eastAsia="SimSun" w:hAnsi="Arial"/>
      <w:b/>
      <w:sz w:val="20"/>
    </w:rPr>
  </w:style>
  <w:style w:type="character" w:customStyle="1" w:styleId="THChar">
    <w:name w:val="TH Char"/>
    <w:basedOn w:val="DefaultParagraphFont"/>
    <w:link w:val="TH"/>
    <w:rsid w:val="00280A33"/>
    <w:rPr>
      <w:rFonts w:ascii="Arial" w:eastAsia="SimSun" w:hAnsi="Arial"/>
      <w:b/>
      <w:lang w:val="en-GB" w:eastAsia="en-US"/>
    </w:rPr>
  </w:style>
  <w:style w:type="character" w:customStyle="1" w:styleId="hps">
    <w:name w:val="hps"/>
    <w:basedOn w:val="DefaultParagraphFont"/>
    <w:rsid w:val="003E7D5B"/>
  </w:style>
  <w:style w:type="character" w:customStyle="1" w:styleId="TableheadChar">
    <w:name w:val="Table_head Char"/>
    <w:link w:val="Tablehead"/>
    <w:rsid w:val="002F1551"/>
    <w:rPr>
      <w:rFonts w:ascii="Times New Roman Bold" w:hAnsi="Times New Roman Bold"/>
      <w:b/>
      <w:lang w:val="en-GB" w:eastAsia="en-US"/>
    </w:rPr>
  </w:style>
  <w:style w:type="character" w:customStyle="1" w:styleId="HeadingbChar">
    <w:name w:val="Heading_b Char"/>
    <w:link w:val="Headingb"/>
    <w:uiPriority w:val="99"/>
    <w:rsid w:val="002F1551"/>
    <w:rPr>
      <w:rFonts w:ascii="Times" w:hAnsi="Times"/>
      <w:b/>
      <w:sz w:val="24"/>
      <w:lang w:val="en-GB" w:eastAsia="en-US"/>
    </w:rPr>
  </w:style>
  <w:style w:type="paragraph" w:styleId="ListParagraph">
    <w:name w:val="List Paragraph"/>
    <w:basedOn w:val="Normal"/>
    <w:qFormat/>
    <w:rsid w:val="002F1551"/>
    <w:pPr>
      <w:tabs>
        <w:tab w:val="clear" w:pos="1134"/>
        <w:tab w:val="clear" w:pos="1871"/>
        <w:tab w:val="clear" w:pos="2268"/>
      </w:tabs>
      <w:overflowPunct/>
      <w:autoSpaceDE/>
      <w:autoSpaceDN/>
      <w:adjustRightInd/>
      <w:spacing w:before="0" w:after="200" w:line="276" w:lineRule="auto"/>
      <w:ind w:left="720"/>
      <w:contextualSpacing/>
      <w:textAlignment w:val="auto"/>
    </w:pPr>
    <w:rPr>
      <w:rFonts w:ascii="Calibri" w:eastAsia="Calibri" w:hAnsi="Calibri"/>
      <w:sz w:val="22"/>
      <w:szCs w:val="22"/>
      <w:lang w:val="en-US"/>
    </w:rPr>
  </w:style>
  <w:style w:type="character" w:customStyle="1" w:styleId="RectitleChar">
    <w:name w:val="Rec_title Char"/>
    <w:basedOn w:val="DefaultParagraphFont"/>
    <w:link w:val="Rectitle"/>
    <w:uiPriority w:val="99"/>
    <w:rsid w:val="00FC3352"/>
    <w:rPr>
      <w:rFonts w:ascii="Times New Roman Bold" w:hAnsi="Times New Roman Bold"/>
      <w:b/>
      <w:sz w:val="28"/>
      <w:lang w:val="en-GB" w:eastAsia="en-US"/>
    </w:rPr>
  </w:style>
  <w:style w:type="paragraph" w:customStyle="1" w:styleId="covertext">
    <w:name w:val="cover text"/>
    <w:basedOn w:val="Normal"/>
    <w:rsid w:val="00FC3352"/>
    <w:pPr>
      <w:widowControl w:val="0"/>
      <w:tabs>
        <w:tab w:val="clear" w:pos="1134"/>
        <w:tab w:val="clear" w:pos="1871"/>
        <w:tab w:val="clear" w:pos="2268"/>
      </w:tabs>
      <w:suppressAutoHyphens/>
      <w:overflowPunct/>
      <w:autoSpaceDE/>
      <w:autoSpaceDN/>
      <w:adjustRightInd/>
      <w:spacing w:after="120"/>
      <w:textAlignment w:val="auto"/>
    </w:pPr>
    <w:rPr>
      <w:rFonts w:ascii="Times" w:eastAsia="Malgun Gothic" w:hAnsi="Times"/>
      <w:lang w:val="en-US"/>
    </w:rPr>
  </w:style>
  <w:style w:type="character" w:styleId="BookTitle">
    <w:name w:val="Book Title"/>
    <w:basedOn w:val="DefaultParagraphFont"/>
    <w:uiPriority w:val="33"/>
    <w:qFormat/>
    <w:rsid w:val="00FC3352"/>
    <w:rPr>
      <w:b/>
      <w:bCs/>
      <w:smallCaps/>
      <w:spacing w:val="5"/>
    </w:rPr>
  </w:style>
  <w:style w:type="character" w:styleId="Emphasis">
    <w:name w:val="Emphasis"/>
    <w:basedOn w:val="DefaultParagraphFont"/>
    <w:uiPriority w:val="20"/>
    <w:qFormat/>
    <w:rsid w:val="00FC3352"/>
    <w:rPr>
      <w:i/>
      <w:iCs/>
    </w:rPr>
  </w:style>
  <w:style w:type="character" w:styleId="IntenseEmphasis">
    <w:name w:val="Intense Emphasis"/>
    <w:basedOn w:val="DefaultParagraphFont"/>
    <w:uiPriority w:val="21"/>
    <w:qFormat/>
    <w:rsid w:val="00FC3352"/>
    <w:rPr>
      <w:b/>
      <w:bCs/>
      <w:i/>
      <w:iCs/>
      <w:color w:val="4F81BD"/>
    </w:rPr>
  </w:style>
  <w:style w:type="paragraph" w:styleId="IntenseQuote">
    <w:name w:val="Intense Quote"/>
    <w:basedOn w:val="Normal"/>
    <w:next w:val="Normal"/>
    <w:link w:val="IntenseQuoteChar"/>
    <w:uiPriority w:val="30"/>
    <w:qFormat/>
    <w:rsid w:val="00FC3352"/>
    <w:pPr>
      <w:pBdr>
        <w:bottom w:val="single" w:sz="4" w:space="4" w:color="4F81BD"/>
      </w:pBdr>
      <w:tabs>
        <w:tab w:val="clear" w:pos="1134"/>
        <w:tab w:val="clear" w:pos="1871"/>
        <w:tab w:val="clear" w:pos="2268"/>
      </w:tabs>
      <w:overflowPunct/>
      <w:autoSpaceDE/>
      <w:autoSpaceDN/>
      <w:adjustRightInd/>
      <w:spacing w:before="200" w:after="280" w:line="276" w:lineRule="auto"/>
      <w:ind w:left="936" w:right="936"/>
      <w:jc w:val="both"/>
      <w:textAlignment w:val="auto"/>
    </w:pPr>
    <w:rPr>
      <w:rFonts w:eastAsiaTheme="minorEastAsia"/>
      <w:b/>
      <w:bCs/>
      <w:i/>
      <w:iCs/>
      <w:color w:val="4F81BD"/>
      <w:sz w:val="20"/>
      <w:szCs w:val="22"/>
      <w:lang w:val="en-US" w:bidi="en-US"/>
    </w:rPr>
  </w:style>
  <w:style w:type="character" w:customStyle="1" w:styleId="IntenseQuoteChar">
    <w:name w:val="Intense Quote Char"/>
    <w:basedOn w:val="DefaultParagraphFont"/>
    <w:link w:val="IntenseQuote"/>
    <w:uiPriority w:val="30"/>
    <w:rsid w:val="00FC3352"/>
    <w:rPr>
      <w:rFonts w:ascii="Times New Roman" w:eastAsiaTheme="minorEastAsia" w:hAnsi="Times New Roman"/>
      <w:b/>
      <w:bCs/>
      <w:i/>
      <w:iCs/>
      <w:color w:val="4F81BD"/>
      <w:szCs w:val="22"/>
      <w:lang w:eastAsia="en-US" w:bidi="en-US"/>
    </w:rPr>
  </w:style>
  <w:style w:type="character" w:styleId="IntenseReference">
    <w:name w:val="Intense Reference"/>
    <w:basedOn w:val="DefaultParagraphFont"/>
    <w:uiPriority w:val="32"/>
    <w:qFormat/>
    <w:rsid w:val="00FC3352"/>
    <w:rPr>
      <w:b/>
      <w:bCs/>
      <w:smallCaps/>
      <w:color w:val="C0504D"/>
      <w:spacing w:val="5"/>
      <w:u w:val="single"/>
    </w:rPr>
  </w:style>
  <w:style w:type="paragraph" w:styleId="NoSpacing">
    <w:name w:val="No Spacing"/>
    <w:qFormat/>
    <w:rsid w:val="00FC3352"/>
    <w:rPr>
      <w:rFonts w:ascii="Cambria" w:eastAsiaTheme="minorEastAsia" w:hAnsi="Cambria"/>
      <w:sz w:val="22"/>
      <w:szCs w:val="22"/>
      <w:lang w:eastAsia="en-US" w:bidi="en-US"/>
    </w:rPr>
  </w:style>
  <w:style w:type="paragraph" w:styleId="Quote">
    <w:name w:val="Quote"/>
    <w:basedOn w:val="Normal"/>
    <w:next w:val="Normal"/>
    <w:link w:val="QuoteChar"/>
    <w:uiPriority w:val="29"/>
    <w:qFormat/>
    <w:rsid w:val="00FC3352"/>
    <w:pPr>
      <w:tabs>
        <w:tab w:val="clear" w:pos="1134"/>
        <w:tab w:val="clear" w:pos="1871"/>
        <w:tab w:val="clear" w:pos="2268"/>
      </w:tabs>
      <w:overflowPunct/>
      <w:autoSpaceDE/>
      <w:autoSpaceDN/>
      <w:adjustRightInd/>
      <w:spacing w:before="0" w:after="200" w:line="276" w:lineRule="auto"/>
      <w:jc w:val="both"/>
      <w:textAlignment w:val="auto"/>
    </w:pPr>
    <w:rPr>
      <w:rFonts w:eastAsiaTheme="minorEastAsia"/>
      <w:i/>
      <w:iCs/>
      <w:color w:val="000000"/>
      <w:sz w:val="20"/>
      <w:szCs w:val="22"/>
      <w:lang w:val="en-US" w:bidi="en-US"/>
    </w:rPr>
  </w:style>
  <w:style w:type="character" w:customStyle="1" w:styleId="QuoteChar">
    <w:name w:val="Quote Char"/>
    <w:basedOn w:val="DefaultParagraphFont"/>
    <w:link w:val="Quote"/>
    <w:uiPriority w:val="29"/>
    <w:rsid w:val="00FC3352"/>
    <w:rPr>
      <w:rFonts w:ascii="Times New Roman" w:eastAsiaTheme="minorEastAsia" w:hAnsi="Times New Roman"/>
      <w:i/>
      <w:iCs/>
      <w:color w:val="000000"/>
      <w:szCs w:val="22"/>
      <w:lang w:eastAsia="en-US" w:bidi="en-US"/>
    </w:rPr>
  </w:style>
  <w:style w:type="character" w:styleId="Strong">
    <w:name w:val="Strong"/>
    <w:basedOn w:val="DefaultParagraphFont"/>
    <w:uiPriority w:val="22"/>
    <w:qFormat/>
    <w:rsid w:val="00FC3352"/>
    <w:rPr>
      <w:b/>
      <w:bCs/>
    </w:rPr>
  </w:style>
  <w:style w:type="paragraph" w:styleId="Subtitle">
    <w:name w:val="Subtitle"/>
    <w:basedOn w:val="Normal"/>
    <w:next w:val="Normal"/>
    <w:link w:val="SubtitleChar"/>
    <w:uiPriority w:val="11"/>
    <w:qFormat/>
    <w:rsid w:val="00FC3352"/>
    <w:pPr>
      <w:numPr>
        <w:ilvl w:val="1"/>
      </w:numPr>
      <w:tabs>
        <w:tab w:val="clear" w:pos="1134"/>
        <w:tab w:val="clear" w:pos="1871"/>
        <w:tab w:val="clear" w:pos="2268"/>
      </w:tabs>
      <w:overflowPunct/>
      <w:autoSpaceDE/>
      <w:autoSpaceDN/>
      <w:adjustRightInd/>
      <w:spacing w:before="0" w:after="200" w:line="276" w:lineRule="auto"/>
      <w:jc w:val="both"/>
      <w:textAlignment w:val="auto"/>
    </w:pPr>
    <w:rPr>
      <w:rFonts w:eastAsiaTheme="minorEastAsia"/>
      <w:i/>
      <w:iCs/>
      <w:color w:val="4F81BD"/>
      <w:spacing w:val="15"/>
      <w:szCs w:val="24"/>
      <w:lang w:val="en-US" w:bidi="en-US"/>
    </w:rPr>
  </w:style>
  <w:style w:type="character" w:customStyle="1" w:styleId="SubtitleChar">
    <w:name w:val="Subtitle Char"/>
    <w:basedOn w:val="DefaultParagraphFont"/>
    <w:link w:val="Subtitle"/>
    <w:uiPriority w:val="11"/>
    <w:rsid w:val="00FC3352"/>
    <w:rPr>
      <w:rFonts w:ascii="Times New Roman" w:eastAsiaTheme="minorEastAsia" w:hAnsi="Times New Roman"/>
      <w:i/>
      <w:iCs/>
      <w:color w:val="4F81BD"/>
      <w:spacing w:val="15"/>
      <w:sz w:val="24"/>
      <w:szCs w:val="24"/>
      <w:lang w:eastAsia="en-US" w:bidi="en-US"/>
    </w:rPr>
  </w:style>
  <w:style w:type="character" w:styleId="SubtleEmphasis">
    <w:name w:val="Subtle Emphasis"/>
    <w:basedOn w:val="DefaultParagraphFont"/>
    <w:uiPriority w:val="19"/>
    <w:qFormat/>
    <w:rsid w:val="00FC3352"/>
    <w:rPr>
      <w:i/>
      <w:iCs/>
      <w:color w:val="808080"/>
    </w:rPr>
  </w:style>
  <w:style w:type="character" w:styleId="SubtleReference">
    <w:name w:val="Subtle Reference"/>
    <w:basedOn w:val="DefaultParagraphFont"/>
    <w:uiPriority w:val="31"/>
    <w:qFormat/>
    <w:rsid w:val="00FC3352"/>
    <w:rPr>
      <w:smallCaps/>
      <w:color w:val="C0504D"/>
      <w:u w:val="single"/>
    </w:rPr>
  </w:style>
  <w:style w:type="paragraph" w:styleId="Title">
    <w:name w:val="Title"/>
    <w:basedOn w:val="Normal"/>
    <w:next w:val="Normal"/>
    <w:link w:val="TitleChar"/>
    <w:uiPriority w:val="10"/>
    <w:qFormat/>
    <w:rsid w:val="00FC3352"/>
    <w:pPr>
      <w:pBdr>
        <w:bottom w:val="single" w:sz="8" w:space="4" w:color="4F81BD"/>
      </w:pBdr>
      <w:tabs>
        <w:tab w:val="clear" w:pos="1134"/>
        <w:tab w:val="clear" w:pos="1871"/>
        <w:tab w:val="clear" w:pos="2268"/>
      </w:tabs>
      <w:overflowPunct/>
      <w:autoSpaceDE/>
      <w:autoSpaceDN/>
      <w:adjustRightInd/>
      <w:spacing w:before="0" w:after="300"/>
      <w:contextualSpacing/>
      <w:jc w:val="both"/>
      <w:textAlignment w:val="auto"/>
    </w:pPr>
    <w:rPr>
      <w:rFonts w:eastAsiaTheme="minorEastAsia"/>
      <w:color w:val="17365D"/>
      <w:spacing w:val="5"/>
      <w:kern w:val="28"/>
      <w:sz w:val="52"/>
      <w:szCs w:val="52"/>
      <w:lang w:val="en-US" w:bidi="en-US"/>
    </w:rPr>
  </w:style>
  <w:style w:type="character" w:customStyle="1" w:styleId="TitleChar">
    <w:name w:val="Title Char"/>
    <w:basedOn w:val="DefaultParagraphFont"/>
    <w:link w:val="Title"/>
    <w:uiPriority w:val="10"/>
    <w:rsid w:val="00FC3352"/>
    <w:rPr>
      <w:rFonts w:ascii="Times New Roman" w:eastAsiaTheme="minorEastAsia" w:hAnsi="Times New Roman"/>
      <w:color w:val="17365D"/>
      <w:spacing w:val="5"/>
      <w:kern w:val="28"/>
      <w:sz w:val="52"/>
      <w:szCs w:val="52"/>
      <w:lang w:eastAsia="en-US" w:bidi="en-US"/>
    </w:rPr>
  </w:style>
  <w:style w:type="paragraph" w:styleId="TOCHeading">
    <w:name w:val="TOC Heading"/>
    <w:basedOn w:val="Heading1"/>
    <w:next w:val="Normal"/>
    <w:uiPriority w:val="39"/>
    <w:semiHidden/>
    <w:unhideWhenUsed/>
    <w:qFormat/>
    <w:rsid w:val="00FC3352"/>
    <w:pPr>
      <w:keepLines w:val="0"/>
      <w:tabs>
        <w:tab w:val="clear" w:pos="1134"/>
        <w:tab w:val="clear" w:pos="1871"/>
        <w:tab w:val="clear" w:pos="2268"/>
      </w:tabs>
      <w:overflowPunct/>
      <w:autoSpaceDE/>
      <w:autoSpaceDN/>
      <w:adjustRightInd/>
      <w:spacing w:before="0"/>
      <w:ind w:left="0" w:firstLine="0"/>
      <w:jc w:val="both"/>
      <w:textAlignment w:val="auto"/>
      <w:outlineLvl w:val="9"/>
    </w:pPr>
    <w:rPr>
      <w:rFonts w:eastAsia="Batang" w:cs="Arial"/>
      <w:bCs/>
      <w:smallCaps/>
      <w:kern w:val="32"/>
      <w:sz w:val="20"/>
      <w:szCs w:val="32"/>
      <w:lang w:val="en-US" w:eastAsia="ko-KR"/>
    </w:rPr>
  </w:style>
  <w:style w:type="paragraph" w:customStyle="1" w:styleId="Body">
    <w:name w:val="Body"/>
    <w:basedOn w:val="Normal"/>
    <w:link w:val="BodyChar"/>
    <w:rsid w:val="00FC3352"/>
    <w:pPr>
      <w:widowControl w:val="0"/>
      <w:tabs>
        <w:tab w:val="clear" w:pos="1134"/>
        <w:tab w:val="clear" w:pos="1871"/>
        <w:tab w:val="clear" w:pos="2268"/>
      </w:tabs>
      <w:suppressAutoHyphens/>
      <w:overflowPunct/>
      <w:autoSpaceDE/>
      <w:autoSpaceDN/>
      <w:adjustRightInd/>
      <w:spacing w:before="0" w:after="120"/>
      <w:textAlignment w:val="auto"/>
    </w:pPr>
    <w:rPr>
      <w:rFonts w:ascii="Times" w:eastAsiaTheme="minorEastAsia" w:hAnsi="Times"/>
      <w:kern w:val="1"/>
      <w:lang w:val="en-US"/>
    </w:rPr>
  </w:style>
  <w:style w:type="character" w:customStyle="1" w:styleId="BodyChar">
    <w:name w:val="Body Char"/>
    <w:basedOn w:val="DefaultParagraphFont"/>
    <w:link w:val="Body"/>
    <w:rsid w:val="00FC3352"/>
    <w:rPr>
      <w:rFonts w:ascii="Times" w:eastAsiaTheme="minorEastAsia" w:hAnsi="Times"/>
      <w:kern w:val="1"/>
      <w:sz w:val="24"/>
      <w:lang w:eastAsia="en-US"/>
    </w:rPr>
  </w:style>
  <w:style w:type="paragraph" w:customStyle="1" w:styleId="Framecontents">
    <w:name w:val="Frame contents"/>
    <w:basedOn w:val="BodyText"/>
    <w:rsid w:val="00FC3352"/>
    <w:pPr>
      <w:widowControl w:val="0"/>
      <w:suppressAutoHyphens/>
    </w:pPr>
    <w:rPr>
      <w:rFonts w:ascii="Times" w:eastAsiaTheme="minorEastAsia" w:hAnsi="Times"/>
      <w:szCs w:val="20"/>
    </w:rPr>
  </w:style>
  <w:style w:type="paragraph" w:customStyle="1" w:styleId="Textbody">
    <w:name w:val="Text body"/>
    <w:rsid w:val="00FC3352"/>
    <w:pPr>
      <w:widowControl w:val="0"/>
      <w:suppressAutoHyphens/>
      <w:spacing w:after="120"/>
    </w:pPr>
    <w:rPr>
      <w:rFonts w:ascii="Times" w:eastAsia="ヒラギノ角ゴ Pro W3" w:hAnsi="Times"/>
      <w:color w:val="000000"/>
      <w:sz w:val="24"/>
      <w:lang w:eastAsia="en-US"/>
    </w:rPr>
  </w:style>
  <w:style w:type="paragraph" w:customStyle="1" w:styleId="MyHeading2">
    <w:name w:val="MyHeading 2"/>
    <w:rsid w:val="00FC3352"/>
    <w:rPr>
      <w:rFonts w:ascii="Arial" w:eastAsia="ヒラギノ角ゴ Pro W3" w:hAnsi="Arial"/>
      <w:b/>
      <w:i/>
      <w:color w:val="000000"/>
      <w:sz w:val="28"/>
      <w:lang w:eastAsia="en-US"/>
    </w:rPr>
  </w:style>
  <w:style w:type="paragraph" w:customStyle="1" w:styleId="SP16282925">
    <w:name w:val="SP.16.282925"/>
    <w:basedOn w:val="Normal"/>
    <w:next w:val="Normal"/>
    <w:rsid w:val="00FC3352"/>
    <w:pPr>
      <w:tabs>
        <w:tab w:val="clear" w:pos="1134"/>
        <w:tab w:val="clear" w:pos="1871"/>
        <w:tab w:val="clear" w:pos="2268"/>
      </w:tabs>
      <w:overflowPunct/>
      <w:spacing w:before="360" w:after="240"/>
      <w:textAlignment w:val="auto"/>
    </w:pPr>
    <w:rPr>
      <w:rFonts w:ascii="Arial" w:eastAsia="Batang" w:hAnsi="Arial"/>
      <w:szCs w:val="24"/>
      <w:lang w:val="en-US" w:eastAsia="ko-KR" w:bidi="he-IL"/>
    </w:rPr>
  </w:style>
  <w:style w:type="paragraph" w:customStyle="1" w:styleId="StyleCaptioncapCaptionChar1CaptionCharCharCaptionChar1Cha">
    <w:name w:val="Style CaptioncapCaption Char1Caption Char CharCaption Char1 Cha..."/>
    <w:basedOn w:val="Caption"/>
    <w:autoRedefine/>
    <w:qFormat/>
    <w:rsid w:val="00FC3352"/>
    <w:pPr>
      <w:spacing w:before="240" w:after="200"/>
    </w:pPr>
    <w:rPr>
      <w:rFonts w:ascii="Times New Roman" w:eastAsiaTheme="minorEastAsia" w:hAnsi="Times New Roman"/>
      <w:b w:val="0"/>
      <w:bCs/>
      <w:lang w:bidi="en-US"/>
    </w:rPr>
  </w:style>
  <w:style w:type="character" w:styleId="FollowedHyperlink">
    <w:name w:val="FollowedHyperlink"/>
    <w:basedOn w:val="DefaultParagraphFont"/>
    <w:rsid w:val="00FC3352"/>
    <w:rPr>
      <w:color w:val="800080"/>
      <w:u w:val="single"/>
    </w:rPr>
  </w:style>
  <w:style w:type="numbering" w:customStyle="1" w:styleId="List9">
    <w:name w:val="List 9"/>
    <w:rsid w:val="00FC3352"/>
    <w:pPr>
      <w:numPr>
        <w:numId w:val="1"/>
      </w:numPr>
    </w:pPr>
  </w:style>
  <w:style w:type="paragraph" w:customStyle="1" w:styleId="BodyText1Char1CharChar">
    <w:name w:val="Body Text 1 Char1 Char Char"/>
    <w:basedOn w:val="BodyText"/>
    <w:link w:val="BodyText1Char1CharCharChar"/>
    <w:rsid w:val="00FC3352"/>
    <w:pPr>
      <w:jc w:val="both"/>
    </w:pPr>
    <w:rPr>
      <w:rFonts w:ascii="CG Times (W1)" w:eastAsiaTheme="minorEastAsia" w:hAnsi="CG Times (W1)"/>
      <w:sz w:val="20"/>
      <w:szCs w:val="20"/>
      <w14:shadow w14:blurRad="50800" w14:dist="38100" w14:dir="2700000" w14:sx="100000" w14:sy="100000" w14:kx="0" w14:ky="0" w14:algn="tl">
        <w14:srgbClr w14:val="000000">
          <w14:alpha w14:val="60000"/>
        </w14:srgbClr>
      </w14:shadow>
    </w:rPr>
  </w:style>
  <w:style w:type="character" w:customStyle="1" w:styleId="BodyText1Char1CharCharChar">
    <w:name w:val="Body Text 1 Char1 Char Char Char"/>
    <w:basedOn w:val="DefaultParagraphFont"/>
    <w:link w:val="BodyText1Char1CharChar"/>
    <w:rsid w:val="00FC3352"/>
    <w:rPr>
      <w:rFonts w:ascii="CG Times (W1)" w:eastAsiaTheme="minorEastAsia" w:hAnsi="CG Times (W1)"/>
      <w:lang w:eastAsia="en-US"/>
      <w14:shadow w14:blurRad="50800" w14:dist="38100" w14:dir="2700000" w14:sx="100000" w14:sy="100000" w14:kx="0" w14:ky="0" w14:algn="tl">
        <w14:srgbClr w14:val="000000">
          <w14:alpha w14:val="60000"/>
        </w14:srgbClr>
      </w14:shadow>
    </w:rPr>
  </w:style>
  <w:style w:type="paragraph" w:customStyle="1" w:styleId="ProcBullet2">
    <w:name w:val="ProcBullet2"/>
    <w:basedOn w:val="ListBullet2"/>
    <w:rsid w:val="00FC3352"/>
    <w:pPr>
      <w:widowControl w:val="0"/>
      <w:numPr>
        <w:numId w:val="0"/>
      </w:numPr>
      <w:suppressAutoHyphens/>
      <w:spacing w:after="0" w:line="240" w:lineRule="auto"/>
      <w:ind w:left="720" w:hanging="360"/>
      <w:contextualSpacing w:val="0"/>
    </w:pPr>
    <w:rPr>
      <w:rFonts w:ascii="Times" w:hAnsi="Times"/>
      <w:szCs w:val="20"/>
      <w:lang w:bidi="ar-SA"/>
    </w:rPr>
  </w:style>
  <w:style w:type="paragraph" w:styleId="ListBullet2">
    <w:name w:val="List Bullet 2"/>
    <w:basedOn w:val="Normal"/>
    <w:rsid w:val="00FC3352"/>
    <w:pPr>
      <w:numPr>
        <w:numId w:val="1"/>
      </w:numPr>
      <w:tabs>
        <w:tab w:val="clear" w:pos="1134"/>
        <w:tab w:val="clear" w:pos="1871"/>
        <w:tab w:val="clear" w:pos="2268"/>
      </w:tabs>
      <w:overflowPunct/>
      <w:autoSpaceDE/>
      <w:autoSpaceDN/>
      <w:adjustRightInd/>
      <w:spacing w:before="0" w:after="200" w:line="276" w:lineRule="auto"/>
      <w:contextualSpacing/>
      <w:jc w:val="both"/>
      <w:textAlignment w:val="auto"/>
    </w:pPr>
    <w:rPr>
      <w:rFonts w:eastAsiaTheme="minorEastAsia"/>
      <w:sz w:val="20"/>
      <w:szCs w:val="22"/>
      <w:lang w:val="en-US" w:bidi="en-US"/>
    </w:rPr>
  </w:style>
  <w:style w:type="numbering" w:customStyle="1" w:styleId="List1">
    <w:name w:val="List 1"/>
    <w:rsid w:val="00FC3352"/>
    <w:pPr>
      <w:numPr>
        <w:numId w:val="2"/>
      </w:numPr>
    </w:pPr>
  </w:style>
  <w:style w:type="character" w:customStyle="1" w:styleId="SC84002">
    <w:name w:val="SC.8.4002"/>
    <w:rsid w:val="00FC3352"/>
    <w:rPr>
      <w:rFonts w:cs="ALCADI+TimesNewRoman"/>
      <w:color w:val="000000"/>
      <w:sz w:val="20"/>
      <w:szCs w:val="20"/>
    </w:rPr>
  </w:style>
  <w:style w:type="paragraph" w:customStyle="1" w:styleId="SP8176185">
    <w:name w:val="SP.8.176185"/>
    <w:basedOn w:val="Default"/>
    <w:next w:val="Default"/>
    <w:uiPriority w:val="99"/>
    <w:rsid w:val="00FC3352"/>
    <w:pPr>
      <w:widowControl/>
    </w:pPr>
    <w:rPr>
      <w:rFonts w:ascii="ALCADI+TimesNewRoman" w:eastAsia="Times New Roman" w:hAnsi="ALCADI+TimesNewRoman"/>
      <w:color w:val="auto"/>
    </w:rPr>
  </w:style>
  <w:style w:type="paragraph" w:customStyle="1" w:styleId="Style4">
    <w:name w:val="Style4"/>
    <w:basedOn w:val="Heading3"/>
    <w:rsid w:val="00FC3352"/>
    <w:pPr>
      <w:numPr>
        <w:numId w:val="3"/>
      </w:numPr>
      <w:tabs>
        <w:tab w:val="clear" w:pos="1871"/>
        <w:tab w:val="clear" w:pos="2268"/>
      </w:tabs>
      <w:overflowPunct/>
      <w:autoSpaceDE/>
      <w:autoSpaceDN/>
      <w:adjustRightInd/>
      <w:spacing w:after="80"/>
      <w:jc w:val="both"/>
      <w:textAlignment w:val="auto"/>
    </w:pPr>
    <w:rPr>
      <w:rFonts w:eastAsiaTheme="minorEastAsia"/>
      <w:smallCaps/>
      <w:color w:val="4F81BD"/>
    </w:rPr>
  </w:style>
  <w:style w:type="paragraph" w:customStyle="1" w:styleId="ProcAffiliation">
    <w:name w:val="ProcAffiliation"/>
    <w:basedOn w:val="Normal"/>
    <w:rsid w:val="00FC3352"/>
    <w:pPr>
      <w:widowControl w:val="0"/>
      <w:tabs>
        <w:tab w:val="clear" w:pos="1134"/>
        <w:tab w:val="clear" w:pos="1871"/>
        <w:tab w:val="clear" w:pos="2268"/>
      </w:tabs>
      <w:suppressAutoHyphens/>
      <w:overflowPunct/>
      <w:autoSpaceDE/>
      <w:autoSpaceDN/>
      <w:adjustRightInd/>
      <w:spacing w:before="0"/>
      <w:jc w:val="center"/>
      <w:textAlignment w:val="auto"/>
    </w:pPr>
    <w:rPr>
      <w:rFonts w:ascii="Symbol" w:eastAsiaTheme="minorEastAsia" w:hAnsi="Symbol"/>
      <w:sz w:val="20"/>
      <w:lang w:val="en-US"/>
    </w:rPr>
  </w:style>
  <w:style w:type="character" w:customStyle="1" w:styleId="SC104002">
    <w:name w:val="SC.10.4002"/>
    <w:uiPriority w:val="99"/>
    <w:rsid w:val="00FC3352"/>
    <w:rPr>
      <w:rFonts w:cs="EFBBIE+TimesNewRoman"/>
      <w:color w:val="000000"/>
      <w:sz w:val="20"/>
      <w:szCs w:val="20"/>
    </w:rPr>
  </w:style>
  <w:style w:type="paragraph" w:customStyle="1" w:styleId="ColorfulList-Accent11">
    <w:name w:val="Colorful List - Accent 11"/>
    <w:basedOn w:val="Normal"/>
    <w:qFormat/>
    <w:rsid w:val="00FC3352"/>
    <w:pPr>
      <w:tabs>
        <w:tab w:val="clear" w:pos="1134"/>
        <w:tab w:val="clear" w:pos="1871"/>
        <w:tab w:val="clear" w:pos="2268"/>
        <w:tab w:val="left" w:pos="794"/>
        <w:tab w:val="left" w:pos="1191"/>
        <w:tab w:val="left" w:pos="1588"/>
        <w:tab w:val="left" w:pos="1985"/>
      </w:tabs>
      <w:ind w:left="720"/>
    </w:pPr>
    <w:rPr>
      <w:rFonts w:eastAsiaTheme="minorEastAsia"/>
    </w:rPr>
  </w:style>
  <w:style w:type="paragraph" w:customStyle="1" w:styleId="pcode2">
    <w:name w:val="pcode2"/>
    <w:basedOn w:val="Normal"/>
    <w:rsid w:val="00FC3352"/>
    <w:pPr>
      <w:numPr>
        <w:numId w:val="4"/>
      </w:numPr>
      <w:tabs>
        <w:tab w:val="clear" w:pos="360"/>
        <w:tab w:val="clear" w:pos="1134"/>
        <w:tab w:val="clear" w:pos="1871"/>
        <w:tab w:val="clear" w:pos="2268"/>
        <w:tab w:val="left" w:pos="1260"/>
        <w:tab w:val="left" w:pos="1440"/>
        <w:tab w:val="left" w:pos="1700"/>
        <w:tab w:val="left" w:pos="1980"/>
      </w:tabs>
      <w:overflowPunct/>
      <w:autoSpaceDE/>
      <w:autoSpaceDN/>
      <w:adjustRightInd/>
      <w:spacing w:after="120"/>
      <w:ind w:left="800" w:firstLine="0"/>
      <w:jc w:val="both"/>
      <w:textAlignment w:val="auto"/>
    </w:pPr>
    <w:rPr>
      <w:rFonts w:ascii="Bookman" w:eastAsiaTheme="minorEastAsia" w:hAnsi="Bookman"/>
      <w:position w:val="-4"/>
      <w:sz w:val="20"/>
      <w:lang w:val="en-US"/>
    </w:rPr>
  </w:style>
  <w:style w:type="paragraph" w:customStyle="1" w:styleId="SP8118797">
    <w:name w:val="SP.8.118797"/>
    <w:basedOn w:val="Normal"/>
    <w:next w:val="Normal"/>
    <w:rsid w:val="00FC3352"/>
    <w:pPr>
      <w:tabs>
        <w:tab w:val="clear" w:pos="1134"/>
        <w:tab w:val="clear" w:pos="1871"/>
        <w:tab w:val="clear" w:pos="2268"/>
      </w:tabs>
      <w:overflowPunct/>
      <w:spacing w:before="0"/>
      <w:textAlignment w:val="auto"/>
    </w:pPr>
    <w:rPr>
      <w:rFonts w:ascii="EFBBIE+TimesNewRoman" w:eastAsia="Batang" w:hAnsi="EFBBIE+TimesNewRoman"/>
      <w:szCs w:val="24"/>
      <w:lang w:val="en-US" w:eastAsia="ja-JP"/>
    </w:rPr>
  </w:style>
  <w:style w:type="paragraph" w:customStyle="1" w:styleId="SP9278530">
    <w:name w:val="SP.9.278530"/>
    <w:basedOn w:val="Default"/>
    <w:next w:val="Default"/>
    <w:uiPriority w:val="99"/>
    <w:rsid w:val="00FC3352"/>
    <w:pPr>
      <w:widowControl/>
    </w:pPr>
    <w:rPr>
      <w:rFonts w:ascii="BDAMKJ+TimesNewRoman" w:eastAsia="Calibri" w:hAnsi="BDAMKJ+TimesNewRoman"/>
      <w:color w:val="auto"/>
    </w:rPr>
  </w:style>
  <w:style w:type="character" w:customStyle="1" w:styleId="SC94002">
    <w:name w:val="SC.9.4002"/>
    <w:uiPriority w:val="99"/>
    <w:rsid w:val="00FC3352"/>
    <w:rPr>
      <w:rFonts w:cs="BDAMKJ+TimesNewRoman"/>
      <w:color w:val="000000"/>
      <w:sz w:val="20"/>
      <w:szCs w:val="20"/>
    </w:rPr>
  </w:style>
  <w:style w:type="paragraph" w:customStyle="1" w:styleId="SP17233506">
    <w:name w:val="SP.17.233506"/>
    <w:basedOn w:val="Default"/>
    <w:next w:val="Default"/>
    <w:uiPriority w:val="99"/>
    <w:rsid w:val="00FC3352"/>
    <w:pPr>
      <w:widowControl/>
    </w:pPr>
    <w:rPr>
      <w:rFonts w:ascii="BDAMKJ+TimesNewRoman" w:eastAsia="Calibri" w:hAnsi="BDAMKJ+TimesNewRoman"/>
      <w:color w:val="auto"/>
    </w:rPr>
  </w:style>
  <w:style w:type="character" w:customStyle="1" w:styleId="SC17167942">
    <w:name w:val="SC.17.167942"/>
    <w:uiPriority w:val="99"/>
    <w:rsid w:val="00FC3352"/>
    <w:rPr>
      <w:rFonts w:cs="BDAMKJ+TimesNewRoman"/>
      <w:color w:val="000000"/>
      <w:sz w:val="20"/>
      <w:szCs w:val="20"/>
    </w:rPr>
  </w:style>
  <w:style w:type="paragraph" w:customStyle="1" w:styleId="SP16114693">
    <w:name w:val="SP.16.114693"/>
    <w:basedOn w:val="Default"/>
    <w:next w:val="Default"/>
    <w:uiPriority w:val="99"/>
    <w:rsid w:val="00FC3352"/>
    <w:pPr>
      <w:widowControl/>
    </w:pPr>
    <w:rPr>
      <w:rFonts w:ascii="BDAMII+Arial,Bold" w:eastAsia="Batang" w:hAnsi="BDAMII+Arial,Bold"/>
      <w:color w:val="auto"/>
    </w:rPr>
  </w:style>
  <w:style w:type="character" w:customStyle="1" w:styleId="SC16192530">
    <w:name w:val="SC.16.192530"/>
    <w:uiPriority w:val="99"/>
    <w:rsid w:val="00FC3352"/>
    <w:rPr>
      <w:rFonts w:cs="BDAMII+Arial,Bold"/>
      <w:color w:val="000000"/>
      <w:sz w:val="20"/>
      <w:szCs w:val="20"/>
    </w:rPr>
  </w:style>
  <w:style w:type="paragraph" w:customStyle="1" w:styleId="SP16114695">
    <w:name w:val="SP.16.114695"/>
    <w:basedOn w:val="Default"/>
    <w:next w:val="Default"/>
    <w:uiPriority w:val="99"/>
    <w:rsid w:val="00FC3352"/>
    <w:pPr>
      <w:widowControl/>
    </w:pPr>
    <w:rPr>
      <w:rFonts w:ascii="BDAMKJ+TimesNewRoman" w:eastAsia="Batang" w:hAnsi="BDAMKJ+TimesNewRoman"/>
      <w:color w:val="auto"/>
    </w:rPr>
  </w:style>
  <w:style w:type="paragraph" w:customStyle="1" w:styleId="SP16114731">
    <w:name w:val="SP.16.114731"/>
    <w:basedOn w:val="Default"/>
    <w:next w:val="Default"/>
    <w:uiPriority w:val="99"/>
    <w:rsid w:val="00FC3352"/>
    <w:pPr>
      <w:widowControl/>
    </w:pPr>
    <w:rPr>
      <w:rFonts w:ascii="BDAMKJ+TimesNewRoman" w:eastAsia="Batang" w:hAnsi="BDAMKJ+TimesNewRoman"/>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semiHidden="1" w:uiPriority="35" w:unhideWhenUsed="1" w:qFormat="1"/>
    <w:lsdException w:name="Title" w:uiPriority="10" w:qFormat="1"/>
    <w:lsdException w:name="Subtitle" w:uiPriority="11" w:qFormat="1"/>
    <w:lsdException w:name="Hyperlink" w:uiPriority="99"/>
    <w:lsdException w:name="Strong" w:uiPriority="22" w:qFormat="1"/>
    <w:lsdException w:name="Emphasis" w:uiPriority="20" w:qFormat="1"/>
    <w:lsdException w:name="Normal (Web)" w:uiPriority="99"/>
    <w:lsdException w:name="No List"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63C59"/>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aliases w:val="título 1,H1,h1,h11,h12,h13,h14,h15,h16,h17,h111,h121,h131,h141,h151,h161,h18,h112,h122,h132,h142,h152,h162,h19,h113,h123,h133,h143,h153,h163,1,l1,II+,I,Section Head,Chapter Heading,h:1,h:1app,app heading 1,Head 1 (Chapter heading),Titre§,H11,H"/>
    <w:basedOn w:val="Normal"/>
    <w:next w:val="Normal"/>
    <w:link w:val="Heading1Char"/>
    <w:qFormat/>
    <w:rsid w:val="00E63C59"/>
    <w:pPr>
      <w:keepNext/>
      <w:keepLines/>
      <w:spacing w:before="280"/>
      <w:ind w:left="1134" w:hanging="1134"/>
      <w:outlineLvl w:val="0"/>
    </w:pPr>
    <w:rPr>
      <w:b/>
      <w:sz w:val="28"/>
    </w:rPr>
  </w:style>
  <w:style w:type="paragraph" w:styleId="Heading2">
    <w:name w:val="heading 2"/>
    <w:aliases w:val="Sub-section,H2,h2,h21,Heading Two,R2,l2,UNDERRUBRIK 1-2,Head 2,List level 2,Sub-Heading,A,1st level heading,level 2 no toc,2nd level,Titre2,h:2,h:2app,2,level 2,Head2A,PA Major Section,Major Section,Head2,Header 2,Level 2 Head,†berschrift 2"/>
    <w:basedOn w:val="Heading1"/>
    <w:next w:val="Normal"/>
    <w:link w:val="Heading2Char"/>
    <w:qFormat/>
    <w:rsid w:val="00E63C59"/>
    <w:pPr>
      <w:spacing w:before="200"/>
      <w:outlineLvl w:val="1"/>
    </w:pPr>
    <w:rPr>
      <w:sz w:val="24"/>
    </w:rPr>
  </w:style>
  <w:style w:type="paragraph" w:styleId="Heading3">
    <w:name w:val="heading 3"/>
    <w:aliases w:val="Memo Heading 3,H3,h3,h31,3,l3,list 3,Head 3,h32,h33,h34,h35,h36,h37,h38,h311,h321,h331,h341,h351,h361,h371,h39,h312,h322,h332,h342,h352,h362,h372,h310,h313,h323,h333,h343,h353,h363,h373,h314,h324,h334,h344,h354,h364,h374,h315,h325,h335,h345,0"/>
    <w:basedOn w:val="Heading1"/>
    <w:next w:val="Normal"/>
    <w:link w:val="Heading3Char"/>
    <w:uiPriority w:val="9"/>
    <w:qFormat/>
    <w:rsid w:val="00E63C59"/>
    <w:pPr>
      <w:tabs>
        <w:tab w:val="clear" w:pos="1134"/>
      </w:tabs>
      <w:spacing w:before="200"/>
      <w:outlineLvl w:val="2"/>
    </w:pPr>
    <w:rPr>
      <w:sz w:val="24"/>
    </w:rPr>
  </w:style>
  <w:style w:type="paragraph" w:styleId="Heading4">
    <w:name w:val="heading 4"/>
    <w:aliases w:val="h4,H4,h41,H41,H42,h42,H43,h43,H411,h411,H421,h421,H44,h44,H412,h412,H422,h422,H431,h431,H45,h45,H413,h413,H423,h423,H432,h432,H46,h46,H47,h47,Memo Heading 4,Heading 14,Heading 141,Heading 142,4,subsub,heading 4,subsubsect,...,h412...,見出し 4"/>
    <w:basedOn w:val="Heading3"/>
    <w:next w:val="Normal"/>
    <w:link w:val="Heading4Char"/>
    <w:uiPriority w:val="9"/>
    <w:qFormat/>
    <w:rsid w:val="00E63C59"/>
    <w:pPr>
      <w:outlineLvl w:val="3"/>
    </w:pPr>
  </w:style>
  <w:style w:type="paragraph" w:styleId="Heading5">
    <w:name w:val="heading 5"/>
    <w:basedOn w:val="Heading4"/>
    <w:next w:val="Normal"/>
    <w:link w:val="Heading5Char"/>
    <w:qFormat/>
    <w:rsid w:val="00E63C59"/>
    <w:pPr>
      <w:outlineLvl w:val="4"/>
    </w:pPr>
  </w:style>
  <w:style w:type="paragraph" w:styleId="Heading6">
    <w:name w:val="heading 6"/>
    <w:basedOn w:val="Heading4"/>
    <w:next w:val="Normal"/>
    <w:link w:val="Heading6Char"/>
    <w:qFormat/>
    <w:rsid w:val="00E63C59"/>
    <w:pPr>
      <w:outlineLvl w:val="5"/>
    </w:pPr>
  </w:style>
  <w:style w:type="paragraph" w:styleId="Heading7">
    <w:name w:val="heading 7"/>
    <w:basedOn w:val="Heading6"/>
    <w:next w:val="Normal"/>
    <w:link w:val="Heading7Char"/>
    <w:qFormat/>
    <w:rsid w:val="00E63C59"/>
    <w:pPr>
      <w:outlineLvl w:val="6"/>
    </w:pPr>
  </w:style>
  <w:style w:type="paragraph" w:styleId="Heading8">
    <w:name w:val="heading 8"/>
    <w:basedOn w:val="Heading6"/>
    <w:next w:val="Normal"/>
    <w:link w:val="Heading8Char"/>
    <w:qFormat/>
    <w:rsid w:val="00E63C59"/>
    <w:pPr>
      <w:outlineLvl w:val="7"/>
    </w:pPr>
  </w:style>
  <w:style w:type="paragraph" w:styleId="Heading9">
    <w:name w:val="heading 9"/>
    <w:basedOn w:val="Heading6"/>
    <w:next w:val="Normal"/>
    <w:link w:val="Heading9Char"/>
    <w:qFormat/>
    <w:rsid w:val="00E63C5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título 1 Char,H1 Char,h1 Char,h11 Char,h12 Char,h13 Char,h14 Char,h15 Char,h16 Char,h17 Char,h111 Char,h121 Char,h131 Char,h141 Char,h151 Char,h161 Char,h18 Char,h112 Char,h122 Char,h132 Char,h142 Char,h152 Char,h162 Char,h19 Char,1 Char"/>
    <w:basedOn w:val="DefaultParagraphFont"/>
    <w:link w:val="Heading1"/>
    <w:rsid w:val="007B3AE7"/>
    <w:rPr>
      <w:rFonts w:ascii="Times New Roman" w:hAnsi="Times New Roman"/>
      <w:b/>
      <w:sz w:val="28"/>
      <w:lang w:val="en-GB" w:eastAsia="en-US"/>
    </w:rPr>
  </w:style>
  <w:style w:type="character" w:customStyle="1" w:styleId="Heading2Char">
    <w:name w:val="Heading 2 Char"/>
    <w:aliases w:val="Sub-section Char,H2 Char,h2 Char,h21 Char,Heading Two Char,R2 Char,l2 Char,UNDERRUBRIK 1-2 Char,Head 2 Char,List level 2 Char,Sub-Heading Char,A Char,1st level heading Char,level 2 no toc Char,2nd level Char,Titre2 Char,h:2 Char,2 Char"/>
    <w:basedOn w:val="DefaultParagraphFont"/>
    <w:link w:val="Heading2"/>
    <w:rsid w:val="007B3AE7"/>
    <w:rPr>
      <w:rFonts w:ascii="Times New Roman" w:hAnsi="Times New Roman"/>
      <w:b/>
      <w:sz w:val="24"/>
      <w:lang w:val="en-GB" w:eastAsia="en-US"/>
    </w:rPr>
  </w:style>
  <w:style w:type="character" w:customStyle="1" w:styleId="Heading3Char">
    <w:name w:val="Heading 3 Char"/>
    <w:aliases w:val="Memo Heading 3 Char,H3 Char,h3 Char,h31 Char,3 Char,l3 Char,list 3 Char,Head 3 Char,h32 Char,h33 Char,h34 Char,h35 Char,h36 Char,h37 Char,h38 Char,h311 Char,h321 Char,h331 Char,h341 Char,h351 Char,h361 Char,h371 Char,h39 Char,h312 Char"/>
    <w:basedOn w:val="DefaultParagraphFont"/>
    <w:link w:val="Heading3"/>
    <w:uiPriority w:val="9"/>
    <w:rsid w:val="007B3AE7"/>
    <w:rPr>
      <w:rFonts w:ascii="Times New Roman" w:hAnsi="Times New Roman"/>
      <w:b/>
      <w:sz w:val="24"/>
      <w:lang w:val="en-GB" w:eastAsia="en-US"/>
    </w:rPr>
  </w:style>
  <w:style w:type="character" w:customStyle="1" w:styleId="Heading4Char">
    <w:name w:val="Heading 4 Char"/>
    <w:aliases w:val="h4 Char,H4 Char,h41 Char,H41 Char,H42 Char,h42 Char,H43 Char,h43 Char,H411 Char,h411 Char,H421 Char,h421 Char,H44 Char,h44 Char,H412 Char,h412 Char,H422 Char,h422 Char,H431 Char,h431 Char,H45 Char,h45 Char,H413 Char,h413 Char,H423 Char"/>
    <w:basedOn w:val="DefaultParagraphFont"/>
    <w:link w:val="Heading4"/>
    <w:uiPriority w:val="9"/>
    <w:rsid w:val="007B3AE7"/>
    <w:rPr>
      <w:rFonts w:ascii="Times New Roman" w:hAnsi="Times New Roman"/>
      <w:b/>
      <w:sz w:val="24"/>
      <w:lang w:val="en-GB" w:eastAsia="en-US"/>
    </w:rPr>
  </w:style>
  <w:style w:type="character" w:customStyle="1" w:styleId="Heading5Char">
    <w:name w:val="Heading 5 Char"/>
    <w:basedOn w:val="DefaultParagraphFont"/>
    <w:link w:val="Heading5"/>
    <w:rsid w:val="007B3AE7"/>
    <w:rPr>
      <w:rFonts w:ascii="Times New Roman" w:hAnsi="Times New Roman"/>
      <w:b/>
      <w:sz w:val="24"/>
      <w:lang w:val="en-GB" w:eastAsia="en-US"/>
    </w:rPr>
  </w:style>
  <w:style w:type="character" w:customStyle="1" w:styleId="Heading6Char">
    <w:name w:val="Heading 6 Char"/>
    <w:basedOn w:val="DefaultParagraphFont"/>
    <w:link w:val="Heading6"/>
    <w:rsid w:val="007B3AE7"/>
    <w:rPr>
      <w:rFonts w:ascii="Times New Roman" w:hAnsi="Times New Roman"/>
      <w:b/>
      <w:sz w:val="24"/>
      <w:lang w:val="en-GB" w:eastAsia="en-US"/>
    </w:rPr>
  </w:style>
  <w:style w:type="character" w:customStyle="1" w:styleId="Heading7Char">
    <w:name w:val="Heading 7 Char"/>
    <w:basedOn w:val="DefaultParagraphFont"/>
    <w:link w:val="Heading7"/>
    <w:rsid w:val="007B3AE7"/>
    <w:rPr>
      <w:rFonts w:ascii="Times New Roman" w:hAnsi="Times New Roman"/>
      <w:b/>
      <w:sz w:val="24"/>
      <w:lang w:val="en-GB" w:eastAsia="en-US"/>
    </w:rPr>
  </w:style>
  <w:style w:type="character" w:customStyle="1" w:styleId="Heading8Char">
    <w:name w:val="Heading 8 Char"/>
    <w:basedOn w:val="DefaultParagraphFont"/>
    <w:link w:val="Heading8"/>
    <w:rsid w:val="007B3AE7"/>
    <w:rPr>
      <w:rFonts w:ascii="Times New Roman" w:hAnsi="Times New Roman"/>
      <w:b/>
      <w:sz w:val="24"/>
      <w:lang w:val="en-GB" w:eastAsia="en-US"/>
    </w:rPr>
  </w:style>
  <w:style w:type="character" w:customStyle="1" w:styleId="Heading9Char">
    <w:name w:val="Heading 9 Char"/>
    <w:basedOn w:val="DefaultParagraphFont"/>
    <w:link w:val="Heading9"/>
    <w:rsid w:val="007B3AE7"/>
    <w:rPr>
      <w:rFonts w:ascii="Times New Roman" w:hAnsi="Times New Roman"/>
      <w:b/>
      <w:sz w:val="24"/>
      <w:lang w:val="en-GB" w:eastAsia="en-US"/>
    </w:rPr>
  </w:style>
  <w:style w:type="paragraph" w:customStyle="1" w:styleId="Normalaftertitle">
    <w:name w:val="Normal_after_title"/>
    <w:basedOn w:val="Normal"/>
    <w:next w:val="Normal"/>
    <w:link w:val="NormalaftertitleChar"/>
    <w:uiPriority w:val="99"/>
    <w:rsid w:val="00D02712"/>
    <w:pPr>
      <w:spacing w:before="360"/>
    </w:pPr>
  </w:style>
  <w:style w:type="character" w:customStyle="1" w:styleId="NormalaftertitleChar">
    <w:name w:val="Normal_after_title Char"/>
    <w:link w:val="Normalaftertitle"/>
    <w:uiPriority w:val="99"/>
    <w:rsid w:val="007B3AE7"/>
    <w:rPr>
      <w:rFonts w:ascii="Times New Roman" w:hAnsi="Times New Roman"/>
      <w:sz w:val="24"/>
      <w:lang w:val="en-GB" w:eastAsia="en-US"/>
    </w:rPr>
  </w:style>
  <w:style w:type="paragraph" w:customStyle="1" w:styleId="Artheading">
    <w:name w:val="Art_heading"/>
    <w:basedOn w:val="Normal"/>
    <w:next w:val="Normal"/>
    <w:rsid w:val="00E63C59"/>
    <w:pPr>
      <w:spacing w:before="480"/>
      <w:jc w:val="center"/>
    </w:pPr>
    <w:rPr>
      <w:rFonts w:ascii="Times New Roman Bold" w:hAnsi="Times New Roman Bold"/>
      <w:b/>
      <w:sz w:val="28"/>
    </w:rPr>
  </w:style>
  <w:style w:type="paragraph" w:customStyle="1" w:styleId="ArtNo">
    <w:name w:val="Art_No"/>
    <w:basedOn w:val="Normal"/>
    <w:next w:val="Arttitle"/>
    <w:rsid w:val="00E63C59"/>
    <w:pPr>
      <w:keepNext/>
      <w:keepLines/>
      <w:spacing w:before="480"/>
      <w:jc w:val="center"/>
    </w:pPr>
    <w:rPr>
      <w:caps/>
      <w:sz w:val="28"/>
    </w:rPr>
  </w:style>
  <w:style w:type="paragraph" w:customStyle="1" w:styleId="Arttitle">
    <w:name w:val="Art_title"/>
    <w:basedOn w:val="Normal"/>
    <w:next w:val="Normal"/>
    <w:rsid w:val="00E63C59"/>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uiPriority w:val="99"/>
    <w:rsid w:val="00E63C59"/>
    <w:pPr>
      <w:keepNext/>
      <w:keepLines/>
      <w:spacing w:before="160"/>
      <w:ind w:left="1134"/>
    </w:pPr>
    <w:rPr>
      <w:i/>
    </w:rPr>
  </w:style>
  <w:style w:type="character" w:customStyle="1" w:styleId="CallChar">
    <w:name w:val="Call Char"/>
    <w:link w:val="Call"/>
    <w:uiPriority w:val="99"/>
    <w:locked/>
    <w:rsid w:val="009A1C6C"/>
    <w:rPr>
      <w:rFonts w:ascii="Times New Roman" w:hAnsi="Times New Roman"/>
      <w:i/>
      <w:sz w:val="24"/>
      <w:lang w:val="en-GB" w:eastAsia="en-US"/>
    </w:rPr>
  </w:style>
  <w:style w:type="paragraph" w:customStyle="1" w:styleId="ChapNo">
    <w:name w:val="Chap_No"/>
    <w:basedOn w:val="ArtNo"/>
    <w:next w:val="Chaptitle"/>
    <w:rsid w:val="00E63C59"/>
    <w:rPr>
      <w:rFonts w:ascii="Times New Roman Bold" w:hAnsi="Times New Roman Bold"/>
      <w:b/>
    </w:rPr>
  </w:style>
  <w:style w:type="paragraph" w:customStyle="1" w:styleId="Chaptitle">
    <w:name w:val="Chap_title"/>
    <w:basedOn w:val="Arttitle"/>
    <w:next w:val="Normal"/>
    <w:rsid w:val="00E63C59"/>
  </w:style>
  <w:style w:type="character" w:styleId="EndnoteReference">
    <w:name w:val="endnote reference"/>
    <w:basedOn w:val="DefaultParagraphFont"/>
    <w:semiHidden/>
    <w:rsid w:val="00E63C59"/>
    <w:rPr>
      <w:vertAlign w:val="superscript"/>
    </w:rPr>
  </w:style>
  <w:style w:type="paragraph" w:customStyle="1" w:styleId="enumlev1">
    <w:name w:val="enumlev1"/>
    <w:basedOn w:val="Normal"/>
    <w:link w:val="enumlev1Char"/>
    <w:uiPriority w:val="99"/>
    <w:rsid w:val="00E63C59"/>
    <w:pPr>
      <w:tabs>
        <w:tab w:val="clear" w:pos="2268"/>
        <w:tab w:val="left" w:pos="2608"/>
        <w:tab w:val="left" w:pos="3345"/>
      </w:tabs>
      <w:spacing w:before="80"/>
      <w:ind w:left="1134" w:hanging="1134"/>
    </w:pPr>
  </w:style>
  <w:style w:type="character" w:customStyle="1" w:styleId="enumlev1Char">
    <w:name w:val="enumlev1 Char"/>
    <w:link w:val="enumlev1"/>
    <w:uiPriority w:val="99"/>
    <w:locked/>
    <w:rsid w:val="009A1C6C"/>
    <w:rPr>
      <w:rFonts w:ascii="Times New Roman" w:hAnsi="Times New Roman"/>
      <w:sz w:val="24"/>
      <w:lang w:val="en-GB" w:eastAsia="en-US"/>
    </w:rPr>
  </w:style>
  <w:style w:type="paragraph" w:customStyle="1" w:styleId="enumlev2">
    <w:name w:val="enumlev2"/>
    <w:basedOn w:val="enumlev1"/>
    <w:rsid w:val="00E63C59"/>
    <w:pPr>
      <w:ind w:left="1871" w:hanging="737"/>
    </w:pPr>
  </w:style>
  <w:style w:type="paragraph" w:customStyle="1" w:styleId="enumlev3">
    <w:name w:val="enumlev3"/>
    <w:basedOn w:val="enumlev2"/>
    <w:rsid w:val="00E63C59"/>
    <w:pPr>
      <w:ind w:left="2268" w:hanging="397"/>
    </w:pPr>
  </w:style>
  <w:style w:type="paragraph" w:customStyle="1" w:styleId="Equation">
    <w:name w:val="Equation"/>
    <w:basedOn w:val="Normal"/>
    <w:rsid w:val="00E63C59"/>
    <w:pPr>
      <w:tabs>
        <w:tab w:val="clear" w:pos="1871"/>
        <w:tab w:val="clear" w:pos="2268"/>
        <w:tab w:val="center" w:pos="4820"/>
        <w:tab w:val="right" w:pos="9639"/>
      </w:tabs>
    </w:pPr>
  </w:style>
  <w:style w:type="paragraph" w:customStyle="1" w:styleId="Equationlegend">
    <w:name w:val="Equation_legend"/>
    <w:basedOn w:val="NormalIndent"/>
    <w:rsid w:val="00E63C59"/>
    <w:pPr>
      <w:tabs>
        <w:tab w:val="clear" w:pos="1134"/>
        <w:tab w:val="clear" w:pos="2268"/>
        <w:tab w:val="right" w:pos="1871"/>
        <w:tab w:val="left" w:pos="2041"/>
      </w:tabs>
      <w:spacing w:before="80"/>
      <w:ind w:left="2041" w:hanging="2041"/>
    </w:pPr>
  </w:style>
  <w:style w:type="paragraph" w:styleId="NormalIndent">
    <w:name w:val="Normal Indent"/>
    <w:basedOn w:val="Normal"/>
    <w:rsid w:val="00E63C59"/>
    <w:pPr>
      <w:ind w:left="1134"/>
    </w:pPr>
  </w:style>
  <w:style w:type="paragraph" w:customStyle="1" w:styleId="Figurelegend">
    <w:name w:val="Figure_legend"/>
    <w:basedOn w:val="Normal"/>
    <w:rsid w:val="00E63C59"/>
    <w:pPr>
      <w:keepNext/>
      <w:keepLines/>
      <w:spacing w:before="20" w:after="20"/>
    </w:pPr>
    <w:rPr>
      <w:sz w:val="18"/>
    </w:rPr>
  </w:style>
  <w:style w:type="paragraph" w:customStyle="1" w:styleId="Tabletext">
    <w:name w:val="Table_text"/>
    <w:basedOn w:val="Normal"/>
    <w:link w:val="TabletextChar"/>
    <w:rsid w:val="00E63C59"/>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character" w:customStyle="1" w:styleId="TabletextChar">
    <w:name w:val="Table_text Char"/>
    <w:link w:val="Tabletext"/>
    <w:uiPriority w:val="99"/>
    <w:locked/>
    <w:rsid w:val="007B3AE7"/>
    <w:rPr>
      <w:rFonts w:ascii="Times New Roman" w:hAnsi="Times New Roman"/>
      <w:lang w:val="en-GB" w:eastAsia="en-US"/>
    </w:rPr>
  </w:style>
  <w:style w:type="paragraph" w:customStyle="1" w:styleId="Figurewithouttitle">
    <w:name w:val="Figure_without_title"/>
    <w:basedOn w:val="FigureNo"/>
    <w:next w:val="Normal"/>
    <w:rsid w:val="00E63C59"/>
    <w:pPr>
      <w:keepNext w:val="0"/>
    </w:pPr>
  </w:style>
  <w:style w:type="paragraph" w:customStyle="1" w:styleId="FigureNo">
    <w:name w:val="Figure_No"/>
    <w:basedOn w:val="Normal"/>
    <w:next w:val="Figuretitle"/>
    <w:link w:val="FigureNoChar"/>
    <w:rsid w:val="00E63C59"/>
    <w:pPr>
      <w:keepNext/>
      <w:keepLines/>
      <w:spacing w:before="480" w:after="120"/>
      <w:jc w:val="center"/>
    </w:pPr>
    <w:rPr>
      <w:caps/>
      <w:sz w:val="20"/>
    </w:rPr>
  </w:style>
  <w:style w:type="paragraph" w:customStyle="1" w:styleId="Figuretitle">
    <w:name w:val="Figure_title"/>
    <w:basedOn w:val="Tabletitle"/>
    <w:next w:val="Normal"/>
    <w:rsid w:val="00E63C59"/>
    <w:pPr>
      <w:spacing w:after="480"/>
    </w:pPr>
  </w:style>
  <w:style w:type="paragraph" w:customStyle="1" w:styleId="Tabletitle">
    <w:name w:val="Table_title"/>
    <w:basedOn w:val="Normal"/>
    <w:next w:val="Tabletext"/>
    <w:link w:val="TabletitleChar"/>
    <w:uiPriority w:val="99"/>
    <w:rsid w:val="00E63C59"/>
    <w:pPr>
      <w:keepNext/>
      <w:keepLines/>
      <w:spacing w:before="0" w:after="120"/>
      <w:jc w:val="center"/>
    </w:pPr>
    <w:rPr>
      <w:rFonts w:ascii="Times New Roman Bold" w:hAnsi="Times New Roman Bold"/>
      <w:b/>
      <w:sz w:val="20"/>
    </w:rPr>
  </w:style>
  <w:style w:type="character" w:customStyle="1" w:styleId="TabletitleChar">
    <w:name w:val="Table_title Char"/>
    <w:link w:val="Tabletitle"/>
    <w:uiPriority w:val="99"/>
    <w:locked/>
    <w:rsid w:val="009A1C6C"/>
    <w:rPr>
      <w:rFonts w:ascii="Times New Roman Bold" w:hAnsi="Times New Roman Bold"/>
      <w:b/>
      <w:lang w:val="en-GB" w:eastAsia="en-US"/>
    </w:rPr>
  </w:style>
  <w:style w:type="character" w:customStyle="1" w:styleId="FigureNoChar">
    <w:name w:val="Figure_No Char"/>
    <w:link w:val="FigureNo"/>
    <w:locked/>
    <w:rsid w:val="009A1C6C"/>
    <w:rPr>
      <w:rFonts w:ascii="Times New Roman" w:hAnsi="Times New Roman"/>
      <w:caps/>
      <w:lang w:val="en-GB" w:eastAsia="en-US"/>
    </w:rPr>
  </w:style>
  <w:style w:type="paragraph" w:styleId="Footer">
    <w:name w:val="footer"/>
    <w:basedOn w:val="Normal"/>
    <w:link w:val="FooterChar"/>
    <w:uiPriority w:val="99"/>
    <w:rsid w:val="00E63C59"/>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basedOn w:val="DefaultParagraphFont"/>
    <w:link w:val="Footer"/>
    <w:uiPriority w:val="99"/>
    <w:rsid w:val="007B3AE7"/>
    <w:rPr>
      <w:rFonts w:ascii="Times New Roman" w:hAnsi="Times New Roman"/>
      <w:caps/>
      <w:noProof/>
      <w:sz w:val="16"/>
      <w:lang w:val="en-GB" w:eastAsia="en-US"/>
    </w:rPr>
  </w:style>
  <w:style w:type="paragraph" w:customStyle="1" w:styleId="FirstFooter">
    <w:name w:val="FirstFooter"/>
    <w:basedOn w:val="Footer"/>
    <w:rsid w:val="00E63C59"/>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
    <w:basedOn w:val="DefaultParagraphFont"/>
    <w:rsid w:val="00E63C59"/>
    <w:rPr>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DNV-FT,DN,footnote text"/>
    <w:basedOn w:val="Normal"/>
    <w:link w:val="FootnoteTextChar"/>
    <w:rsid w:val="00E63C59"/>
    <w:pPr>
      <w:keepLines/>
      <w:tabs>
        <w:tab w:val="left" w:pos="255"/>
      </w:tabs>
    </w:p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FT Char,DN Char"/>
    <w:basedOn w:val="DefaultParagraphFont"/>
    <w:link w:val="FootnoteText"/>
    <w:rsid w:val="007B3AE7"/>
    <w:rPr>
      <w:rFonts w:ascii="Times New Roman" w:hAnsi="Times New Roman"/>
      <w:sz w:val="24"/>
      <w:lang w:val="en-GB" w:eastAsia="en-US"/>
    </w:rPr>
  </w:style>
  <w:style w:type="paragraph" w:customStyle="1" w:styleId="Note">
    <w:name w:val="Note"/>
    <w:basedOn w:val="Normal"/>
    <w:link w:val="NoteChar"/>
    <w:uiPriority w:val="99"/>
    <w:rsid w:val="00E63C59"/>
    <w:pPr>
      <w:tabs>
        <w:tab w:val="left" w:pos="284"/>
      </w:tabs>
      <w:spacing w:before="80"/>
    </w:pPr>
  </w:style>
  <w:style w:type="character" w:customStyle="1" w:styleId="NoteChar">
    <w:name w:val="Note Char"/>
    <w:link w:val="Note"/>
    <w:uiPriority w:val="99"/>
    <w:locked/>
    <w:rsid w:val="009A1C6C"/>
    <w:rPr>
      <w:rFonts w:ascii="Times New Roman" w:hAnsi="Times New Roman"/>
      <w:sz w:val="24"/>
      <w:lang w:val="en-GB" w:eastAsia="en-US"/>
    </w:rPr>
  </w:style>
  <w:style w:type="paragraph" w:styleId="Header">
    <w:name w:val="header"/>
    <w:aliases w:val="ho,header odd,header odd1,header odd2,header odd3,header odd4,header odd5,header odd6,header1,header2,header3,header odd11,header odd21,header odd7,header4,header odd8,header odd9,header5,header odd12,header11,header21,header odd22,header31"/>
    <w:basedOn w:val="Normal"/>
    <w:link w:val="HeaderChar"/>
    <w:rsid w:val="00E63C59"/>
    <w:pPr>
      <w:spacing w:before="0"/>
      <w:jc w:val="center"/>
    </w:pPr>
    <w:rPr>
      <w:sz w:val="18"/>
    </w:rPr>
  </w:style>
  <w:style w:type="character" w:customStyle="1" w:styleId="HeaderChar">
    <w:name w:val="Header Char"/>
    <w:aliases w:val="ho Char,header odd Char,header odd1 Char,header odd2 Char,header odd3 Char,header odd4 Char,header odd5 Char,header odd6 Char,header1 Char,header2 Char,header3 Char,header odd11 Char,header odd21 Char,header odd7 Char,header4 Char"/>
    <w:basedOn w:val="DefaultParagraphFont"/>
    <w:link w:val="Header"/>
    <w:rsid w:val="007B3AE7"/>
    <w:rPr>
      <w:rFonts w:ascii="Times New Roman" w:hAnsi="Times New Roman"/>
      <w:sz w:val="18"/>
      <w:lang w:val="en-GB" w:eastAsia="en-US"/>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Partref"/>
    <w:rsid w:val="00E63C59"/>
  </w:style>
  <w:style w:type="paragraph" w:customStyle="1" w:styleId="AnnexNo">
    <w:name w:val="Annex_No"/>
    <w:basedOn w:val="Normal"/>
    <w:next w:val="Normal"/>
    <w:link w:val="AnnexNoChar"/>
    <w:rsid w:val="00E63C59"/>
    <w:pPr>
      <w:keepNext/>
      <w:keepLines/>
      <w:spacing w:before="480" w:after="80"/>
      <w:jc w:val="center"/>
    </w:pPr>
    <w:rPr>
      <w:caps/>
      <w:sz w:val="28"/>
    </w:rPr>
  </w:style>
  <w:style w:type="character" w:customStyle="1" w:styleId="AnnexNoChar">
    <w:name w:val="Annex_No Char"/>
    <w:link w:val="AnnexNo"/>
    <w:rsid w:val="007B3AE7"/>
    <w:rPr>
      <w:rFonts w:ascii="Times New Roman" w:hAnsi="Times New Roman"/>
      <w:caps/>
      <w:sz w:val="28"/>
      <w:lang w:val="en-GB" w:eastAsia="en-US"/>
    </w:rPr>
  </w:style>
  <w:style w:type="paragraph" w:customStyle="1" w:styleId="Partref">
    <w:name w:val="Part_ref"/>
    <w:basedOn w:val="Annexref"/>
    <w:next w:val="Parttitle"/>
    <w:rsid w:val="00E63C59"/>
  </w:style>
  <w:style w:type="paragraph" w:customStyle="1" w:styleId="Annexref">
    <w:name w:val="Annex_ref"/>
    <w:basedOn w:val="Normal"/>
    <w:next w:val="Normal"/>
    <w:rsid w:val="00E63C59"/>
    <w:pPr>
      <w:keepNext/>
      <w:keepLines/>
      <w:spacing w:after="280"/>
      <w:jc w:val="center"/>
    </w:pPr>
  </w:style>
  <w:style w:type="paragraph" w:customStyle="1" w:styleId="Parttitle">
    <w:name w:val="Part_title"/>
    <w:basedOn w:val="Annextitle"/>
    <w:next w:val="Normalaftertitle0"/>
    <w:rsid w:val="00E63C59"/>
  </w:style>
  <w:style w:type="paragraph" w:customStyle="1" w:styleId="Annextitle">
    <w:name w:val="Annex_title"/>
    <w:basedOn w:val="Normal"/>
    <w:next w:val="Normal"/>
    <w:uiPriority w:val="99"/>
    <w:rsid w:val="00E63C59"/>
    <w:pPr>
      <w:keepNext/>
      <w:keepLines/>
      <w:spacing w:before="240" w:after="280"/>
      <w:jc w:val="center"/>
    </w:pPr>
    <w:rPr>
      <w:rFonts w:ascii="Times New Roman Bold" w:hAnsi="Times New Roman Bold"/>
      <w:b/>
      <w:sz w:val="28"/>
    </w:rPr>
  </w:style>
  <w:style w:type="paragraph" w:customStyle="1" w:styleId="Normalaftertitle0">
    <w:name w:val="Normal after title"/>
    <w:basedOn w:val="Normal"/>
    <w:next w:val="Normal"/>
    <w:rsid w:val="00E63C59"/>
    <w:pPr>
      <w:spacing w:before="280"/>
    </w:pPr>
  </w:style>
  <w:style w:type="paragraph" w:customStyle="1" w:styleId="RecNo">
    <w:name w:val="Rec_No"/>
    <w:basedOn w:val="Normal"/>
    <w:next w:val="Rectitle"/>
    <w:rsid w:val="00E63C59"/>
    <w:pPr>
      <w:keepNext/>
      <w:keepLines/>
      <w:spacing w:before="480"/>
      <w:jc w:val="center"/>
    </w:pPr>
    <w:rPr>
      <w:caps/>
      <w:sz w:val="28"/>
    </w:rPr>
  </w:style>
  <w:style w:type="paragraph" w:customStyle="1" w:styleId="Rectitle">
    <w:name w:val="Rec_title"/>
    <w:basedOn w:val="RecNo"/>
    <w:next w:val="Recref"/>
    <w:link w:val="RectitleChar"/>
    <w:uiPriority w:val="99"/>
    <w:rsid w:val="00E63C59"/>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Recref"/>
    <w:next w:val="Normalaftertitle0"/>
    <w:rsid w:val="00E63C59"/>
    <w:pPr>
      <w:jc w:val="right"/>
    </w:pPr>
    <w:rPr>
      <w:sz w:val="22"/>
    </w:rPr>
  </w:style>
  <w:style w:type="paragraph" w:customStyle="1" w:styleId="Questiondate">
    <w:name w:val="Question_date"/>
    <w:basedOn w:val="Recdate"/>
    <w:next w:val="Normalaftertitle0"/>
    <w:rsid w:val="00E63C59"/>
  </w:style>
  <w:style w:type="paragraph" w:customStyle="1" w:styleId="QuestionNo">
    <w:name w:val="Question_No"/>
    <w:basedOn w:val="RecNo"/>
    <w:next w:val="Questiontitle"/>
    <w:rsid w:val="00E63C59"/>
  </w:style>
  <w:style w:type="paragraph" w:customStyle="1" w:styleId="Questiontitle">
    <w:name w:val="Question_title"/>
    <w:basedOn w:val="Rectitle"/>
    <w:next w:val="Questionref"/>
    <w:rsid w:val="00E63C59"/>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Restitle"/>
    <w:rsid w:val="00E63C59"/>
  </w:style>
  <w:style w:type="paragraph" w:customStyle="1" w:styleId="Restitle">
    <w:name w:val="Res_title"/>
    <w:basedOn w:val="Rectitle"/>
    <w:next w:val="Resref"/>
    <w:rsid w:val="00E63C59"/>
  </w:style>
  <w:style w:type="paragraph" w:customStyle="1" w:styleId="Resref">
    <w:name w:val="Res_ref"/>
    <w:basedOn w:val="Recref"/>
    <w:next w:val="Resdate"/>
    <w:rsid w:val="00E63C59"/>
  </w:style>
  <w:style w:type="paragraph" w:customStyle="1" w:styleId="SectionNo">
    <w:name w:val="Section_No"/>
    <w:basedOn w:val="AnnexNo"/>
    <w:next w:val="Sectiontitle"/>
    <w:rsid w:val="00E63C59"/>
  </w:style>
  <w:style w:type="paragraph" w:customStyle="1" w:styleId="Sectiontitle">
    <w:name w:val="Section_title"/>
    <w:basedOn w:val="Annextitle"/>
    <w:next w:val="Normalaftertitle0"/>
    <w:rsid w:val="00E63C59"/>
  </w:style>
  <w:style w:type="paragraph" w:customStyle="1" w:styleId="Source">
    <w:name w:val="Source"/>
    <w:basedOn w:val="Normal"/>
    <w:next w:val="Normal"/>
    <w:link w:val="SourceChar"/>
    <w:rsid w:val="00E63C59"/>
    <w:pPr>
      <w:spacing w:before="840"/>
      <w:jc w:val="center"/>
    </w:pPr>
    <w:rPr>
      <w:b/>
      <w:sz w:val="28"/>
    </w:rPr>
  </w:style>
  <w:style w:type="character" w:customStyle="1" w:styleId="SourceChar">
    <w:name w:val="Source Char"/>
    <w:link w:val="Source"/>
    <w:locked/>
    <w:rsid w:val="007B3AE7"/>
    <w:rPr>
      <w:rFonts w:ascii="Times New Roman" w:hAnsi="Times New Roman"/>
      <w:b/>
      <w:sz w:val="28"/>
      <w:lang w:val="en-GB" w:eastAsia="en-US"/>
    </w:rPr>
  </w:style>
  <w:style w:type="paragraph" w:customStyle="1" w:styleId="SpecialFooter">
    <w:name w:val="Special Footer"/>
    <w:basedOn w:val="Footer"/>
    <w:rsid w:val="00E63C59"/>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link w:val="TableheadChar"/>
    <w:uiPriority w:val="99"/>
    <w:rsid w:val="00E63C59"/>
    <w:pPr>
      <w:keepNext/>
      <w:spacing w:before="80" w:after="80"/>
      <w:jc w:val="center"/>
    </w:pPr>
    <w:rPr>
      <w:rFonts w:ascii="Times New Roman Bold" w:hAnsi="Times New Roman Bold"/>
      <w:b/>
    </w:rPr>
  </w:style>
  <w:style w:type="paragraph" w:customStyle="1" w:styleId="Tablelegend">
    <w:name w:val="Table_legend"/>
    <w:basedOn w:val="Tabletext"/>
    <w:rsid w:val="00E63C59"/>
    <w:pPr>
      <w:tabs>
        <w:tab w:val="clear" w:pos="284"/>
      </w:tabs>
      <w:spacing w:before="120"/>
    </w:pPr>
  </w:style>
  <w:style w:type="paragraph" w:customStyle="1" w:styleId="TableNo">
    <w:name w:val="Table_No"/>
    <w:basedOn w:val="Normal"/>
    <w:next w:val="Tabletitle"/>
    <w:link w:val="TableNoChar"/>
    <w:uiPriority w:val="99"/>
    <w:rsid w:val="00E63C59"/>
    <w:pPr>
      <w:keepNext/>
      <w:spacing w:before="560" w:after="120"/>
      <w:jc w:val="center"/>
    </w:pPr>
    <w:rPr>
      <w:caps/>
      <w:sz w:val="20"/>
    </w:rPr>
  </w:style>
  <w:style w:type="character" w:customStyle="1" w:styleId="TableNoChar">
    <w:name w:val="Table_No Char"/>
    <w:link w:val="TableNo"/>
    <w:uiPriority w:val="99"/>
    <w:locked/>
    <w:rsid w:val="009A1C6C"/>
    <w:rPr>
      <w:rFonts w:ascii="Times New Roman" w:hAnsi="Times New Roman"/>
      <w:caps/>
      <w:lang w:val="en-GB" w:eastAsia="en-US"/>
    </w:rPr>
  </w:style>
  <w:style w:type="paragraph" w:customStyle="1" w:styleId="Tableref">
    <w:name w:val="Table_ref"/>
    <w:basedOn w:val="Normal"/>
    <w:next w:val="Tabletitle"/>
    <w:rsid w:val="00E63C59"/>
    <w:pPr>
      <w:keepNext/>
      <w:spacing w:before="560"/>
      <w:jc w:val="center"/>
    </w:pPr>
    <w:rPr>
      <w:sz w:val="20"/>
    </w:rPr>
  </w:style>
  <w:style w:type="paragraph" w:customStyle="1" w:styleId="Title1">
    <w:name w:val="Title 1"/>
    <w:basedOn w:val="Source"/>
    <w:next w:val="Title2"/>
    <w:link w:val="Title1Char"/>
    <w:rsid w:val="00E63C59"/>
    <w:pPr>
      <w:tabs>
        <w:tab w:val="left" w:pos="567"/>
        <w:tab w:val="left" w:pos="1701"/>
        <w:tab w:val="left" w:pos="2835"/>
      </w:tabs>
      <w:spacing w:before="240"/>
    </w:pPr>
    <w:rPr>
      <w:b w:val="0"/>
      <w:caps/>
    </w:rPr>
  </w:style>
  <w:style w:type="paragraph" w:customStyle="1" w:styleId="Title2">
    <w:name w:val="Title 2"/>
    <w:basedOn w:val="Source"/>
    <w:next w:val="Title3"/>
    <w:rsid w:val="00E63C59"/>
    <w:pPr>
      <w:overflowPunct/>
      <w:autoSpaceDE/>
      <w:autoSpaceDN/>
      <w:adjustRightInd/>
      <w:spacing w:before="480"/>
      <w:textAlignment w:val="auto"/>
    </w:pPr>
    <w:rPr>
      <w:b w:val="0"/>
      <w:caps/>
    </w:rPr>
  </w:style>
  <w:style w:type="paragraph" w:customStyle="1" w:styleId="Title3">
    <w:name w:val="Title 3"/>
    <w:basedOn w:val="Title2"/>
    <w:next w:val="Title4"/>
    <w:rsid w:val="00E63C59"/>
    <w:pPr>
      <w:spacing w:before="240"/>
    </w:pPr>
    <w:rPr>
      <w:caps w:val="0"/>
    </w:rPr>
  </w:style>
  <w:style w:type="paragraph" w:customStyle="1" w:styleId="Title4">
    <w:name w:val="Title 4"/>
    <w:basedOn w:val="Title3"/>
    <w:next w:val="Heading1"/>
    <w:rsid w:val="00E63C59"/>
    <w:rPr>
      <w:b/>
    </w:rPr>
  </w:style>
  <w:style w:type="character" w:customStyle="1" w:styleId="Title1Char">
    <w:name w:val="Title 1 Char"/>
    <w:link w:val="Title1"/>
    <w:locked/>
    <w:rsid w:val="007B3AE7"/>
    <w:rPr>
      <w:rFonts w:ascii="Times New Roman" w:hAnsi="Times New Roman"/>
      <w:caps/>
      <w:sz w:val="28"/>
      <w:lang w:val="en-GB" w:eastAsia="en-US"/>
    </w:rPr>
  </w:style>
  <w:style w:type="paragraph" w:customStyle="1" w:styleId="toc0">
    <w:name w:val="toc 0"/>
    <w:basedOn w:val="Normal"/>
    <w:next w:val="TOC1"/>
    <w:rsid w:val="00E63C59"/>
    <w:pPr>
      <w:tabs>
        <w:tab w:val="clear" w:pos="1134"/>
        <w:tab w:val="clear" w:pos="1871"/>
        <w:tab w:val="clear" w:pos="2268"/>
        <w:tab w:val="right" w:pos="9781"/>
      </w:tabs>
    </w:pPr>
    <w:rPr>
      <w:b/>
    </w:rPr>
  </w:style>
  <w:style w:type="paragraph" w:styleId="TOC1">
    <w:name w:val="toc 1"/>
    <w:basedOn w:val="Normal"/>
    <w:uiPriority w:val="39"/>
    <w:rsid w:val="00E63C59"/>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uiPriority w:val="39"/>
    <w:rsid w:val="00E63C59"/>
    <w:pPr>
      <w:spacing w:before="120"/>
    </w:pPr>
  </w:style>
  <w:style w:type="paragraph" w:styleId="TOC3">
    <w:name w:val="toc 3"/>
    <w:basedOn w:val="TOC2"/>
    <w:uiPriority w:val="39"/>
    <w:rsid w:val="00E63C59"/>
  </w:style>
  <w:style w:type="paragraph" w:styleId="TOC4">
    <w:name w:val="toc 4"/>
    <w:basedOn w:val="TOC3"/>
    <w:rsid w:val="00E63C59"/>
  </w:style>
  <w:style w:type="paragraph" w:styleId="TOC5">
    <w:name w:val="toc 5"/>
    <w:basedOn w:val="TOC4"/>
    <w:rsid w:val="00E63C59"/>
  </w:style>
  <w:style w:type="paragraph" w:styleId="TOC6">
    <w:name w:val="toc 6"/>
    <w:basedOn w:val="TOC4"/>
    <w:semiHidden/>
    <w:rsid w:val="00E63C59"/>
  </w:style>
  <w:style w:type="paragraph" w:styleId="TOC7">
    <w:name w:val="toc 7"/>
    <w:basedOn w:val="TOC4"/>
    <w:semiHidden/>
    <w:rsid w:val="00E63C59"/>
  </w:style>
  <w:style w:type="paragraph" w:styleId="TOC8">
    <w:name w:val="toc 8"/>
    <w:basedOn w:val="TOC4"/>
    <w:semiHidden/>
    <w:rsid w:val="00E63C59"/>
  </w:style>
  <w:style w:type="character" w:customStyle="1" w:styleId="Appdef">
    <w:name w:val="App_def"/>
    <w:basedOn w:val="DefaultParagraphFont"/>
    <w:rsid w:val="00E63C59"/>
    <w:rPr>
      <w:rFonts w:ascii="Times New Roman" w:hAnsi="Times New Roman"/>
      <w:b/>
    </w:rPr>
  </w:style>
  <w:style w:type="character" w:customStyle="1" w:styleId="Appref">
    <w:name w:val="App_ref"/>
    <w:basedOn w:val="DefaultParagraphFont"/>
    <w:rsid w:val="00E63C59"/>
  </w:style>
  <w:style w:type="character" w:customStyle="1" w:styleId="Artdef">
    <w:name w:val="Art_def"/>
    <w:basedOn w:val="DefaultParagraphFont"/>
    <w:rsid w:val="00E63C59"/>
    <w:rPr>
      <w:rFonts w:ascii="Times New Roman" w:hAnsi="Times New Roman"/>
      <w:b/>
    </w:rPr>
  </w:style>
  <w:style w:type="character" w:customStyle="1" w:styleId="Artref">
    <w:name w:val="Art_ref"/>
    <w:basedOn w:val="DefaultParagraphFont"/>
    <w:rsid w:val="00E63C59"/>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E63C59"/>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E63C59"/>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E63C59"/>
    <w:rPr>
      <w:b w:val="0"/>
      <w:i/>
    </w:rPr>
  </w:style>
  <w:style w:type="paragraph" w:customStyle="1" w:styleId="Headingi">
    <w:name w:val="Heading_i"/>
    <w:basedOn w:val="Normal"/>
    <w:next w:val="Normal"/>
    <w:rsid w:val="00E63C59"/>
    <w:pPr>
      <w:keepNext/>
      <w:spacing w:before="160"/>
    </w:pPr>
    <w:rPr>
      <w:rFonts w:ascii="Times" w:hAnsi="Times"/>
      <w:i/>
    </w:rPr>
  </w:style>
  <w:style w:type="paragraph" w:customStyle="1" w:styleId="Headingb">
    <w:name w:val="Heading_b"/>
    <w:basedOn w:val="Normal"/>
    <w:next w:val="Normal"/>
    <w:link w:val="HeadingbChar"/>
    <w:uiPriority w:val="99"/>
    <w:rsid w:val="00E63C59"/>
    <w:pPr>
      <w:keepNext/>
      <w:spacing w:before="160"/>
    </w:pPr>
    <w:rPr>
      <w:rFonts w:ascii="Times" w:hAnsi="Times"/>
      <w:b/>
    </w:rPr>
  </w:style>
  <w:style w:type="paragraph" w:customStyle="1" w:styleId="Figure">
    <w:name w:val="Figure"/>
    <w:aliases w:val="fig"/>
    <w:basedOn w:val="Normal"/>
    <w:next w:val="Figuretitle"/>
    <w:link w:val="FigureChar"/>
    <w:rsid w:val="00E63C59"/>
    <w:pPr>
      <w:keepNext/>
      <w:keepLines/>
      <w:jc w:val="center"/>
    </w:pPr>
  </w:style>
  <w:style w:type="character" w:customStyle="1" w:styleId="FigureChar">
    <w:name w:val="Figure Char"/>
    <w:aliases w:val="fig Char"/>
    <w:link w:val="Figure"/>
    <w:locked/>
    <w:rsid w:val="009A1C6C"/>
    <w:rPr>
      <w:rFonts w:ascii="Times New Roman" w:hAnsi="Times New Roman"/>
      <w:sz w:val="24"/>
      <w:lang w:val="en-GB" w:eastAsia="en-US"/>
    </w:rPr>
  </w:style>
  <w:style w:type="character" w:styleId="PageNumber">
    <w:name w:val="page number"/>
    <w:basedOn w:val="DefaultParagraphFont"/>
    <w:rsid w:val="00E63C59"/>
  </w:style>
  <w:style w:type="paragraph" w:customStyle="1" w:styleId="AppendixNo">
    <w:name w:val="Appendix_No"/>
    <w:basedOn w:val="AnnexNo"/>
    <w:next w:val="Annexref"/>
    <w:rsid w:val="00E63C59"/>
  </w:style>
  <w:style w:type="paragraph" w:customStyle="1" w:styleId="Appendixref">
    <w:name w:val="Appendix_ref"/>
    <w:basedOn w:val="Annexref"/>
    <w:next w:val="Annextitle"/>
    <w:rsid w:val="00E63C59"/>
  </w:style>
  <w:style w:type="paragraph" w:customStyle="1" w:styleId="Appendixtitle">
    <w:name w:val="Appendix_title"/>
    <w:basedOn w:val="Annextitle"/>
    <w:next w:val="Normal"/>
    <w:rsid w:val="00E63C59"/>
  </w:style>
  <w:style w:type="paragraph" w:customStyle="1" w:styleId="Border">
    <w:name w:val="Border"/>
    <w:basedOn w:val="Tabletext"/>
    <w:rsid w:val="00E63C59"/>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Proposal">
    <w:name w:val="Proposal"/>
    <w:basedOn w:val="Normal"/>
    <w:next w:val="Normal"/>
    <w:rsid w:val="00E63C59"/>
    <w:pPr>
      <w:keepNext/>
      <w:spacing w:before="240"/>
    </w:pPr>
    <w:rPr>
      <w:rFonts w:hAnsi="Times New Roman Bold"/>
    </w:rPr>
  </w:style>
  <w:style w:type="paragraph" w:customStyle="1" w:styleId="Reasons">
    <w:name w:val="Reasons"/>
    <w:basedOn w:val="Normal"/>
    <w:rsid w:val="00E63C59"/>
    <w:pPr>
      <w:tabs>
        <w:tab w:val="clear" w:pos="1871"/>
        <w:tab w:val="clear" w:pos="2268"/>
        <w:tab w:val="left" w:pos="1588"/>
        <w:tab w:val="left" w:pos="1985"/>
      </w:tabs>
    </w:pPr>
  </w:style>
  <w:style w:type="paragraph" w:customStyle="1" w:styleId="Section3">
    <w:name w:val="Section_3"/>
    <w:basedOn w:val="Section1"/>
    <w:rsid w:val="00E63C59"/>
    <w:rPr>
      <w:b w:val="0"/>
    </w:rPr>
  </w:style>
  <w:style w:type="paragraph" w:customStyle="1" w:styleId="TableTextS5">
    <w:name w:val="Table_TextS5"/>
    <w:basedOn w:val="Normal"/>
    <w:rsid w:val="00E63C59"/>
    <w:pPr>
      <w:tabs>
        <w:tab w:val="clear" w:pos="1134"/>
        <w:tab w:val="clear" w:pos="1871"/>
        <w:tab w:val="clear" w:pos="2268"/>
        <w:tab w:val="left" w:pos="170"/>
        <w:tab w:val="left" w:pos="567"/>
        <w:tab w:val="left" w:pos="737"/>
        <w:tab w:val="left" w:pos="2977"/>
        <w:tab w:val="left" w:pos="3266"/>
      </w:tabs>
      <w:spacing w:before="40" w:after="40"/>
    </w:pPr>
    <w:rPr>
      <w:sz w:val="20"/>
    </w:rPr>
  </w:style>
  <w:style w:type="paragraph" w:customStyle="1" w:styleId="AnnexNoTitle">
    <w:name w:val="Annex_NoTitle"/>
    <w:basedOn w:val="Normal"/>
    <w:next w:val="Normalaftertitle"/>
    <w:link w:val="AnnexNoTitleChar1"/>
    <w:uiPriority w:val="99"/>
    <w:rsid w:val="007B3AE7"/>
    <w:pPr>
      <w:keepNext/>
      <w:keepLines/>
      <w:tabs>
        <w:tab w:val="clear" w:pos="1134"/>
        <w:tab w:val="clear" w:pos="1871"/>
        <w:tab w:val="clear" w:pos="2268"/>
        <w:tab w:val="left" w:pos="794"/>
        <w:tab w:val="left" w:pos="1191"/>
        <w:tab w:val="left" w:pos="1588"/>
        <w:tab w:val="left" w:pos="1985"/>
      </w:tabs>
      <w:spacing w:before="480"/>
      <w:jc w:val="center"/>
    </w:pPr>
    <w:rPr>
      <w:b/>
      <w:sz w:val="28"/>
    </w:rPr>
  </w:style>
  <w:style w:type="character" w:customStyle="1" w:styleId="AnnexNoTitleChar1">
    <w:name w:val="Annex_NoTitle Char1"/>
    <w:link w:val="AnnexNoTitle"/>
    <w:uiPriority w:val="99"/>
    <w:locked/>
    <w:rsid w:val="009A1C6C"/>
    <w:rPr>
      <w:rFonts w:ascii="Times New Roman" w:hAnsi="Times New Roman"/>
      <w:b/>
      <w:sz w:val="28"/>
      <w:lang w:val="en-GB" w:eastAsia="en-US"/>
    </w:rPr>
  </w:style>
  <w:style w:type="paragraph" w:customStyle="1" w:styleId="AppendixNoTitle">
    <w:name w:val="Appendix_NoTitle"/>
    <w:basedOn w:val="AnnexNoTitle"/>
    <w:next w:val="Normalaftertitle"/>
    <w:rsid w:val="007B3AE7"/>
  </w:style>
  <w:style w:type="paragraph" w:styleId="BalloonText">
    <w:name w:val="Balloon Text"/>
    <w:basedOn w:val="Normal"/>
    <w:link w:val="BalloonTextChar"/>
    <w:rsid w:val="007B3AE7"/>
    <w:pPr>
      <w:tabs>
        <w:tab w:val="clear" w:pos="1134"/>
        <w:tab w:val="clear" w:pos="1871"/>
        <w:tab w:val="clear" w:pos="2268"/>
        <w:tab w:val="left" w:pos="794"/>
        <w:tab w:val="left" w:pos="1191"/>
        <w:tab w:val="left" w:pos="1588"/>
        <w:tab w:val="left" w:pos="1985"/>
      </w:tabs>
      <w:spacing w:before="0"/>
    </w:pPr>
    <w:rPr>
      <w:rFonts w:ascii="Tahoma" w:hAnsi="Tahoma" w:cs="Tahoma"/>
      <w:sz w:val="16"/>
      <w:szCs w:val="16"/>
    </w:rPr>
  </w:style>
  <w:style w:type="character" w:customStyle="1" w:styleId="BalloonTextChar">
    <w:name w:val="Balloon Text Char"/>
    <w:basedOn w:val="DefaultParagraphFont"/>
    <w:link w:val="BalloonText"/>
    <w:rsid w:val="007B3AE7"/>
    <w:rPr>
      <w:rFonts w:ascii="Tahoma" w:hAnsi="Tahoma" w:cs="Tahoma"/>
      <w:sz w:val="16"/>
      <w:szCs w:val="16"/>
      <w:lang w:val="en-GB" w:eastAsia="en-US"/>
    </w:rPr>
  </w:style>
  <w:style w:type="character" w:styleId="Hyperlink">
    <w:name w:val="Hyperlink"/>
    <w:uiPriority w:val="99"/>
    <w:rsid w:val="007B3AE7"/>
    <w:rPr>
      <w:rFonts w:cs="Times New Roman"/>
      <w:color w:val="0000FF"/>
      <w:u w:val="single"/>
    </w:rPr>
  </w:style>
  <w:style w:type="paragraph" w:customStyle="1" w:styleId="TableLegend0">
    <w:name w:val="Table_Legend"/>
    <w:basedOn w:val="Normal"/>
    <w:next w:val="Normal"/>
    <w:rsid w:val="007B3AE7"/>
    <w:pPr>
      <w:keepNext/>
      <w:tabs>
        <w:tab w:val="clear" w:pos="1134"/>
        <w:tab w:val="clear" w:pos="1871"/>
        <w:tab w:val="clear" w:pos="2268"/>
        <w:tab w:val="left" w:pos="794"/>
        <w:tab w:val="left" w:pos="1191"/>
        <w:tab w:val="left" w:pos="1588"/>
        <w:tab w:val="left" w:pos="1985"/>
      </w:tabs>
      <w:spacing w:before="86" w:line="199" w:lineRule="exact"/>
      <w:ind w:left="-85" w:right="-85"/>
      <w:jc w:val="both"/>
    </w:pPr>
    <w:rPr>
      <w:sz w:val="18"/>
      <w:lang w:eastAsia="de-DE"/>
    </w:rPr>
  </w:style>
  <w:style w:type="paragraph" w:customStyle="1" w:styleId="TableTitle0">
    <w:name w:val="Table_Title"/>
    <w:basedOn w:val="Table"/>
    <w:next w:val="Blanc"/>
    <w:rsid w:val="007B3AE7"/>
    <w:pPr>
      <w:spacing w:before="0"/>
    </w:pPr>
    <w:rPr>
      <w:b/>
    </w:rPr>
  </w:style>
  <w:style w:type="paragraph" w:customStyle="1" w:styleId="Table">
    <w:name w:val="Table_#"/>
    <w:basedOn w:val="Normal"/>
    <w:next w:val="TableTitle0"/>
    <w:rsid w:val="007B3AE7"/>
    <w:pPr>
      <w:keepNext/>
      <w:tabs>
        <w:tab w:val="clear" w:pos="1134"/>
        <w:tab w:val="clear" w:pos="1871"/>
        <w:tab w:val="clear" w:pos="2268"/>
      </w:tabs>
      <w:spacing w:before="567" w:after="113"/>
      <w:jc w:val="center"/>
    </w:pPr>
    <w:rPr>
      <w:sz w:val="18"/>
      <w:lang w:eastAsia="de-DE"/>
    </w:rPr>
  </w:style>
  <w:style w:type="paragraph" w:customStyle="1" w:styleId="Blanc">
    <w:name w:val="Blanc"/>
    <w:basedOn w:val="Normal"/>
    <w:next w:val="TableText0"/>
    <w:rsid w:val="007B3AE7"/>
    <w:pPr>
      <w:keepNext/>
      <w:keepLines/>
      <w:tabs>
        <w:tab w:val="clear" w:pos="1134"/>
        <w:tab w:val="clear" w:pos="1871"/>
        <w:tab w:val="clear" w:pos="2268"/>
      </w:tabs>
      <w:spacing w:before="0"/>
      <w:jc w:val="both"/>
    </w:pPr>
    <w:rPr>
      <w:sz w:val="16"/>
      <w:lang w:eastAsia="de-DE"/>
    </w:rPr>
  </w:style>
  <w:style w:type="paragraph" w:customStyle="1" w:styleId="TableText0">
    <w:name w:val="Table_Text"/>
    <w:basedOn w:val="TableLegend0"/>
    <w:rsid w:val="007B3AE7"/>
    <w:pPr>
      <w:spacing w:before="100" w:after="100" w:line="190" w:lineRule="exact"/>
      <w:ind w:left="0" w:right="0"/>
    </w:pPr>
  </w:style>
  <w:style w:type="paragraph" w:customStyle="1" w:styleId="FigureLegend0">
    <w:name w:val="Figure_Legend"/>
    <w:basedOn w:val="TableLegend0"/>
    <w:next w:val="FigureRemark"/>
    <w:rsid w:val="007B3AE7"/>
    <w:pPr>
      <w:jc w:val="left"/>
    </w:pPr>
  </w:style>
  <w:style w:type="paragraph" w:customStyle="1" w:styleId="FigureRemark">
    <w:name w:val="Figure_Remark"/>
    <w:basedOn w:val="TableLegend0"/>
    <w:rsid w:val="007B3AE7"/>
    <w:pPr>
      <w:tabs>
        <w:tab w:val="clear" w:pos="794"/>
        <w:tab w:val="clear" w:pos="1191"/>
        <w:tab w:val="clear" w:pos="1588"/>
        <w:tab w:val="clear" w:pos="1985"/>
        <w:tab w:val="center" w:pos="284"/>
      </w:tabs>
      <w:spacing w:before="142"/>
    </w:pPr>
  </w:style>
  <w:style w:type="paragraph" w:customStyle="1" w:styleId="Figure0">
    <w:name w:val="Figure_#"/>
    <w:basedOn w:val="Table"/>
    <w:next w:val="FigureTitle0"/>
    <w:rsid w:val="007B3AE7"/>
  </w:style>
  <w:style w:type="paragraph" w:customStyle="1" w:styleId="FigureTitle0">
    <w:name w:val="Figure_Title"/>
    <w:basedOn w:val="TableTitle0"/>
    <w:next w:val="FigureLegend0"/>
    <w:rsid w:val="007B3AE7"/>
    <w:pPr>
      <w:spacing w:after="240"/>
    </w:pPr>
  </w:style>
  <w:style w:type="paragraph" w:customStyle="1" w:styleId="Annex">
    <w:name w:val="Annex_#"/>
    <w:basedOn w:val="Normal"/>
    <w:next w:val="AnnexRef0"/>
    <w:rsid w:val="007B3AE7"/>
    <w:pPr>
      <w:tabs>
        <w:tab w:val="clear" w:pos="1134"/>
        <w:tab w:val="clear" w:pos="1871"/>
        <w:tab w:val="clear" w:pos="2268"/>
        <w:tab w:val="center" w:pos="4849"/>
        <w:tab w:val="right" w:pos="9696"/>
      </w:tabs>
      <w:spacing w:before="720" w:after="68"/>
      <w:jc w:val="center"/>
    </w:pPr>
    <w:rPr>
      <w:sz w:val="20"/>
      <w:lang w:eastAsia="de-DE"/>
    </w:rPr>
  </w:style>
  <w:style w:type="paragraph" w:customStyle="1" w:styleId="AnnexRef0">
    <w:name w:val="Annex_Ref"/>
    <w:basedOn w:val="Normal"/>
    <w:next w:val="AnnexTitle0"/>
    <w:rsid w:val="007B3AE7"/>
    <w:pPr>
      <w:tabs>
        <w:tab w:val="clear" w:pos="1134"/>
        <w:tab w:val="clear" w:pos="1871"/>
        <w:tab w:val="clear" w:pos="2268"/>
        <w:tab w:val="center" w:pos="4849"/>
        <w:tab w:val="right" w:pos="9696"/>
      </w:tabs>
      <w:spacing w:before="0"/>
      <w:jc w:val="center"/>
    </w:pPr>
    <w:rPr>
      <w:sz w:val="20"/>
      <w:lang w:eastAsia="de-DE"/>
    </w:rPr>
  </w:style>
  <w:style w:type="paragraph" w:customStyle="1" w:styleId="AnnexTitle0">
    <w:name w:val="Annex_Title"/>
    <w:basedOn w:val="Normal"/>
    <w:next w:val="Normalaftertitle0"/>
    <w:rsid w:val="007B3AE7"/>
    <w:pPr>
      <w:tabs>
        <w:tab w:val="clear" w:pos="1134"/>
        <w:tab w:val="clear" w:pos="1871"/>
        <w:tab w:val="clear" w:pos="2268"/>
        <w:tab w:val="left" w:pos="4849"/>
        <w:tab w:val="right" w:pos="9696"/>
      </w:tabs>
      <w:spacing w:before="136" w:after="200"/>
      <w:jc w:val="center"/>
    </w:pPr>
    <w:rPr>
      <w:b/>
      <w:lang w:eastAsia="de-DE"/>
    </w:rPr>
  </w:style>
  <w:style w:type="paragraph" w:customStyle="1" w:styleId="Appendix">
    <w:name w:val="Appendix_#"/>
    <w:basedOn w:val="Annex"/>
    <w:next w:val="AppendixRef0"/>
    <w:rsid w:val="007B3AE7"/>
  </w:style>
  <w:style w:type="paragraph" w:customStyle="1" w:styleId="AppendixRef0">
    <w:name w:val="Appendix_Ref"/>
    <w:basedOn w:val="AnnexRef0"/>
    <w:next w:val="AppendixTitle0"/>
    <w:rsid w:val="007B3AE7"/>
  </w:style>
  <w:style w:type="paragraph" w:customStyle="1" w:styleId="AppendixTitle0">
    <w:name w:val="Appendix_Title"/>
    <w:basedOn w:val="AnnexTitle0"/>
    <w:next w:val="Normal"/>
    <w:rsid w:val="007B3AE7"/>
  </w:style>
  <w:style w:type="paragraph" w:customStyle="1" w:styleId="RefTitle0">
    <w:name w:val="Ref_Title"/>
    <w:basedOn w:val="Normal"/>
    <w:next w:val="RefText0"/>
    <w:rsid w:val="007B3AE7"/>
    <w:pPr>
      <w:keepNext/>
      <w:keepLines/>
      <w:tabs>
        <w:tab w:val="clear" w:pos="1134"/>
        <w:tab w:val="clear" w:pos="1871"/>
        <w:tab w:val="clear" w:pos="2268"/>
      </w:tabs>
      <w:spacing w:before="600"/>
      <w:jc w:val="center"/>
    </w:pPr>
    <w:rPr>
      <w:sz w:val="18"/>
      <w:lang w:eastAsia="de-DE"/>
    </w:rPr>
  </w:style>
  <w:style w:type="paragraph" w:customStyle="1" w:styleId="RefText0">
    <w:name w:val="Ref_Text"/>
    <w:basedOn w:val="Normal"/>
    <w:rsid w:val="007B3AE7"/>
    <w:pPr>
      <w:tabs>
        <w:tab w:val="clear" w:pos="1134"/>
        <w:tab w:val="clear" w:pos="1871"/>
        <w:tab w:val="clear" w:pos="2268"/>
        <w:tab w:val="left" w:pos="794"/>
        <w:tab w:val="left" w:pos="1191"/>
        <w:tab w:val="left" w:pos="1588"/>
        <w:tab w:val="left" w:pos="1985"/>
      </w:tabs>
      <w:spacing w:before="136"/>
      <w:ind w:left="567" w:hanging="567"/>
      <w:jc w:val="both"/>
    </w:pPr>
    <w:rPr>
      <w:sz w:val="18"/>
      <w:lang w:eastAsia="de-DE"/>
    </w:rPr>
  </w:style>
  <w:style w:type="paragraph" w:customStyle="1" w:styleId="listitem">
    <w:name w:val="listitem"/>
    <w:basedOn w:val="Normal"/>
    <w:rsid w:val="007B3AE7"/>
    <w:pPr>
      <w:keepLines/>
      <w:tabs>
        <w:tab w:val="clear" w:pos="1134"/>
        <w:tab w:val="clear" w:pos="1871"/>
        <w:tab w:val="clear" w:pos="2268"/>
        <w:tab w:val="left" w:pos="794"/>
        <w:tab w:val="left" w:pos="1191"/>
        <w:tab w:val="left" w:pos="1588"/>
        <w:tab w:val="left" w:pos="1985"/>
      </w:tabs>
      <w:spacing w:before="0"/>
    </w:pPr>
    <w:rPr>
      <w:sz w:val="20"/>
      <w:lang w:eastAsia="de-DE"/>
    </w:rPr>
  </w:style>
  <w:style w:type="paragraph" w:customStyle="1" w:styleId="Rec">
    <w:name w:val="Rec_#"/>
    <w:basedOn w:val="Normal"/>
    <w:next w:val="RecTitle0"/>
    <w:rsid w:val="007B3AE7"/>
    <w:pPr>
      <w:keepNext/>
      <w:keepLines/>
      <w:tabs>
        <w:tab w:val="clear" w:pos="1134"/>
        <w:tab w:val="clear" w:pos="1871"/>
        <w:tab w:val="clear" w:pos="2268"/>
        <w:tab w:val="center" w:pos="4849"/>
        <w:tab w:val="right" w:pos="9696"/>
      </w:tabs>
      <w:spacing w:before="720"/>
      <w:jc w:val="center"/>
    </w:pPr>
    <w:rPr>
      <w:sz w:val="20"/>
      <w:lang w:eastAsia="de-DE"/>
    </w:rPr>
  </w:style>
  <w:style w:type="paragraph" w:customStyle="1" w:styleId="RecTitle0">
    <w:name w:val="Rec_Title"/>
    <w:basedOn w:val="Rec"/>
    <w:next w:val="RecTitleRef"/>
    <w:rsid w:val="007B3AE7"/>
    <w:pPr>
      <w:spacing w:before="180"/>
    </w:pPr>
    <w:rPr>
      <w:b/>
    </w:rPr>
  </w:style>
  <w:style w:type="paragraph" w:customStyle="1" w:styleId="RecTitleRef">
    <w:name w:val="Rec_Title/Ref"/>
    <w:basedOn w:val="RecTitle0"/>
    <w:next w:val="RecTitleDate"/>
    <w:rsid w:val="007B3AE7"/>
    <w:pPr>
      <w:spacing w:before="136"/>
    </w:pPr>
    <w:rPr>
      <w:b w:val="0"/>
    </w:rPr>
  </w:style>
  <w:style w:type="paragraph" w:customStyle="1" w:styleId="RecTitleDate">
    <w:name w:val="Rec_Title/Date"/>
    <w:basedOn w:val="RecTitleRef"/>
    <w:next w:val="headfoot"/>
    <w:rsid w:val="007B3AE7"/>
    <w:pPr>
      <w:tabs>
        <w:tab w:val="clear" w:pos="4849"/>
      </w:tabs>
      <w:jc w:val="right"/>
    </w:pPr>
  </w:style>
  <w:style w:type="paragraph" w:customStyle="1" w:styleId="headfoot">
    <w:name w:val="head_foot"/>
    <w:basedOn w:val="Normal"/>
    <w:next w:val="Normalaftertitle0"/>
    <w:rsid w:val="007B3AE7"/>
    <w:pPr>
      <w:tabs>
        <w:tab w:val="clear" w:pos="1134"/>
        <w:tab w:val="clear" w:pos="1871"/>
        <w:tab w:val="clear" w:pos="2268"/>
      </w:tabs>
      <w:spacing w:before="0"/>
      <w:jc w:val="both"/>
    </w:pPr>
    <w:rPr>
      <w:color w:val="FF0000"/>
      <w:sz w:val="8"/>
      <w:lang w:eastAsia="de-DE"/>
    </w:rPr>
  </w:style>
  <w:style w:type="paragraph" w:customStyle="1" w:styleId="call0">
    <w:name w:val="call"/>
    <w:basedOn w:val="Normal"/>
    <w:next w:val="Normal"/>
    <w:rsid w:val="007B3AE7"/>
    <w:pPr>
      <w:keepNext/>
      <w:keepLines/>
      <w:tabs>
        <w:tab w:val="clear" w:pos="1134"/>
        <w:tab w:val="clear" w:pos="1871"/>
        <w:tab w:val="clear" w:pos="2268"/>
        <w:tab w:val="left" w:pos="794"/>
      </w:tabs>
      <w:spacing w:before="227"/>
      <w:ind w:left="794"/>
    </w:pPr>
    <w:rPr>
      <w:i/>
      <w:sz w:val="20"/>
      <w:lang w:eastAsia="de-DE"/>
    </w:rPr>
  </w:style>
  <w:style w:type="paragraph" w:customStyle="1" w:styleId="deftitle">
    <w:name w:val="def title"/>
    <w:basedOn w:val="Heading2"/>
    <w:next w:val="deftexte"/>
    <w:rsid w:val="007B3AE7"/>
    <w:pPr>
      <w:tabs>
        <w:tab w:val="clear" w:pos="1134"/>
        <w:tab w:val="clear" w:pos="1871"/>
        <w:tab w:val="clear" w:pos="2268"/>
        <w:tab w:val="left" w:pos="794"/>
      </w:tabs>
      <w:spacing w:before="313"/>
      <w:ind w:left="794" w:hanging="794"/>
      <w:jc w:val="both"/>
      <w:outlineLvl w:val="9"/>
    </w:pPr>
    <w:rPr>
      <w:sz w:val="22"/>
      <w:lang w:eastAsia="de-DE"/>
    </w:rPr>
  </w:style>
  <w:style w:type="paragraph" w:customStyle="1" w:styleId="deftexte">
    <w:name w:val="def texte"/>
    <w:basedOn w:val="Normal"/>
    <w:rsid w:val="007B3AE7"/>
    <w:pPr>
      <w:tabs>
        <w:tab w:val="clear" w:pos="1134"/>
        <w:tab w:val="clear" w:pos="1871"/>
        <w:tab w:val="clear" w:pos="2268"/>
        <w:tab w:val="left" w:pos="794"/>
        <w:tab w:val="left" w:pos="1191"/>
        <w:tab w:val="left" w:pos="1588"/>
        <w:tab w:val="left" w:pos="1985"/>
      </w:tabs>
      <w:spacing w:before="136"/>
      <w:jc w:val="both"/>
    </w:pPr>
    <w:rPr>
      <w:sz w:val="20"/>
      <w:lang w:eastAsia="de-DE"/>
    </w:rPr>
  </w:style>
  <w:style w:type="paragraph" w:customStyle="1" w:styleId="Section">
    <w:name w:val="Section #"/>
    <w:basedOn w:val="Normal"/>
    <w:next w:val="Sectiontitle0"/>
    <w:rsid w:val="007B3AE7"/>
    <w:pPr>
      <w:keepNext/>
      <w:keepLines/>
      <w:pageBreakBefore/>
      <w:tabs>
        <w:tab w:val="clear" w:pos="1134"/>
        <w:tab w:val="clear" w:pos="1871"/>
        <w:tab w:val="clear" w:pos="2268"/>
        <w:tab w:val="left" w:pos="1474"/>
      </w:tabs>
      <w:spacing w:before="0"/>
      <w:ind w:left="1474" w:hanging="1474"/>
    </w:pPr>
    <w:rPr>
      <w:sz w:val="20"/>
      <w:lang w:eastAsia="de-DE"/>
    </w:rPr>
  </w:style>
  <w:style w:type="paragraph" w:customStyle="1" w:styleId="Sectiontitle0">
    <w:name w:val="Section title"/>
    <w:basedOn w:val="Section"/>
    <w:next w:val="Rec"/>
    <w:rsid w:val="007B3AE7"/>
    <w:pPr>
      <w:pageBreakBefore w:val="0"/>
      <w:spacing w:before="240"/>
    </w:pPr>
    <w:rPr>
      <w:i/>
    </w:rPr>
  </w:style>
  <w:style w:type="paragraph" w:customStyle="1" w:styleId="heading">
    <w:name w:val="heading"/>
    <w:basedOn w:val="Heading2"/>
    <w:rsid w:val="007B3AE7"/>
    <w:pPr>
      <w:tabs>
        <w:tab w:val="clear" w:pos="1134"/>
        <w:tab w:val="clear" w:pos="1871"/>
        <w:tab w:val="clear" w:pos="2268"/>
        <w:tab w:val="left" w:pos="794"/>
        <w:tab w:val="left" w:pos="1191"/>
        <w:tab w:val="left" w:pos="1588"/>
      </w:tabs>
      <w:spacing w:before="313"/>
      <w:ind w:left="794" w:hanging="794"/>
      <w:jc w:val="both"/>
      <w:outlineLvl w:val="9"/>
    </w:pPr>
    <w:rPr>
      <w:sz w:val="22"/>
      <w:lang w:eastAsia="de-DE"/>
    </w:rPr>
  </w:style>
  <w:style w:type="paragraph" w:customStyle="1" w:styleId="Line">
    <w:name w:val="Line"/>
    <w:basedOn w:val="Normal"/>
    <w:next w:val="Normal"/>
    <w:rsid w:val="007B3AE7"/>
    <w:pPr>
      <w:pBdr>
        <w:top w:val="single" w:sz="6" w:space="1" w:color="auto"/>
      </w:pBdr>
      <w:tabs>
        <w:tab w:val="clear" w:pos="1134"/>
        <w:tab w:val="clear" w:pos="1871"/>
        <w:tab w:val="clear" w:pos="2268"/>
      </w:tabs>
      <w:spacing w:before="240"/>
      <w:ind w:left="3997" w:right="3997"/>
      <w:jc w:val="center"/>
    </w:pPr>
    <w:rPr>
      <w:sz w:val="20"/>
      <w:lang w:eastAsia="de-DE"/>
    </w:rPr>
  </w:style>
  <w:style w:type="paragraph" w:customStyle="1" w:styleId="Part">
    <w:name w:val="Part_#"/>
    <w:basedOn w:val="Annex"/>
    <w:next w:val="PartRef0"/>
    <w:rsid w:val="007B3AE7"/>
  </w:style>
  <w:style w:type="paragraph" w:customStyle="1" w:styleId="PartRef0">
    <w:name w:val="Part_Ref"/>
    <w:basedOn w:val="AnnexRef0"/>
    <w:rsid w:val="007B3AE7"/>
  </w:style>
  <w:style w:type="paragraph" w:customStyle="1" w:styleId="PartTitle0">
    <w:name w:val="Part_Title"/>
    <w:basedOn w:val="AnnexTitle0"/>
    <w:next w:val="Normalaftertitle0"/>
    <w:rsid w:val="007B3AE7"/>
  </w:style>
  <w:style w:type="paragraph" w:customStyle="1" w:styleId="Rep">
    <w:name w:val="Rep_#"/>
    <w:basedOn w:val="Rec"/>
    <w:next w:val="RepTitle0"/>
    <w:rsid w:val="007B3AE7"/>
  </w:style>
  <w:style w:type="paragraph" w:customStyle="1" w:styleId="RepTitle0">
    <w:name w:val="Rep_Title"/>
    <w:basedOn w:val="RecTitle0"/>
    <w:next w:val="RepTitleRef"/>
    <w:rsid w:val="007B3AE7"/>
  </w:style>
  <w:style w:type="paragraph" w:customStyle="1" w:styleId="RepTitleRef">
    <w:name w:val="Rep_Title/Ref"/>
    <w:basedOn w:val="RecTitleRef"/>
    <w:next w:val="RepTitleDate"/>
    <w:rsid w:val="007B3AE7"/>
  </w:style>
  <w:style w:type="paragraph" w:customStyle="1" w:styleId="RepTitleDate">
    <w:name w:val="Rep_Title/Date"/>
    <w:basedOn w:val="RecTitleDate"/>
    <w:next w:val="headfoot"/>
    <w:rsid w:val="007B3AE7"/>
  </w:style>
  <w:style w:type="paragraph" w:customStyle="1" w:styleId="RefDoc">
    <w:name w:val="Ref_Doc"/>
    <w:basedOn w:val="RefText0"/>
    <w:next w:val="RefText0"/>
    <w:rsid w:val="007B3AE7"/>
    <w:pPr>
      <w:spacing w:before="227"/>
    </w:pPr>
    <w:rPr>
      <w:i/>
    </w:rPr>
  </w:style>
  <w:style w:type="paragraph" w:customStyle="1" w:styleId="Question">
    <w:name w:val="Question_#"/>
    <w:basedOn w:val="Rec"/>
    <w:next w:val="QuestionTitle0"/>
    <w:rsid w:val="007B3AE7"/>
    <w:pPr>
      <w:spacing w:before="0"/>
    </w:pPr>
  </w:style>
  <w:style w:type="paragraph" w:customStyle="1" w:styleId="QuestionTitle0">
    <w:name w:val="Question_Title"/>
    <w:basedOn w:val="RecTitle0"/>
    <w:next w:val="QuestionTitleRef"/>
    <w:rsid w:val="007B3AE7"/>
  </w:style>
  <w:style w:type="paragraph" w:customStyle="1" w:styleId="QuestionTitleRef">
    <w:name w:val="Question_Title/Ref"/>
    <w:basedOn w:val="RecTitleRef"/>
    <w:next w:val="QuestionTitleDate"/>
    <w:rsid w:val="007B3AE7"/>
  </w:style>
  <w:style w:type="paragraph" w:customStyle="1" w:styleId="QuestionTitleDate">
    <w:name w:val="Question_Title/Date"/>
    <w:basedOn w:val="RecTitleDate"/>
    <w:next w:val="headfoot"/>
    <w:rsid w:val="007B3AE7"/>
  </w:style>
  <w:style w:type="paragraph" w:customStyle="1" w:styleId="Res">
    <w:name w:val="Res_#"/>
    <w:basedOn w:val="Rec"/>
    <w:next w:val="ResTitle0"/>
    <w:rsid w:val="007B3AE7"/>
  </w:style>
  <w:style w:type="paragraph" w:customStyle="1" w:styleId="ResTitle0">
    <w:name w:val="Res_Title"/>
    <w:basedOn w:val="RecTitle0"/>
    <w:next w:val="ResTitleRef"/>
    <w:rsid w:val="007B3AE7"/>
  </w:style>
  <w:style w:type="paragraph" w:customStyle="1" w:styleId="ResTitleRef">
    <w:name w:val="Res_Title/Ref"/>
    <w:basedOn w:val="RecTitleRef"/>
    <w:next w:val="ResTitleDate"/>
    <w:rsid w:val="007B3AE7"/>
  </w:style>
  <w:style w:type="paragraph" w:customStyle="1" w:styleId="ResTitleDate">
    <w:name w:val="Res_Title/Date"/>
    <w:basedOn w:val="RecTitleDate"/>
    <w:next w:val="headfoot"/>
    <w:rsid w:val="007B3AE7"/>
  </w:style>
  <w:style w:type="paragraph" w:customStyle="1" w:styleId="Tablefin">
    <w:name w:val="Table_fin"/>
    <w:basedOn w:val="Normal"/>
    <w:next w:val="Normal"/>
    <w:rsid w:val="007B3AE7"/>
    <w:pPr>
      <w:tabs>
        <w:tab w:val="clear" w:pos="1134"/>
        <w:tab w:val="clear" w:pos="1871"/>
        <w:tab w:val="clear" w:pos="2268"/>
        <w:tab w:val="left" w:pos="794"/>
        <w:tab w:val="left" w:pos="1191"/>
        <w:tab w:val="left" w:pos="1588"/>
        <w:tab w:val="left" w:pos="1985"/>
      </w:tabs>
      <w:spacing w:before="284"/>
      <w:jc w:val="both"/>
    </w:pPr>
    <w:rPr>
      <w:sz w:val="20"/>
      <w:lang w:eastAsia="de-DE"/>
    </w:rPr>
  </w:style>
  <w:style w:type="paragraph" w:customStyle="1" w:styleId="Style">
    <w:name w:val="Style"/>
    <w:basedOn w:val="Normal"/>
    <w:rsid w:val="007B3AE7"/>
    <w:pPr>
      <w:tabs>
        <w:tab w:val="clear" w:pos="1134"/>
        <w:tab w:val="clear" w:pos="1871"/>
        <w:tab w:val="clear" w:pos="2268"/>
        <w:tab w:val="left" w:pos="794"/>
        <w:tab w:val="left" w:pos="1191"/>
        <w:tab w:val="left" w:pos="1588"/>
        <w:tab w:val="left" w:pos="1985"/>
        <w:tab w:val="center" w:pos="4196"/>
        <w:tab w:val="left" w:pos="9242"/>
        <w:tab w:val="center" w:pos="12587"/>
      </w:tabs>
      <w:spacing w:before="340" w:line="318" w:lineRule="atLeast"/>
      <w:ind w:right="618"/>
      <w:jc w:val="both"/>
    </w:pPr>
    <w:rPr>
      <w:i/>
      <w:sz w:val="28"/>
      <w:lang w:eastAsia="de-DE"/>
    </w:rPr>
  </w:style>
  <w:style w:type="paragraph" w:customStyle="1" w:styleId="Sectionsous">
    <w:name w:val="Section_sous"/>
    <w:basedOn w:val="Section"/>
    <w:next w:val="Rec"/>
    <w:rsid w:val="007B3AE7"/>
    <w:pPr>
      <w:pageBreakBefore w:val="0"/>
      <w:spacing w:before="240"/>
    </w:pPr>
  </w:style>
  <w:style w:type="paragraph" w:customStyle="1" w:styleId="CCI">
    <w:name w:val="CCI"/>
    <w:basedOn w:val="Normal"/>
    <w:next w:val="call0"/>
    <w:rsid w:val="007B3AE7"/>
    <w:pPr>
      <w:keepNext/>
      <w:keepLines/>
      <w:tabs>
        <w:tab w:val="clear" w:pos="1134"/>
        <w:tab w:val="clear" w:pos="1871"/>
        <w:tab w:val="clear" w:pos="2268"/>
      </w:tabs>
      <w:spacing w:before="199"/>
      <w:jc w:val="both"/>
    </w:pPr>
    <w:rPr>
      <w:sz w:val="20"/>
      <w:lang w:eastAsia="de-DE"/>
    </w:rPr>
  </w:style>
  <w:style w:type="paragraph" w:customStyle="1" w:styleId="Fig">
    <w:name w:val="Fig"/>
    <w:basedOn w:val="Figure"/>
    <w:next w:val="Fig0"/>
    <w:rsid w:val="007B3AE7"/>
    <w:pPr>
      <w:keepNext w:val="0"/>
      <w:keepLines w:val="0"/>
      <w:tabs>
        <w:tab w:val="clear" w:pos="1134"/>
        <w:tab w:val="clear" w:pos="1871"/>
        <w:tab w:val="clear" w:pos="2268"/>
        <w:tab w:val="left" w:pos="794"/>
        <w:tab w:val="left" w:pos="1191"/>
        <w:tab w:val="left" w:pos="1588"/>
        <w:tab w:val="left" w:pos="1985"/>
      </w:tabs>
      <w:spacing w:before="136"/>
    </w:pPr>
    <w:rPr>
      <w:sz w:val="20"/>
      <w:lang w:val="en-US" w:eastAsia="de-DE"/>
    </w:rPr>
  </w:style>
  <w:style w:type="paragraph" w:customStyle="1" w:styleId="Fig0">
    <w:name w:val="Fig_#"/>
    <w:basedOn w:val="Fig"/>
    <w:next w:val="Normal"/>
    <w:rsid w:val="007B3AE7"/>
    <w:pPr>
      <w:jc w:val="left"/>
    </w:pPr>
    <w:rPr>
      <w:color w:val="FF0000"/>
    </w:rPr>
  </w:style>
  <w:style w:type="paragraph" w:customStyle="1" w:styleId="Head">
    <w:name w:val="Head"/>
    <w:basedOn w:val="Normal"/>
    <w:rsid w:val="007B3AE7"/>
    <w:pPr>
      <w:tabs>
        <w:tab w:val="clear" w:pos="1134"/>
        <w:tab w:val="clear" w:pos="1871"/>
        <w:tab w:val="clear" w:pos="2268"/>
        <w:tab w:val="left" w:pos="6663"/>
      </w:tabs>
      <w:spacing w:before="0"/>
    </w:pPr>
    <w:rPr>
      <w:lang w:eastAsia="de-DE"/>
    </w:rPr>
  </w:style>
  <w:style w:type="character" w:styleId="CommentReference">
    <w:name w:val="annotation reference"/>
    <w:rsid w:val="007B3AE7"/>
    <w:rPr>
      <w:sz w:val="16"/>
    </w:rPr>
  </w:style>
  <w:style w:type="paragraph" w:styleId="CommentText">
    <w:name w:val="annotation text"/>
    <w:basedOn w:val="Normal"/>
    <w:link w:val="CommentTextChar"/>
    <w:rsid w:val="007B3AE7"/>
    <w:pPr>
      <w:tabs>
        <w:tab w:val="clear" w:pos="1134"/>
        <w:tab w:val="clear" w:pos="1871"/>
        <w:tab w:val="clear" w:pos="2268"/>
        <w:tab w:val="left" w:pos="794"/>
        <w:tab w:val="left" w:pos="1191"/>
        <w:tab w:val="left" w:pos="1588"/>
        <w:tab w:val="left" w:pos="1985"/>
      </w:tabs>
      <w:spacing w:before="136"/>
      <w:jc w:val="both"/>
    </w:pPr>
    <w:rPr>
      <w:sz w:val="20"/>
      <w:lang w:eastAsia="de-DE"/>
    </w:rPr>
  </w:style>
  <w:style w:type="character" w:customStyle="1" w:styleId="CommentTextChar">
    <w:name w:val="Comment Text Char"/>
    <w:basedOn w:val="DefaultParagraphFont"/>
    <w:link w:val="CommentText"/>
    <w:rsid w:val="007B3AE7"/>
    <w:rPr>
      <w:rFonts w:ascii="Times New Roman" w:hAnsi="Times New Roman"/>
      <w:lang w:val="en-GB" w:eastAsia="de-DE"/>
    </w:rPr>
  </w:style>
  <w:style w:type="paragraph" w:customStyle="1" w:styleId="Line1">
    <w:name w:val="Line_1"/>
    <w:basedOn w:val="Normal"/>
    <w:next w:val="Normal"/>
    <w:rsid w:val="007B3AE7"/>
    <w:pPr>
      <w:pBdr>
        <w:top w:val="dashed" w:sz="6" w:space="1" w:color="auto"/>
      </w:pBdr>
      <w:tabs>
        <w:tab w:val="clear" w:pos="1134"/>
        <w:tab w:val="clear" w:pos="1871"/>
        <w:tab w:val="clear" w:pos="2268"/>
      </w:tabs>
      <w:spacing w:before="240"/>
      <w:ind w:left="3997" w:right="3997"/>
      <w:jc w:val="center"/>
    </w:pPr>
    <w:rPr>
      <w:sz w:val="20"/>
      <w:lang w:eastAsia="de-DE"/>
    </w:rPr>
  </w:style>
  <w:style w:type="paragraph" w:styleId="NormalWeb">
    <w:name w:val="Normal (Web)"/>
    <w:basedOn w:val="Normal"/>
    <w:uiPriority w:val="99"/>
    <w:rsid w:val="007B3AE7"/>
    <w:pPr>
      <w:tabs>
        <w:tab w:val="clear" w:pos="1134"/>
        <w:tab w:val="clear" w:pos="1871"/>
        <w:tab w:val="clear" w:pos="2268"/>
      </w:tabs>
      <w:overflowPunct/>
      <w:autoSpaceDE/>
      <w:autoSpaceDN/>
      <w:adjustRightInd/>
      <w:spacing w:before="100" w:after="100" w:line="240" w:lineRule="atLeast"/>
      <w:textAlignment w:val="auto"/>
    </w:pPr>
    <w:rPr>
      <w:rFonts w:ascii="Verdana" w:hAnsi="Verdana"/>
      <w:sz w:val="18"/>
      <w:szCs w:val="18"/>
      <w:lang w:val="de-DE" w:eastAsia="de-DE"/>
    </w:rPr>
  </w:style>
  <w:style w:type="paragraph" w:styleId="Revision">
    <w:name w:val="Revision"/>
    <w:hidden/>
    <w:uiPriority w:val="99"/>
    <w:semiHidden/>
    <w:rsid w:val="007B3AE7"/>
    <w:rPr>
      <w:rFonts w:ascii="Times New Roman" w:hAnsi="Times New Roman"/>
      <w:sz w:val="24"/>
      <w:lang w:val="en-GB" w:eastAsia="en-US"/>
    </w:rPr>
  </w:style>
  <w:style w:type="paragraph" w:customStyle="1" w:styleId="LSDeadline">
    <w:name w:val="LSDeadline"/>
    <w:basedOn w:val="Normal"/>
    <w:rsid w:val="007D6044"/>
    <w:pPr>
      <w:tabs>
        <w:tab w:val="clear" w:pos="1134"/>
        <w:tab w:val="clear" w:pos="1871"/>
        <w:tab w:val="clear" w:pos="2268"/>
        <w:tab w:val="left" w:pos="794"/>
        <w:tab w:val="left" w:pos="1191"/>
        <w:tab w:val="left" w:pos="1588"/>
        <w:tab w:val="left" w:pos="1985"/>
      </w:tabs>
      <w:textAlignment w:val="auto"/>
    </w:pPr>
    <w:rPr>
      <w:rFonts w:eastAsia="MS Mincho"/>
      <w:b/>
      <w:bCs/>
    </w:rPr>
  </w:style>
  <w:style w:type="paragraph" w:customStyle="1" w:styleId="LSForAction">
    <w:name w:val="LSForAction"/>
    <w:basedOn w:val="Normal"/>
    <w:rsid w:val="007D6044"/>
    <w:pPr>
      <w:tabs>
        <w:tab w:val="clear" w:pos="1134"/>
        <w:tab w:val="clear" w:pos="1871"/>
        <w:tab w:val="clear" w:pos="2268"/>
        <w:tab w:val="left" w:pos="794"/>
        <w:tab w:val="left" w:pos="1191"/>
        <w:tab w:val="left" w:pos="1588"/>
        <w:tab w:val="left" w:pos="1985"/>
      </w:tabs>
      <w:textAlignment w:val="auto"/>
    </w:pPr>
    <w:rPr>
      <w:rFonts w:eastAsia="MS Mincho"/>
      <w:b/>
      <w:bCs/>
    </w:rPr>
  </w:style>
  <w:style w:type="paragraph" w:customStyle="1" w:styleId="LSForInfo">
    <w:name w:val="LSForInfo"/>
    <w:basedOn w:val="LSForAction"/>
    <w:rsid w:val="007D6044"/>
  </w:style>
  <w:style w:type="paragraph" w:customStyle="1" w:styleId="LSForComment">
    <w:name w:val="LSForComment"/>
    <w:basedOn w:val="LSForAction"/>
    <w:rsid w:val="007D6044"/>
  </w:style>
  <w:style w:type="character" w:customStyle="1" w:styleId="FootnoteTextChar2">
    <w:name w:val="Footnote Text Char2"/>
    <w:aliases w:val="ALTS FOOTNOTE Char1,Footnote Text Char1 Char1,Footnote Text Char Char1 Char1,Footnote Text Char4 Char Char Char1,Footnote Text Char1 Char1 Char1 Char Char1,Footnote Text Char Char1 Char1 Char Char Char1,DNV-FT Char1,DN Char1"/>
    <w:locked/>
    <w:rsid w:val="009A1C6C"/>
    <w:rPr>
      <w:rFonts w:ascii="Times New Roman" w:hAnsi="Times New Roman"/>
      <w:sz w:val="24"/>
      <w:lang w:val="en-GB" w:eastAsia="en-US"/>
    </w:rPr>
  </w:style>
  <w:style w:type="paragraph" w:customStyle="1" w:styleId="headingb0">
    <w:name w:val="heading_b"/>
    <w:basedOn w:val="Heading3"/>
    <w:next w:val="Normal"/>
    <w:rsid w:val="009A1C6C"/>
    <w:pPr>
      <w:tabs>
        <w:tab w:val="clear" w:pos="1871"/>
        <w:tab w:val="clear" w:pos="2268"/>
        <w:tab w:val="left" w:pos="794"/>
        <w:tab w:val="left" w:pos="2127"/>
        <w:tab w:val="left" w:pos="2410"/>
        <w:tab w:val="left" w:pos="2921"/>
        <w:tab w:val="left" w:pos="3261"/>
      </w:tabs>
      <w:overflowPunct/>
      <w:autoSpaceDE/>
      <w:autoSpaceDN/>
      <w:adjustRightInd/>
      <w:spacing w:before="160"/>
      <w:ind w:left="0" w:firstLine="0"/>
      <w:textAlignment w:val="auto"/>
      <w:outlineLvl w:val="9"/>
    </w:pPr>
    <w:rPr>
      <w:rFonts w:eastAsia="SimSun"/>
    </w:rPr>
  </w:style>
  <w:style w:type="table" w:styleId="TableGrid">
    <w:name w:val="Table Grid"/>
    <w:basedOn w:val="TableNormal"/>
    <w:rsid w:val="009A1C6C"/>
    <w:rPr>
      <w:rFonts w:eastAsia="MS Mincho"/>
      <w:lang w:val="it-IT" w:eastAsia="it-IT"/>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ref">
    <w:name w:val="href"/>
    <w:uiPriority w:val="99"/>
    <w:rsid w:val="009A1C6C"/>
  </w:style>
  <w:style w:type="paragraph" w:customStyle="1" w:styleId="CEONormal">
    <w:name w:val="CEO_Normal"/>
    <w:link w:val="CEONormalChar"/>
    <w:autoRedefine/>
    <w:rsid w:val="009A1C6C"/>
    <w:pPr>
      <w:spacing w:before="120"/>
      <w:ind w:right="-142"/>
    </w:pPr>
    <w:rPr>
      <w:rFonts w:ascii="Times New Roman" w:eastAsia="SimSun" w:hAnsi="Times New Roman"/>
      <w:sz w:val="24"/>
      <w:lang w:val="en-GB" w:eastAsia="en-US"/>
    </w:rPr>
  </w:style>
  <w:style w:type="character" w:customStyle="1" w:styleId="CEONormalChar">
    <w:name w:val="CEO_Normal Char"/>
    <w:link w:val="CEONormal"/>
    <w:locked/>
    <w:rsid w:val="009A1C6C"/>
    <w:rPr>
      <w:rFonts w:ascii="Times New Roman" w:eastAsia="SimSun" w:hAnsi="Times New Roman"/>
      <w:sz w:val="24"/>
      <w:lang w:val="en-GB" w:eastAsia="en-US"/>
    </w:rPr>
  </w:style>
  <w:style w:type="paragraph" w:customStyle="1" w:styleId="heading0">
    <w:name w:val="heading 0"/>
    <w:basedOn w:val="Heading1"/>
    <w:next w:val="Normal"/>
    <w:rsid w:val="009A1C6C"/>
    <w:pPr>
      <w:tabs>
        <w:tab w:val="clear" w:pos="1134"/>
        <w:tab w:val="clear" w:pos="1871"/>
        <w:tab w:val="clear" w:pos="2268"/>
        <w:tab w:val="left" w:pos="794"/>
        <w:tab w:val="left" w:pos="2127"/>
        <w:tab w:val="left" w:pos="2410"/>
        <w:tab w:val="left" w:pos="2921"/>
        <w:tab w:val="left" w:pos="3261"/>
      </w:tabs>
      <w:overflowPunct/>
      <w:autoSpaceDE/>
      <w:autoSpaceDN/>
      <w:adjustRightInd/>
      <w:spacing w:before="240"/>
      <w:ind w:left="794" w:hanging="794"/>
      <w:textAlignment w:val="auto"/>
      <w:outlineLvl w:val="9"/>
    </w:pPr>
    <w:rPr>
      <w:rFonts w:eastAsia="MS Mincho"/>
      <w:bCs/>
      <w:sz w:val="24"/>
      <w:szCs w:val="24"/>
    </w:rPr>
  </w:style>
  <w:style w:type="character" w:customStyle="1" w:styleId="Heading1Char1">
    <w:name w:val="Heading 1 Char1"/>
    <w:aliases w:val="título 1 Char1,H1 Char1,h1 Char1,h11 Char1,h12 Char1,h13 Char1,h14 Char1,h15 Char1,h16 Char1,h17 Char1,h111 Char1,h121 Char1,h131 Char1,h141 Char1,h151 Char1,h161 Char1,h18 Char1,h112 Char1,h122 Char1,h132 Char1,h142 Char1,h152 Char1"/>
    <w:rsid w:val="009A1C6C"/>
    <w:rPr>
      <w:b/>
      <w:sz w:val="24"/>
      <w:lang w:val="en-GB" w:eastAsia="en-US"/>
    </w:rPr>
  </w:style>
  <w:style w:type="paragraph" w:customStyle="1" w:styleId="Default">
    <w:name w:val="Default"/>
    <w:rsid w:val="009A1C6C"/>
    <w:pPr>
      <w:widowControl w:val="0"/>
      <w:autoSpaceDE w:val="0"/>
      <w:autoSpaceDN w:val="0"/>
      <w:adjustRightInd w:val="0"/>
    </w:pPr>
    <w:rPr>
      <w:rFonts w:ascii="Times New Roman" w:eastAsia="SimSun" w:hAnsi="Times New Roman"/>
      <w:color w:val="000000"/>
      <w:sz w:val="24"/>
      <w:szCs w:val="24"/>
    </w:rPr>
  </w:style>
  <w:style w:type="character" w:customStyle="1" w:styleId="enumlev10">
    <w:name w:val="enumlev1 Знак"/>
    <w:locked/>
    <w:rsid w:val="009A1C6C"/>
    <w:rPr>
      <w:sz w:val="24"/>
      <w:lang w:val="en-GB" w:eastAsia="en-US"/>
    </w:rPr>
  </w:style>
  <w:style w:type="paragraph" w:customStyle="1" w:styleId="StyleHeading5Arial">
    <w:name w:val="Style Heading 5 + Arial"/>
    <w:basedOn w:val="Heading5"/>
    <w:autoRedefine/>
    <w:rsid w:val="009A1C6C"/>
    <w:pPr>
      <w:keepNext w:val="0"/>
      <w:keepLines w:val="0"/>
      <w:tabs>
        <w:tab w:val="clear" w:pos="1871"/>
        <w:tab w:val="clear" w:pos="2268"/>
        <w:tab w:val="num" w:pos="720"/>
        <w:tab w:val="num" w:pos="795"/>
      </w:tabs>
      <w:overflowPunct/>
      <w:autoSpaceDE/>
      <w:autoSpaceDN/>
      <w:adjustRightInd/>
      <w:spacing w:before="240" w:after="60"/>
      <w:ind w:left="0" w:firstLine="0"/>
      <w:jc w:val="both"/>
      <w:textAlignment w:val="auto"/>
    </w:pPr>
    <w:rPr>
      <w:rFonts w:ascii="Arial" w:eastAsia="Batang" w:hAnsi="Arial"/>
      <w:b w:val="0"/>
      <w:bCs/>
      <w:i/>
      <w:kern w:val="2"/>
      <w:sz w:val="26"/>
      <w:lang w:val="en-US" w:eastAsia="ja-JP"/>
    </w:rPr>
  </w:style>
  <w:style w:type="paragraph" w:styleId="Caption">
    <w:name w:val="caption"/>
    <w:aliases w:val="cap,cap1,cap2,cap3,cap4,cap5,cap6,cap7,cap8,cap9,cap10,cap11,cap21,cap31,cap41,cap51,cap61,cap71,cap81,cap91,cap101,cap12,cap22,cap32,cap42,cap52,cap62,cap72,cap82,cap92,cap102,cap13,cap23,cap33,cap43,cap53,cap63,cap73,cap83,cap93,cap103,label"/>
    <w:basedOn w:val="Normal"/>
    <w:next w:val="Normal"/>
    <w:link w:val="CaptionChar"/>
    <w:uiPriority w:val="35"/>
    <w:qFormat/>
    <w:rsid w:val="009A1C6C"/>
    <w:pPr>
      <w:tabs>
        <w:tab w:val="clear" w:pos="1134"/>
        <w:tab w:val="clear" w:pos="1871"/>
        <w:tab w:val="clear" w:pos="2268"/>
      </w:tabs>
      <w:overflowPunct/>
      <w:autoSpaceDE/>
      <w:autoSpaceDN/>
      <w:adjustRightInd/>
      <w:textAlignment w:val="auto"/>
    </w:pPr>
    <w:rPr>
      <w:rFonts w:ascii="CG Times" w:eastAsia="MS Mincho" w:hAnsi="CG Times"/>
      <w:b/>
      <w:sz w:val="20"/>
      <w:lang w:val="en-US"/>
    </w:rPr>
  </w:style>
  <w:style w:type="character" w:customStyle="1" w:styleId="CaptionChar">
    <w:name w:val="Caption Char"/>
    <w:aliases w:val="cap Char,cap1 Char,cap2 Char,cap3 Char,cap4 Char,cap5 Char,cap6 Char,cap7 Char,cap8 Char,cap9 Char,cap10 Char,cap11 Char,cap21 Char,cap31 Char,cap41 Char,cap51 Char,cap61 Char,cap71 Char,cap81 Char,cap91 Char,cap101 Char,cap12 Char"/>
    <w:link w:val="Caption"/>
    <w:uiPriority w:val="35"/>
    <w:locked/>
    <w:rsid w:val="009A1C6C"/>
    <w:rPr>
      <w:rFonts w:eastAsia="MS Mincho"/>
      <w:b/>
      <w:lang w:eastAsia="en-US"/>
    </w:rPr>
  </w:style>
  <w:style w:type="character" w:customStyle="1" w:styleId="cItalic">
    <w:name w:val="cItalic"/>
    <w:rsid w:val="009A1C6C"/>
    <w:rPr>
      <w:i/>
    </w:rPr>
  </w:style>
  <w:style w:type="paragraph" w:customStyle="1" w:styleId="pPara">
    <w:name w:val="pPara"/>
    <w:basedOn w:val="Normal"/>
    <w:rsid w:val="009A1C6C"/>
    <w:pPr>
      <w:widowControl w:val="0"/>
      <w:tabs>
        <w:tab w:val="clear" w:pos="1134"/>
        <w:tab w:val="clear" w:pos="1871"/>
        <w:tab w:val="clear" w:pos="2268"/>
      </w:tabs>
      <w:overflowPunct/>
      <w:spacing w:before="320" w:line="272" w:lineRule="atLeast"/>
      <w:jc w:val="both"/>
      <w:textAlignment w:val="center"/>
    </w:pPr>
    <w:rPr>
      <w:rFonts w:ascii="Times" w:eastAsia="MS Mincho" w:hAnsi="Times" w:cs="Times"/>
      <w:color w:val="000000"/>
      <w:sz w:val="22"/>
      <w:szCs w:val="22"/>
    </w:rPr>
  </w:style>
  <w:style w:type="paragraph" w:customStyle="1" w:styleId="ListBulletedfirst">
    <w:name w:val="ListBulleted_first"/>
    <w:basedOn w:val="Normal"/>
    <w:rsid w:val="009A1C6C"/>
    <w:pPr>
      <w:widowControl w:val="0"/>
      <w:tabs>
        <w:tab w:val="clear" w:pos="1134"/>
        <w:tab w:val="clear" w:pos="1871"/>
        <w:tab w:val="clear" w:pos="2268"/>
      </w:tabs>
      <w:overflowPunct/>
      <w:spacing w:before="240" w:line="272" w:lineRule="atLeast"/>
      <w:ind w:left="280" w:hanging="280"/>
      <w:jc w:val="both"/>
      <w:textAlignment w:val="center"/>
    </w:pPr>
    <w:rPr>
      <w:rFonts w:ascii="Times" w:eastAsia="MS Mincho" w:hAnsi="Times" w:cs="Times"/>
      <w:color w:val="000000"/>
      <w:sz w:val="22"/>
      <w:szCs w:val="22"/>
    </w:rPr>
  </w:style>
  <w:style w:type="paragraph" w:customStyle="1" w:styleId="ListBulleted">
    <w:name w:val="ListBulleted"/>
    <w:basedOn w:val="Normal"/>
    <w:rsid w:val="009A1C6C"/>
    <w:pPr>
      <w:widowControl w:val="0"/>
      <w:tabs>
        <w:tab w:val="clear" w:pos="1134"/>
        <w:tab w:val="clear" w:pos="1871"/>
        <w:tab w:val="clear" w:pos="2268"/>
      </w:tabs>
      <w:overflowPunct/>
      <w:spacing w:line="272" w:lineRule="atLeast"/>
      <w:ind w:left="280" w:hanging="280"/>
      <w:jc w:val="both"/>
      <w:textAlignment w:val="center"/>
    </w:pPr>
    <w:rPr>
      <w:rFonts w:ascii="Times" w:eastAsia="MS Mincho" w:hAnsi="Times" w:cs="Times"/>
      <w:color w:val="000000"/>
      <w:sz w:val="22"/>
      <w:szCs w:val="22"/>
    </w:rPr>
  </w:style>
  <w:style w:type="paragraph" w:customStyle="1" w:styleId="ListBulletedlast">
    <w:name w:val="ListBulleted_last"/>
    <w:basedOn w:val="Normal"/>
    <w:rsid w:val="009A1C6C"/>
    <w:pPr>
      <w:widowControl w:val="0"/>
      <w:tabs>
        <w:tab w:val="clear" w:pos="1134"/>
        <w:tab w:val="clear" w:pos="1871"/>
        <w:tab w:val="clear" w:pos="2268"/>
      </w:tabs>
      <w:overflowPunct/>
      <w:spacing w:after="240" w:line="272" w:lineRule="atLeast"/>
      <w:ind w:left="280" w:hanging="280"/>
      <w:jc w:val="both"/>
      <w:textAlignment w:val="center"/>
    </w:pPr>
    <w:rPr>
      <w:rFonts w:ascii="Times" w:eastAsia="MS Mincho" w:hAnsi="Times" w:cs="Times"/>
      <w:color w:val="000000"/>
      <w:sz w:val="22"/>
      <w:szCs w:val="22"/>
    </w:rPr>
  </w:style>
  <w:style w:type="character" w:customStyle="1" w:styleId="cBullet">
    <w:name w:val="cBullet"/>
    <w:rsid w:val="009A1C6C"/>
    <w:rPr>
      <w:rFonts w:ascii="ZapfDingbats" w:hAnsi="ZapfDingbats"/>
      <w:spacing w:val="0"/>
      <w:position w:val="2"/>
      <w:sz w:val="12"/>
    </w:rPr>
  </w:style>
  <w:style w:type="paragraph" w:customStyle="1" w:styleId="pFirstpara">
    <w:name w:val="pFirstpara"/>
    <w:basedOn w:val="Normal"/>
    <w:rsid w:val="009A1C6C"/>
    <w:pPr>
      <w:widowControl w:val="0"/>
      <w:tabs>
        <w:tab w:val="clear" w:pos="1134"/>
        <w:tab w:val="clear" w:pos="1871"/>
        <w:tab w:val="clear" w:pos="2268"/>
      </w:tabs>
      <w:overflowPunct/>
      <w:spacing w:line="272" w:lineRule="atLeast"/>
      <w:jc w:val="both"/>
      <w:textAlignment w:val="center"/>
    </w:pPr>
    <w:rPr>
      <w:rFonts w:ascii="Times" w:eastAsia="MS Mincho" w:hAnsi="Times" w:cs="Times"/>
      <w:color w:val="000000"/>
      <w:sz w:val="22"/>
      <w:szCs w:val="22"/>
    </w:rPr>
  </w:style>
  <w:style w:type="character" w:customStyle="1" w:styleId="cSup">
    <w:name w:val="cSup"/>
    <w:rsid w:val="009A1C6C"/>
    <w:rPr>
      <w:vertAlign w:val="superscript"/>
    </w:rPr>
  </w:style>
  <w:style w:type="character" w:customStyle="1" w:styleId="cSub">
    <w:name w:val="cSub"/>
    <w:rsid w:val="009A1C6C"/>
    <w:rPr>
      <w:vertAlign w:val="subscript"/>
    </w:rPr>
  </w:style>
  <w:style w:type="character" w:customStyle="1" w:styleId="hoCarattere">
    <w:name w:val="ho Carattere"/>
    <w:aliases w:val="header odd Carattere,header Carattere,header odd1 Carattere,header odd2 Carattere,header odd3 Carattere,header odd4 Carattere,header odd5 Carattere,header odd6 Carattere,header1 Carattere,header2 Carattere,header3 Carattere"/>
    <w:rsid w:val="009A1C6C"/>
    <w:rPr>
      <w:rFonts w:eastAsia="MS Mincho"/>
      <w:lang w:val="en-GB" w:eastAsia="en-US"/>
    </w:rPr>
  </w:style>
  <w:style w:type="character" w:customStyle="1" w:styleId="footnotetextCarattere">
    <w:name w:val="footnote text Carattere"/>
    <w:aliases w:val="ALTS FOOTNOTE Carattere,Footnote Text Char1 Carattere,Footnote Text Char Char1 Carattere,Footnote Text Char4 Char Char Carattere,Footnote Text Char1 Char1 Char1 Char Carattere,Footnote Text Char Char1 Char1 Char Char Carattere"/>
    <w:locked/>
    <w:rsid w:val="009A1C6C"/>
    <w:rPr>
      <w:sz w:val="22"/>
      <w:lang w:val="en-GB" w:eastAsia="en-US"/>
    </w:rPr>
  </w:style>
  <w:style w:type="paragraph" w:styleId="CommentSubject">
    <w:name w:val="annotation subject"/>
    <w:basedOn w:val="CommentText"/>
    <w:next w:val="CommentText"/>
    <w:link w:val="CommentSubjectChar"/>
    <w:rsid w:val="009A1C6C"/>
    <w:pPr>
      <w:tabs>
        <w:tab w:val="clear" w:pos="794"/>
        <w:tab w:val="clear" w:pos="1191"/>
        <w:tab w:val="clear" w:pos="1588"/>
        <w:tab w:val="clear" w:pos="1985"/>
        <w:tab w:val="left" w:pos="1134"/>
        <w:tab w:val="left" w:pos="1871"/>
        <w:tab w:val="left" w:pos="2268"/>
      </w:tabs>
      <w:spacing w:before="120"/>
      <w:jc w:val="left"/>
    </w:pPr>
    <w:rPr>
      <w:rFonts w:eastAsia="MS Mincho"/>
      <w:b/>
      <w:lang w:eastAsia="en-US"/>
    </w:rPr>
  </w:style>
  <w:style w:type="character" w:customStyle="1" w:styleId="CommentSubjectChar">
    <w:name w:val="Comment Subject Char"/>
    <w:basedOn w:val="CommentTextChar"/>
    <w:link w:val="CommentSubject"/>
    <w:rsid w:val="009A1C6C"/>
    <w:rPr>
      <w:rFonts w:ascii="Times New Roman" w:eastAsia="MS Mincho" w:hAnsi="Times New Roman"/>
      <w:b/>
      <w:lang w:val="en-GB" w:eastAsia="en-US"/>
    </w:rPr>
  </w:style>
  <w:style w:type="paragraph" w:customStyle="1" w:styleId="B1">
    <w:name w:val="B1"/>
    <w:basedOn w:val="List"/>
    <w:link w:val="B1Char"/>
    <w:rsid w:val="009A1C6C"/>
    <w:pPr>
      <w:tabs>
        <w:tab w:val="clear" w:pos="1134"/>
        <w:tab w:val="clear" w:pos="1871"/>
        <w:tab w:val="clear" w:pos="2268"/>
      </w:tabs>
      <w:spacing w:before="0" w:after="180"/>
      <w:ind w:left="568" w:hanging="284"/>
    </w:pPr>
    <w:rPr>
      <w:rFonts w:ascii="CG Times" w:hAnsi="CG Times"/>
      <w:sz w:val="20"/>
      <w:lang w:eastAsia="ja-JP"/>
    </w:rPr>
  </w:style>
  <w:style w:type="paragraph" w:styleId="List">
    <w:name w:val="List"/>
    <w:basedOn w:val="Normal"/>
    <w:rsid w:val="009A1C6C"/>
    <w:pPr>
      <w:ind w:left="283" w:hanging="283"/>
    </w:pPr>
    <w:rPr>
      <w:rFonts w:eastAsia="MS Mincho"/>
    </w:rPr>
  </w:style>
  <w:style w:type="character" w:customStyle="1" w:styleId="B1Char">
    <w:name w:val="B1 Char"/>
    <w:link w:val="B1"/>
    <w:rsid w:val="009A1C6C"/>
    <w:rPr>
      <w:rFonts w:eastAsia="MS Mincho"/>
      <w:lang w:val="en-GB" w:eastAsia="ja-JP"/>
    </w:rPr>
  </w:style>
  <w:style w:type="paragraph" w:customStyle="1" w:styleId="ZT">
    <w:name w:val="ZT"/>
    <w:rsid w:val="009A1C6C"/>
    <w:pPr>
      <w:framePr w:wrap="notBeside" w:hAnchor="margin" w:yAlign="center"/>
      <w:widowControl w:val="0"/>
      <w:overflowPunct w:val="0"/>
      <w:autoSpaceDE w:val="0"/>
      <w:autoSpaceDN w:val="0"/>
      <w:adjustRightInd w:val="0"/>
      <w:spacing w:line="240" w:lineRule="atLeast"/>
      <w:jc w:val="right"/>
      <w:textAlignment w:val="baseline"/>
    </w:pPr>
    <w:rPr>
      <w:rFonts w:ascii="Arial" w:eastAsia="MS Mincho" w:hAnsi="Arial"/>
      <w:b/>
      <w:sz w:val="34"/>
      <w:lang w:val="en-GB" w:eastAsia="en-US"/>
    </w:rPr>
  </w:style>
  <w:style w:type="paragraph" w:customStyle="1" w:styleId="RecCCITT">
    <w:name w:val="Rec_CCITT_#"/>
    <w:basedOn w:val="Normal"/>
    <w:rsid w:val="009A1C6C"/>
    <w:pPr>
      <w:keepNext/>
      <w:keepLines/>
      <w:tabs>
        <w:tab w:val="clear" w:pos="1134"/>
        <w:tab w:val="clear" w:pos="1871"/>
        <w:tab w:val="clear" w:pos="2268"/>
      </w:tabs>
      <w:overflowPunct/>
      <w:adjustRightInd/>
      <w:spacing w:before="0" w:after="180"/>
      <w:textAlignment w:val="auto"/>
    </w:pPr>
    <w:rPr>
      <w:rFonts w:ascii="Century" w:eastAsia="MS Mincho" w:hAnsi="Century"/>
      <w:b/>
      <w:bCs/>
      <w:sz w:val="20"/>
    </w:rPr>
  </w:style>
  <w:style w:type="character" w:customStyle="1" w:styleId="apple-style-span">
    <w:name w:val="apple-style-span"/>
    <w:basedOn w:val="DefaultParagraphFont"/>
    <w:rsid w:val="009A1C6C"/>
  </w:style>
  <w:style w:type="paragraph" w:customStyle="1" w:styleId="p0">
    <w:name w:val="p0"/>
    <w:basedOn w:val="Normal"/>
    <w:rsid w:val="00280A33"/>
    <w:pPr>
      <w:tabs>
        <w:tab w:val="clear" w:pos="1134"/>
        <w:tab w:val="clear" w:pos="1871"/>
        <w:tab w:val="clear" w:pos="2268"/>
      </w:tabs>
      <w:overflowPunct/>
      <w:autoSpaceDE/>
      <w:autoSpaceDN/>
      <w:adjustRightInd/>
      <w:snapToGrid w:val="0"/>
      <w:textAlignment w:val="auto"/>
    </w:pPr>
    <w:rPr>
      <w:rFonts w:eastAsia="SimSun"/>
      <w:szCs w:val="24"/>
      <w:lang w:val="en-US" w:eastAsia="zh-CN"/>
    </w:rPr>
  </w:style>
  <w:style w:type="paragraph" w:styleId="BodyText">
    <w:name w:val="Body Text"/>
    <w:aliases w:val="bt,body indent,paragraph 2,body text,ändrad,AvtalBrödtext,Bodytext,Compliance,Response,Body3"/>
    <w:basedOn w:val="Normal"/>
    <w:link w:val="BodyTextChar"/>
    <w:rsid w:val="00280A33"/>
    <w:pPr>
      <w:tabs>
        <w:tab w:val="clear" w:pos="1134"/>
        <w:tab w:val="clear" w:pos="1871"/>
        <w:tab w:val="clear" w:pos="2268"/>
      </w:tabs>
      <w:overflowPunct/>
      <w:autoSpaceDE/>
      <w:autoSpaceDN/>
      <w:adjustRightInd/>
      <w:spacing w:before="0" w:after="120"/>
      <w:textAlignment w:val="auto"/>
    </w:pPr>
    <w:rPr>
      <w:szCs w:val="24"/>
      <w:lang w:val="en-US"/>
    </w:rPr>
  </w:style>
  <w:style w:type="character" w:customStyle="1" w:styleId="BodyTextChar">
    <w:name w:val="Body Text Char"/>
    <w:aliases w:val="bt Char,body indent Char,paragraph 2 Char,body text Char,ändrad Char,AvtalBrödtext Char,Bodytext Char,Compliance Char,Response Char,Body3 Char"/>
    <w:basedOn w:val="DefaultParagraphFont"/>
    <w:link w:val="BodyText"/>
    <w:rsid w:val="00280A33"/>
    <w:rPr>
      <w:rFonts w:ascii="Times New Roman" w:hAnsi="Times New Roman"/>
      <w:sz w:val="24"/>
      <w:szCs w:val="24"/>
      <w:lang w:eastAsia="en-US"/>
    </w:rPr>
  </w:style>
  <w:style w:type="paragraph" w:customStyle="1" w:styleId="TAH">
    <w:name w:val="TAH"/>
    <w:basedOn w:val="TAC"/>
    <w:rsid w:val="00280A33"/>
    <w:rPr>
      <w:b/>
    </w:rPr>
  </w:style>
  <w:style w:type="paragraph" w:customStyle="1" w:styleId="TAC">
    <w:name w:val="TAC"/>
    <w:basedOn w:val="Normal"/>
    <w:rsid w:val="00280A33"/>
    <w:pPr>
      <w:keepNext/>
      <w:keepLines/>
      <w:tabs>
        <w:tab w:val="clear" w:pos="1134"/>
        <w:tab w:val="clear" w:pos="1871"/>
        <w:tab w:val="clear" w:pos="2268"/>
      </w:tabs>
      <w:overflowPunct/>
      <w:autoSpaceDE/>
      <w:autoSpaceDN/>
      <w:adjustRightInd/>
      <w:spacing w:before="0"/>
      <w:jc w:val="center"/>
      <w:textAlignment w:val="auto"/>
    </w:pPr>
    <w:rPr>
      <w:rFonts w:ascii="Arial" w:eastAsia="SimSun" w:hAnsi="Arial"/>
      <w:sz w:val="18"/>
    </w:rPr>
  </w:style>
  <w:style w:type="paragraph" w:customStyle="1" w:styleId="TH">
    <w:name w:val="TH"/>
    <w:basedOn w:val="Normal"/>
    <w:link w:val="THChar"/>
    <w:rsid w:val="00280A33"/>
    <w:pPr>
      <w:keepNext/>
      <w:keepLines/>
      <w:tabs>
        <w:tab w:val="clear" w:pos="1134"/>
        <w:tab w:val="clear" w:pos="1871"/>
        <w:tab w:val="clear" w:pos="2268"/>
      </w:tabs>
      <w:overflowPunct/>
      <w:autoSpaceDE/>
      <w:autoSpaceDN/>
      <w:adjustRightInd/>
      <w:spacing w:before="60" w:after="180"/>
      <w:jc w:val="center"/>
      <w:textAlignment w:val="auto"/>
    </w:pPr>
    <w:rPr>
      <w:rFonts w:ascii="Arial" w:eastAsia="SimSun" w:hAnsi="Arial"/>
      <w:b/>
      <w:sz w:val="20"/>
    </w:rPr>
  </w:style>
  <w:style w:type="character" w:customStyle="1" w:styleId="THChar">
    <w:name w:val="TH Char"/>
    <w:basedOn w:val="DefaultParagraphFont"/>
    <w:link w:val="TH"/>
    <w:rsid w:val="00280A33"/>
    <w:rPr>
      <w:rFonts w:ascii="Arial" w:eastAsia="SimSun" w:hAnsi="Arial"/>
      <w:b/>
      <w:lang w:val="en-GB" w:eastAsia="en-US"/>
    </w:rPr>
  </w:style>
  <w:style w:type="character" w:customStyle="1" w:styleId="hps">
    <w:name w:val="hps"/>
    <w:basedOn w:val="DefaultParagraphFont"/>
    <w:rsid w:val="003E7D5B"/>
  </w:style>
  <w:style w:type="character" w:customStyle="1" w:styleId="TableheadChar">
    <w:name w:val="Table_head Char"/>
    <w:link w:val="Tablehead"/>
    <w:rsid w:val="002F1551"/>
    <w:rPr>
      <w:rFonts w:ascii="Times New Roman Bold" w:hAnsi="Times New Roman Bold"/>
      <w:b/>
      <w:lang w:val="en-GB" w:eastAsia="en-US"/>
    </w:rPr>
  </w:style>
  <w:style w:type="character" w:customStyle="1" w:styleId="HeadingbChar">
    <w:name w:val="Heading_b Char"/>
    <w:link w:val="Headingb"/>
    <w:uiPriority w:val="99"/>
    <w:rsid w:val="002F1551"/>
    <w:rPr>
      <w:rFonts w:ascii="Times" w:hAnsi="Times"/>
      <w:b/>
      <w:sz w:val="24"/>
      <w:lang w:val="en-GB" w:eastAsia="en-US"/>
    </w:rPr>
  </w:style>
  <w:style w:type="paragraph" w:styleId="ListParagraph">
    <w:name w:val="List Paragraph"/>
    <w:basedOn w:val="Normal"/>
    <w:qFormat/>
    <w:rsid w:val="002F1551"/>
    <w:pPr>
      <w:tabs>
        <w:tab w:val="clear" w:pos="1134"/>
        <w:tab w:val="clear" w:pos="1871"/>
        <w:tab w:val="clear" w:pos="2268"/>
      </w:tabs>
      <w:overflowPunct/>
      <w:autoSpaceDE/>
      <w:autoSpaceDN/>
      <w:adjustRightInd/>
      <w:spacing w:before="0" w:after="200" w:line="276" w:lineRule="auto"/>
      <w:ind w:left="720"/>
      <w:contextualSpacing/>
      <w:textAlignment w:val="auto"/>
    </w:pPr>
    <w:rPr>
      <w:rFonts w:ascii="Calibri" w:eastAsia="Calibri" w:hAnsi="Calibri"/>
      <w:sz w:val="22"/>
      <w:szCs w:val="22"/>
      <w:lang w:val="en-US"/>
    </w:rPr>
  </w:style>
  <w:style w:type="character" w:customStyle="1" w:styleId="RectitleChar">
    <w:name w:val="Rec_title Char"/>
    <w:basedOn w:val="DefaultParagraphFont"/>
    <w:link w:val="Rectitle"/>
    <w:uiPriority w:val="99"/>
    <w:rsid w:val="00FC3352"/>
    <w:rPr>
      <w:rFonts w:ascii="Times New Roman Bold" w:hAnsi="Times New Roman Bold"/>
      <w:b/>
      <w:sz w:val="28"/>
      <w:lang w:val="en-GB" w:eastAsia="en-US"/>
    </w:rPr>
  </w:style>
  <w:style w:type="paragraph" w:customStyle="1" w:styleId="covertext">
    <w:name w:val="cover text"/>
    <w:basedOn w:val="Normal"/>
    <w:rsid w:val="00FC3352"/>
    <w:pPr>
      <w:widowControl w:val="0"/>
      <w:tabs>
        <w:tab w:val="clear" w:pos="1134"/>
        <w:tab w:val="clear" w:pos="1871"/>
        <w:tab w:val="clear" w:pos="2268"/>
      </w:tabs>
      <w:suppressAutoHyphens/>
      <w:overflowPunct/>
      <w:autoSpaceDE/>
      <w:autoSpaceDN/>
      <w:adjustRightInd/>
      <w:spacing w:after="120"/>
      <w:textAlignment w:val="auto"/>
    </w:pPr>
    <w:rPr>
      <w:rFonts w:ascii="Times" w:eastAsia="Malgun Gothic" w:hAnsi="Times"/>
      <w:lang w:val="en-US"/>
    </w:rPr>
  </w:style>
  <w:style w:type="character" w:styleId="BookTitle">
    <w:name w:val="Book Title"/>
    <w:basedOn w:val="DefaultParagraphFont"/>
    <w:uiPriority w:val="33"/>
    <w:qFormat/>
    <w:rsid w:val="00FC3352"/>
    <w:rPr>
      <w:b/>
      <w:bCs/>
      <w:smallCaps/>
      <w:spacing w:val="5"/>
    </w:rPr>
  </w:style>
  <w:style w:type="character" w:styleId="Emphasis">
    <w:name w:val="Emphasis"/>
    <w:basedOn w:val="DefaultParagraphFont"/>
    <w:uiPriority w:val="20"/>
    <w:qFormat/>
    <w:rsid w:val="00FC3352"/>
    <w:rPr>
      <w:i/>
      <w:iCs/>
    </w:rPr>
  </w:style>
  <w:style w:type="character" w:styleId="IntenseEmphasis">
    <w:name w:val="Intense Emphasis"/>
    <w:basedOn w:val="DefaultParagraphFont"/>
    <w:uiPriority w:val="21"/>
    <w:qFormat/>
    <w:rsid w:val="00FC3352"/>
    <w:rPr>
      <w:b/>
      <w:bCs/>
      <w:i/>
      <w:iCs/>
      <w:color w:val="4F81BD"/>
    </w:rPr>
  </w:style>
  <w:style w:type="paragraph" w:styleId="IntenseQuote">
    <w:name w:val="Intense Quote"/>
    <w:basedOn w:val="Normal"/>
    <w:next w:val="Normal"/>
    <w:link w:val="IntenseQuoteChar"/>
    <w:uiPriority w:val="30"/>
    <w:qFormat/>
    <w:rsid w:val="00FC3352"/>
    <w:pPr>
      <w:pBdr>
        <w:bottom w:val="single" w:sz="4" w:space="4" w:color="4F81BD"/>
      </w:pBdr>
      <w:tabs>
        <w:tab w:val="clear" w:pos="1134"/>
        <w:tab w:val="clear" w:pos="1871"/>
        <w:tab w:val="clear" w:pos="2268"/>
      </w:tabs>
      <w:overflowPunct/>
      <w:autoSpaceDE/>
      <w:autoSpaceDN/>
      <w:adjustRightInd/>
      <w:spacing w:before="200" w:after="280" w:line="276" w:lineRule="auto"/>
      <w:ind w:left="936" w:right="936"/>
      <w:jc w:val="both"/>
      <w:textAlignment w:val="auto"/>
    </w:pPr>
    <w:rPr>
      <w:rFonts w:eastAsiaTheme="minorEastAsia"/>
      <w:b/>
      <w:bCs/>
      <w:i/>
      <w:iCs/>
      <w:color w:val="4F81BD"/>
      <w:sz w:val="20"/>
      <w:szCs w:val="22"/>
      <w:lang w:val="en-US" w:bidi="en-US"/>
    </w:rPr>
  </w:style>
  <w:style w:type="character" w:customStyle="1" w:styleId="IntenseQuoteChar">
    <w:name w:val="Intense Quote Char"/>
    <w:basedOn w:val="DefaultParagraphFont"/>
    <w:link w:val="IntenseQuote"/>
    <w:uiPriority w:val="30"/>
    <w:rsid w:val="00FC3352"/>
    <w:rPr>
      <w:rFonts w:ascii="Times New Roman" w:eastAsiaTheme="minorEastAsia" w:hAnsi="Times New Roman"/>
      <w:b/>
      <w:bCs/>
      <w:i/>
      <w:iCs/>
      <w:color w:val="4F81BD"/>
      <w:szCs w:val="22"/>
      <w:lang w:eastAsia="en-US" w:bidi="en-US"/>
    </w:rPr>
  </w:style>
  <w:style w:type="character" w:styleId="IntenseReference">
    <w:name w:val="Intense Reference"/>
    <w:basedOn w:val="DefaultParagraphFont"/>
    <w:uiPriority w:val="32"/>
    <w:qFormat/>
    <w:rsid w:val="00FC3352"/>
    <w:rPr>
      <w:b/>
      <w:bCs/>
      <w:smallCaps/>
      <w:color w:val="C0504D"/>
      <w:spacing w:val="5"/>
      <w:u w:val="single"/>
    </w:rPr>
  </w:style>
  <w:style w:type="paragraph" w:styleId="NoSpacing">
    <w:name w:val="No Spacing"/>
    <w:qFormat/>
    <w:rsid w:val="00FC3352"/>
    <w:rPr>
      <w:rFonts w:ascii="Cambria" w:eastAsiaTheme="minorEastAsia" w:hAnsi="Cambria"/>
      <w:sz w:val="22"/>
      <w:szCs w:val="22"/>
      <w:lang w:eastAsia="en-US" w:bidi="en-US"/>
    </w:rPr>
  </w:style>
  <w:style w:type="paragraph" w:styleId="Quote">
    <w:name w:val="Quote"/>
    <w:basedOn w:val="Normal"/>
    <w:next w:val="Normal"/>
    <w:link w:val="QuoteChar"/>
    <w:uiPriority w:val="29"/>
    <w:qFormat/>
    <w:rsid w:val="00FC3352"/>
    <w:pPr>
      <w:tabs>
        <w:tab w:val="clear" w:pos="1134"/>
        <w:tab w:val="clear" w:pos="1871"/>
        <w:tab w:val="clear" w:pos="2268"/>
      </w:tabs>
      <w:overflowPunct/>
      <w:autoSpaceDE/>
      <w:autoSpaceDN/>
      <w:adjustRightInd/>
      <w:spacing w:before="0" w:after="200" w:line="276" w:lineRule="auto"/>
      <w:jc w:val="both"/>
      <w:textAlignment w:val="auto"/>
    </w:pPr>
    <w:rPr>
      <w:rFonts w:eastAsiaTheme="minorEastAsia"/>
      <w:i/>
      <w:iCs/>
      <w:color w:val="000000"/>
      <w:sz w:val="20"/>
      <w:szCs w:val="22"/>
      <w:lang w:val="en-US" w:bidi="en-US"/>
    </w:rPr>
  </w:style>
  <w:style w:type="character" w:customStyle="1" w:styleId="QuoteChar">
    <w:name w:val="Quote Char"/>
    <w:basedOn w:val="DefaultParagraphFont"/>
    <w:link w:val="Quote"/>
    <w:uiPriority w:val="29"/>
    <w:rsid w:val="00FC3352"/>
    <w:rPr>
      <w:rFonts w:ascii="Times New Roman" w:eastAsiaTheme="minorEastAsia" w:hAnsi="Times New Roman"/>
      <w:i/>
      <w:iCs/>
      <w:color w:val="000000"/>
      <w:szCs w:val="22"/>
      <w:lang w:eastAsia="en-US" w:bidi="en-US"/>
    </w:rPr>
  </w:style>
  <w:style w:type="character" w:styleId="Strong">
    <w:name w:val="Strong"/>
    <w:basedOn w:val="DefaultParagraphFont"/>
    <w:uiPriority w:val="22"/>
    <w:qFormat/>
    <w:rsid w:val="00FC3352"/>
    <w:rPr>
      <w:b/>
      <w:bCs/>
    </w:rPr>
  </w:style>
  <w:style w:type="paragraph" w:styleId="Subtitle">
    <w:name w:val="Subtitle"/>
    <w:basedOn w:val="Normal"/>
    <w:next w:val="Normal"/>
    <w:link w:val="SubtitleChar"/>
    <w:uiPriority w:val="11"/>
    <w:qFormat/>
    <w:rsid w:val="00FC3352"/>
    <w:pPr>
      <w:numPr>
        <w:ilvl w:val="1"/>
      </w:numPr>
      <w:tabs>
        <w:tab w:val="clear" w:pos="1134"/>
        <w:tab w:val="clear" w:pos="1871"/>
        <w:tab w:val="clear" w:pos="2268"/>
      </w:tabs>
      <w:overflowPunct/>
      <w:autoSpaceDE/>
      <w:autoSpaceDN/>
      <w:adjustRightInd/>
      <w:spacing w:before="0" w:after="200" w:line="276" w:lineRule="auto"/>
      <w:jc w:val="both"/>
      <w:textAlignment w:val="auto"/>
    </w:pPr>
    <w:rPr>
      <w:rFonts w:eastAsiaTheme="minorEastAsia"/>
      <w:i/>
      <w:iCs/>
      <w:color w:val="4F81BD"/>
      <w:spacing w:val="15"/>
      <w:szCs w:val="24"/>
      <w:lang w:val="en-US" w:bidi="en-US"/>
    </w:rPr>
  </w:style>
  <w:style w:type="character" w:customStyle="1" w:styleId="SubtitleChar">
    <w:name w:val="Subtitle Char"/>
    <w:basedOn w:val="DefaultParagraphFont"/>
    <w:link w:val="Subtitle"/>
    <w:uiPriority w:val="11"/>
    <w:rsid w:val="00FC3352"/>
    <w:rPr>
      <w:rFonts w:ascii="Times New Roman" w:eastAsiaTheme="minorEastAsia" w:hAnsi="Times New Roman"/>
      <w:i/>
      <w:iCs/>
      <w:color w:val="4F81BD"/>
      <w:spacing w:val="15"/>
      <w:sz w:val="24"/>
      <w:szCs w:val="24"/>
      <w:lang w:eastAsia="en-US" w:bidi="en-US"/>
    </w:rPr>
  </w:style>
  <w:style w:type="character" w:styleId="SubtleEmphasis">
    <w:name w:val="Subtle Emphasis"/>
    <w:basedOn w:val="DefaultParagraphFont"/>
    <w:uiPriority w:val="19"/>
    <w:qFormat/>
    <w:rsid w:val="00FC3352"/>
    <w:rPr>
      <w:i/>
      <w:iCs/>
      <w:color w:val="808080"/>
    </w:rPr>
  </w:style>
  <w:style w:type="character" w:styleId="SubtleReference">
    <w:name w:val="Subtle Reference"/>
    <w:basedOn w:val="DefaultParagraphFont"/>
    <w:uiPriority w:val="31"/>
    <w:qFormat/>
    <w:rsid w:val="00FC3352"/>
    <w:rPr>
      <w:smallCaps/>
      <w:color w:val="C0504D"/>
      <w:u w:val="single"/>
    </w:rPr>
  </w:style>
  <w:style w:type="paragraph" w:styleId="Title">
    <w:name w:val="Title"/>
    <w:basedOn w:val="Normal"/>
    <w:next w:val="Normal"/>
    <w:link w:val="TitleChar"/>
    <w:uiPriority w:val="10"/>
    <w:qFormat/>
    <w:rsid w:val="00FC3352"/>
    <w:pPr>
      <w:pBdr>
        <w:bottom w:val="single" w:sz="8" w:space="4" w:color="4F81BD"/>
      </w:pBdr>
      <w:tabs>
        <w:tab w:val="clear" w:pos="1134"/>
        <w:tab w:val="clear" w:pos="1871"/>
        <w:tab w:val="clear" w:pos="2268"/>
      </w:tabs>
      <w:overflowPunct/>
      <w:autoSpaceDE/>
      <w:autoSpaceDN/>
      <w:adjustRightInd/>
      <w:spacing w:before="0" w:after="300"/>
      <w:contextualSpacing/>
      <w:jc w:val="both"/>
      <w:textAlignment w:val="auto"/>
    </w:pPr>
    <w:rPr>
      <w:rFonts w:eastAsiaTheme="minorEastAsia"/>
      <w:color w:val="17365D"/>
      <w:spacing w:val="5"/>
      <w:kern w:val="28"/>
      <w:sz w:val="52"/>
      <w:szCs w:val="52"/>
      <w:lang w:val="en-US" w:bidi="en-US"/>
    </w:rPr>
  </w:style>
  <w:style w:type="character" w:customStyle="1" w:styleId="TitleChar">
    <w:name w:val="Title Char"/>
    <w:basedOn w:val="DefaultParagraphFont"/>
    <w:link w:val="Title"/>
    <w:uiPriority w:val="10"/>
    <w:rsid w:val="00FC3352"/>
    <w:rPr>
      <w:rFonts w:ascii="Times New Roman" w:eastAsiaTheme="minorEastAsia" w:hAnsi="Times New Roman"/>
      <w:color w:val="17365D"/>
      <w:spacing w:val="5"/>
      <w:kern w:val="28"/>
      <w:sz w:val="52"/>
      <w:szCs w:val="52"/>
      <w:lang w:eastAsia="en-US" w:bidi="en-US"/>
    </w:rPr>
  </w:style>
  <w:style w:type="paragraph" w:styleId="TOCHeading">
    <w:name w:val="TOC Heading"/>
    <w:basedOn w:val="Heading1"/>
    <w:next w:val="Normal"/>
    <w:uiPriority w:val="39"/>
    <w:semiHidden/>
    <w:unhideWhenUsed/>
    <w:qFormat/>
    <w:rsid w:val="00FC3352"/>
    <w:pPr>
      <w:keepLines w:val="0"/>
      <w:tabs>
        <w:tab w:val="clear" w:pos="1134"/>
        <w:tab w:val="clear" w:pos="1871"/>
        <w:tab w:val="clear" w:pos="2268"/>
      </w:tabs>
      <w:overflowPunct/>
      <w:autoSpaceDE/>
      <w:autoSpaceDN/>
      <w:adjustRightInd/>
      <w:spacing w:before="0"/>
      <w:ind w:left="0" w:firstLine="0"/>
      <w:jc w:val="both"/>
      <w:textAlignment w:val="auto"/>
      <w:outlineLvl w:val="9"/>
    </w:pPr>
    <w:rPr>
      <w:rFonts w:eastAsia="Batang" w:cs="Arial"/>
      <w:bCs/>
      <w:smallCaps/>
      <w:kern w:val="32"/>
      <w:sz w:val="20"/>
      <w:szCs w:val="32"/>
      <w:lang w:val="en-US" w:eastAsia="ko-KR"/>
    </w:rPr>
  </w:style>
  <w:style w:type="paragraph" w:customStyle="1" w:styleId="Body">
    <w:name w:val="Body"/>
    <w:basedOn w:val="Normal"/>
    <w:link w:val="BodyChar"/>
    <w:rsid w:val="00FC3352"/>
    <w:pPr>
      <w:widowControl w:val="0"/>
      <w:tabs>
        <w:tab w:val="clear" w:pos="1134"/>
        <w:tab w:val="clear" w:pos="1871"/>
        <w:tab w:val="clear" w:pos="2268"/>
      </w:tabs>
      <w:suppressAutoHyphens/>
      <w:overflowPunct/>
      <w:autoSpaceDE/>
      <w:autoSpaceDN/>
      <w:adjustRightInd/>
      <w:spacing w:before="0" w:after="120"/>
      <w:textAlignment w:val="auto"/>
    </w:pPr>
    <w:rPr>
      <w:rFonts w:ascii="Times" w:eastAsiaTheme="minorEastAsia" w:hAnsi="Times"/>
      <w:kern w:val="1"/>
      <w:lang w:val="en-US"/>
    </w:rPr>
  </w:style>
  <w:style w:type="character" w:customStyle="1" w:styleId="BodyChar">
    <w:name w:val="Body Char"/>
    <w:basedOn w:val="DefaultParagraphFont"/>
    <w:link w:val="Body"/>
    <w:rsid w:val="00FC3352"/>
    <w:rPr>
      <w:rFonts w:ascii="Times" w:eastAsiaTheme="minorEastAsia" w:hAnsi="Times"/>
      <w:kern w:val="1"/>
      <w:sz w:val="24"/>
      <w:lang w:eastAsia="en-US"/>
    </w:rPr>
  </w:style>
  <w:style w:type="paragraph" w:customStyle="1" w:styleId="Framecontents">
    <w:name w:val="Frame contents"/>
    <w:basedOn w:val="BodyText"/>
    <w:rsid w:val="00FC3352"/>
    <w:pPr>
      <w:widowControl w:val="0"/>
      <w:suppressAutoHyphens/>
    </w:pPr>
    <w:rPr>
      <w:rFonts w:ascii="Times" w:eastAsiaTheme="minorEastAsia" w:hAnsi="Times"/>
      <w:szCs w:val="20"/>
    </w:rPr>
  </w:style>
  <w:style w:type="paragraph" w:customStyle="1" w:styleId="Textbody">
    <w:name w:val="Text body"/>
    <w:rsid w:val="00FC3352"/>
    <w:pPr>
      <w:widowControl w:val="0"/>
      <w:suppressAutoHyphens/>
      <w:spacing w:after="120"/>
    </w:pPr>
    <w:rPr>
      <w:rFonts w:ascii="Times" w:eastAsia="ヒラギノ角ゴ Pro W3" w:hAnsi="Times"/>
      <w:color w:val="000000"/>
      <w:sz w:val="24"/>
      <w:lang w:eastAsia="en-US"/>
    </w:rPr>
  </w:style>
  <w:style w:type="paragraph" w:customStyle="1" w:styleId="MyHeading2">
    <w:name w:val="MyHeading 2"/>
    <w:rsid w:val="00FC3352"/>
    <w:rPr>
      <w:rFonts w:ascii="Arial" w:eastAsia="ヒラギノ角ゴ Pro W3" w:hAnsi="Arial"/>
      <w:b/>
      <w:i/>
      <w:color w:val="000000"/>
      <w:sz w:val="28"/>
      <w:lang w:eastAsia="en-US"/>
    </w:rPr>
  </w:style>
  <w:style w:type="paragraph" w:customStyle="1" w:styleId="SP16282925">
    <w:name w:val="SP.16.282925"/>
    <w:basedOn w:val="Normal"/>
    <w:next w:val="Normal"/>
    <w:rsid w:val="00FC3352"/>
    <w:pPr>
      <w:tabs>
        <w:tab w:val="clear" w:pos="1134"/>
        <w:tab w:val="clear" w:pos="1871"/>
        <w:tab w:val="clear" w:pos="2268"/>
      </w:tabs>
      <w:overflowPunct/>
      <w:spacing w:before="360" w:after="240"/>
      <w:textAlignment w:val="auto"/>
    </w:pPr>
    <w:rPr>
      <w:rFonts w:ascii="Arial" w:eastAsia="Batang" w:hAnsi="Arial"/>
      <w:szCs w:val="24"/>
      <w:lang w:val="en-US" w:eastAsia="ko-KR" w:bidi="he-IL"/>
    </w:rPr>
  </w:style>
  <w:style w:type="paragraph" w:customStyle="1" w:styleId="StyleCaptioncapCaptionChar1CaptionCharCharCaptionChar1Cha">
    <w:name w:val="Style CaptioncapCaption Char1Caption Char CharCaption Char1 Cha..."/>
    <w:basedOn w:val="Caption"/>
    <w:autoRedefine/>
    <w:qFormat/>
    <w:rsid w:val="00FC3352"/>
    <w:pPr>
      <w:spacing w:before="240" w:after="200"/>
    </w:pPr>
    <w:rPr>
      <w:rFonts w:ascii="Times New Roman" w:eastAsiaTheme="minorEastAsia" w:hAnsi="Times New Roman"/>
      <w:b w:val="0"/>
      <w:bCs/>
      <w:lang w:bidi="en-US"/>
    </w:rPr>
  </w:style>
  <w:style w:type="character" w:styleId="FollowedHyperlink">
    <w:name w:val="FollowedHyperlink"/>
    <w:basedOn w:val="DefaultParagraphFont"/>
    <w:rsid w:val="00FC3352"/>
    <w:rPr>
      <w:color w:val="800080"/>
      <w:u w:val="single"/>
    </w:rPr>
  </w:style>
  <w:style w:type="numbering" w:customStyle="1" w:styleId="List9">
    <w:name w:val="List 9"/>
    <w:rsid w:val="00FC3352"/>
    <w:pPr>
      <w:numPr>
        <w:numId w:val="1"/>
      </w:numPr>
    </w:pPr>
  </w:style>
  <w:style w:type="paragraph" w:customStyle="1" w:styleId="BodyText1Char1CharChar">
    <w:name w:val="Body Text 1 Char1 Char Char"/>
    <w:basedOn w:val="BodyText"/>
    <w:link w:val="BodyText1Char1CharCharChar"/>
    <w:rsid w:val="00FC3352"/>
    <w:pPr>
      <w:jc w:val="both"/>
    </w:pPr>
    <w:rPr>
      <w:rFonts w:ascii="CG Times (W1)" w:eastAsiaTheme="minorEastAsia" w:hAnsi="CG Times (W1)"/>
      <w:sz w:val="20"/>
      <w:szCs w:val="20"/>
      <w14:shadow w14:blurRad="50800" w14:dist="38100" w14:dir="2700000" w14:sx="100000" w14:sy="100000" w14:kx="0" w14:ky="0" w14:algn="tl">
        <w14:srgbClr w14:val="000000">
          <w14:alpha w14:val="60000"/>
        </w14:srgbClr>
      </w14:shadow>
    </w:rPr>
  </w:style>
  <w:style w:type="character" w:customStyle="1" w:styleId="BodyText1Char1CharCharChar">
    <w:name w:val="Body Text 1 Char1 Char Char Char"/>
    <w:basedOn w:val="DefaultParagraphFont"/>
    <w:link w:val="BodyText1Char1CharChar"/>
    <w:rsid w:val="00FC3352"/>
    <w:rPr>
      <w:rFonts w:ascii="CG Times (W1)" w:eastAsiaTheme="minorEastAsia" w:hAnsi="CG Times (W1)"/>
      <w:lang w:eastAsia="en-US"/>
      <w14:shadow w14:blurRad="50800" w14:dist="38100" w14:dir="2700000" w14:sx="100000" w14:sy="100000" w14:kx="0" w14:ky="0" w14:algn="tl">
        <w14:srgbClr w14:val="000000">
          <w14:alpha w14:val="60000"/>
        </w14:srgbClr>
      </w14:shadow>
    </w:rPr>
  </w:style>
  <w:style w:type="paragraph" w:customStyle="1" w:styleId="ProcBullet2">
    <w:name w:val="ProcBullet2"/>
    <w:basedOn w:val="ListBullet2"/>
    <w:rsid w:val="00FC3352"/>
    <w:pPr>
      <w:widowControl w:val="0"/>
      <w:numPr>
        <w:numId w:val="0"/>
      </w:numPr>
      <w:suppressAutoHyphens/>
      <w:spacing w:after="0" w:line="240" w:lineRule="auto"/>
      <w:ind w:left="720" w:hanging="360"/>
      <w:contextualSpacing w:val="0"/>
    </w:pPr>
    <w:rPr>
      <w:rFonts w:ascii="Times" w:hAnsi="Times"/>
      <w:szCs w:val="20"/>
      <w:lang w:bidi="ar-SA"/>
    </w:rPr>
  </w:style>
  <w:style w:type="paragraph" w:styleId="ListBullet2">
    <w:name w:val="List Bullet 2"/>
    <w:basedOn w:val="Normal"/>
    <w:rsid w:val="00FC3352"/>
    <w:pPr>
      <w:numPr>
        <w:numId w:val="1"/>
      </w:numPr>
      <w:tabs>
        <w:tab w:val="clear" w:pos="1134"/>
        <w:tab w:val="clear" w:pos="1871"/>
        <w:tab w:val="clear" w:pos="2268"/>
      </w:tabs>
      <w:overflowPunct/>
      <w:autoSpaceDE/>
      <w:autoSpaceDN/>
      <w:adjustRightInd/>
      <w:spacing w:before="0" w:after="200" w:line="276" w:lineRule="auto"/>
      <w:contextualSpacing/>
      <w:jc w:val="both"/>
      <w:textAlignment w:val="auto"/>
    </w:pPr>
    <w:rPr>
      <w:rFonts w:eastAsiaTheme="minorEastAsia"/>
      <w:sz w:val="20"/>
      <w:szCs w:val="22"/>
      <w:lang w:val="en-US" w:bidi="en-US"/>
    </w:rPr>
  </w:style>
  <w:style w:type="numbering" w:customStyle="1" w:styleId="List1">
    <w:name w:val="List 1"/>
    <w:rsid w:val="00FC3352"/>
    <w:pPr>
      <w:numPr>
        <w:numId w:val="2"/>
      </w:numPr>
    </w:pPr>
  </w:style>
  <w:style w:type="character" w:customStyle="1" w:styleId="SC84002">
    <w:name w:val="SC.8.4002"/>
    <w:rsid w:val="00FC3352"/>
    <w:rPr>
      <w:rFonts w:cs="ALCADI+TimesNewRoman"/>
      <w:color w:val="000000"/>
      <w:sz w:val="20"/>
      <w:szCs w:val="20"/>
    </w:rPr>
  </w:style>
  <w:style w:type="paragraph" w:customStyle="1" w:styleId="SP8176185">
    <w:name w:val="SP.8.176185"/>
    <w:basedOn w:val="Default"/>
    <w:next w:val="Default"/>
    <w:uiPriority w:val="99"/>
    <w:rsid w:val="00FC3352"/>
    <w:pPr>
      <w:widowControl/>
    </w:pPr>
    <w:rPr>
      <w:rFonts w:ascii="ALCADI+TimesNewRoman" w:eastAsia="Times New Roman" w:hAnsi="ALCADI+TimesNewRoman"/>
      <w:color w:val="auto"/>
    </w:rPr>
  </w:style>
  <w:style w:type="paragraph" w:customStyle="1" w:styleId="Style4">
    <w:name w:val="Style4"/>
    <w:basedOn w:val="Heading3"/>
    <w:rsid w:val="00FC3352"/>
    <w:pPr>
      <w:numPr>
        <w:numId w:val="3"/>
      </w:numPr>
      <w:tabs>
        <w:tab w:val="clear" w:pos="1871"/>
        <w:tab w:val="clear" w:pos="2268"/>
      </w:tabs>
      <w:overflowPunct/>
      <w:autoSpaceDE/>
      <w:autoSpaceDN/>
      <w:adjustRightInd/>
      <w:spacing w:after="80"/>
      <w:jc w:val="both"/>
      <w:textAlignment w:val="auto"/>
    </w:pPr>
    <w:rPr>
      <w:rFonts w:eastAsiaTheme="minorEastAsia"/>
      <w:smallCaps/>
      <w:color w:val="4F81BD"/>
    </w:rPr>
  </w:style>
  <w:style w:type="paragraph" w:customStyle="1" w:styleId="ProcAffiliation">
    <w:name w:val="ProcAffiliation"/>
    <w:basedOn w:val="Normal"/>
    <w:rsid w:val="00FC3352"/>
    <w:pPr>
      <w:widowControl w:val="0"/>
      <w:tabs>
        <w:tab w:val="clear" w:pos="1134"/>
        <w:tab w:val="clear" w:pos="1871"/>
        <w:tab w:val="clear" w:pos="2268"/>
      </w:tabs>
      <w:suppressAutoHyphens/>
      <w:overflowPunct/>
      <w:autoSpaceDE/>
      <w:autoSpaceDN/>
      <w:adjustRightInd/>
      <w:spacing w:before="0"/>
      <w:jc w:val="center"/>
      <w:textAlignment w:val="auto"/>
    </w:pPr>
    <w:rPr>
      <w:rFonts w:ascii="Symbol" w:eastAsiaTheme="minorEastAsia" w:hAnsi="Symbol"/>
      <w:sz w:val="20"/>
      <w:lang w:val="en-US"/>
    </w:rPr>
  </w:style>
  <w:style w:type="character" w:customStyle="1" w:styleId="SC104002">
    <w:name w:val="SC.10.4002"/>
    <w:uiPriority w:val="99"/>
    <w:rsid w:val="00FC3352"/>
    <w:rPr>
      <w:rFonts w:cs="EFBBIE+TimesNewRoman"/>
      <w:color w:val="000000"/>
      <w:sz w:val="20"/>
      <w:szCs w:val="20"/>
    </w:rPr>
  </w:style>
  <w:style w:type="paragraph" w:customStyle="1" w:styleId="ColorfulList-Accent11">
    <w:name w:val="Colorful List - Accent 11"/>
    <w:basedOn w:val="Normal"/>
    <w:qFormat/>
    <w:rsid w:val="00FC3352"/>
    <w:pPr>
      <w:tabs>
        <w:tab w:val="clear" w:pos="1134"/>
        <w:tab w:val="clear" w:pos="1871"/>
        <w:tab w:val="clear" w:pos="2268"/>
        <w:tab w:val="left" w:pos="794"/>
        <w:tab w:val="left" w:pos="1191"/>
        <w:tab w:val="left" w:pos="1588"/>
        <w:tab w:val="left" w:pos="1985"/>
      </w:tabs>
      <w:ind w:left="720"/>
    </w:pPr>
    <w:rPr>
      <w:rFonts w:eastAsiaTheme="minorEastAsia"/>
    </w:rPr>
  </w:style>
  <w:style w:type="paragraph" w:customStyle="1" w:styleId="pcode2">
    <w:name w:val="pcode2"/>
    <w:basedOn w:val="Normal"/>
    <w:rsid w:val="00FC3352"/>
    <w:pPr>
      <w:numPr>
        <w:numId w:val="4"/>
      </w:numPr>
      <w:tabs>
        <w:tab w:val="clear" w:pos="360"/>
        <w:tab w:val="clear" w:pos="1134"/>
        <w:tab w:val="clear" w:pos="1871"/>
        <w:tab w:val="clear" w:pos="2268"/>
        <w:tab w:val="left" w:pos="1260"/>
        <w:tab w:val="left" w:pos="1440"/>
        <w:tab w:val="left" w:pos="1700"/>
        <w:tab w:val="left" w:pos="1980"/>
      </w:tabs>
      <w:overflowPunct/>
      <w:autoSpaceDE/>
      <w:autoSpaceDN/>
      <w:adjustRightInd/>
      <w:spacing w:after="120"/>
      <w:ind w:left="800" w:firstLine="0"/>
      <w:jc w:val="both"/>
      <w:textAlignment w:val="auto"/>
    </w:pPr>
    <w:rPr>
      <w:rFonts w:ascii="Bookman" w:eastAsiaTheme="minorEastAsia" w:hAnsi="Bookman"/>
      <w:position w:val="-4"/>
      <w:sz w:val="20"/>
      <w:lang w:val="en-US"/>
    </w:rPr>
  </w:style>
  <w:style w:type="paragraph" w:customStyle="1" w:styleId="SP8118797">
    <w:name w:val="SP.8.118797"/>
    <w:basedOn w:val="Normal"/>
    <w:next w:val="Normal"/>
    <w:rsid w:val="00FC3352"/>
    <w:pPr>
      <w:tabs>
        <w:tab w:val="clear" w:pos="1134"/>
        <w:tab w:val="clear" w:pos="1871"/>
        <w:tab w:val="clear" w:pos="2268"/>
      </w:tabs>
      <w:overflowPunct/>
      <w:spacing w:before="0"/>
      <w:textAlignment w:val="auto"/>
    </w:pPr>
    <w:rPr>
      <w:rFonts w:ascii="EFBBIE+TimesNewRoman" w:eastAsia="Batang" w:hAnsi="EFBBIE+TimesNewRoman"/>
      <w:szCs w:val="24"/>
      <w:lang w:val="en-US" w:eastAsia="ja-JP"/>
    </w:rPr>
  </w:style>
  <w:style w:type="paragraph" w:customStyle="1" w:styleId="SP9278530">
    <w:name w:val="SP.9.278530"/>
    <w:basedOn w:val="Default"/>
    <w:next w:val="Default"/>
    <w:uiPriority w:val="99"/>
    <w:rsid w:val="00FC3352"/>
    <w:pPr>
      <w:widowControl/>
    </w:pPr>
    <w:rPr>
      <w:rFonts w:ascii="BDAMKJ+TimesNewRoman" w:eastAsia="Calibri" w:hAnsi="BDAMKJ+TimesNewRoman"/>
      <w:color w:val="auto"/>
    </w:rPr>
  </w:style>
  <w:style w:type="character" w:customStyle="1" w:styleId="SC94002">
    <w:name w:val="SC.9.4002"/>
    <w:uiPriority w:val="99"/>
    <w:rsid w:val="00FC3352"/>
    <w:rPr>
      <w:rFonts w:cs="BDAMKJ+TimesNewRoman"/>
      <w:color w:val="000000"/>
      <w:sz w:val="20"/>
      <w:szCs w:val="20"/>
    </w:rPr>
  </w:style>
  <w:style w:type="paragraph" w:customStyle="1" w:styleId="SP17233506">
    <w:name w:val="SP.17.233506"/>
    <w:basedOn w:val="Default"/>
    <w:next w:val="Default"/>
    <w:uiPriority w:val="99"/>
    <w:rsid w:val="00FC3352"/>
    <w:pPr>
      <w:widowControl/>
    </w:pPr>
    <w:rPr>
      <w:rFonts w:ascii="BDAMKJ+TimesNewRoman" w:eastAsia="Calibri" w:hAnsi="BDAMKJ+TimesNewRoman"/>
      <w:color w:val="auto"/>
    </w:rPr>
  </w:style>
  <w:style w:type="character" w:customStyle="1" w:styleId="SC17167942">
    <w:name w:val="SC.17.167942"/>
    <w:uiPriority w:val="99"/>
    <w:rsid w:val="00FC3352"/>
    <w:rPr>
      <w:rFonts w:cs="BDAMKJ+TimesNewRoman"/>
      <w:color w:val="000000"/>
      <w:sz w:val="20"/>
      <w:szCs w:val="20"/>
    </w:rPr>
  </w:style>
  <w:style w:type="paragraph" w:customStyle="1" w:styleId="SP16114693">
    <w:name w:val="SP.16.114693"/>
    <w:basedOn w:val="Default"/>
    <w:next w:val="Default"/>
    <w:uiPriority w:val="99"/>
    <w:rsid w:val="00FC3352"/>
    <w:pPr>
      <w:widowControl/>
    </w:pPr>
    <w:rPr>
      <w:rFonts w:ascii="BDAMII+Arial,Bold" w:eastAsia="Batang" w:hAnsi="BDAMII+Arial,Bold"/>
      <w:color w:val="auto"/>
    </w:rPr>
  </w:style>
  <w:style w:type="character" w:customStyle="1" w:styleId="SC16192530">
    <w:name w:val="SC.16.192530"/>
    <w:uiPriority w:val="99"/>
    <w:rsid w:val="00FC3352"/>
    <w:rPr>
      <w:rFonts w:cs="BDAMII+Arial,Bold"/>
      <w:color w:val="000000"/>
      <w:sz w:val="20"/>
      <w:szCs w:val="20"/>
    </w:rPr>
  </w:style>
  <w:style w:type="paragraph" w:customStyle="1" w:styleId="SP16114695">
    <w:name w:val="SP.16.114695"/>
    <w:basedOn w:val="Default"/>
    <w:next w:val="Default"/>
    <w:uiPriority w:val="99"/>
    <w:rsid w:val="00FC3352"/>
    <w:pPr>
      <w:widowControl/>
    </w:pPr>
    <w:rPr>
      <w:rFonts w:ascii="BDAMKJ+TimesNewRoman" w:eastAsia="Batang" w:hAnsi="BDAMKJ+TimesNewRoman"/>
      <w:color w:val="auto"/>
    </w:rPr>
  </w:style>
  <w:style w:type="paragraph" w:customStyle="1" w:styleId="SP16114731">
    <w:name w:val="SP.16.114731"/>
    <w:basedOn w:val="Default"/>
    <w:next w:val="Default"/>
    <w:uiPriority w:val="99"/>
    <w:rsid w:val="00FC3352"/>
    <w:pPr>
      <w:widowControl/>
    </w:pPr>
    <w:rPr>
      <w:rFonts w:ascii="BDAMKJ+TimesNewRoman" w:eastAsia="Batang" w:hAnsi="BDAMKJ+TimesNew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69229">
      <w:bodyDiv w:val="1"/>
      <w:marLeft w:val="0"/>
      <w:marRight w:val="0"/>
      <w:marTop w:val="0"/>
      <w:marBottom w:val="0"/>
      <w:divBdr>
        <w:top w:val="none" w:sz="0" w:space="0" w:color="auto"/>
        <w:left w:val="none" w:sz="0" w:space="0" w:color="auto"/>
        <w:bottom w:val="none" w:sz="0" w:space="0" w:color="auto"/>
        <w:right w:val="none" w:sz="0" w:space="0" w:color="auto"/>
      </w:divBdr>
    </w:div>
    <w:div w:id="1433403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emf"/><Relationship Id="rId18" Type="http://schemas.openxmlformats.org/officeDocument/2006/relationships/oleObject" Target="embeddings/oleObject3.bin"/><Relationship Id="rId26" Type="http://schemas.openxmlformats.org/officeDocument/2006/relationships/image" Target="media/image10.emf"/><Relationship Id="rId3" Type="http://schemas.openxmlformats.org/officeDocument/2006/relationships/styles" Target="styles.xml"/><Relationship Id="rId21" Type="http://schemas.openxmlformats.org/officeDocument/2006/relationships/image" Target="media/image7.emf"/><Relationship Id="rId34"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image" Target="media/image2.emf"/><Relationship Id="rId17" Type="http://schemas.openxmlformats.org/officeDocument/2006/relationships/image" Target="media/image5.emf"/><Relationship Id="rId25" Type="http://schemas.openxmlformats.org/officeDocument/2006/relationships/oleObject" Target="embeddings/oleObject6.bin"/><Relationship Id="rId33"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oleObject" Target="embeddings/oleObject2.bin"/><Relationship Id="rId20" Type="http://schemas.openxmlformats.org/officeDocument/2006/relationships/oleObject" Target="embeddings/oleObject4.bin"/><Relationship Id="rId29" Type="http://schemas.openxmlformats.org/officeDocument/2006/relationships/oleObject" Target="embeddings/oleObject8.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ties.itu.int/u/itu-r/ede/rsg5/xxxxx/xxx/xxxxxxxx/" TargetMode="External"/><Relationship Id="rId24" Type="http://schemas.openxmlformats.org/officeDocument/2006/relationships/image" Target="media/image9.emf"/><Relationship Id="rId32" Type="http://schemas.openxmlformats.org/officeDocument/2006/relationships/hyperlink" Target="http://ties.itu.int/u/itu-r/ede/rsg5/xxxxx/xxx/xxxxxxxx/" TargetMode="External"/><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4.emf"/><Relationship Id="rId23" Type="http://schemas.openxmlformats.org/officeDocument/2006/relationships/image" Target="media/image8.emf"/><Relationship Id="rId28" Type="http://schemas.openxmlformats.org/officeDocument/2006/relationships/image" Target="media/image11.emf"/><Relationship Id="rId36" Type="http://schemas.openxmlformats.org/officeDocument/2006/relationships/fontTable" Target="fontTable.xml"/><Relationship Id="rId10" Type="http://schemas.openxmlformats.org/officeDocument/2006/relationships/hyperlink" Target="mailto:freqmgr@ieee.org" TargetMode="External"/><Relationship Id="rId19" Type="http://schemas.openxmlformats.org/officeDocument/2006/relationships/image" Target="media/image6.emf"/><Relationship Id="rId31" Type="http://schemas.openxmlformats.org/officeDocument/2006/relationships/oleObject" Target="embeddings/oleObject9.bin"/><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oleObject" Target="embeddings/oleObject1.bin"/><Relationship Id="rId22" Type="http://schemas.openxmlformats.org/officeDocument/2006/relationships/oleObject" Target="embeddings/oleObject5.bin"/><Relationship Id="rId27" Type="http://schemas.openxmlformats.org/officeDocument/2006/relationships/oleObject" Target="embeddings/oleObject7.bin"/><Relationship Id="rId30" Type="http://schemas.openxmlformats.org/officeDocument/2006/relationships/image" Target="media/image12.emf"/><Relationship Id="rId35"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www.itu.int/md/R07-IMT.ADV-C-0024/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R:\TEMPLATE\ITUOffice2007\POOL\POOL%20E%20-%20ITU\PE_B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487D23-5530-484A-8954-E5DC97C951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PE_BR</Template>
  <TotalTime>59</TotalTime>
  <Pages>29</Pages>
  <Words>9591</Words>
  <Characters>54052</Characters>
  <Application>Microsoft Office Word</Application>
  <DocSecurity>0</DocSecurity>
  <Lines>450</Lines>
  <Paragraphs>127</Paragraphs>
  <ScaleCrop>false</ScaleCrop>
  <HeadingPairs>
    <vt:vector size="4" baseType="variant">
      <vt:variant>
        <vt:lpstr>Title</vt:lpstr>
      </vt:variant>
      <vt:variant>
        <vt:i4>1</vt:i4>
      </vt:variant>
      <vt:variant>
        <vt:lpstr>Headings</vt:lpstr>
      </vt:variant>
      <vt:variant>
        <vt:i4>17</vt:i4>
      </vt:variant>
    </vt:vector>
  </HeadingPairs>
  <TitlesOfParts>
    <vt:vector size="18" baseType="lpstr">
      <vt:lpstr/>
      <vt:lpstr>1	Source information</vt:lpstr>
      <vt:lpstr>2	Proposal</vt:lpstr>
      <vt:lpstr>1	Introduction</vt:lpstr>
      <vt:lpstr>2	Scope</vt:lpstr>
      <vt:lpstr>3	Related ITU-R Recommendations and Reports</vt:lpstr>
      <vt:lpstr>4	Acronyms and abbreviations</vt:lpstr>
      <vt:lpstr>5	Notings and considerations</vt:lpstr>
      <vt:lpstr>6	Recommendation</vt:lpstr>
      <vt:lpstr>    A.1	Overview of the radio interface technology</vt:lpstr>
      <vt:lpstr>    A.2	Detailed specification of the radio interface technology </vt:lpstr>
      <vt:lpstr>    B.1	Overview of the radio interface technology</vt:lpstr>
      <vt:lpstr>        B.1.1	Overview of physical layer</vt:lpstr>
      <vt:lpstr>Superframe Header (SFH)</vt:lpstr>
      <vt:lpstr>        B.1.2	Overview of MAC layer</vt:lpstr>
      <vt:lpstr>    B.2	Detailed specification of the radio interface technology </vt:lpstr>
      <vt:lpstr>        B.2.1	WirelessMAN-Advanced specification</vt:lpstr>
      <vt:lpstr>        B.2.2	IEEE Std 802.16</vt:lpstr>
    </vt:vector>
  </TitlesOfParts>
  <Manager/>
  <Company/>
  <LinksUpToDate>false</LinksUpToDate>
  <CharactersWithSpaces>63516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detraz</dc:creator>
  <cp:keywords/>
  <dc:description/>
  <cp:lastModifiedBy>capdessu</cp:lastModifiedBy>
  <cp:revision>8</cp:revision>
  <cp:lastPrinted>2011-03-30T12:02:00Z</cp:lastPrinted>
  <dcterms:created xsi:type="dcterms:W3CDTF">2011-03-30T09:53:00Z</dcterms:created>
  <dcterms:modified xsi:type="dcterms:W3CDTF">2011-03-30T12:03:00Z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ies>
</file>