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horzAnchor="margin" w:tblpY="-687"/>
        <w:tblW w:w="10031" w:type="dxa"/>
        <w:tblLayout w:type="fixed"/>
        <w:tblLook w:val="0000" w:firstRow="0" w:lastRow="0" w:firstColumn="0" w:lastColumn="0" w:noHBand="0" w:noVBand="0"/>
      </w:tblPr>
      <w:tblGrid>
        <w:gridCol w:w="6580"/>
        <w:gridCol w:w="3451"/>
      </w:tblGrid>
      <w:tr w:rsidR="000069D4">
        <w:trPr>
          <w:cantSplit/>
        </w:trPr>
        <w:tc>
          <w:tcPr>
            <w:tcW w:w="6580" w:type="dxa"/>
            <w:vAlign w:val="center"/>
          </w:tcPr>
          <w:p w:rsidR="000069D4" w:rsidRPr="00D8032B" w:rsidRDefault="000069D4" w:rsidP="0011287C">
            <w:pPr>
              <w:shd w:val="solid" w:color="FFFFFF" w:fill="FFFFFF"/>
              <w:spacing w:before="0"/>
              <w:ind w:firstLineChars="49" w:firstLine="128"/>
              <w:rPr>
                <w:rFonts w:ascii="Verdana" w:hAnsi="Verdana" w:cs="Times New Roman Bold"/>
                <w:b/>
                <w:bCs/>
                <w:sz w:val="26"/>
                <w:szCs w:val="26"/>
              </w:rPr>
            </w:pPr>
            <w:proofErr w:type="spellStart"/>
            <w:r>
              <w:rPr>
                <w:rFonts w:ascii="Verdana" w:hAnsi="Verdana" w:cs="Times New Roman Bold"/>
                <w:b/>
                <w:bCs/>
                <w:sz w:val="26"/>
                <w:szCs w:val="26"/>
              </w:rPr>
              <w:t>Radiocommunication</w:t>
            </w:r>
            <w:proofErr w:type="spellEnd"/>
            <w:r>
              <w:rPr>
                <w:rFonts w:ascii="Verdana" w:hAnsi="Verdana" w:cs="Times New Roman Bold"/>
                <w:b/>
                <w:bCs/>
                <w:sz w:val="26"/>
                <w:szCs w:val="26"/>
              </w:rPr>
              <w:t xml:space="preserve"> Study Groups</w:t>
            </w:r>
          </w:p>
        </w:tc>
        <w:tc>
          <w:tcPr>
            <w:tcW w:w="3451" w:type="dxa"/>
          </w:tcPr>
          <w:p w:rsidR="000069D4" w:rsidRDefault="001328CA" w:rsidP="001328CA">
            <w:pPr>
              <w:shd w:val="solid" w:color="FFFFFF" w:fill="FFFFFF"/>
              <w:spacing w:before="0" w:line="240" w:lineRule="atLeast"/>
            </w:pPr>
            <w:bookmarkStart w:id="0" w:name="ditulogo"/>
            <w:bookmarkEnd w:id="0"/>
            <w:r>
              <w:rPr>
                <w:noProof/>
                <w:lang w:val="en-US" w:eastAsia="ja-JP"/>
              </w:rPr>
              <w:drawing>
                <wp:inline distT="0" distB="0" distL="0" distR="0" wp14:anchorId="2C7C519B" wp14:editId="38536473">
                  <wp:extent cx="1760220" cy="746760"/>
                  <wp:effectExtent l="1905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srcRect/>
                          <a:stretch>
                            <a:fillRect/>
                          </a:stretch>
                        </pic:blipFill>
                        <pic:spPr bwMode="auto">
                          <a:xfrm>
                            <a:off x="0" y="0"/>
                            <a:ext cx="1760220" cy="746760"/>
                          </a:xfrm>
                          <a:prstGeom prst="rect">
                            <a:avLst/>
                          </a:prstGeom>
                          <a:noFill/>
                          <a:ln w="9525">
                            <a:noFill/>
                            <a:miter lim="800000"/>
                            <a:headEnd/>
                            <a:tailEnd/>
                          </a:ln>
                        </pic:spPr>
                      </pic:pic>
                    </a:graphicData>
                  </a:graphic>
                </wp:inline>
              </w:drawing>
            </w:r>
          </w:p>
        </w:tc>
      </w:tr>
      <w:tr w:rsidR="000069D4" w:rsidRPr="0051782D">
        <w:trPr>
          <w:cantSplit/>
        </w:trPr>
        <w:tc>
          <w:tcPr>
            <w:tcW w:w="6580" w:type="dxa"/>
            <w:tcBorders>
              <w:bottom w:val="single" w:sz="12" w:space="0" w:color="auto"/>
            </w:tcBorders>
          </w:tcPr>
          <w:p w:rsidR="000069D4" w:rsidRPr="0051782D" w:rsidRDefault="000069D4" w:rsidP="00A5173C">
            <w:pPr>
              <w:shd w:val="solid" w:color="FFFFFF" w:fill="FFFFFF"/>
              <w:spacing w:before="0" w:after="48"/>
              <w:rPr>
                <w:rFonts w:ascii="Verdana" w:hAnsi="Verdana" w:cs="Times New Roman Bold"/>
                <w:b/>
                <w:sz w:val="22"/>
                <w:szCs w:val="22"/>
              </w:rPr>
            </w:pPr>
          </w:p>
        </w:tc>
        <w:tc>
          <w:tcPr>
            <w:tcW w:w="3451" w:type="dxa"/>
            <w:tcBorders>
              <w:bottom w:val="single" w:sz="12" w:space="0" w:color="auto"/>
            </w:tcBorders>
          </w:tcPr>
          <w:p w:rsidR="000069D4" w:rsidRPr="004E3BF9" w:rsidRDefault="004E3BF9" w:rsidP="00A5173C">
            <w:pPr>
              <w:shd w:val="solid" w:color="FFFFFF" w:fill="FFFFFF"/>
              <w:spacing w:before="0" w:after="48" w:line="240" w:lineRule="atLeast"/>
              <w:rPr>
                <w:b/>
                <w:color w:val="FF0000"/>
                <w:sz w:val="22"/>
                <w:szCs w:val="22"/>
                <w:lang w:val="en-US" w:eastAsia="ja-JP"/>
              </w:rPr>
            </w:pPr>
            <w:r w:rsidRPr="004E3BF9">
              <w:rPr>
                <w:rFonts w:hint="eastAsia"/>
                <w:b/>
                <w:color w:val="FF0000"/>
                <w:sz w:val="28"/>
                <w:szCs w:val="22"/>
                <w:lang w:val="en-US" w:eastAsia="ja-JP"/>
              </w:rPr>
              <w:t>DRAFT</w:t>
            </w:r>
          </w:p>
        </w:tc>
      </w:tr>
      <w:tr w:rsidR="000069D4">
        <w:trPr>
          <w:cantSplit/>
        </w:trPr>
        <w:tc>
          <w:tcPr>
            <w:tcW w:w="6580" w:type="dxa"/>
            <w:tcBorders>
              <w:top w:val="single" w:sz="12" w:space="0" w:color="auto"/>
            </w:tcBorders>
          </w:tcPr>
          <w:p w:rsidR="000069D4" w:rsidRPr="0051782D" w:rsidRDefault="000069D4" w:rsidP="00A5173C">
            <w:pPr>
              <w:shd w:val="solid" w:color="FFFFFF" w:fill="FFFFFF"/>
              <w:spacing w:before="0" w:after="48"/>
              <w:rPr>
                <w:rFonts w:ascii="Verdana" w:hAnsi="Verdana" w:cs="Times New Roman Bold"/>
                <w:bCs/>
                <w:sz w:val="22"/>
                <w:szCs w:val="22"/>
              </w:rPr>
            </w:pPr>
          </w:p>
        </w:tc>
        <w:tc>
          <w:tcPr>
            <w:tcW w:w="3451" w:type="dxa"/>
            <w:tcBorders>
              <w:top w:val="single" w:sz="12" w:space="0" w:color="auto"/>
            </w:tcBorders>
          </w:tcPr>
          <w:p w:rsidR="000069D4" w:rsidRPr="00710D66" w:rsidRDefault="000069D4" w:rsidP="00A5173C">
            <w:pPr>
              <w:shd w:val="solid" w:color="FFFFFF" w:fill="FFFFFF"/>
              <w:spacing w:before="0" w:after="48" w:line="240" w:lineRule="atLeast"/>
              <w:rPr>
                <w:lang w:val="en-US"/>
              </w:rPr>
            </w:pPr>
          </w:p>
        </w:tc>
      </w:tr>
      <w:tr w:rsidR="000069D4" w:rsidRPr="0005076B">
        <w:trPr>
          <w:cantSplit/>
        </w:trPr>
        <w:tc>
          <w:tcPr>
            <w:tcW w:w="6580" w:type="dxa"/>
            <w:vMerge w:val="restart"/>
          </w:tcPr>
          <w:p w:rsidR="006A0FC0" w:rsidRDefault="006A0FC0" w:rsidP="00EE47FF">
            <w:pPr>
              <w:shd w:val="solid" w:color="FFFFFF" w:fill="FFFFFF"/>
              <w:tabs>
                <w:tab w:val="clear" w:pos="1134"/>
                <w:tab w:val="clear" w:pos="1871"/>
                <w:tab w:val="clear" w:pos="2268"/>
              </w:tabs>
              <w:spacing w:before="0" w:after="240"/>
              <w:ind w:left="1134" w:hanging="1134"/>
              <w:rPr>
                <w:rFonts w:ascii="Verdana" w:hAnsi="Verdana"/>
                <w:sz w:val="20"/>
              </w:rPr>
            </w:pPr>
            <w:bookmarkStart w:id="1" w:name="recibido"/>
            <w:bookmarkStart w:id="2" w:name="dnum" w:colFirst="1" w:colLast="1"/>
            <w:bookmarkEnd w:id="1"/>
          </w:p>
        </w:tc>
        <w:tc>
          <w:tcPr>
            <w:tcW w:w="3451" w:type="dxa"/>
          </w:tcPr>
          <w:p w:rsidR="000069D4" w:rsidRPr="004E3BF9" w:rsidRDefault="000069D4" w:rsidP="004E3BF9">
            <w:pPr>
              <w:shd w:val="solid" w:color="FFFFFF" w:fill="FFFFFF"/>
              <w:spacing w:before="0" w:line="240" w:lineRule="atLeast"/>
              <w:rPr>
                <w:rFonts w:ascii="Verdana" w:hAnsi="Verdana"/>
                <w:sz w:val="20"/>
                <w:lang w:val="es-ES_tradnl" w:eastAsia="ja-JP"/>
              </w:rPr>
            </w:pPr>
          </w:p>
        </w:tc>
      </w:tr>
      <w:tr w:rsidR="000069D4">
        <w:trPr>
          <w:cantSplit/>
        </w:trPr>
        <w:tc>
          <w:tcPr>
            <w:tcW w:w="6580" w:type="dxa"/>
            <w:vMerge/>
          </w:tcPr>
          <w:p w:rsidR="000069D4" w:rsidRPr="00ED697C" w:rsidRDefault="000069D4" w:rsidP="00A5173C">
            <w:pPr>
              <w:spacing w:before="60"/>
              <w:jc w:val="center"/>
              <w:rPr>
                <w:b/>
                <w:smallCaps/>
                <w:sz w:val="32"/>
                <w:lang w:val="es-ES_tradnl" w:eastAsia="zh-CN"/>
              </w:rPr>
            </w:pPr>
            <w:bookmarkStart w:id="3" w:name="ddate" w:colFirst="1" w:colLast="1"/>
            <w:bookmarkEnd w:id="2"/>
          </w:p>
        </w:tc>
        <w:tc>
          <w:tcPr>
            <w:tcW w:w="3451" w:type="dxa"/>
          </w:tcPr>
          <w:p w:rsidR="000069D4" w:rsidRPr="001328CA" w:rsidRDefault="00E200E9" w:rsidP="00E200E9">
            <w:pPr>
              <w:shd w:val="solid" w:color="FFFFFF" w:fill="FFFFFF"/>
              <w:spacing w:before="0" w:line="240" w:lineRule="atLeast"/>
              <w:rPr>
                <w:rFonts w:ascii="Verdana" w:hAnsi="Verdana"/>
                <w:sz w:val="20"/>
                <w:lang w:eastAsia="zh-CN"/>
              </w:rPr>
            </w:pPr>
            <w:r>
              <w:rPr>
                <w:rFonts w:ascii="Verdana" w:hAnsi="Verdana" w:hint="eastAsia"/>
                <w:b/>
                <w:sz w:val="20"/>
                <w:lang w:eastAsia="ja-JP"/>
              </w:rPr>
              <w:t>xx</w:t>
            </w:r>
            <w:r w:rsidR="00E112E2">
              <w:rPr>
                <w:rFonts w:ascii="Verdana" w:hAnsi="Verdana" w:hint="eastAsia"/>
                <w:b/>
                <w:sz w:val="20"/>
                <w:lang w:eastAsia="ko-KR"/>
              </w:rPr>
              <w:t xml:space="preserve"> </w:t>
            </w:r>
            <w:proofErr w:type="spellStart"/>
            <w:r>
              <w:rPr>
                <w:rFonts w:ascii="Verdana" w:hAnsi="Verdana" w:hint="eastAsia"/>
                <w:b/>
                <w:sz w:val="20"/>
                <w:lang w:eastAsia="ja-JP"/>
              </w:rPr>
              <w:t>xx</w:t>
            </w:r>
            <w:proofErr w:type="spellEnd"/>
            <w:r>
              <w:rPr>
                <w:rFonts w:ascii="Verdana" w:hAnsi="Verdana"/>
                <w:b/>
                <w:sz w:val="20"/>
                <w:lang w:eastAsia="zh-CN"/>
              </w:rPr>
              <w:t xml:space="preserve"> </w:t>
            </w:r>
            <w:r w:rsidR="001328CA">
              <w:rPr>
                <w:rFonts w:ascii="Verdana" w:hAnsi="Verdana"/>
                <w:b/>
                <w:sz w:val="20"/>
                <w:lang w:eastAsia="zh-CN"/>
              </w:rPr>
              <w:t>2011</w:t>
            </w:r>
          </w:p>
        </w:tc>
      </w:tr>
      <w:tr w:rsidR="000069D4">
        <w:trPr>
          <w:cantSplit/>
        </w:trPr>
        <w:tc>
          <w:tcPr>
            <w:tcW w:w="6580" w:type="dxa"/>
            <w:vMerge/>
          </w:tcPr>
          <w:p w:rsidR="000069D4" w:rsidRDefault="000069D4" w:rsidP="00A5173C">
            <w:pPr>
              <w:spacing w:before="60"/>
              <w:jc w:val="center"/>
              <w:rPr>
                <w:b/>
                <w:smallCaps/>
                <w:sz w:val="32"/>
                <w:lang w:eastAsia="zh-CN"/>
              </w:rPr>
            </w:pPr>
            <w:bookmarkStart w:id="4" w:name="dorlang" w:colFirst="1" w:colLast="1"/>
            <w:bookmarkEnd w:id="3"/>
          </w:p>
        </w:tc>
        <w:tc>
          <w:tcPr>
            <w:tcW w:w="3451" w:type="dxa"/>
          </w:tcPr>
          <w:p w:rsidR="000069D4" w:rsidRPr="001328CA" w:rsidRDefault="001328CA" w:rsidP="00A5173C">
            <w:pPr>
              <w:shd w:val="solid" w:color="FFFFFF" w:fill="FFFFFF"/>
              <w:spacing w:before="0" w:line="240" w:lineRule="atLeast"/>
              <w:rPr>
                <w:rFonts w:ascii="Verdana" w:eastAsia="SimSun" w:hAnsi="Verdana"/>
                <w:sz w:val="20"/>
                <w:lang w:eastAsia="zh-CN"/>
              </w:rPr>
            </w:pPr>
            <w:r>
              <w:rPr>
                <w:rFonts w:ascii="Verdana" w:eastAsia="SimSun" w:hAnsi="Verdana"/>
                <w:b/>
                <w:sz w:val="20"/>
                <w:lang w:eastAsia="zh-CN"/>
              </w:rPr>
              <w:t>English only</w:t>
            </w:r>
          </w:p>
        </w:tc>
      </w:tr>
      <w:tr w:rsidR="000069D4">
        <w:trPr>
          <w:cantSplit/>
        </w:trPr>
        <w:tc>
          <w:tcPr>
            <w:tcW w:w="10031" w:type="dxa"/>
            <w:gridSpan w:val="2"/>
          </w:tcPr>
          <w:p w:rsidR="000069D4" w:rsidRPr="00E200E9" w:rsidRDefault="00E200E9" w:rsidP="00355B7E">
            <w:pPr>
              <w:pStyle w:val="Source"/>
              <w:keepNext/>
              <w:keepLines/>
              <w:rPr>
                <w:lang w:eastAsia="ja-JP"/>
              </w:rPr>
            </w:pPr>
            <w:bookmarkStart w:id="5" w:name="dsource" w:colFirst="0" w:colLast="0"/>
            <w:bookmarkEnd w:id="4"/>
            <w:r>
              <w:rPr>
                <w:lang w:eastAsia="zh-CN"/>
              </w:rPr>
              <w:t xml:space="preserve">Institute </w:t>
            </w:r>
            <w:r>
              <w:t>of Electrical</w:t>
            </w:r>
            <w:r w:rsidR="009C55A4">
              <w:t xml:space="preserve"> and Electronics Engineers, Inc. </w:t>
            </w:r>
            <w:r w:rsidR="009C55A4">
              <w:rPr>
                <w:rFonts w:hint="eastAsia"/>
                <w:lang w:eastAsia="ja-JP"/>
              </w:rPr>
              <w:t>(IEEE)</w:t>
            </w:r>
          </w:p>
        </w:tc>
      </w:tr>
      <w:tr w:rsidR="000069D4">
        <w:trPr>
          <w:cantSplit/>
        </w:trPr>
        <w:tc>
          <w:tcPr>
            <w:tcW w:w="10031" w:type="dxa"/>
            <w:gridSpan w:val="2"/>
          </w:tcPr>
          <w:p w:rsidR="000069D4" w:rsidRDefault="00355B7E" w:rsidP="00355B7E">
            <w:pPr>
              <w:pStyle w:val="Title1"/>
            </w:pPr>
            <w:bookmarkStart w:id="6" w:name="drec" w:colFirst="0" w:colLast="0"/>
            <w:bookmarkEnd w:id="5"/>
            <w:r w:rsidRPr="00C96097">
              <w:rPr>
                <w:rFonts w:hint="eastAsia"/>
              </w:rPr>
              <w:t>R</w:t>
            </w:r>
            <w:r w:rsidRPr="00C96097">
              <w:t>esponse to ITU-R WP</w:t>
            </w:r>
            <w:r>
              <w:t xml:space="preserve"> </w:t>
            </w:r>
            <w:r w:rsidRPr="00C96097">
              <w:t>5</w:t>
            </w:r>
            <w:r w:rsidRPr="00C96097">
              <w:rPr>
                <w:rFonts w:hint="eastAsia"/>
              </w:rPr>
              <w:t>A</w:t>
            </w:r>
            <w:r w:rsidRPr="00C96097">
              <w:t xml:space="preserve"> on “</w:t>
            </w:r>
            <w:r w:rsidRPr="00000F59">
              <w:t xml:space="preserve">Mobile Wireless access systems providing telecommunications for a large number of ubiquitous sensors and/or actuators scattered </w:t>
            </w:r>
            <w:r>
              <w:br/>
            </w:r>
            <w:r w:rsidRPr="00000F59">
              <w:t>over wide areas in the land mobile service</w:t>
            </w:r>
            <w:r w:rsidRPr="00C96097">
              <w:t>”</w:t>
            </w:r>
          </w:p>
        </w:tc>
      </w:tr>
      <w:tr w:rsidR="000069D4">
        <w:trPr>
          <w:cantSplit/>
        </w:trPr>
        <w:tc>
          <w:tcPr>
            <w:tcW w:w="10031" w:type="dxa"/>
            <w:gridSpan w:val="2"/>
          </w:tcPr>
          <w:p w:rsidR="000069D4" w:rsidRDefault="000069D4" w:rsidP="00ED697C">
            <w:pPr>
              <w:pStyle w:val="Rectitle"/>
            </w:pPr>
            <w:bookmarkStart w:id="7" w:name="dtitle1" w:colFirst="0" w:colLast="0"/>
            <w:bookmarkEnd w:id="6"/>
          </w:p>
        </w:tc>
      </w:tr>
    </w:tbl>
    <w:p w:rsidR="006A0FC0" w:rsidRDefault="005377C9">
      <w:pPr>
        <w:pStyle w:val="Heading1"/>
        <w:numPr>
          <w:ilvl w:val="0"/>
          <w:numId w:val="4"/>
        </w:numPr>
        <w:rPr>
          <w:lang w:eastAsia="ja-JP"/>
        </w:rPr>
      </w:pPr>
      <w:bookmarkStart w:id="8" w:name="dbreak"/>
      <w:bookmarkEnd w:id="7"/>
      <w:bookmarkEnd w:id="8"/>
      <w:r w:rsidRPr="005377C9">
        <w:rPr>
          <w:rFonts w:hint="eastAsia"/>
          <w:lang w:eastAsia="ja-JP"/>
        </w:rPr>
        <w:t>Source Information</w:t>
      </w:r>
    </w:p>
    <w:p w:rsidR="005377C9" w:rsidRDefault="005377C9" w:rsidP="005377C9">
      <w:pPr>
        <w:rPr>
          <w:b/>
          <w:lang w:val="en-US"/>
        </w:rPr>
      </w:pPr>
      <w:r>
        <w:rPr>
          <w:lang w:val="en-US"/>
        </w:rPr>
        <w:t>This contribution was developed by IEEE Project 802</w:t>
      </w:r>
      <w:r w:rsidRPr="00B42608">
        <w:rPr>
          <w:rFonts w:eastAsia="SimSun"/>
          <w:lang w:val="en-US" w:eastAsia="zh-CN"/>
        </w:rPr>
        <w:t>®</w:t>
      </w:r>
      <w:r>
        <w:rPr>
          <w:lang w:val="en-US"/>
        </w:rPr>
        <w:t>, the Local and Metropolitan Area Network Standards Committee (“IEEE 802”), an international standards development committee organized under the IEEE and the IEEE Standards Association (“IEEE-SA”).</w:t>
      </w:r>
    </w:p>
    <w:p w:rsidR="005377C9" w:rsidRPr="005377C9" w:rsidRDefault="005377C9" w:rsidP="005377C9">
      <w:pPr>
        <w:rPr>
          <w:lang w:val="en-US" w:eastAsia="ja-JP"/>
        </w:rPr>
      </w:pPr>
      <w:r>
        <w:rPr>
          <w:lang w:val="en-US"/>
        </w:rPr>
        <w:t>The content herein was prepared by a group of technical experts in IEEE 802 and was approved for submission by the IEEE 802.16</w:t>
      </w:r>
      <w:r>
        <w:rPr>
          <w:rFonts w:eastAsia="SimSun"/>
          <w:szCs w:val="24"/>
          <w:lang w:val="en-US" w:eastAsia="zh-CN"/>
        </w:rPr>
        <w:t>™</w:t>
      </w:r>
      <w:r>
        <w:rPr>
          <w:lang w:val="en-US"/>
        </w:rPr>
        <w:t xml:space="preserve"> Working Group </w:t>
      </w:r>
      <w:r w:rsidR="00F605E4">
        <w:rPr>
          <w:rFonts w:hint="eastAsia"/>
          <w:lang w:val="en-US" w:eastAsia="ja-JP"/>
        </w:rPr>
        <w:t xml:space="preserve">(WG) </w:t>
      </w:r>
      <w:r>
        <w:rPr>
          <w:lang w:val="en-US"/>
        </w:rPr>
        <w:t xml:space="preserve">on Wireless Metropolitan Area Networks, the IEEE 802.18 Radio Regulatory Technical Advisory Group, and the IEEE 802 Executive Committee, in accordance with the IEEE 802 policies and procedures, and represents the view of IEEE 802. </w:t>
      </w:r>
    </w:p>
    <w:p w:rsidR="006A0FC0" w:rsidRDefault="005377C9">
      <w:pPr>
        <w:pStyle w:val="Heading1"/>
        <w:numPr>
          <w:ilvl w:val="0"/>
          <w:numId w:val="4"/>
        </w:numPr>
        <w:rPr>
          <w:lang w:eastAsia="ja-JP"/>
        </w:rPr>
      </w:pPr>
      <w:r>
        <w:rPr>
          <w:rFonts w:hint="eastAsia"/>
          <w:lang w:eastAsia="ja-JP"/>
        </w:rPr>
        <w:t>Introduction</w:t>
      </w:r>
    </w:p>
    <w:p w:rsidR="00355B7E" w:rsidRDefault="00DB4C3C" w:rsidP="00355B7E">
      <w:pPr>
        <w:rPr>
          <w:lang w:val="en-US" w:eastAsia="ko-KR"/>
        </w:rPr>
      </w:pPr>
      <w:r>
        <w:rPr>
          <w:rFonts w:hint="eastAsia"/>
          <w:lang w:val="en-US" w:eastAsia="ko-KR"/>
        </w:rPr>
        <w:t>IEEE</w:t>
      </w:r>
      <w:r w:rsidR="005377C9">
        <w:rPr>
          <w:rFonts w:hint="eastAsia"/>
          <w:lang w:val="en-US" w:eastAsia="ja-JP"/>
        </w:rPr>
        <w:t xml:space="preserve"> </w:t>
      </w:r>
      <w:r>
        <w:rPr>
          <w:rFonts w:hint="eastAsia"/>
          <w:lang w:val="en-US" w:eastAsia="ko-KR"/>
        </w:rPr>
        <w:t>802.</w:t>
      </w:r>
      <w:r w:rsidR="008A3C40">
        <w:rPr>
          <w:rFonts w:hint="eastAsia"/>
          <w:lang w:val="en-US" w:eastAsia="ko-KR"/>
        </w:rPr>
        <w:t>16</w:t>
      </w:r>
      <w:r w:rsidR="00F605E4" w:rsidRPr="00F605E4">
        <w:rPr>
          <w:lang w:val="en-US"/>
        </w:rPr>
        <w:t xml:space="preserve"> </w:t>
      </w:r>
      <w:r w:rsidR="00F605E4">
        <w:rPr>
          <w:lang w:val="en-US"/>
        </w:rPr>
        <w:t>W</w:t>
      </w:r>
      <w:r w:rsidR="00F605E4">
        <w:rPr>
          <w:rFonts w:hint="eastAsia"/>
          <w:lang w:val="en-US" w:eastAsia="ja-JP"/>
        </w:rPr>
        <w:t>G</w:t>
      </w:r>
      <w:r w:rsidR="00355B7E" w:rsidRPr="00000F59">
        <w:rPr>
          <w:lang w:val="en-US" w:eastAsia="ja-JP"/>
        </w:rPr>
        <w:t xml:space="preserve"> thanks ITU-R Working Party 5A for the</w:t>
      </w:r>
      <w:r w:rsidR="00F605E4">
        <w:rPr>
          <w:rFonts w:hint="eastAsia"/>
          <w:lang w:val="en-US" w:eastAsia="ja-JP"/>
        </w:rPr>
        <w:t xml:space="preserve"> liaison statement</w:t>
      </w:r>
      <w:r w:rsidR="00355B7E" w:rsidRPr="00000F59">
        <w:rPr>
          <w:lang w:val="en-US" w:eastAsia="ja-JP"/>
        </w:rPr>
        <w:t xml:space="preserve"> </w:t>
      </w:r>
      <w:r w:rsidR="00F605E4">
        <w:rPr>
          <w:rFonts w:hint="eastAsia"/>
          <w:lang w:val="en-US" w:eastAsia="ja-JP"/>
        </w:rPr>
        <w:t>(</w:t>
      </w:r>
      <w:r w:rsidR="00F605E4" w:rsidRPr="00E55061">
        <w:rPr>
          <w:lang w:eastAsia="ja-JP"/>
        </w:rPr>
        <w:t>Document 5D/TEMP/</w:t>
      </w:r>
      <w:r w:rsidR="00F605E4">
        <w:rPr>
          <w:rFonts w:hint="eastAsia"/>
          <w:lang w:eastAsia="ja-JP"/>
        </w:rPr>
        <w:t>294</w:t>
      </w:r>
      <w:r w:rsidR="00F605E4">
        <w:rPr>
          <w:lang w:eastAsia="ja-JP"/>
        </w:rPr>
        <w:t>)</w:t>
      </w:r>
      <w:r w:rsidR="00F605E4">
        <w:rPr>
          <w:rFonts w:hint="eastAsia"/>
          <w:lang w:eastAsia="ja-JP"/>
        </w:rPr>
        <w:t xml:space="preserve"> of 22 June 2011 regarding</w:t>
      </w:r>
      <w:r w:rsidR="00355B7E" w:rsidRPr="00000F59">
        <w:rPr>
          <w:lang w:val="en-US" w:eastAsia="ja-JP"/>
        </w:rPr>
        <w:t xml:space="preserve"> “</w:t>
      </w:r>
      <w:r w:rsidR="00355B7E" w:rsidRPr="006A40F3">
        <w:rPr>
          <w:lang w:val="en-US" w:eastAsia="ja-JP"/>
        </w:rPr>
        <w:t>Wide area sensor and/or actuator network (WASN) systems</w:t>
      </w:r>
      <w:r w:rsidR="00630350">
        <w:rPr>
          <w:rFonts w:hint="eastAsia"/>
          <w:lang w:val="en-US" w:eastAsia="ko-KR"/>
        </w:rPr>
        <w:t>.</w:t>
      </w:r>
      <w:r w:rsidR="00355B7E" w:rsidRPr="00000F59">
        <w:rPr>
          <w:lang w:val="en-US" w:eastAsia="ja-JP"/>
        </w:rPr>
        <w:t>”</w:t>
      </w:r>
      <w:r w:rsidR="00355B7E">
        <w:rPr>
          <w:lang w:val="en-US" w:eastAsia="ja-JP"/>
        </w:rPr>
        <w:t xml:space="preserve"> </w:t>
      </w:r>
    </w:p>
    <w:p w:rsidR="005377C9" w:rsidRDefault="00630350" w:rsidP="005377C9">
      <w:pPr>
        <w:rPr>
          <w:lang w:val="en-US" w:eastAsia="ja-JP"/>
        </w:rPr>
      </w:pPr>
      <w:r>
        <w:rPr>
          <w:rFonts w:hint="eastAsia"/>
          <w:lang w:val="en-US" w:eastAsia="ko-KR"/>
        </w:rPr>
        <w:t xml:space="preserve">The IEEE 802.16 WG has assigned a Task Group (TG) to develop </w:t>
      </w:r>
      <w:r w:rsidR="00FB4353">
        <w:rPr>
          <w:rFonts w:hint="eastAsia"/>
          <w:lang w:val="en-US" w:eastAsia="ja-JP"/>
        </w:rPr>
        <w:t>machine-to-machine (</w:t>
      </w:r>
      <w:r>
        <w:rPr>
          <w:rFonts w:hint="eastAsia"/>
          <w:lang w:val="en-US" w:eastAsia="ko-KR"/>
        </w:rPr>
        <w:t>M2M</w:t>
      </w:r>
      <w:r w:rsidR="00FB4353">
        <w:rPr>
          <w:rFonts w:hint="eastAsia"/>
          <w:lang w:val="en-US" w:eastAsia="ja-JP"/>
        </w:rPr>
        <w:t>)</w:t>
      </w:r>
      <w:r>
        <w:rPr>
          <w:rFonts w:hint="eastAsia"/>
          <w:lang w:val="en-US" w:eastAsia="ko-KR"/>
        </w:rPr>
        <w:t xml:space="preserve"> specific wireless techniques, </w:t>
      </w:r>
      <w:r w:rsidR="00FB4353">
        <w:rPr>
          <w:rFonts w:hint="eastAsia"/>
          <w:lang w:val="en-US" w:eastAsia="ja-JP"/>
        </w:rPr>
        <w:t xml:space="preserve">through development of </w:t>
      </w:r>
      <w:r w:rsidR="00697A68">
        <w:rPr>
          <w:rFonts w:hint="eastAsia"/>
          <w:lang w:val="en-US" w:eastAsia="ko-KR"/>
        </w:rPr>
        <w:t xml:space="preserve">the </w:t>
      </w:r>
      <w:r>
        <w:rPr>
          <w:rFonts w:hint="eastAsia"/>
          <w:lang w:val="en-US" w:eastAsia="ko-KR"/>
        </w:rPr>
        <w:t xml:space="preserve">project IEEE </w:t>
      </w:r>
      <w:r w:rsidR="009C55A4">
        <w:rPr>
          <w:rFonts w:hint="eastAsia"/>
          <w:lang w:val="en-US" w:eastAsia="ja-JP"/>
        </w:rPr>
        <w:t>P</w:t>
      </w:r>
      <w:r>
        <w:rPr>
          <w:rFonts w:hint="eastAsia"/>
          <w:lang w:val="en-US" w:eastAsia="ko-KR"/>
        </w:rPr>
        <w:t>802.16p</w:t>
      </w:r>
      <w:r w:rsidR="00FB4353">
        <w:rPr>
          <w:rFonts w:hint="eastAsia"/>
          <w:lang w:val="en-US" w:eastAsia="ja-JP"/>
        </w:rPr>
        <w:t xml:space="preserve">, initiated </w:t>
      </w:r>
      <w:r>
        <w:rPr>
          <w:rFonts w:hint="eastAsia"/>
          <w:lang w:val="en-US" w:eastAsia="ko-KR"/>
        </w:rPr>
        <w:t>on 30 Sept</w:t>
      </w:r>
      <w:r w:rsidR="009C55A4">
        <w:rPr>
          <w:rFonts w:hint="eastAsia"/>
          <w:lang w:val="en-US" w:eastAsia="ja-JP"/>
        </w:rPr>
        <w:t>ember</w:t>
      </w:r>
      <w:r>
        <w:rPr>
          <w:rFonts w:hint="eastAsia"/>
          <w:lang w:val="en-US" w:eastAsia="ko-KR"/>
        </w:rPr>
        <w:t xml:space="preserve"> 2010. The IEEE 802.16</w:t>
      </w:r>
      <w:r w:rsidR="00FB4353">
        <w:rPr>
          <w:rFonts w:hint="eastAsia"/>
          <w:lang w:val="en-US" w:eastAsia="ja-JP"/>
        </w:rPr>
        <w:t xml:space="preserve"> M2M</w:t>
      </w:r>
      <w:r>
        <w:rPr>
          <w:rFonts w:hint="eastAsia"/>
          <w:lang w:val="en-US" w:eastAsia="ko-KR"/>
        </w:rPr>
        <w:t xml:space="preserve"> TG focuses on </w:t>
      </w:r>
      <w:r w:rsidR="0048417C">
        <w:rPr>
          <w:rFonts w:hint="eastAsia"/>
          <w:lang w:val="en-US" w:eastAsia="ko-KR"/>
        </w:rPr>
        <w:t xml:space="preserve">developing </w:t>
      </w:r>
      <w:r>
        <w:rPr>
          <w:rFonts w:hint="eastAsia"/>
          <w:lang w:val="en-US" w:eastAsia="ko-KR"/>
        </w:rPr>
        <w:t xml:space="preserve">M2M techniques based on both </w:t>
      </w:r>
      <w:proofErr w:type="spellStart"/>
      <w:r>
        <w:rPr>
          <w:rFonts w:hint="eastAsia"/>
          <w:lang w:val="en-US" w:eastAsia="ko-KR"/>
        </w:rPr>
        <w:t>WirelessMAN</w:t>
      </w:r>
      <w:proofErr w:type="spellEnd"/>
      <w:r>
        <w:rPr>
          <w:rFonts w:hint="eastAsia"/>
          <w:lang w:val="en-US" w:eastAsia="ko-KR"/>
        </w:rPr>
        <w:t xml:space="preserve">-OFDMA and </w:t>
      </w:r>
      <w:proofErr w:type="spellStart"/>
      <w:r>
        <w:rPr>
          <w:rFonts w:hint="eastAsia"/>
          <w:lang w:val="en-US" w:eastAsia="ko-KR"/>
        </w:rPr>
        <w:t>WirelssMAN</w:t>
      </w:r>
      <w:proofErr w:type="spellEnd"/>
      <w:r>
        <w:rPr>
          <w:rFonts w:hint="eastAsia"/>
          <w:lang w:val="en-US" w:eastAsia="ko-KR"/>
        </w:rPr>
        <w:t xml:space="preserve">-Advanced systems. </w:t>
      </w:r>
      <w:r w:rsidR="00FB4353">
        <w:rPr>
          <w:rFonts w:hint="eastAsia"/>
          <w:lang w:val="en-US" w:eastAsia="ja-JP"/>
        </w:rPr>
        <w:t>T</w:t>
      </w:r>
      <w:r>
        <w:rPr>
          <w:rFonts w:hint="eastAsia"/>
          <w:lang w:val="en-US" w:eastAsia="ko-KR"/>
        </w:rPr>
        <w:t xml:space="preserve">he </w:t>
      </w:r>
      <w:r w:rsidR="00FB4353">
        <w:rPr>
          <w:rFonts w:hint="eastAsia"/>
          <w:lang w:val="en-US" w:eastAsia="ja-JP"/>
        </w:rPr>
        <w:t xml:space="preserve">scope of </w:t>
      </w:r>
      <w:r>
        <w:rPr>
          <w:rFonts w:hint="eastAsia"/>
          <w:lang w:val="en-US" w:eastAsia="ko-KR"/>
        </w:rPr>
        <w:t xml:space="preserve">IEEE </w:t>
      </w:r>
      <w:proofErr w:type="gramStart"/>
      <w:r w:rsidR="00FB4353">
        <w:rPr>
          <w:rFonts w:hint="eastAsia"/>
          <w:lang w:val="en-US" w:eastAsia="ja-JP"/>
        </w:rPr>
        <w:t>P</w:t>
      </w:r>
      <w:r>
        <w:rPr>
          <w:rFonts w:hint="eastAsia"/>
          <w:lang w:val="en-US" w:eastAsia="ko-KR"/>
        </w:rPr>
        <w:t>802.16p</w:t>
      </w:r>
      <w:r w:rsidR="00FB4353">
        <w:rPr>
          <w:rFonts w:hint="eastAsia"/>
          <w:lang w:val="en-US" w:eastAsia="ja-JP"/>
        </w:rPr>
        <w:t xml:space="preserve"> </w:t>
      </w:r>
      <w:r>
        <w:rPr>
          <w:rFonts w:hint="eastAsia"/>
          <w:lang w:val="en-US" w:eastAsia="ko-KR"/>
        </w:rPr>
        <w:t xml:space="preserve"> </w:t>
      </w:r>
      <w:r w:rsidR="00FB4353">
        <w:rPr>
          <w:rFonts w:hint="eastAsia"/>
          <w:lang w:eastAsia="ja-JP"/>
        </w:rPr>
        <w:t>includes</w:t>
      </w:r>
      <w:proofErr w:type="gramEnd"/>
      <w:r w:rsidR="00FB4353">
        <w:rPr>
          <w:rFonts w:hint="eastAsia"/>
          <w:lang w:eastAsia="ja-JP"/>
        </w:rPr>
        <w:t xml:space="preserve"> </w:t>
      </w:r>
      <w:r w:rsidRPr="00872CD8">
        <w:rPr>
          <w:rFonts w:eastAsia="Malgun Gothic"/>
          <w:lang w:eastAsia="ko-KR"/>
        </w:rPr>
        <w:t xml:space="preserve">enhancements to the IEEE 802.16 </w:t>
      </w:r>
      <w:r w:rsidR="004E3BF9">
        <w:rPr>
          <w:rFonts w:hint="eastAsia"/>
          <w:lang w:eastAsia="ja-JP"/>
        </w:rPr>
        <w:t>m</w:t>
      </w:r>
      <w:r w:rsidRPr="00872CD8">
        <w:rPr>
          <w:rFonts w:eastAsia="Malgun Gothic"/>
          <w:lang w:eastAsia="ko-KR"/>
        </w:rPr>
        <w:t xml:space="preserve">edium </w:t>
      </w:r>
      <w:r w:rsidR="004E3BF9">
        <w:rPr>
          <w:rFonts w:hint="eastAsia"/>
          <w:lang w:eastAsia="ja-JP"/>
        </w:rPr>
        <w:t>a</w:t>
      </w:r>
      <w:r w:rsidRPr="00872CD8">
        <w:rPr>
          <w:rFonts w:eastAsia="Malgun Gothic"/>
          <w:lang w:eastAsia="ko-KR"/>
        </w:rPr>
        <w:t xml:space="preserve">ccess </w:t>
      </w:r>
      <w:r w:rsidR="004E3BF9">
        <w:rPr>
          <w:rFonts w:hint="eastAsia"/>
          <w:lang w:eastAsia="ja-JP"/>
        </w:rPr>
        <w:t>c</w:t>
      </w:r>
      <w:r w:rsidRPr="00872CD8">
        <w:rPr>
          <w:rFonts w:eastAsia="Malgun Gothic"/>
          <w:lang w:eastAsia="ko-KR"/>
        </w:rPr>
        <w:t>ontrol (MAC)</w:t>
      </w:r>
      <w:r>
        <w:rPr>
          <w:rFonts w:eastAsia="Malgun Gothic" w:hint="eastAsia"/>
          <w:lang w:eastAsia="ko-KR"/>
        </w:rPr>
        <w:t xml:space="preserve"> </w:t>
      </w:r>
      <w:r w:rsidR="004E3BF9">
        <w:rPr>
          <w:rFonts w:hint="eastAsia"/>
          <w:lang w:eastAsia="ja-JP"/>
        </w:rPr>
        <w:t xml:space="preserve">layer </w:t>
      </w:r>
      <w:r w:rsidRPr="00872CD8">
        <w:rPr>
          <w:rFonts w:eastAsia="Malgun Gothic"/>
          <w:lang w:eastAsia="ko-KR"/>
        </w:rPr>
        <w:t xml:space="preserve">and minimal modifications to the IEEE 802.16 </w:t>
      </w:r>
      <w:r w:rsidR="004E3BF9">
        <w:rPr>
          <w:rFonts w:hint="eastAsia"/>
          <w:lang w:eastAsia="ja-JP"/>
        </w:rPr>
        <w:t>p</w:t>
      </w:r>
      <w:r w:rsidRPr="00872CD8">
        <w:rPr>
          <w:rFonts w:eastAsia="Malgun Gothic"/>
          <w:lang w:eastAsia="ko-KR"/>
        </w:rPr>
        <w:t xml:space="preserve">hysical </w:t>
      </w:r>
      <w:r w:rsidR="004E3BF9">
        <w:rPr>
          <w:rFonts w:hint="eastAsia"/>
          <w:lang w:eastAsia="ja-JP"/>
        </w:rPr>
        <w:t>l</w:t>
      </w:r>
      <w:r w:rsidRPr="00872CD8">
        <w:rPr>
          <w:rFonts w:eastAsia="Malgun Gothic"/>
          <w:lang w:eastAsia="ko-KR"/>
        </w:rPr>
        <w:t>ayer (PHY).</w:t>
      </w:r>
      <w:r w:rsidR="00B07120">
        <w:rPr>
          <w:rFonts w:hint="eastAsia"/>
          <w:lang w:eastAsia="ko-KR"/>
        </w:rPr>
        <w:t xml:space="preserve"> </w:t>
      </w:r>
      <w:r w:rsidR="00B07120">
        <w:rPr>
          <w:rFonts w:hint="eastAsia"/>
          <w:lang w:val="en-US" w:eastAsia="ko-KR"/>
        </w:rPr>
        <w:t xml:space="preserve">The </w:t>
      </w:r>
      <w:r w:rsidR="00FB4353">
        <w:rPr>
          <w:rFonts w:hint="eastAsia"/>
          <w:lang w:val="en-US" w:eastAsia="ko-KR"/>
        </w:rPr>
        <w:t xml:space="preserve">technical scope </w:t>
      </w:r>
      <w:r w:rsidR="00FB4353">
        <w:rPr>
          <w:rFonts w:hint="eastAsia"/>
          <w:lang w:val="en-US" w:eastAsia="ja-JP"/>
        </w:rPr>
        <w:t xml:space="preserve">of </w:t>
      </w:r>
      <w:r w:rsidR="00B07120">
        <w:rPr>
          <w:rFonts w:hint="eastAsia"/>
          <w:lang w:val="en-US" w:eastAsia="ko-KR"/>
        </w:rPr>
        <w:t xml:space="preserve">IEEE </w:t>
      </w:r>
      <w:proofErr w:type="gramStart"/>
      <w:r w:rsidR="00FB4353">
        <w:rPr>
          <w:rFonts w:hint="eastAsia"/>
          <w:lang w:val="en-US" w:eastAsia="ja-JP"/>
        </w:rPr>
        <w:t>P</w:t>
      </w:r>
      <w:r w:rsidR="00B07120">
        <w:rPr>
          <w:rFonts w:hint="eastAsia"/>
          <w:lang w:val="en-US" w:eastAsia="ko-KR"/>
        </w:rPr>
        <w:t xml:space="preserve">802.16p  </w:t>
      </w:r>
      <w:r w:rsidR="00FB4353">
        <w:rPr>
          <w:rFonts w:hint="eastAsia"/>
          <w:lang w:val="en-US" w:eastAsia="ja-JP"/>
        </w:rPr>
        <w:t>is</w:t>
      </w:r>
      <w:proofErr w:type="gramEnd"/>
      <w:r w:rsidR="00FB4353">
        <w:rPr>
          <w:rFonts w:hint="eastAsia"/>
          <w:lang w:val="en-US" w:eastAsia="ja-JP"/>
        </w:rPr>
        <w:t xml:space="preserve"> </w:t>
      </w:r>
      <w:r w:rsidR="00B07120">
        <w:rPr>
          <w:rFonts w:hint="eastAsia"/>
          <w:lang w:val="en-US" w:eastAsia="ko-KR"/>
        </w:rPr>
        <w:t xml:space="preserve">well aligned with </w:t>
      </w:r>
      <w:r w:rsidR="00FB4353">
        <w:rPr>
          <w:rFonts w:hint="eastAsia"/>
          <w:lang w:val="en-US" w:eastAsia="ja-JP"/>
        </w:rPr>
        <w:t xml:space="preserve">that of </w:t>
      </w:r>
      <w:r w:rsidR="00B07120">
        <w:rPr>
          <w:rFonts w:hint="eastAsia"/>
          <w:lang w:val="en-US" w:eastAsia="ko-KR"/>
        </w:rPr>
        <w:t>ITU-R WP 5A</w:t>
      </w:r>
      <w:r w:rsidR="00FB4353">
        <w:rPr>
          <w:lang w:val="en-US" w:eastAsia="ja-JP"/>
        </w:rPr>
        <w:t>’</w:t>
      </w:r>
      <w:r w:rsidR="00FB4353">
        <w:rPr>
          <w:rFonts w:hint="eastAsia"/>
          <w:lang w:val="en-US" w:eastAsia="ja-JP"/>
        </w:rPr>
        <w:t>s</w:t>
      </w:r>
      <w:r w:rsidR="00B07120">
        <w:rPr>
          <w:rFonts w:hint="eastAsia"/>
          <w:lang w:val="en-US" w:eastAsia="ko-KR"/>
        </w:rPr>
        <w:t xml:space="preserve"> </w:t>
      </w:r>
      <w:r w:rsidR="00FB4353">
        <w:rPr>
          <w:rFonts w:hint="eastAsia"/>
          <w:lang w:val="en-US" w:eastAsia="ja-JP"/>
        </w:rPr>
        <w:t>WASN activities</w:t>
      </w:r>
      <w:r w:rsidR="00B07120">
        <w:rPr>
          <w:rFonts w:hint="eastAsia"/>
          <w:lang w:val="en-US" w:eastAsia="ko-KR"/>
        </w:rPr>
        <w:t>.</w:t>
      </w:r>
    </w:p>
    <w:p w:rsidR="005377C9" w:rsidRDefault="005377C9" w:rsidP="005377C9">
      <w:pPr>
        <w:pStyle w:val="Heading1"/>
        <w:numPr>
          <w:ilvl w:val="0"/>
          <w:numId w:val="4"/>
        </w:numPr>
        <w:rPr>
          <w:lang w:eastAsia="ja-JP"/>
        </w:rPr>
      </w:pPr>
      <w:r w:rsidRPr="005377C9">
        <w:rPr>
          <w:rFonts w:hint="eastAsia"/>
          <w:lang w:eastAsia="ja-JP"/>
        </w:rPr>
        <w:t>Proposal</w:t>
      </w:r>
    </w:p>
    <w:p w:rsidR="008F4E5C" w:rsidRDefault="008F4E5C" w:rsidP="00355B7E">
      <w:pPr>
        <w:rPr>
          <w:lang w:val="en-US" w:eastAsia="ko-KR"/>
        </w:rPr>
      </w:pPr>
      <w:r>
        <w:rPr>
          <w:rFonts w:hint="eastAsia"/>
          <w:lang w:val="en-US" w:eastAsia="ko-KR"/>
        </w:rPr>
        <w:t xml:space="preserve">IEEE 802.16 WG would like to propose inclusion of the </w:t>
      </w:r>
      <w:proofErr w:type="spellStart"/>
      <w:r>
        <w:rPr>
          <w:rFonts w:hint="eastAsia"/>
          <w:lang w:val="en-US" w:eastAsia="ko-KR"/>
        </w:rPr>
        <w:t>WirelessMAN</w:t>
      </w:r>
      <w:proofErr w:type="spellEnd"/>
      <w:r>
        <w:rPr>
          <w:rFonts w:hint="eastAsia"/>
          <w:lang w:val="en-US" w:eastAsia="ko-KR"/>
        </w:rPr>
        <w:t xml:space="preserve">-OFDMA and </w:t>
      </w:r>
      <w:proofErr w:type="spellStart"/>
      <w:r>
        <w:rPr>
          <w:rFonts w:hint="eastAsia"/>
          <w:lang w:val="en-US" w:eastAsia="ko-KR"/>
        </w:rPr>
        <w:t>WirelessMAN</w:t>
      </w:r>
      <w:proofErr w:type="spellEnd"/>
      <w:r>
        <w:rPr>
          <w:rFonts w:hint="eastAsia"/>
          <w:lang w:val="en-US" w:eastAsia="ko-KR"/>
        </w:rPr>
        <w:t>-Advanced</w:t>
      </w:r>
      <w:r w:rsidR="004E3BF9">
        <w:rPr>
          <w:rFonts w:hint="eastAsia"/>
          <w:lang w:val="en-US" w:eastAsia="ja-JP"/>
        </w:rPr>
        <w:t xml:space="preserve"> in Section 7</w:t>
      </w:r>
      <w:r>
        <w:rPr>
          <w:rFonts w:hint="eastAsia"/>
          <w:lang w:val="en-US" w:eastAsia="ko-KR"/>
        </w:rPr>
        <w:t xml:space="preserve"> </w:t>
      </w:r>
      <w:r w:rsidR="00391788">
        <w:rPr>
          <w:lang w:val="en-US" w:eastAsia="ja-JP"/>
        </w:rPr>
        <w:t xml:space="preserve">in </w:t>
      </w:r>
      <w:r w:rsidR="00391788">
        <w:rPr>
          <w:rFonts w:hint="eastAsia"/>
          <w:lang w:val="en-US" w:eastAsia="ja-JP"/>
        </w:rPr>
        <w:t>the PDN</w:t>
      </w:r>
      <w:r w:rsidR="00391788" w:rsidRPr="002D266D">
        <w:rPr>
          <w:lang w:val="en-US" w:eastAsia="ja-JP"/>
        </w:rPr>
        <w:t xml:space="preserve"> Report – “System design guidelines for wide area sensor and/or actuator network (WASN) systems”</w:t>
      </w:r>
      <w:r w:rsidR="00391788">
        <w:rPr>
          <w:rFonts w:hint="eastAsia"/>
          <w:lang w:val="en-US" w:eastAsia="ja-JP"/>
        </w:rPr>
        <w:t xml:space="preserve"> </w:t>
      </w:r>
      <w:r>
        <w:rPr>
          <w:rFonts w:hint="eastAsia"/>
          <w:lang w:val="en-US" w:eastAsia="ko-KR"/>
        </w:rPr>
        <w:t xml:space="preserve">as </w:t>
      </w:r>
      <w:r w:rsidR="004E3BF9">
        <w:rPr>
          <w:rFonts w:hint="eastAsia"/>
          <w:lang w:val="en-US" w:eastAsia="ja-JP"/>
        </w:rPr>
        <w:t>technologies that could be used for M2M applications</w:t>
      </w:r>
      <w:r>
        <w:rPr>
          <w:rFonts w:hint="eastAsia"/>
          <w:lang w:val="en-US" w:eastAsia="ko-KR"/>
        </w:rPr>
        <w:t xml:space="preserve">. The related text </w:t>
      </w:r>
      <w:r w:rsidR="004E3BF9">
        <w:rPr>
          <w:rFonts w:hint="eastAsia"/>
          <w:lang w:val="en-US" w:eastAsia="ja-JP"/>
        </w:rPr>
        <w:t>is provided</w:t>
      </w:r>
      <w:r w:rsidR="00391788">
        <w:rPr>
          <w:rFonts w:hint="eastAsia"/>
          <w:lang w:val="en-US" w:eastAsia="ja-JP"/>
        </w:rPr>
        <w:t xml:space="preserve"> </w:t>
      </w:r>
      <w:r>
        <w:rPr>
          <w:rFonts w:hint="eastAsia"/>
          <w:lang w:val="en-US" w:eastAsia="ko-KR"/>
        </w:rPr>
        <w:t>in Annex 1.</w:t>
      </w:r>
    </w:p>
    <w:p w:rsidR="00355B7E" w:rsidRDefault="00E91299" w:rsidP="00355B7E">
      <w:pPr>
        <w:rPr>
          <w:lang w:val="en-US" w:eastAsia="ja-JP"/>
        </w:rPr>
      </w:pPr>
      <w:r>
        <w:rPr>
          <w:rFonts w:hint="eastAsia"/>
          <w:lang w:val="en-US" w:eastAsia="ko-KR"/>
        </w:rPr>
        <w:lastRenderedPageBreak/>
        <w:t>IEEE</w:t>
      </w:r>
      <w:r w:rsidR="00F605E4">
        <w:rPr>
          <w:rFonts w:hint="eastAsia"/>
          <w:lang w:val="en-US" w:eastAsia="ja-JP"/>
        </w:rPr>
        <w:t xml:space="preserve"> </w:t>
      </w:r>
      <w:r>
        <w:rPr>
          <w:rFonts w:hint="eastAsia"/>
          <w:lang w:val="en-US" w:eastAsia="ko-KR"/>
        </w:rPr>
        <w:t>802.</w:t>
      </w:r>
      <w:r w:rsidR="008A3C40">
        <w:rPr>
          <w:rFonts w:hint="eastAsia"/>
          <w:lang w:val="en-US" w:eastAsia="ko-KR"/>
        </w:rPr>
        <w:t>16</w:t>
      </w:r>
      <w:r w:rsidR="00F605E4">
        <w:rPr>
          <w:rFonts w:hint="eastAsia"/>
          <w:lang w:val="en-US" w:eastAsia="ja-JP"/>
        </w:rPr>
        <w:t xml:space="preserve"> WG </w:t>
      </w:r>
      <w:r w:rsidR="00355B7E" w:rsidRPr="00000F59">
        <w:rPr>
          <w:lang w:val="en-US" w:eastAsia="ja-JP"/>
        </w:rPr>
        <w:t xml:space="preserve">would </w:t>
      </w:r>
      <w:r w:rsidR="008355C2">
        <w:rPr>
          <w:rFonts w:hint="eastAsia"/>
          <w:lang w:val="en-US" w:eastAsia="ko-KR"/>
        </w:rPr>
        <w:t xml:space="preserve">also </w:t>
      </w:r>
      <w:r w:rsidR="00355B7E" w:rsidRPr="00000F59">
        <w:rPr>
          <w:lang w:val="en-US" w:eastAsia="ja-JP"/>
        </w:rPr>
        <w:t xml:space="preserve">like to </w:t>
      </w:r>
      <w:r w:rsidR="00355B7E">
        <w:rPr>
          <w:lang w:val="en-US" w:eastAsia="ja-JP"/>
        </w:rPr>
        <w:t xml:space="preserve">propose a new section to be included in </w:t>
      </w:r>
      <w:r w:rsidR="00391788">
        <w:rPr>
          <w:rFonts w:hint="eastAsia"/>
          <w:lang w:val="en-US" w:eastAsia="ja-JP"/>
        </w:rPr>
        <w:t>this</w:t>
      </w:r>
      <w:r w:rsidR="00391788">
        <w:rPr>
          <w:rFonts w:hint="eastAsia"/>
          <w:lang w:val="en-US" w:eastAsia="ja-JP"/>
        </w:rPr>
        <w:t xml:space="preserve"> </w:t>
      </w:r>
      <w:r w:rsidR="009E15A0">
        <w:rPr>
          <w:rFonts w:hint="eastAsia"/>
          <w:lang w:val="en-US" w:eastAsia="ja-JP"/>
        </w:rPr>
        <w:t>PDN</w:t>
      </w:r>
      <w:r w:rsidR="00355B7E" w:rsidRPr="002D266D">
        <w:rPr>
          <w:lang w:val="en-US" w:eastAsia="ja-JP"/>
        </w:rPr>
        <w:t xml:space="preserve"> </w:t>
      </w:r>
      <w:proofErr w:type="spellStart"/>
      <w:r w:rsidR="00355B7E" w:rsidRPr="002D266D">
        <w:rPr>
          <w:lang w:val="en-US" w:eastAsia="ja-JP"/>
        </w:rPr>
        <w:t>Repor</w:t>
      </w:r>
      <w:proofErr w:type="spellEnd"/>
      <w:r w:rsidR="00355B7E">
        <w:rPr>
          <w:lang w:val="en-US" w:eastAsia="ja-JP"/>
        </w:rPr>
        <w:t xml:space="preserve">, as indicated in Annex </w:t>
      </w:r>
      <w:r w:rsidR="008F4E5C">
        <w:rPr>
          <w:rFonts w:hint="eastAsia"/>
          <w:lang w:val="en-US" w:eastAsia="ko-KR"/>
        </w:rPr>
        <w:t>2</w:t>
      </w:r>
      <w:r w:rsidR="00355B7E">
        <w:rPr>
          <w:lang w:val="en-US" w:eastAsia="ja-JP"/>
        </w:rPr>
        <w:t>.</w:t>
      </w:r>
    </w:p>
    <w:p w:rsidR="00355B7E" w:rsidRDefault="00DB4C3C" w:rsidP="00355B7E">
      <w:pPr>
        <w:rPr>
          <w:lang w:val="en-US" w:eastAsia="ja-JP"/>
        </w:rPr>
      </w:pPr>
      <w:r>
        <w:rPr>
          <w:rFonts w:hint="eastAsia"/>
          <w:lang w:val="en-US" w:eastAsia="ko-KR"/>
        </w:rPr>
        <w:t>IEEE802.</w:t>
      </w:r>
      <w:r w:rsidR="008A3C40">
        <w:rPr>
          <w:rFonts w:hint="eastAsia"/>
          <w:lang w:val="en-US" w:eastAsia="ko-KR"/>
        </w:rPr>
        <w:t>16</w:t>
      </w:r>
      <w:r w:rsidRPr="00000F59">
        <w:rPr>
          <w:lang w:val="en-US" w:eastAsia="ja-JP"/>
        </w:rPr>
        <w:t xml:space="preserve"> </w:t>
      </w:r>
      <w:r w:rsidR="001E3E87">
        <w:rPr>
          <w:rFonts w:hint="eastAsia"/>
          <w:lang w:val="en-US" w:eastAsia="ko-KR"/>
        </w:rPr>
        <w:t xml:space="preserve">WG </w:t>
      </w:r>
      <w:r w:rsidR="00355B7E">
        <w:rPr>
          <w:lang w:val="en-US" w:eastAsia="ja-JP"/>
        </w:rPr>
        <w:t>is looking forward to continuing</w:t>
      </w:r>
      <w:r w:rsidR="00355B7E" w:rsidRPr="00000F59">
        <w:rPr>
          <w:lang w:val="en-US" w:eastAsia="ja-JP"/>
        </w:rPr>
        <w:t xml:space="preserve"> the </w:t>
      </w:r>
      <w:r w:rsidR="00355B7E">
        <w:rPr>
          <w:lang w:val="en-US" w:eastAsia="ja-JP"/>
        </w:rPr>
        <w:t xml:space="preserve">fruitful </w:t>
      </w:r>
      <w:r w:rsidR="00355B7E" w:rsidRPr="00000F59">
        <w:rPr>
          <w:lang w:val="en-US" w:eastAsia="ja-JP"/>
        </w:rPr>
        <w:t>cooperation with ITU-R WP5A</w:t>
      </w:r>
      <w:r w:rsidR="00355B7E">
        <w:rPr>
          <w:lang w:val="en-US" w:eastAsia="ja-JP"/>
        </w:rPr>
        <w:t>.</w:t>
      </w:r>
    </w:p>
    <w:p w:rsidR="00355B7E" w:rsidRPr="001E3E87" w:rsidRDefault="00355B7E" w:rsidP="001E3E87">
      <w:pPr>
        <w:pStyle w:val="Heading1"/>
        <w:numPr>
          <w:ilvl w:val="0"/>
          <w:numId w:val="4"/>
        </w:numPr>
        <w:rPr>
          <w:lang w:eastAsia="ja-JP"/>
        </w:rPr>
      </w:pPr>
      <w:r w:rsidRPr="001E3E87">
        <w:rPr>
          <w:lang w:eastAsia="ja-JP"/>
        </w:rPr>
        <w:t>Reference</w:t>
      </w:r>
      <w:r w:rsidR="0045223A">
        <w:rPr>
          <w:rFonts w:hint="eastAsia"/>
          <w:lang w:eastAsia="ja-JP"/>
        </w:rPr>
        <w:t>s</w:t>
      </w:r>
    </w:p>
    <w:p w:rsidR="00355B7E" w:rsidRDefault="00355B7E" w:rsidP="00355B7E">
      <w:pPr>
        <w:pStyle w:val="Reftext"/>
        <w:rPr>
          <w:lang w:eastAsia="ko-KR"/>
        </w:rPr>
      </w:pPr>
      <w:r w:rsidRPr="00355B7E">
        <w:t>[1]</w:t>
      </w:r>
      <w:r>
        <w:rPr>
          <w:rFonts w:ascii="Arial" w:hAnsi="Arial" w:cs="Arial"/>
          <w:lang w:val="en-US" w:eastAsia="ja-JP"/>
        </w:rPr>
        <w:t xml:space="preserve"> </w:t>
      </w:r>
      <w:bookmarkStart w:id="9" w:name="_Ref267666999"/>
      <w:r w:rsidR="001E3E87" w:rsidRPr="00E55061">
        <w:rPr>
          <w:lang w:eastAsia="ja-JP"/>
        </w:rPr>
        <w:t>Document 5D/TEMP/</w:t>
      </w:r>
      <w:r w:rsidR="001E3E87">
        <w:rPr>
          <w:rFonts w:hint="eastAsia"/>
          <w:lang w:eastAsia="ja-JP"/>
        </w:rPr>
        <w:t>294</w:t>
      </w:r>
      <w:r w:rsidRPr="008417AE">
        <w:t>, LS</w:t>
      </w:r>
      <w:r>
        <w:t xml:space="preserve"> to EOs on</w:t>
      </w:r>
      <w:r w:rsidRPr="006B3726">
        <w:t xml:space="preserve"> “</w:t>
      </w:r>
      <w:r w:rsidRPr="006A40F3">
        <w:t>Wide area sensor and/or actuator network (WASN) systems</w:t>
      </w:r>
      <w:r w:rsidRPr="006B3726">
        <w:t>”</w:t>
      </w:r>
      <w:bookmarkEnd w:id="9"/>
      <w:r>
        <w:t>.</w:t>
      </w:r>
    </w:p>
    <w:p w:rsidR="00360173" w:rsidRPr="00360173" w:rsidRDefault="00AD05F1" w:rsidP="00360173">
      <w:pPr>
        <w:pStyle w:val="Reftext"/>
        <w:rPr>
          <w:rFonts w:eastAsiaTheme="minorEastAsia"/>
          <w:lang w:eastAsia="ko-KR"/>
        </w:rPr>
      </w:pPr>
      <w:r>
        <w:rPr>
          <w:rFonts w:hint="eastAsia"/>
          <w:lang w:eastAsia="ko-KR"/>
        </w:rPr>
        <w:t xml:space="preserve">[2] </w:t>
      </w:r>
      <w:r w:rsidRPr="00AD05F1">
        <w:rPr>
          <w:lang w:eastAsia="ja-JP"/>
        </w:rPr>
        <w:t>Document 5A/TEMP/282</w:t>
      </w:r>
      <w:r w:rsidRPr="008417AE">
        <w:t xml:space="preserve">, </w:t>
      </w:r>
      <w:r w:rsidRPr="00AD05F1">
        <w:t>PRELIMINARY DRAFT NEW REPORT ITU-R M</w:t>
      </w:r>
      <w:proofErr w:type="gramStart"/>
      <w:r w:rsidRPr="00AD05F1">
        <w:t>.[</w:t>
      </w:r>
      <w:proofErr w:type="gramEnd"/>
      <w:r w:rsidRPr="00AD05F1">
        <w:t>LMS.WASN STUDY]</w:t>
      </w:r>
      <w:r>
        <w:t xml:space="preserve"> on</w:t>
      </w:r>
      <w:r w:rsidRPr="006B3726">
        <w:t xml:space="preserve"> “</w:t>
      </w:r>
      <w:r>
        <w:t>System design guidelines for wide area sensor and/or</w:t>
      </w:r>
      <w:r>
        <w:rPr>
          <w:rFonts w:hint="eastAsia"/>
          <w:lang w:eastAsia="ko-KR"/>
        </w:rPr>
        <w:t xml:space="preserve"> </w:t>
      </w:r>
      <w:r>
        <w:t>actuator network (WASN) systems</w:t>
      </w:r>
      <w:r w:rsidRPr="006B3726">
        <w:t>”</w:t>
      </w:r>
      <w:r>
        <w:t>.</w:t>
      </w:r>
      <w:r w:rsidR="00360173">
        <w:br w:type="page"/>
      </w:r>
    </w:p>
    <w:p w:rsidR="008F4E5C" w:rsidRPr="004E3BF9" w:rsidRDefault="008F4E5C" w:rsidP="004E3BF9">
      <w:pPr>
        <w:pStyle w:val="Heading1"/>
        <w:ind w:left="0" w:firstLine="0"/>
        <w:jc w:val="center"/>
        <w:rPr>
          <w:sz w:val="36"/>
          <w:lang w:eastAsia="ko-KR"/>
        </w:rPr>
      </w:pPr>
      <w:r w:rsidRPr="004E3BF9">
        <w:rPr>
          <w:rFonts w:hint="eastAsia"/>
          <w:sz w:val="36"/>
          <w:lang w:eastAsia="ko-KR"/>
        </w:rPr>
        <w:lastRenderedPageBreak/>
        <w:t>Annex 1</w:t>
      </w:r>
    </w:p>
    <w:p w:rsidR="001E3E87" w:rsidRDefault="000C4884" w:rsidP="00D6111A">
      <w:pPr>
        <w:pStyle w:val="Heading1"/>
        <w:ind w:left="0" w:firstLine="0"/>
        <w:rPr>
          <w:lang w:eastAsia="ko-KR"/>
        </w:rPr>
      </w:pPr>
      <w:r>
        <w:rPr>
          <w:rFonts w:hint="eastAsia"/>
          <w:lang w:eastAsia="ko-KR"/>
        </w:rPr>
        <w:t>(</w:t>
      </w:r>
      <w:r w:rsidR="0011126A">
        <w:rPr>
          <w:rFonts w:hint="eastAsia"/>
          <w:lang w:eastAsia="ja-JP"/>
        </w:rPr>
        <w:t>A</w:t>
      </w:r>
      <w:r w:rsidR="00D6111A">
        <w:rPr>
          <w:rFonts w:hint="eastAsia"/>
          <w:lang w:eastAsia="ko-KR"/>
        </w:rPr>
        <w:t xml:space="preserve">dditional bullet </w:t>
      </w:r>
      <w:r w:rsidR="00F8525C">
        <w:rPr>
          <w:rFonts w:hint="eastAsia"/>
          <w:lang w:eastAsia="ko-KR"/>
        </w:rPr>
        <w:t>in</w:t>
      </w:r>
      <w:r w:rsidR="00D6111A">
        <w:rPr>
          <w:rFonts w:hint="eastAsia"/>
          <w:lang w:eastAsia="ko-KR"/>
        </w:rPr>
        <w:t xml:space="preserve"> page 8</w:t>
      </w:r>
      <w:r w:rsidR="00961A41">
        <w:rPr>
          <w:rFonts w:hint="eastAsia"/>
          <w:lang w:eastAsia="ko-KR"/>
        </w:rPr>
        <w:t xml:space="preserve"> of [2]</w:t>
      </w:r>
      <w:r>
        <w:rPr>
          <w:rFonts w:hint="eastAsia"/>
          <w:lang w:eastAsia="ko-KR"/>
        </w:rPr>
        <w:t>)</w:t>
      </w:r>
    </w:p>
    <w:p w:rsidR="00961A41" w:rsidRPr="00753E59" w:rsidRDefault="00961A41" w:rsidP="00961A41">
      <w:pPr>
        <w:keepNext/>
        <w:keepLines/>
        <w:spacing w:before="280"/>
        <w:ind w:left="1134" w:hanging="1134"/>
        <w:outlineLvl w:val="0"/>
        <w:rPr>
          <w:b/>
          <w:sz w:val="28"/>
          <w:lang w:eastAsia="ja-JP"/>
        </w:rPr>
      </w:pPr>
      <w:r w:rsidRPr="00753E59">
        <w:rPr>
          <w:b/>
          <w:sz w:val="28"/>
          <w:lang w:eastAsia="ja-JP"/>
        </w:rPr>
        <w:t>7</w:t>
      </w:r>
      <w:r w:rsidRPr="00753E59">
        <w:rPr>
          <w:b/>
          <w:sz w:val="28"/>
          <w:lang w:eastAsia="ja-JP"/>
        </w:rPr>
        <w:tab/>
        <w:t>Wireless system applications</w:t>
      </w:r>
    </w:p>
    <w:p w:rsidR="00D6111A" w:rsidRPr="00753E59" w:rsidRDefault="00D6111A" w:rsidP="00D6111A">
      <w:pPr>
        <w:rPr>
          <w:lang w:eastAsia="ja-JP"/>
        </w:rPr>
      </w:pPr>
      <w:r w:rsidRPr="00753E59">
        <w:rPr>
          <w:lang w:eastAsia="ja-JP"/>
        </w:rPr>
        <w:t xml:space="preserve">The wireless systems should support the service applications and satisfy the above characteristics. </w:t>
      </w:r>
    </w:p>
    <w:p w:rsidR="00D6111A" w:rsidRPr="00753E59" w:rsidRDefault="00D6111A" w:rsidP="00D6111A">
      <w:pPr>
        <w:rPr>
          <w:lang w:eastAsia="ja-JP"/>
        </w:rPr>
      </w:pPr>
      <w:r w:rsidRPr="00753E59">
        <w:rPr>
          <w:lang w:eastAsia="ja-JP"/>
        </w:rPr>
        <w:t>Potential example systems are as follows</w:t>
      </w:r>
      <w:r w:rsidRPr="00753E59">
        <w:t>:</w:t>
      </w:r>
    </w:p>
    <w:p w:rsidR="00D6111A" w:rsidRPr="00753E59" w:rsidRDefault="00D6111A" w:rsidP="00D6111A">
      <w:pPr>
        <w:numPr>
          <w:ilvl w:val="0"/>
          <w:numId w:val="5"/>
        </w:numPr>
        <w:tabs>
          <w:tab w:val="clear" w:pos="1871"/>
          <w:tab w:val="clear" w:pos="2268"/>
          <w:tab w:val="num" w:pos="1134"/>
          <w:tab w:val="left" w:pos="1191"/>
          <w:tab w:val="left" w:pos="1588"/>
          <w:tab w:val="left" w:pos="1985"/>
        </w:tabs>
        <w:spacing w:before="80"/>
        <w:ind w:left="1134" w:hanging="1134"/>
        <w:rPr>
          <w:lang w:eastAsia="ja-JP"/>
        </w:rPr>
      </w:pPr>
      <w:r w:rsidRPr="00753E59">
        <w:rPr>
          <w:lang w:eastAsia="ja-JP"/>
        </w:rPr>
        <w:t>VHF-band WASN system;</w:t>
      </w:r>
    </w:p>
    <w:p w:rsidR="00D6111A" w:rsidRPr="00753E59" w:rsidRDefault="00D6111A" w:rsidP="00D6111A">
      <w:pPr>
        <w:numPr>
          <w:ilvl w:val="0"/>
          <w:numId w:val="5"/>
        </w:numPr>
        <w:tabs>
          <w:tab w:val="clear" w:pos="1871"/>
          <w:tab w:val="clear" w:pos="2268"/>
          <w:tab w:val="num" w:pos="1134"/>
          <w:tab w:val="left" w:pos="1191"/>
          <w:tab w:val="left" w:pos="1588"/>
          <w:tab w:val="left" w:pos="1985"/>
        </w:tabs>
        <w:spacing w:before="80"/>
        <w:ind w:left="1134" w:hanging="1134"/>
        <w:rPr>
          <w:lang w:eastAsia="ja-JP"/>
        </w:rPr>
      </w:pPr>
      <w:r w:rsidRPr="00753E59">
        <w:t>GSM/EDGE/UMTS/HSPA/LTE</w:t>
      </w:r>
      <w:r w:rsidRPr="00753E59">
        <w:rPr>
          <w:lang w:eastAsia="ja-JP"/>
        </w:rPr>
        <w:t xml:space="preserve"> mobile systems for WASN</w:t>
      </w:r>
      <w:r w:rsidRPr="00753E59">
        <w:t xml:space="preserve"> </w:t>
      </w:r>
    </w:p>
    <w:p w:rsidR="00D6111A" w:rsidRPr="00991D9C" w:rsidRDefault="00487798" w:rsidP="00D6111A">
      <w:pPr>
        <w:numPr>
          <w:ilvl w:val="0"/>
          <w:numId w:val="5"/>
        </w:numPr>
        <w:tabs>
          <w:tab w:val="clear" w:pos="1871"/>
          <w:tab w:val="clear" w:pos="2268"/>
          <w:tab w:val="num" w:pos="1134"/>
          <w:tab w:val="left" w:pos="1191"/>
          <w:tab w:val="left" w:pos="1588"/>
          <w:tab w:val="left" w:pos="1985"/>
        </w:tabs>
        <w:spacing w:before="80"/>
        <w:ind w:left="1134" w:hanging="1134"/>
        <w:rPr>
          <w:ins w:id="10" w:author="cooper" w:date="2011-07-20T15:46:00Z"/>
          <w:lang w:eastAsia="ja-JP"/>
        </w:rPr>
      </w:pPr>
      <w:ins w:id="11" w:author="cooper" w:date="2011-07-20T15:54:00Z">
        <w:r w:rsidRPr="00991D9C">
          <w:rPr>
            <w:rFonts w:eastAsia="Malgun Gothic" w:hint="eastAsia"/>
            <w:lang w:eastAsia="ko-KR"/>
          </w:rPr>
          <w:t xml:space="preserve">IEEE </w:t>
        </w:r>
      </w:ins>
      <w:proofErr w:type="spellStart"/>
      <w:ins w:id="12" w:author="cooper" w:date="2011-07-20T15:46:00Z">
        <w:r w:rsidR="00D6111A" w:rsidRPr="00991D9C">
          <w:rPr>
            <w:rFonts w:eastAsia="Malgun Gothic" w:hint="eastAsia"/>
            <w:lang w:eastAsia="ko-KR"/>
          </w:rPr>
          <w:t>WirelessMAN</w:t>
        </w:r>
        <w:proofErr w:type="spellEnd"/>
        <w:r w:rsidR="00D6111A" w:rsidRPr="00991D9C">
          <w:rPr>
            <w:rFonts w:eastAsia="Malgun Gothic" w:hint="eastAsia"/>
            <w:lang w:eastAsia="ko-KR"/>
          </w:rPr>
          <w:t xml:space="preserve">-OFDMA and </w:t>
        </w:r>
        <w:proofErr w:type="spellStart"/>
        <w:r w:rsidR="00D6111A" w:rsidRPr="00991D9C">
          <w:rPr>
            <w:rFonts w:eastAsia="Malgun Gothic" w:hint="eastAsia"/>
            <w:lang w:eastAsia="ko-KR"/>
          </w:rPr>
          <w:t>WirelessMAN</w:t>
        </w:r>
        <w:proofErr w:type="spellEnd"/>
        <w:r w:rsidR="00D6111A" w:rsidRPr="00991D9C">
          <w:rPr>
            <w:rFonts w:eastAsia="Malgun Gothic" w:hint="eastAsia"/>
            <w:lang w:eastAsia="ko-KR"/>
          </w:rPr>
          <w:t>-Advanced mobile systems for WASN</w:t>
        </w:r>
      </w:ins>
    </w:p>
    <w:p w:rsidR="00D6111A" w:rsidRPr="00D6111A" w:rsidRDefault="00D6111A" w:rsidP="00D6111A">
      <w:pPr>
        <w:numPr>
          <w:ilvl w:val="0"/>
          <w:numId w:val="5"/>
        </w:numPr>
        <w:tabs>
          <w:tab w:val="clear" w:pos="1871"/>
          <w:tab w:val="clear" w:pos="2268"/>
          <w:tab w:val="num" w:pos="1134"/>
          <w:tab w:val="left" w:pos="1191"/>
          <w:tab w:val="left" w:pos="1588"/>
          <w:tab w:val="left" w:pos="1985"/>
        </w:tabs>
        <w:spacing w:before="80"/>
        <w:ind w:left="1134" w:hanging="1134"/>
        <w:rPr>
          <w:lang w:eastAsia="ja-JP"/>
        </w:rPr>
      </w:pPr>
      <w:r w:rsidRPr="00753E59">
        <w:rPr>
          <w:lang w:val="en-US" w:eastAsia="zh-CN"/>
        </w:rPr>
        <w:t>IMT systems used to sup</w:t>
      </w:r>
      <w:bookmarkStart w:id="13" w:name="_GoBack"/>
      <w:bookmarkEnd w:id="13"/>
      <w:r w:rsidRPr="00753E59">
        <w:rPr>
          <w:lang w:val="en-US" w:eastAsia="zh-CN"/>
        </w:rPr>
        <w:t>port WASN applications</w:t>
      </w:r>
      <w:r w:rsidRPr="00753E59">
        <w:rPr>
          <w:lang w:eastAsia="ja-JP"/>
        </w:rPr>
        <w:t>.</w:t>
      </w:r>
    </w:p>
    <w:p w:rsidR="004E3BF9" w:rsidRDefault="004E3BF9" w:rsidP="001E3E87">
      <w:pPr>
        <w:rPr>
          <w:lang w:eastAsia="ko-KR"/>
        </w:rPr>
      </w:pPr>
    </w:p>
    <w:p w:rsidR="004E3BF9" w:rsidRDefault="004E3BF9">
      <w:pPr>
        <w:tabs>
          <w:tab w:val="clear" w:pos="1134"/>
          <w:tab w:val="clear" w:pos="1871"/>
          <w:tab w:val="clear" w:pos="2268"/>
        </w:tabs>
        <w:overflowPunct/>
        <w:autoSpaceDE/>
        <w:autoSpaceDN/>
        <w:adjustRightInd/>
        <w:spacing w:before="0"/>
        <w:textAlignment w:val="auto"/>
        <w:rPr>
          <w:lang w:eastAsia="ko-KR"/>
        </w:rPr>
      </w:pPr>
      <w:r>
        <w:rPr>
          <w:lang w:eastAsia="ko-KR"/>
        </w:rPr>
        <w:br w:type="page"/>
      </w:r>
    </w:p>
    <w:p w:rsidR="001E3E87" w:rsidRPr="004E3BF9" w:rsidRDefault="001E3E87" w:rsidP="004E3BF9">
      <w:pPr>
        <w:pStyle w:val="Heading1"/>
        <w:ind w:left="0" w:firstLine="0"/>
        <w:jc w:val="center"/>
        <w:rPr>
          <w:sz w:val="32"/>
          <w:lang w:eastAsia="ko-KR"/>
        </w:rPr>
      </w:pPr>
      <w:r w:rsidRPr="004E3BF9">
        <w:rPr>
          <w:rFonts w:hint="eastAsia"/>
          <w:sz w:val="32"/>
          <w:lang w:eastAsia="ko-KR"/>
        </w:rPr>
        <w:lastRenderedPageBreak/>
        <w:t>Annex 2</w:t>
      </w:r>
    </w:p>
    <w:p w:rsidR="00360173" w:rsidRPr="00360173" w:rsidRDefault="000C4884" w:rsidP="00360173">
      <w:pPr>
        <w:pStyle w:val="Heading1"/>
        <w:ind w:left="0" w:firstLine="0"/>
        <w:rPr>
          <w:lang w:eastAsia="ja-JP"/>
        </w:rPr>
      </w:pPr>
      <w:r>
        <w:rPr>
          <w:rFonts w:hint="eastAsia"/>
          <w:lang w:eastAsia="ko-KR"/>
        </w:rPr>
        <w:t>(N</w:t>
      </w:r>
      <w:r w:rsidR="00A937AF" w:rsidRPr="00A937AF">
        <w:rPr>
          <w:rFonts w:hint="eastAsia"/>
        </w:rPr>
        <w:t xml:space="preserve">ew </w:t>
      </w:r>
      <w:r w:rsidR="0011126A">
        <w:rPr>
          <w:rFonts w:hint="eastAsia"/>
          <w:lang w:eastAsia="ja-JP"/>
        </w:rPr>
        <w:t>s</w:t>
      </w:r>
      <w:r w:rsidR="00A937AF" w:rsidRPr="00A937AF">
        <w:rPr>
          <w:rFonts w:hint="eastAsia"/>
        </w:rPr>
        <w:t>ection</w:t>
      </w:r>
      <w:r w:rsidR="00D6111A">
        <w:rPr>
          <w:rFonts w:hint="eastAsia"/>
          <w:lang w:eastAsia="ko-KR"/>
        </w:rPr>
        <w:t xml:space="preserve"> </w:t>
      </w:r>
      <w:r w:rsidR="0011126A">
        <w:rPr>
          <w:rFonts w:hint="eastAsia"/>
          <w:lang w:eastAsia="ja-JP"/>
        </w:rPr>
        <w:t xml:space="preserve">between </w:t>
      </w:r>
      <w:r w:rsidR="0011126A">
        <w:rPr>
          <w:lang w:eastAsia="ja-JP"/>
        </w:rPr>
        <w:t>“</w:t>
      </w:r>
      <w:r w:rsidR="0011126A" w:rsidRPr="0011126A">
        <w:rPr>
          <w:lang w:eastAsia="ja-JP"/>
        </w:rPr>
        <w:t>GSM/EDGE/UMTS/HSPA/LTE mobile systems for WASN</w:t>
      </w:r>
      <w:r w:rsidR="0011126A">
        <w:rPr>
          <w:lang w:eastAsia="ja-JP"/>
        </w:rPr>
        <w:t>”</w:t>
      </w:r>
      <w:r w:rsidR="0011126A">
        <w:rPr>
          <w:rFonts w:hint="eastAsia"/>
          <w:lang w:eastAsia="ja-JP"/>
        </w:rPr>
        <w:t xml:space="preserve"> and </w:t>
      </w:r>
      <w:r w:rsidR="0011126A">
        <w:rPr>
          <w:lang w:eastAsia="ja-JP"/>
        </w:rPr>
        <w:t>“</w:t>
      </w:r>
      <w:r w:rsidR="0011126A" w:rsidRPr="0011126A">
        <w:rPr>
          <w:lang w:eastAsia="ja-JP"/>
        </w:rPr>
        <w:t>IMT systems used to support WASN applications</w:t>
      </w:r>
      <w:r w:rsidR="0011126A">
        <w:rPr>
          <w:lang w:eastAsia="ja-JP"/>
        </w:rPr>
        <w:t>”</w:t>
      </w:r>
      <w:r w:rsidR="0011126A">
        <w:rPr>
          <w:rFonts w:hint="eastAsia"/>
          <w:lang w:eastAsia="ja-JP"/>
        </w:rPr>
        <w:t xml:space="preserve"> </w:t>
      </w:r>
      <w:r w:rsidR="00F8525C">
        <w:rPr>
          <w:rFonts w:hint="eastAsia"/>
          <w:lang w:eastAsia="ko-KR"/>
        </w:rPr>
        <w:t>in</w:t>
      </w:r>
      <w:r w:rsidR="00D6111A">
        <w:rPr>
          <w:rFonts w:hint="eastAsia"/>
          <w:lang w:eastAsia="ko-KR"/>
        </w:rPr>
        <w:t xml:space="preserve"> page 21</w:t>
      </w:r>
      <w:r>
        <w:rPr>
          <w:rFonts w:hint="eastAsia"/>
          <w:lang w:eastAsia="ko-KR"/>
        </w:rPr>
        <w:t xml:space="preserve"> of [2])</w:t>
      </w:r>
    </w:p>
    <w:p w:rsidR="001E68DF" w:rsidRPr="00753E59" w:rsidRDefault="00360173" w:rsidP="00D574DC">
      <w:pPr>
        <w:pStyle w:val="Heading1"/>
        <w:ind w:left="0" w:firstLine="0"/>
        <w:rPr>
          <w:b w:val="0"/>
          <w:lang w:eastAsia="ja-JP"/>
        </w:rPr>
      </w:pPr>
      <w:r>
        <w:rPr>
          <w:rFonts w:hint="eastAsia"/>
          <w:lang w:eastAsia="ja-JP"/>
        </w:rPr>
        <w:t>7.3</w:t>
      </w:r>
      <w:r w:rsidR="00A937AF">
        <w:rPr>
          <w:rFonts w:hint="eastAsia"/>
          <w:lang w:eastAsia="ko-KR"/>
        </w:rPr>
        <w:t xml:space="preserve">: </w:t>
      </w:r>
      <w:r w:rsidR="00E200E9">
        <w:rPr>
          <w:rFonts w:hint="eastAsia"/>
          <w:lang w:eastAsia="ja-JP"/>
        </w:rPr>
        <w:t xml:space="preserve">IEEE </w:t>
      </w:r>
      <w:proofErr w:type="spellStart"/>
      <w:r w:rsidR="009E15A0">
        <w:t>WirelessMAN</w:t>
      </w:r>
      <w:proofErr w:type="spellEnd"/>
      <w:r w:rsidR="009E15A0">
        <w:rPr>
          <w:rFonts w:hint="eastAsia"/>
          <w:lang w:eastAsia="ja-JP"/>
        </w:rPr>
        <w:t>-</w:t>
      </w:r>
      <w:r w:rsidR="009E15A0" w:rsidRPr="009E15A0">
        <w:t>OFDMA</w:t>
      </w:r>
      <w:r w:rsidR="00E200E9">
        <w:rPr>
          <w:rFonts w:hint="eastAsia"/>
          <w:lang w:eastAsia="ja-JP"/>
        </w:rPr>
        <w:t xml:space="preserve"> and </w:t>
      </w:r>
      <w:proofErr w:type="spellStart"/>
      <w:r w:rsidR="00E200E9">
        <w:rPr>
          <w:rFonts w:hint="eastAsia"/>
          <w:lang w:eastAsia="ja-JP"/>
        </w:rPr>
        <w:t>WirelessMAN</w:t>
      </w:r>
      <w:proofErr w:type="spellEnd"/>
      <w:r w:rsidR="00E200E9">
        <w:rPr>
          <w:rFonts w:hint="eastAsia"/>
          <w:lang w:eastAsia="ja-JP"/>
        </w:rPr>
        <w:t>-Advanced</w:t>
      </w:r>
      <w:r w:rsidR="00E200E9">
        <w:t xml:space="preserve"> mobile systems for</w:t>
      </w:r>
      <w:r w:rsidR="00E200E9">
        <w:rPr>
          <w:rFonts w:hint="eastAsia"/>
          <w:lang w:eastAsia="ja-JP"/>
        </w:rPr>
        <w:t xml:space="preserve"> </w:t>
      </w:r>
      <w:r w:rsidR="001E68DF" w:rsidRPr="00A937AF">
        <w:t>WASN</w:t>
      </w:r>
    </w:p>
    <w:p w:rsidR="001E68DF" w:rsidRDefault="001E68DF" w:rsidP="001E68DF">
      <w:pPr>
        <w:rPr>
          <w:rFonts w:eastAsia="Malgun Gothic"/>
          <w:lang w:eastAsia="ko-KR"/>
        </w:rPr>
      </w:pPr>
      <w:r>
        <w:rPr>
          <w:rFonts w:eastAsia="Malgun Gothic" w:hint="eastAsia"/>
          <w:lang w:eastAsia="ko-KR"/>
        </w:rPr>
        <w:t xml:space="preserve">As stated throughout this document, WASN aims to bring communication technologies and services to the market in a large scale with minimal operational and capital expense using pre-existing networks. The </w:t>
      </w:r>
      <w:r w:rsidRPr="00EE7C7C">
        <w:rPr>
          <w:rFonts w:eastAsia="Malgun Gothic"/>
          <w:lang w:eastAsia="ko-KR"/>
        </w:rPr>
        <w:t>IEEE</w:t>
      </w:r>
      <w:r w:rsidR="001D40E1">
        <w:rPr>
          <w:rFonts w:hint="eastAsia"/>
          <w:lang w:eastAsia="ja-JP"/>
        </w:rPr>
        <w:t xml:space="preserve"> </w:t>
      </w:r>
      <w:r w:rsidRPr="00EE7C7C">
        <w:rPr>
          <w:rFonts w:eastAsia="Malgun Gothic"/>
          <w:lang w:eastAsia="ko-KR"/>
        </w:rPr>
        <w:t xml:space="preserve">802.16 mobile </w:t>
      </w:r>
      <w:r>
        <w:rPr>
          <w:rFonts w:eastAsia="Malgun Gothic" w:hint="eastAsia"/>
          <w:lang w:eastAsia="ko-KR"/>
        </w:rPr>
        <w:t xml:space="preserve">system is able to serve as a technical ground for providing both management of a WASN network and WASN service specific technologies enabling. </w:t>
      </w:r>
      <w:r w:rsidRPr="00872CD8">
        <w:rPr>
          <w:rFonts w:eastAsia="Malgun Gothic"/>
          <w:lang w:eastAsia="ko-KR"/>
        </w:rPr>
        <w:t xml:space="preserve">The objective of the </w:t>
      </w:r>
      <w:r>
        <w:rPr>
          <w:rFonts w:eastAsia="Malgun Gothic" w:hint="eastAsia"/>
          <w:lang w:eastAsia="ko-KR"/>
        </w:rPr>
        <w:t xml:space="preserve">IEEE </w:t>
      </w:r>
      <w:r w:rsidRPr="00872CD8">
        <w:rPr>
          <w:rFonts w:eastAsia="Malgun Gothic"/>
          <w:lang w:eastAsia="ko-KR"/>
        </w:rPr>
        <w:t xml:space="preserve">P802.16p project is to enable a range of </w:t>
      </w:r>
      <w:r>
        <w:rPr>
          <w:rFonts w:eastAsia="Malgun Gothic" w:hint="eastAsia"/>
          <w:lang w:eastAsia="ko-KR"/>
        </w:rPr>
        <w:t>WASN</w:t>
      </w:r>
      <w:r w:rsidRPr="00872CD8">
        <w:rPr>
          <w:rFonts w:eastAsia="Malgun Gothic"/>
          <w:lang w:eastAsia="ko-KR"/>
        </w:rPr>
        <w:t xml:space="preserve"> applications that are</w:t>
      </w:r>
      <w:r>
        <w:rPr>
          <w:rFonts w:eastAsia="Malgun Gothic" w:hint="eastAsia"/>
          <w:lang w:eastAsia="ko-KR"/>
        </w:rPr>
        <w:t xml:space="preserve"> </w:t>
      </w:r>
      <w:r w:rsidRPr="00872CD8">
        <w:rPr>
          <w:rFonts w:eastAsia="Malgun Gothic"/>
          <w:lang w:eastAsia="ko-KR"/>
        </w:rPr>
        <w:t>automated rather than human-controlled and which require Wireless Metropolitan Area Network</w:t>
      </w:r>
      <w:r>
        <w:rPr>
          <w:rFonts w:eastAsia="Malgun Gothic" w:hint="eastAsia"/>
          <w:lang w:eastAsia="ko-KR"/>
        </w:rPr>
        <w:t xml:space="preserve"> </w:t>
      </w:r>
      <w:r w:rsidRPr="00872CD8">
        <w:rPr>
          <w:rFonts w:eastAsia="Malgun Gothic"/>
          <w:lang w:eastAsia="ko-KR"/>
        </w:rPr>
        <w:t>(WMAN) communication in licensed bands. These applications have network access</w:t>
      </w:r>
      <w:r>
        <w:rPr>
          <w:rFonts w:eastAsia="Malgun Gothic" w:hint="eastAsia"/>
          <w:lang w:eastAsia="ko-KR"/>
        </w:rPr>
        <w:t xml:space="preserve"> </w:t>
      </w:r>
      <w:r w:rsidRPr="00872CD8">
        <w:rPr>
          <w:rFonts w:eastAsia="Malgun Gothic"/>
          <w:lang w:eastAsia="ko-KR"/>
        </w:rPr>
        <w:t xml:space="preserve">requirements that </w:t>
      </w:r>
      <w:r w:rsidR="001D40E1">
        <w:rPr>
          <w:rFonts w:hint="eastAsia"/>
          <w:lang w:eastAsia="ja-JP"/>
        </w:rPr>
        <w:t>may be</w:t>
      </w:r>
      <w:r w:rsidR="001D40E1" w:rsidRPr="00872CD8">
        <w:rPr>
          <w:rFonts w:eastAsia="Malgun Gothic"/>
          <w:lang w:eastAsia="ko-KR"/>
        </w:rPr>
        <w:t xml:space="preserve"> </w:t>
      </w:r>
      <w:r w:rsidRPr="00872CD8">
        <w:rPr>
          <w:rFonts w:eastAsia="Malgun Gothic"/>
          <w:lang w:eastAsia="ko-KR"/>
        </w:rPr>
        <w:t>significantly different from those used to support standard cellular</w:t>
      </w:r>
      <w:r>
        <w:rPr>
          <w:rFonts w:eastAsia="Malgun Gothic" w:hint="eastAsia"/>
          <w:lang w:eastAsia="ko-KR"/>
        </w:rPr>
        <w:t xml:space="preserve"> </w:t>
      </w:r>
      <w:r w:rsidRPr="00872CD8">
        <w:rPr>
          <w:rFonts w:eastAsia="Malgun Gothic"/>
          <w:lang w:eastAsia="ko-KR"/>
        </w:rPr>
        <w:t xml:space="preserve">connections. Some of the </w:t>
      </w:r>
      <w:r>
        <w:rPr>
          <w:rFonts w:eastAsia="Malgun Gothic" w:hint="eastAsia"/>
          <w:lang w:eastAsia="ko-KR"/>
        </w:rPr>
        <w:t>WASN</w:t>
      </w:r>
      <w:r w:rsidRPr="00872CD8">
        <w:rPr>
          <w:rFonts w:eastAsia="Malgun Gothic"/>
          <w:lang w:eastAsia="ko-KR"/>
        </w:rPr>
        <w:t xml:space="preserve"> applications of interest include secured access and surveillance,</w:t>
      </w:r>
      <w:r>
        <w:rPr>
          <w:rFonts w:eastAsia="Malgun Gothic" w:hint="eastAsia"/>
          <w:lang w:eastAsia="ko-KR"/>
        </w:rPr>
        <w:t xml:space="preserve"> </w:t>
      </w:r>
      <w:r w:rsidRPr="00872CD8">
        <w:rPr>
          <w:rFonts w:eastAsia="Malgun Gothic"/>
          <w:lang w:eastAsia="ko-KR"/>
        </w:rPr>
        <w:t>tracking, tracing and recovery, public safety, vehicular telematics, healthcare monitoring of biosensors,</w:t>
      </w:r>
      <w:r>
        <w:rPr>
          <w:rFonts w:eastAsia="Malgun Gothic" w:hint="eastAsia"/>
          <w:lang w:eastAsia="ko-KR"/>
        </w:rPr>
        <w:t xml:space="preserve"> </w:t>
      </w:r>
      <w:r w:rsidRPr="00872CD8">
        <w:rPr>
          <w:rFonts w:eastAsia="Malgun Gothic"/>
          <w:lang w:eastAsia="ko-KR"/>
        </w:rPr>
        <w:t>remote maintenance and control, smart metering, automated services on consumer</w:t>
      </w:r>
      <w:r>
        <w:rPr>
          <w:rFonts w:eastAsia="Malgun Gothic" w:hint="eastAsia"/>
          <w:lang w:eastAsia="ko-KR"/>
        </w:rPr>
        <w:t xml:space="preserve"> </w:t>
      </w:r>
      <w:r w:rsidRPr="00872CD8">
        <w:rPr>
          <w:rFonts w:eastAsia="Malgun Gothic"/>
          <w:lang w:eastAsia="ko-KR"/>
        </w:rPr>
        <w:t>devices, and retail digital signage.</w:t>
      </w:r>
    </w:p>
    <w:p w:rsidR="001E68DF" w:rsidRPr="009E45AD" w:rsidRDefault="001E68DF" w:rsidP="001E68DF">
      <w:pPr>
        <w:rPr>
          <w:rFonts w:eastAsia="Malgun Gothic"/>
          <w:lang w:eastAsia="ko-KR"/>
        </w:rPr>
      </w:pPr>
      <w:r w:rsidRPr="00872CD8">
        <w:rPr>
          <w:rFonts w:eastAsia="Malgun Gothic"/>
          <w:lang w:eastAsia="ko-KR"/>
        </w:rPr>
        <w:t>IEEE P802.16p specif</w:t>
      </w:r>
      <w:r>
        <w:rPr>
          <w:rFonts w:eastAsia="Malgun Gothic" w:hint="eastAsia"/>
          <w:lang w:eastAsia="ko-KR"/>
        </w:rPr>
        <w:t>ies</w:t>
      </w:r>
      <w:r w:rsidRPr="00872CD8">
        <w:rPr>
          <w:rFonts w:eastAsia="Malgun Gothic"/>
          <w:lang w:eastAsia="ko-KR"/>
        </w:rPr>
        <w:t xml:space="preserve"> enhancements to the IEEE 802.16 </w:t>
      </w:r>
      <w:r w:rsidR="00391788">
        <w:rPr>
          <w:rFonts w:hint="eastAsia"/>
          <w:lang w:eastAsia="ja-JP"/>
        </w:rPr>
        <w:t>m</w:t>
      </w:r>
      <w:r w:rsidRPr="00872CD8">
        <w:rPr>
          <w:rFonts w:eastAsia="Malgun Gothic"/>
          <w:lang w:eastAsia="ko-KR"/>
        </w:rPr>
        <w:t xml:space="preserve">edium </w:t>
      </w:r>
      <w:r w:rsidR="00391788">
        <w:rPr>
          <w:rFonts w:hint="eastAsia"/>
          <w:lang w:eastAsia="ja-JP"/>
        </w:rPr>
        <w:t>a</w:t>
      </w:r>
      <w:r w:rsidRPr="00872CD8">
        <w:rPr>
          <w:rFonts w:eastAsia="Malgun Gothic"/>
          <w:lang w:eastAsia="ko-KR"/>
        </w:rPr>
        <w:t xml:space="preserve">ccess </w:t>
      </w:r>
      <w:r w:rsidR="00391788">
        <w:rPr>
          <w:rFonts w:hint="eastAsia"/>
          <w:lang w:eastAsia="ja-JP"/>
        </w:rPr>
        <w:t>c</w:t>
      </w:r>
      <w:r w:rsidRPr="00872CD8">
        <w:rPr>
          <w:rFonts w:eastAsia="Malgun Gothic"/>
          <w:lang w:eastAsia="ko-KR"/>
        </w:rPr>
        <w:t>ontrol (MAC)</w:t>
      </w:r>
      <w:r>
        <w:rPr>
          <w:rFonts w:eastAsia="Malgun Gothic" w:hint="eastAsia"/>
          <w:lang w:eastAsia="ko-KR"/>
        </w:rPr>
        <w:t xml:space="preserve"> </w:t>
      </w:r>
      <w:r w:rsidR="00391788">
        <w:rPr>
          <w:rFonts w:hint="eastAsia"/>
          <w:lang w:eastAsia="ja-JP"/>
        </w:rPr>
        <w:t xml:space="preserve">layer </w:t>
      </w:r>
      <w:r w:rsidRPr="00872CD8">
        <w:rPr>
          <w:rFonts w:eastAsia="Malgun Gothic"/>
          <w:lang w:eastAsia="ko-KR"/>
        </w:rPr>
        <w:t xml:space="preserve">and minimal modifications to the IEEE 802.16 </w:t>
      </w:r>
      <w:proofErr w:type="spellStart"/>
      <w:r w:rsidR="00391788">
        <w:rPr>
          <w:rFonts w:hint="eastAsia"/>
          <w:lang w:eastAsia="ja-JP"/>
        </w:rPr>
        <w:t>WirelessMAN</w:t>
      </w:r>
      <w:proofErr w:type="spellEnd"/>
      <w:r w:rsidR="00391788">
        <w:rPr>
          <w:rFonts w:hint="eastAsia"/>
          <w:lang w:eastAsia="ja-JP"/>
        </w:rPr>
        <w:t xml:space="preserve">-OFDMA and </w:t>
      </w:r>
      <w:proofErr w:type="spellStart"/>
      <w:r w:rsidR="00391788">
        <w:rPr>
          <w:rFonts w:hint="eastAsia"/>
          <w:lang w:eastAsia="ja-JP"/>
        </w:rPr>
        <w:t>WirelessMAN</w:t>
      </w:r>
      <w:proofErr w:type="spellEnd"/>
      <w:r w:rsidR="00391788">
        <w:rPr>
          <w:rFonts w:hint="eastAsia"/>
          <w:lang w:eastAsia="ja-JP"/>
        </w:rPr>
        <w:t>-Advanced p</w:t>
      </w:r>
      <w:r w:rsidRPr="00872CD8">
        <w:rPr>
          <w:rFonts w:eastAsia="Malgun Gothic"/>
          <w:lang w:eastAsia="ko-KR"/>
        </w:rPr>
        <w:t xml:space="preserve">hysical </w:t>
      </w:r>
      <w:r w:rsidR="00391788">
        <w:rPr>
          <w:rFonts w:hint="eastAsia"/>
          <w:lang w:eastAsia="ja-JP"/>
        </w:rPr>
        <w:t>l</w:t>
      </w:r>
      <w:r w:rsidRPr="00872CD8">
        <w:rPr>
          <w:rFonts w:eastAsia="Malgun Gothic"/>
          <w:lang w:eastAsia="ko-KR"/>
        </w:rPr>
        <w:t>ayer</w:t>
      </w:r>
      <w:r w:rsidR="00391788">
        <w:rPr>
          <w:rFonts w:hint="eastAsia"/>
          <w:lang w:eastAsia="ja-JP"/>
        </w:rPr>
        <w:t>s</w:t>
      </w:r>
      <w:r w:rsidRPr="00872CD8">
        <w:rPr>
          <w:rFonts w:eastAsia="Malgun Gothic"/>
          <w:lang w:eastAsia="ko-KR"/>
        </w:rPr>
        <w:t xml:space="preserve"> (PHY), which </w:t>
      </w:r>
      <w:r w:rsidR="00391788">
        <w:rPr>
          <w:rFonts w:hint="eastAsia"/>
          <w:lang w:eastAsia="ja-JP"/>
        </w:rPr>
        <w:t>are</w:t>
      </w:r>
      <w:r w:rsidR="00391788" w:rsidRPr="00872CD8">
        <w:rPr>
          <w:rFonts w:eastAsia="Malgun Gothic"/>
          <w:lang w:eastAsia="ko-KR"/>
        </w:rPr>
        <w:t xml:space="preserve"> </w:t>
      </w:r>
      <w:r w:rsidRPr="00872CD8">
        <w:rPr>
          <w:rFonts w:eastAsia="Malgun Gothic"/>
          <w:lang w:eastAsia="ko-KR"/>
        </w:rPr>
        <w:t>based on</w:t>
      </w:r>
      <w:r>
        <w:rPr>
          <w:rFonts w:eastAsia="Malgun Gothic" w:hint="eastAsia"/>
          <w:lang w:eastAsia="ko-KR"/>
        </w:rPr>
        <w:t xml:space="preserve"> </w:t>
      </w:r>
      <w:r w:rsidRPr="00872CD8">
        <w:rPr>
          <w:rFonts w:eastAsia="Malgun Gothic"/>
          <w:lang w:eastAsia="ko-KR"/>
        </w:rPr>
        <w:t>orthogonal frequency division multiple access (OFDMA).</w:t>
      </w:r>
    </w:p>
    <w:p w:rsidR="001E68DF" w:rsidRDefault="001E68DF" w:rsidP="001E68DF">
      <w:pPr>
        <w:jc w:val="center"/>
        <w:rPr>
          <w:rFonts w:ascii="Calibri" w:eastAsia="Malgun Gothic" w:hAnsi="Calibri"/>
          <w:sz w:val="22"/>
          <w:szCs w:val="22"/>
          <w:lang w:val="en-US" w:eastAsia="ko-KR"/>
        </w:rPr>
      </w:pPr>
      <w:r>
        <w:object w:dxaOrig="16190" w:dyaOrig="771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71.75pt;height:224.05pt" o:ole="">
            <v:imagedata r:id="rId10" o:title=""/>
          </v:shape>
          <o:OLEObject Type="Embed" ProgID="Visio.Drawing.11" ShapeID="_x0000_i1025" DrawAspect="Content" ObjectID="_1372805562" r:id="rId11"/>
        </w:object>
      </w:r>
    </w:p>
    <w:p w:rsidR="001E68DF" w:rsidRPr="00872CD8" w:rsidRDefault="001E68DF" w:rsidP="001E68DF">
      <w:pPr>
        <w:jc w:val="center"/>
        <w:rPr>
          <w:rFonts w:eastAsia="Malgun Gothic"/>
          <w:lang w:eastAsia="ko-KR"/>
        </w:rPr>
      </w:pPr>
      <w:r w:rsidRPr="00872CD8">
        <w:rPr>
          <w:rFonts w:eastAsia="Malgun Gothic"/>
          <w:lang w:eastAsia="ko-KR"/>
        </w:rPr>
        <w:t xml:space="preserve">Figure </w:t>
      </w:r>
      <w:r w:rsidRPr="00872CD8">
        <w:rPr>
          <w:rFonts w:eastAsia="Malgun Gothic" w:hint="eastAsia"/>
          <w:lang w:eastAsia="ko-KR"/>
        </w:rPr>
        <w:t>N.</w:t>
      </w:r>
      <w:r w:rsidRPr="00872CD8">
        <w:rPr>
          <w:rFonts w:eastAsia="Malgun Gothic"/>
          <w:lang w:eastAsia="ko-KR"/>
        </w:rPr>
        <w:t xml:space="preserve"> M2M service system architecture</w:t>
      </w:r>
    </w:p>
    <w:p w:rsidR="001E68DF" w:rsidRDefault="001E68DF" w:rsidP="001E68DF">
      <w:pPr>
        <w:rPr>
          <w:rFonts w:eastAsia="Malgun Gothic"/>
          <w:lang w:eastAsia="ko-KR"/>
        </w:rPr>
      </w:pPr>
      <w:r>
        <w:rPr>
          <w:rFonts w:eastAsia="Malgun Gothic" w:hint="eastAsia"/>
          <w:lang w:eastAsia="ko-KR"/>
        </w:rPr>
        <w:t xml:space="preserve">As shown in </w:t>
      </w:r>
      <w:r w:rsidR="002042BF">
        <w:rPr>
          <w:rFonts w:hint="eastAsia"/>
          <w:lang w:eastAsia="ja-JP"/>
        </w:rPr>
        <w:t>F</w:t>
      </w:r>
      <w:r>
        <w:rPr>
          <w:rFonts w:eastAsia="Malgun Gothic" w:hint="eastAsia"/>
          <w:lang w:eastAsia="ko-KR"/>
        </w:rPr>
        <w:t>igure N, data to be collected by the M2M server may be gathered directly by the IEEE</w:t>
      </w:r>
      <w:r w:rsidR="009E15A0">
        <w:rPr>
          <w:rFonts w:hint="eastAsia"/>
          <w:lang w:eastAsia="ja-JP"/>
        </w:rPr>
        <w:t xml:space="preserve"> </w:t>
      </w:r>
      <w:r>
        <w:rPr>
          <w:rFonts w:eastAsia="Malgun Gothic" w:hint="eastAsia"/>
          <w:lang w:eastAsia="ko-KR"/>
        </w:rPr>
        <w:t>802.16 M2M devices or by non-IEEE</w:t>
      </w:r>
      <w:r w:rsidR="009E15A0">
        <w:rPr>
          <w:rFonts w:hint="eastAsia"/>
          <w:lang w:eastAsia="ja-JP"/>
        </w:rPr>
        <w:t xml:space="preserve"> </w:t>
      </w:r>
      <w:r>
        <w:rPr>
          <w:rFonts w:eastAsia="Malgun Gothic" w:hint="eastAsia"/>
          <w:lang w:eastAsia="ko-KR"/>
        </w:rPr>
        <w:t>802.16 M2M devices, which then IEEE</w:t>
      </w:r>
      <w:r w:rsidR="009E15A0">
        <w:rPr>
          <w:rFonts w:hint="eastAsia"/>
          <w:lang w:eastAsia="ja-JP"/>
        </w:rPr>
        <w:t xml:space="preserve"> </w:t>
      </w:r>
      <w:r>
        <w:rPr>
          <w:rFonts w:eastAsia="Malgun Gothic" w:hint="eastAsia"/>
          <w:lang w:eastAsia="ko-KR"/>
        </w:rPr>
        <w:t>802.16 M2M devices will forward to the M2M server. The Access Service Network (ASN) manages it</w:t>
      </w:r>
      <w:r>
        <w:rPr>
          <w:rFonts w:eastAsia="Malgun Gothic"/>
          <w:lang w:eastAsia="ko-KR"/>
        </w:rPr>
        <w:t>s subordinate</w:t>
      </w:r>
      <w:r>
        <w:rPr>
          <w:rFonts w:eastAsia="Malgun Gothic" w:hint="eastAsia"/>
          <w:lang w:eastAsia="ko-KR"/>
        </w:rPr>
        <w:t xml:space="preserve"> M2M devices according to results of </w:t>
      </w:r>
      <w:r>
        <w:rPr>
          <w:rFonts w:eastAsia="Malgun Gothic"/>
          <w:lang w:eastAsia="ko-KR"/>
        </w:rPr>
        <w:t>communication</w:t>
      </w:r>
      <w:r>
        <w:rPr>
          <w:rFonts w:eastAsia="Malgun Gothic" w:hint="eastAsia"/>
          <w:lang w:eastAsia="ko-KR"/>
        </w:rPr>
        <w:t xml:space="preserve"> with the M2M server. </w:t>
      </w:r>
      <w:r>
        <w:rPr>
          <w:rFonts w:eastAsia="Malgun Gothic"/>
          <w:lang w:eastAsia="ko-KR"/>
        </w:rPr>
        <w:t>T</w:t>
      </w:r>
      <w:r>
        <w:rPr>
          <w:rFonts w:eastAsia="Malgun Gothic" w:hint="eastAsia"/>
          <w:lang w:eastAsia="ko-KR"/>
        </w:rPr>
        <w:t>he Connectivity Service Network (CSN) stores collected data from M2M devices for access by M2M client applications.</w:t>
      </w:r>
    </w:p>
    <w:p w:rsidR="001E68DF" w:rsidRDefault="001E68DF" w:rsidP="001E68DF">
      <w:pPr>
        <w:rPr>
          <w:rFonts w:eastAsia="Malgun Gothic"/>
          <w:lang w:eastAsia="ko-KR"/>
        </w:rPr>
      </w:pPr>
      <w:r>
        <w:rPr>
          <w:rFonts w:eastAsia="Malgun Gothic" w:hint="eastAsia"/>
          <w:lang w:eastAsia="ko-KR"/>
        </w:rPr>
        <w:lastRenderedPageBreak/>
        <w:t>The IEEE</w:t>
      </w:r>
      <w:r w:rsidR="009E15A0">
        <w:rPr>
          <w:rFonts w:hint="eastAsia"/>
          <w:lang w:eastAsia="ja-JP"/>
        </w:rPr>
        <w:t xml:space="preserve"> </w:t>
      </w:r>
      <w:r>
        <w:rPr>
          <w:rFonts w:eastAsia="Malgun Gothic" w:hint="eastAsia"/>
          <w:lang w:eastAsia="ko-KR"/>
        </w:rPr>
        <w:t xml:space="preserve">802.16 </w:t>
      </w:r>
      <w:r w:rsidR="009E15A0">
        <w:rPr>
          <w:rFonts w:hint="eastAsia"/>
          <w:lang w:eastAsia="ja-JP"/>
        </w:rPr>
        <w:t>Working Group (WG)</w:t>
      </w:r>
      <w:r w:rsidR="009E15A0">
        <w:rPr>
          <w:rFonts w:eastAsia="Malgun Gothic" w:hint="eastAsia"/>
          <w:lang w:eastAsia="ko-KR"/>
        </w:rPr>
        <w:t xml:space="preserve"> </w:t>
      </w:r>
      <w:r w:rsidR="0045223A">
        <w:rPr>
          <w:rFonts w:hint="eastAsia"/>
          <w:lang w:eastAsia="ja-JP"/>
        </w:rPr>
        <w:t xml:space="preserve">is developing a project IEEE P802.16p, </w:t>
      </w:r>
      <w:r>
        <w:rPr>
          <w:rFonts w:eastAsia="Malgun Gothic" w:hint="eastAsia"/>
          <w:lang w:eastAsia="ko-KR"/>
        </w:rPr>
        <w:t xml:space="preserve">with expectation to improve the system specifically for </w:t>
      </w:r>
      <w:r w:rsidR="0045223A">
        <w:rPr>
          <w:rFonts w:eastAsia="Malgun Gothic" w:hint="eastAsia"/>
          <w:lang w:eastAsia="ko-KR"/>
        </w:rPr>
        <w:t>W</w:t>
      </w:r>
      <w:r w:rsidR="0045223A">
        <w:rPr>
          <w:rFonts w:hint="eastAsia"/>
          <w:lang w:eastAsia="ja-JP"/>
        </w:rPr>
        <w:t>ASN</w:t>
      </w:r>
      <w:r w:rsidR="0045223A">
        <w:rPr>
          <w:rFonts w:eastAsia="Malgun Gothic" w:hint="eastAsia"/>
          <w:lang w:eastAsia="ko-KR"/>
        </w:rPr>
        <w:t xml:space="preserve"> </w:t>
      </w:r>
      <w:r>
        <w:rPr>
          <w:rFonts w:eastAsia="Malgun Gothic" w:hint="eastAsia"/>
          <w:lang w:eastAsia="ko-KR"/>
        </w:rPr>
        <w:t xml:space="preserve">networks, </w:t>
      </w:r>
      <w:r w:rsidR="002042BF">
        <w:rPr>
          <w:rFonts w:hint="eastAsia"/>
          <w:lang w:eastAsia="ja-JP"/>
        </w:rPr>
        <w:t xml:space="preserve">while retaining compatibility with the previously-specified </w:t>
      </w:r>
      <w:r>
        <w:rPr>
          <w:rFonts w:eastAsia="Malgun Gothic" w:hint="eastAsia"/>
          <w:lang w:eastAsia="ko-KR"/>
        </w:rPr>
        <w:t>IEEE</w:t>
      </w:r>
      <w:r w:rsidR="009E15A0">
        <w:rPr>
          <w:rFonts w:hint="eastAsia"/>
          <w:lang w:eastAsia="ja-JP"/>
        </w:rPr>
        <w:t xml:space="preserve"> </w:t>
      </w:r>
      <w:r>
        <w:rPr>
          <w:rFonts w:eastAsia="Malgun Gothic" w:hint="eastAsia"/>
          <w:lang w:eastAsia="ko-KR"/>
        </w:rPr>
        <w:t xml:space="preserve">802.16 mobile </w:t>
      </w:r>
      <w:r w:rsidR="002042BF">
        <w:rPr>
          <w:rFonts w:hint="eastAsia"/>
          <w:lang w:eastAsia="ja-JP"/>
        </w:rPr>
        <w:t>networks</w:t>
      </w:r>
      <w:r>
        <w:rPr>
          <w:rFonts w:eastAsia="Malgun Gothic" w:hint="eastAsia"/>
          <w:lang w:eastAsia="ko-KR"/>
        </w:rPr>
        <w:t xml:space="preserve">. The </w:t>
      </w:r>
      <w:r w:rsidR="002042BF">
        <w:rPr>
          <w:rFonts w:hint="eastAsia"/>
          <w:lang w:eastAsia="ja-JP"/>
        </w:rPr>
        <w:t xml:space="preserve">M2M </w:t>
      </w:r>
      <w:r>
        <w:rPr>
          <w:rFonts w:eastAsia="Malgun Gothic" w:hint="eastAsia"/>
          <w:lang w:eastAsia="ko-KR"/>
        </w:rPr>
        <w:t xml:space="preserve">Task Group </w:t>
      </w:r>
      <w:r w:rsidR="002042BF">
        <w:rPr>
          <w:rFonts w:hint="eastAsia"/>
          <w:lang w:eastAsia="ja-JP"/>
        </w:rPr>
        <w:t xml:space="preserve">of the IEEE 802.16 WG </w:t>
      </w:r>
      <w:r>
        <w:rPr>
          <w:rFonts w:eastAsia="Malgun Gothic" w:hint="eastAsia"/>
          <w:lang w:eastAsia="ko-KR"/>
        </w:rPr>
        <w:t xml:space="preserve">has </w:t>
      </w:r>
      <w:r w:rsidR="002042BF">
        <w:rPr>
          <w:rFonts w:hint="eastAsia"/>
          <w:lang w:eastAsia="ja-JP"/>
        </w:rPr>
        <w:t>specified</w:t>
      </w:r>
      <w:r w:rsidR="002042BF">
        <w:rPr>
          <w:rFonts w:eastAsia="Malgun Gothic" w:hint="eastAsia"/>
          <w:lang w:eastAsia="ko-KR"/>
        </w:rPr>
        <w:t xml:space="preserve"> </w:t>
      </w:r>
      <w:r>
        <w:rPr>
          <w:rFonts w:eastAsia="Malgun Gothic" w:hint="eastAsia"/>
          <w:lang w:eastAsia="ko-KR"/>
        </w:rPr>
        <w:t xml:space="preserve">system design </w:t>
      </w:r>
      <w:r w:rsidR="002042BF">
        <w:rPr>
          <w:rFonts w:hint="eastAsia"/>
          <w:lang w:eastAsia="ja-JP"/>
        </w:rPr>
        <w:t>criteria</w:t>
      </w:r>
      <w:r w:rsidR="002042BF">
        <w:rPr>
          <w:rFonts w:eastAsia="Malgun Gothic" w:hint="eastAsia"/>
          <w:lang w:eastAsia="ko-KR"/>
        </w:rPr>
        <w:t xml:space="preserve"> </w:t>
      </w:r>
      <w:r>
        <w:rPr>
          <w:rFonts w:eastAsia="Malgun Gothic" w:hint="eastAsia"/>
          <w:lang w:eastAsia="ko-KR"/>
        </w:rPr>
        <w:t>and functional requirements</w:t>
      </w:r>
      <w:r w:rsidR="002042BF">
        <w:rPr>
          <w:rFonts w:hint="eastAsia"/>
          <w:lang w:eastAsia="ja-JP"/>
        </w:rPr>
        <w:t>,</w:t>
      </w:r>
      <w:r w:rsidR="002042BF" w:rsidRPr="002042BF">
        <w:rPr>
          <w:rFonts w:eastAsia="Malgun Gothic" w:hint="eastAsia"/>
          <w:lang w:eastAsia="ko-KR"/>
        </w:rPr>
        <w:t xml:space="preserve"> </w:t>
      </w:r>
      <w:r w:rsidR="002042BF">
        <w:rPr>
          <w:rFonts w:eastAsia="Malgun Gothic" w:hint="eastAsia"/>
          <w:lang w:eastAsia="ko-KR"/>
        </w:rPr>
        <w:t>including applicable use case scenarios</w:t>
      </w:r>
      <w:r w:rsidR="002042BF">
        <w:rPr>
          <w:rFonts w:hint="eastAsia"/>
          <w:lang w:eastAsia="ja-JP"/>
        </w:rPr>
        <w:t xml:space="preserve">, as </w:t>
      </w:r>
      <w:r w:rsidR="002042BF">
        <w:rPr>
          <w:lang w:eastAsia="ja-JP"/>
        </w:rPr>
        <w:t>delineated</w:t>
      </w:r>
      <w:r w:rsidR="002042BF">
        <w:rPr>
          <w:rFonts w:hint="eastAsia"/>
          <w:lang w:eastAsia="ja-JP"/>
        </w:rPr>
        <w:t xml:space="preserve"> </w:t>
      </w:r>
      <w:r>
        <w:rPr>
          <w:rFonts w:eastAsia="Malgun Gothic" w:hint="eastAsia"/>
          <w:lang w:eastAsia="ko-KR"/>
        </w:rPr>
        <w:t xml:space="preserve">in the </w:t>
      </w:r>
      <w:r w:rsidR="000565FC">
        <w:rPr>
          <w:lang w:eastAsia="ja-JP"/>
        </w:rPr>
        <w:t>“</w:t>
      </w:r>
      <w:r w:rsidR="002042BF" w:rsidRPr="002042BF">
        <w:t>Machine to Machine (M2M) Communications Technical Report</w:t>
      </w:r>
      <w:r w:rsidR="000565FC">
        <w:rPr>
          <w:rFonts w:hint="eastAsia"/>
          <w:lang w:eastAsia="ja-JP"/>
        </w:rPr>
        <w:t xml:space="preserve"> (</w:t>
      </w:r>
      <w:r w:rsidR="000565FC" w:rsidRPr="00E91299">
        <w:rPr>
          <w:rFonts w:eastAsia="Malgun Gothic"/>
          <w:lang w:eastAsia="ko-KR"/>
        </w:rPr>
        <w:t>IEEE 802.16p-10/000</w:t>
      </w:r>
      <w:r w:rsidR="000565FC">
        <w:rPr>
          <w:rFonts w:hint="eastAsia"/>
          <w:lang w:eastAsia="ja-JP"/>
        </w:rPr>
        <w:t>5)</w:t>
      </w:r>
      <w:r w:rsidR="000565FC">
        <w:rPr>
          <w:lang w:eastAsia="ja-JP"/>
        </w:rPr>
        <w:t>”</w:t>
      </w:r>
      <w:r>
        <w:rPr>
          <w:rFonts w:eastAsia="Malgun Gothic" w:hint="eastAsia"/>
          <w:lang w:eastAsia="ko-KR"/>
        </w:rPr>
        <w:t>. To meet the requirements, the following considerations are taken into account in the IEEE</w:t>
      </w:r>
      <w:r w:rsidR="009E15A0">
        <w:rPr>
          <w:rFonts w:hint="eastAsia"/>
          <w:lang w:eastAsia="ja-JP"/>
        </w:rPr>
        <w:t xml:space="preserve"> </w:t>
      </w:r>
      <w:r w:rsidR="002042BF">
        <w:rPr>
          <w:rFonts w:hint="eastAsia"/>
          <w:lang w:eastAsia="ja-JP"/>
        </w:rPr>
        <w:t>P</w:t>
      </w:r>
      <w:r>
        <w:rPr>
          <w:rFonts w:eastAsia="Malgun Gothic" w:hint="eastAsia"/>
          <w:lang w:eastAsia="ko-KR"/>
        </w:rPr>
        <w:t>802.16p project:</w:t>
      </w:r>
    </w:p>
    <w:p w:rsidR="001E68DF" w:rsidRPr="001C6FF6" w:rsidRDefault="001E68DF" w:rsidP="001E68DF">
      <w:pPr>
        <w:pStyle w:val="ListParagraph"/>
        <w:numPr>
          <w:ilvl w:val="0"/>
          <w:numId w:val="3"/>
        </w:numPr>
        <w:rPr>
          <w:rFonts w:ascii="Times New Roman" w:eastAsia="Malgun Gothic" w:hAnsi="Times New Roman"/>
          <w:sz w:val="24"/>
          <w:szCs w:val="20"/>
          <w:lang w:val="en-GB" w:eastAsia="ko-KR"/>
        </w:rPr>
      </w:pPr>
      <w:r w:rsidRPr="001C6FF6">
        <w:rPr>
          <w:rFonts w:ascii="Times New Roman" w:eastAsia="Malgun Gothic" w:hAnsi="Times New Roman" w:hint="eastAsia"/>
          <w:sz w:val="24"/>
          <w:szCs w:val="20"/>
          <w:lang w:val="en-GB" w:eastAsia="ko-KR"/>
        </w:rPr>
        <w:t xml:space="preserve">Provision of reliable network accessibility for large number of </w:t>
      </w:r>
      <w:r w:rsidRPr="00872CD8">
        <w:rPr>
          <w:rFonts w:ascii="Times New Roman" w:eastAsia="Malgun Gothic" w:hAnsi="Times New Roman"/>
          <w:sz w:val="24"/>
          <w:szCs w:val="20"/>
          <w:lang w:val="en-GB" w:eastAsia="ko-KR"/>
        </w:rPr>
        <w:t>M2M</w:t>
      </w:r>
      <w:r w:rsidRPr="00872CD8">
        <w:rPr>
          <w:rFonts w:ascii="Times New Roman" w:eastAsia="Malgun Gothic" w:hAnsi="Times New Roman" w:hint="eastAsia"/>
          <w:sz w:val="24"/>
          <w:szCs w:val="20"/>
          <w:lang w:val="en-GB" w:eastAsia="ko-KR"/>
        </w:rPr>
        <w:t xml:space="preserve"> </w:t>
      </w:r>
      <w:r w:rsidRPr="001C6FF6">
        <w:rPr>
          <w:rFonts w:ascii="Times New Roman" w:eastAsia="Malgun Gothic" w:hAnsi="Times New Roman" w:hint="eastAsia"/>
          <w:sz w:val="24"/>
          <w:szCs w:val="20"/>
          <w:lang w:val="en-GB" w:eastAsia="ko-KR"/>
        </w:rPr>
        <w:t>devices</w:t>
      </w:r>
    </w:p>
    <w:p w:rsidR="001E68DF" w:rsidRDefault="001E68DF" w:rsidP="001E68DF">
      <w:pPr>
        <w:pStyle w:val="ListParagraph"/>
        <w:numPr>
          <w:ilvl w:val="0"/>
          <w:numId w:val="3"/>
        </w:numPr>
        <w:spacing w:before="480" w:after="240"/>
        <w:rPr>
          <w:rFonts w:ascii="Times New Roman" w:eastAsia="Malgun Gothic" w:hAnsi="Times New Roman"/>
          <w:sz w:val="24"/>
          <w:szCs w:val="20"/>
          <w:lang w:val="en-GB" w:eastAsia="ko-KR"/>
        </w:rPr>
      </w:pPr>
      <w:r w:rsidRPr="001C6FF6">
        <w:rPr>
          <w:rFonts w:ascii="Times New Roman" w:eastAsia="Malgun Gothic" w:hAnsi="Times New Roman" w:hint="eastAsia"/>
          <w:sz w:val="24"/>
          <w:szCs w:val="20"/>
          <w:lang w:val="en-GB" w:eastAsia="ko-KR"/>
        </w:rPr>
        <w:t>Improvement on low power consumption for fixed/nomadic/</w:t>
      </w:r>
      <w:r>
        <w:rPr>
          <w:rFonts w:ascii="Times New Roman" w:eastAsia="Malgun Gothic" w:hAnsi="Times New Roman" w:hint="eastAsia"/>
          <w:sz w:val="24"/>
          <w:szCs w:val="20"/>
          <w:lang w:val="en-GB" w:eastAsia="ko-KR"/>
        </w:rPr>
        <w:t>mobile/</w:t>
      </w:r>
      <w:r w:rsidRPr="001C6FF6">
        <w:rPr>
          <w:rFonts w:ascii="Times New Roman" w:eastAsia="Malgun Gothic" w:hAnsi="Times New Roman" w:hint="eastAsia"/>
          <w:sz w:val="24"/>
          <w:szCs w:val="20"/>
          <w:lang w:val="en-GB" w:eastAsia="ko-KR"/>
        </w:rPr>
        <w:t xml:space="preserve">grouped </w:t>
      </w:r>
      <w:r w:rsidRPr="00872CD8">
        <w:rPr>
          <w:rFonts w:ascii="Times New Roman" w:eastAsia="Malgun Gothic" w:hAnsi="Times New Roman"/>
          <w:sz w:val="24"/>
          <w:szCs w:val="20"/>
          <w:lang w:val="en-GB" w:eastAsia="ko-KR"/>
        </w:rPr>
        <w:t>M2M</w:t>
      </w:r>
      <w:r w:rsidRPr="00872CD8">
        <w:rPr>
          <w:rFonts w:ascii="Times New Roman" w:eastAsia="Malgun Gothic" w:hAnsi="Times New Roman" w:hint="eastAsia"/>
          <w:sz w:val="24"/>
          <w:szCs w:val="20"/>
          <w:lang w:val="en-GB" w:eastAsia="ko-KR"/>
        </w:rPr>
        <w:t xml:space="preserve"> </w:t>
      </w:r>
      <w:r w:rsidRPr="001C6FF6">
        <w:rPr>
          <w:rFonts w:ascii="Times New Roman" w:eastAsia="Malgun Gothic" w:hAnsi="Times New Roman" w:hint="eastAsia"/>
          <w:sz w:val="24"/>
          <w:szCs w:val="20"/>
          <w:lang w:val="en-GB" w:eastAsia="ko-KR"/>
        </w:rPr>
        <w:t xml:space="preserve">devices </w:t>
      </w:r>
    </w:p>
    <w:p w:rsidR="001E68DF" w:rsidRDefault="001E68DF" w:rsidP="001E68DF">
      <w:pPr>
        <w:pStyle w:val="ListParagraph"/>
        <w:numPr>
          <w:ilvl w:val="0"/>
          <w:numId w:val="3"/>
        </w:numPr>
        <w:spacing w:before="480" w:after="240"/>
        <w:rPr>
          <w:rFonts w:ascii="Times New Roman" w:eastAsia="Malgun Gothic" w:hAnsi="Times New Roman"/>
          <w:sz w:val="24"/>
          <w:szCs w:val="20"/>
          <w:lang w:val="en-GB" w:eastAsia="ko-KR"/>
        </w:rPr>
      </w:pPr>
      <w:r>
        <w:rPr>
          <w:rFonts w:ascii="Times New Roman" w:eastAsia="Malgun Gothic" w:hAnsi="Times New Roman" w:hint="eastAsia"/>
          <w:sz w:val="24"/>
          <w:szCs w:val="20"/>
          <w:lang w:val="en-GB" w:eastAsia="ko-KR"/>
        </w:rPr>
        <w:t>Provision of</w:t>
      </w:r>
      <w:r w:rsidRPr="001C6FF6">
        <w:rPr>
          <w:rFonts w:ascii="Times New Roman" w:eastAsia="Malgun Gothic" w:hAnsi="Times New Roman" w:hint="eastAsia"/>
          <w:sz w:val="24"/>
          <w:szCs w:val="20"/>
          <w:lang w:val="en-GB" w:eastAsia="ko-KR"/>
        </w:rPr>
        <w:t xml:space="preserve"> group management operation for large number of </w:t>
      </w:r>
      <w:r>
        <w:rPr>
          <w:rFonts w:ascii="Times New Roman" w:eastAsia="Malgun Gothic" w:hAnsi="Times New Roman" w:hint="eastAsia"/>
          <w:sz w:val="24"/>
          <w:szCs w:val="20"/>
          <w:lang w:val="en-GB" w:eastAsia="ko-KR"/>
        </w:rPr>
        <w:t xml:space="preserve">M2M </w:t>
      </w:r>
      <w:r w:rsidRPr="001C6FF6">
        <w:rPr>
          <w:rFonts w:ascii="Times New Roman" w:eastAsia="Malgun Gothic" w:hAnsi="Times New Roman" w:hint="eastAsia"/>
          <w:sz w:val="24"/>
          <w:szCs w:val="20"/>
          <w:lang w:val="en-GB" w:eastAsia="ko-KR"/>
        </w:rPr>
        <w:t>devices</w:t>
      </w:r>
    </w:p>
    <w:p w:rsidR="001E68DF" w:rsidRDefault="001E68DF" w:rsidP="001E68DF">
      <w:pPr>
        <w:pStyle w:val="ListParagraph"/>
        <w:numPr>
          <w:ilvl w:val="0"/>
          <w:numId w:val="3"/>
        </w:numPr>
        <w:spacing w:before="480" w:after="240"/>
        <w:rPr>
          <w:rFonts w:ascii="Times New Roman" w:eastAsia="Malgun Gothic" w:hAnsi="Times New Roman"/>
          <w:sz w:val="24"/>
          <w:szCs w:val="20"/>
          <w:lang w:val="en-GB" w:eastAsia="ko-KR"/>
        </w:rPr>
      </w:pPr>
      <w:r w:rsidRPr="003D3B83">
        <w:rPr>
          <w:rFonts w:ascii="Times New Roman" w:eastAsia="Malgun Gothic" w:hAnsi="Times New Roman" w:hint="eastAsia"/>
          <w:sz w:val="24"/>
          <w:szCs w:val="20"/>
          <w:lang w:val="en-GB" w:eastAsia="ko-KR"/>
        </w:rPr>
        <w:t xml:space="preserve">Support efficient resource scheduling depending on type of task (e.g., predictable task, time tolerant task </w:t>
      </w:r>
      <w:proofErr w:type="spellStart"/>
      <w:r w:rsidRPr="003D3B83">
        <w:rPr>
          <w:rFonts w:ascii="Times New Roman" w:eastAsia="Malgun Gothic" w:hAnsi="Times New Roman" w:hint="eastAsia"/>
          <w:sz w:val="24"/>
          <w:szCs w:val="20"/>
          <w:lang w:val="en-GB" w:eastAsia="ko-KR"/>
        </w:rPr>
        <w:t>etc</w:t>
      </w:r>
      <w:proofErr w:type="spellEnd"/>
      <w:r w:rsidRPr="003D3B83">
        <w:rPr>
          <w:rFonts w:ascii="Times New Roman" w:eastAsia="Malgun Gothic" w:hAnsi="Times New Roman" w:hint="eastAsia"/>
          <w:sz w:val="24"/>
          <w:szCs w:val="20"/>
          <w:lang w:val="en-GB" w:eastAsia="ko-KR"/>
        </w:rPr>
        <w:t>) of M2M device</w:t>
      </w:r>
    </w:p>
    <w:p w:rsidR="001E68DF" w:rsidRDefault="001E68DF" w:rsidP="001E68DF">
      <w:pPr>
        <w:pStyle w:val="ListParagraph"/>
        <w:numPr>
          <w:ilvl w:val="0"/>
          <w:numId w:val="3"/>
        </w:numPr>
        <w:spacing w:before="480" w:after="240"/>
        <w:rPr>
          <w:rFonts w:ascii="Times New Roman" w:eastAsia="Malgun Gothic" w:hAnsi="Times New Roman"/>
          <w:sz w:val="24"/>
          <w:szCs w:val="20"/>
          <w:lang w:val="en-GB" w:eastAsia="ko-KR"/>
        </w:rPr>
      </w:pPr>
      <w:r w:rsidRPr="001C6FF6">
        <w:rPr>
          <w:rFonts w:ascii="Times New Roman" w:eastAsia="Malgun Gothic" w:hAnsi="Times New Roman" w:hint="eastAsia"/>
          <w:sz w:val="24"/>
          <w:szCs w:val="20"/>
          <w:lang w:val="en-GB" w:eastAsia="ko-KR"/>
        </w:rPr>
        <w:t>P</w:t>
      </w:r>
      <w:r w:rsidRPr="001C6FF6">
        <w:rPr>
          <w:rFonts w:ascii="Times New Roman" w:eastAsia="Malgun Gothic" w:hAnsi="Times New Roman"/>
          <w:sz w:val="24"/>
          <w:szCs w:val="20"/>
          <w:lang w:val="en-GB" w:eastAsia="ko-KR"/>
        </w:rPr>
        <w:t xml:space="preserve">ossible service requirements to optimize </w:t>
      </w:r>
      <w:r w:rsidRPr="00872CD8">
        <w:rPr>
          <w:rFonts w:ascii="Times New Roman" w:eastAsia="Malgun Gothic" w:hAnsi="Times New Roman"/>
          <w:sz w:val="24"/>
          <w:szCs w:val="20"/>
          <w:lang w:val="en-GB" w:eastAsia="ko-KR"/>
        </w:rPr>
        <w:t>M2M</w:t>
      </w:r>
      <w:r w:rsidRPr="001C6FF6">
        <w:rPr>
          <w:rFonts w:ascii="Times New Roman" w:eastAsia="Malgun Gothic" w:hAnsi="Times New Roman"/>
          <w:sz w:val="24"/>
          <w:szCs w:val="20"/>
          <w:lang w:val="en-GB" w:eastAsia="ko-KR"/>
        </w:rPr>
        <w:t xml:space="preserve"> Devices</w:t>
      </w:r>
      <w:r>
        <w:rPr>
          <w:rFonts w:ascii="Times New Roman" w:eastAsia="Malgun Gothic" w:hAnsi="Times New Roman" w:hint="eastAsia"/>
          <w:sz w:val="24"/>
          <w:szCs w:val="20"/>
          <w:lang w:val="en-GB" w:eastAsia="ko-KR"/>
        </w:rPr>
        <w:t xml:space="preserve"> depending on traffic type of </w:t>
      </w:r>
      <w:r w:rsidR="0011126A">
        <w:rPr>
          <w:rFonts w:ascii="Times New Roman" w:eastAsia="Malgun Gothic" w:hAnsi="Times New Roman" w:hint="eastAsia"/>
          <w:sz w:val="24"/>
          <w:szCs w:val="20"/>
          <w:lang w:val="en-GB" w:eastAsia="ko-KR"/>
        </w:rPr>
        <w:t>W</w:t>
      </w:r>
      <w:r w:rsidR="0011126A">
        <w:rPr>
          <w:rFonts w:ascii="Times New Roman" w:hAnsi="Times New Roman" w:hint="eastAsia"/>
          <w:sz w:val="24"/>
          <w:szCs w:val="20"/>
          <w:lang w:val="en-GB" w:eastAsia="ja-JP"/>
        </w:rPr>
        <w:t>ASN</w:t>
      </w:r>
      <w:r w:rsidR="0011126A">
        <w:rPr>
          <w:rFonts w:ascii="Times New Roman" w:eastAsia="Malgun Gothic" w:hAnsi="Times New Roman" w:hint="eastAsia"/>
          <w:sz w:val="24"/>
          <w:szCs w:val="20"/>
          <w:lang w:val="en-GB" w:eastAsia="ko-KR"/>
        </w:rPr>
        <w:t xml:space="preserve"> </w:t>
      </w:r>
      <w:r>
        <w:rPr>
          <w:rFonts w:ascii="Times New Roman" w:eastAsia="Malgun Gothic" w:hAnsi="Times New Roman" w:hint="eastAsia"/>
          <w:sz w:val="24"/>
          <w:szCs w:val="20"/>
          <w:lang w:val="en-GB" w:eastAsia="ko-KR"/>
        </w:rPr>
        <w:t>application</w:t>
      </w:r>
    </w:p>
    <w:p w:rsidR="001E68DF" w:rsidRDefault="001E68DF" w:rsidP="001E68DF">
      <w:pPr>
        <w:pStyle w:val="ListParagraph"/>
        <w:numPr>
          <w:ilvl w:val="0"/>
          <w:numId w:val="3"/>
        </w:numPr>
        <w:spacing w:before="480" w:after="240"/>
        <w:rPr>
          <w:rFonts w:ascii="Times New Roman" w:eastAsia="Malgun Gothic" w:hAnsi="Times New Roman"/>
          <w:sz w:val="24"/>
          <w:szCs w:val="20"/>
          <w:lang w:val="en-GB" w:eastAsia="ko-KR"/>
        </w:rPr>
      </w:pPr>
      <w:r>
        <w:rPr>
          <w:rFonts w:ascii="Times New Roman" w:eastAsia="Malgun Gothic" w:hAnsi="Times New Roman" w:hint="eastAsia"/>
          <w:sz w:val="24"/>
          <w:szCs w:val="20"/>
          <w:lang w:val="en-GB" w:eastAsia="ko-KR"/>
        </w:rPr>
        <w:t>Support of M2M specific traffic patterns (e.g., small/large data bursts)</w:t>
      </w:r>
    </w:p>
    <w:p w:rsidR="001E68DF" w:rsidRDefault="001E68DF" w:rsidP="001E68DF">
      <w:pPr>
        <w:pStyle w:val="ListParagraph"/>
        <w:numPr>
          <w:ilvl w:val="0"/>
          <w:numId w:val="3"/>
        </w:numPr>
        <w:spacing w:before="480" w:after="240"/>
        <w:rPr>
          <w:rFonts w:ascii="Times New Roman" w:eastAsia="Malgun Gothic" w:hAnsi="Times New Roman"/>
          <w:sz w:val="24"/>
          <w:szCs w:val="20"/>
          <w:lang w:val="en-GB" w:eastAsia="ko-KR"/>
        </w:rPr>
      </w:pPr>
      <w:r w:rsidRPr="00BA5BE0">
        <w:rPr>
          <w:rFonts w:ascii="Times New Roman" w:eastAsia="Malgun Gothic" w:hAnsi="Times New Roman" w:hint="eastAsia"/>
          <w:sz w:val="24"/>
          <w:szCs w:val="20"/>
          <w:lang w:val="en-GB" w:eastAsia="ko-KR"/>
        </w:rPr>
        <w:t xml:space="preserve">Improvement on security provision between the BS and individual or groups of </w:t>
      </w:r>
      <w:r w:rsidRPr="00BA5BE0">
        <w:rPr>
          <w:rFonts w:ascii="Times New Roman" w:eastAsia="Malgun Gothic" w:hAnsi="Times New Roman"/>
          <w:sz w:val="24"/>
          <w:szCs w:val="20"/>
          <w:lang w:val="en-GB" w:eastAsia="ko-KR"/>
        </w:rPr>
        <w:t>M2M</w:t>
      </w:r>
      <w:r w:rsidRPr="00BA5BE0">
        <w:rPr>
          <w:rFonts w:ascii="Times New Roman" w:eastAsia="Malgun Gothic" w:hAnsi="Times New Roman" w:hint="eastAsia"/>
          <w:sz w:val="24"/>
          <w:szCs w:val="20"/>
          <w:lang w:val="en-GB" w:eastAsia="ko-KR"/>
        </w:rPr>
        <w:t xml:space="preserve"> </w:t>
      </w:r>
      <w:r w:rsidRPr="007827E6">
        <w:rPr>
          <w:rFonts w:ascii="Times New Roman" w:eastAsia="Malgun Gothic" w:hAnsi="Times New Roman"/>
          <w:sz w:val="24"/>
          <w:szCs w:val="20"/>
          <w:lang w:val="en-GB" w:eastAsia="ko-KR"/>
        </w:rPr>
        <w:t>devices</w:t>
      </w:r>
    </w:p>
    <w:p w:rsidR="00E91299" w:rsidRPr="0084704B" w:rsidRDefault="0084704B" w:rsidP="00E91299">
      <w:pPr>
        <w:rPr>
          <w:rFonts w:eastAsia="Malgun Gothic"/>
          <w:lang w:eastAsia="ko-KR"/>
        </w:rPr>
      </w:pPr>
      <w:r w:rsidRPr="0084704B">
        <w:rPr>
          <w:rFonts w:eastAsia="Malgun Gothic" w:hint="eastAsia"/>
          <w:lang w:eastAsia="ko-KR"/>
        </w:rPr>
        <w:t>Technical description</w:t>
      </w:r>
      <w:r w:rsidR="002042BF">
        <w:rPr>
          <w:rFonts w:hint="eastAsia"/>
          <w:lang w:eastAsia="ja-JP"/>
        </w:rPr>
        <w:t>s</w:t>
      </w:r>
      <w:r w:rsidRPr="0084704B">
        <w:rPr>
          <w:rFonts w:eastAsia="Malgun Gothic" w:hint="eastAsia"/>
          <w:lang w:eastAsia="ko-KR"/>
        </w:rPr>
        <w:t xml:space="preserve"> may be found in the following specifications. </w:t>
      </w:r>
      <w:r w:rsidRPr="0084704B">
        <w:rPr>
          <w:rFonts w:eastAsia="Malgun Gothic"/>
          <w:lang w:eastAsia="ko-KR"/>
        </w:rPr>
        <w:t>T</w:t>
      </w:r>
      <w:r w:rsidRPr="0084704B">
        <w:rPr>
          <w:rFonts w:eastAsia="Malgun Gothic" w:hint="eastAsia"/>
          <w:lang w:eastAsia="ko-KR"/>
        </w:rPr>
        <w:t xml:space="preserve">he </w:t>
      </w:r>
      <w:r w:rsidR="0011126A">
        <w:rPr>
          <w:rFonts w:hint="eastAsia"/>
          <w:lang w:eastAsia="ja-JP"/>
        </w:rPr>
        <w:t>system requirements of IEEE P802.16p can be found in the S</w:t>
      </w:r>
      <w:r w:rsidR="0011126A" w:rsidRPr="00E91299">
        <w:rPr>
          <w:rFonts w:eastAsia="Malgun Gothic"/>
          <w:lang w:eastAsia="ko-KR"/>
        </w:rPr>
        <w:t xml:space="preserve">ystem </w:t>
      </w:r>
      <w:r w:rsidR="0011126A">
        <w:rPr>
          <w:rFonts w:hint="eastAsia"/>
          <w:lang w:eastAsia="ja-JP"/>
        </w:rPr>
        <w:t>R</w:t>
      </w:r>
      <w:r w:rsidR="0011126A" w:rsidRPr="00E91299">
        <w:rPr>
          <w:rFonts w:eastAsia="Malgun Gothic"/>
          <w:lang w:eastAsia="ko-KR"/>
        </w:rPr>
        <w:t xml:space="preserve">equirements </w:t>
      </w:r>
      <w:r w:rsidR="0011126A">
        <w:rPr>
          <w:rFonts w:hint="eastAsia"/>
          <w:lang w:eastAsia="ja-JP"/>
        </w:rPr>
        <w:t>D</w:t>
      </w:r>
      <w:r w:rsidR="0011126A" w:rsidRPr="00E91299">
        <w:rPr>
          <w:rFonts w:eastAsia="Malgun Gothic"/>
          <w:lang w:eastAsia="ko-KR"/>
        </w:rPr>
        <w:t>ocument</w:t>
      </w:r>
      <w:r w:rsidR="0011126A" w:rsidRPr="0084704B">
        <w:rPr>
          <w:rFonts w:eastAsia="Malgun Gothic" w:hint="eastAsia"/>
          <w:lang w:eastAsia="ko-KR"/>
        </w:rPr>
        <w:t xml:space="preserve"> </w:t>
      </w:r>
      <w:r w:rsidR="0011126A">
        <w:rPr>
          <w:rFonts w:hint="eastAsia"/>
          <w:lang w:eastAsia="ja-JP"/>
        </w:rPr>
        <w:t xml:space="preserve">(SRD), which is still </w:t>
      </w:r>
      <w:r w:rsidRPr="0084704B">
        <w:rPr>
          <w:rFonts w:eastAsia="Malgun Gothic" w:hint="eastAsia"/>
          <w:lang w:eastAsia="ko-KR"/>
        </w:rPr>
        <w:t>under development.</w:t>
      </w:r>
    </w:p>
    <w:p w:rsidR="00E91299" w:rsidRDefault="00E91299" w:rsidP="00E91299">
      <w:pPr>
        <w:ind w:left="2880" w:hanging="2880"/>
        <w:rPr>
          <w:rFonts w:eastAsia="Malgun Gothic"/>
          <w:lang w:eastAsia="ko-KR"/>
        </w:rPr>
      </w:pPr>
      <w:r w:rsidRPr="00E91299">
        <w:rPr>
          <w:rFonts w:eastAsia="Malgun Gothic"/>
          <w:lang w:eastAsia="ko-KR"/>
        </w:rPr>
        <w:t xml:space="preserve">IEEE </w:t>
      </w:r>
      <w:proofErr w:type="spellStart"/>
      <w:proofErr w:type="gramStart"/>
      <w:r w:rsidRPr="00E91299">
        <w:rPr>
          <w:rFonts w:eastAsia="Malgun Gothic"/>
          <w:lang w:eastAsia="ko-KR"/>
        </w:rPr>
        <w:t>Std</w:t>
      </w:r>
      <w:proofErr w:type="spellEnd"/>
      <w:proofErr w:type="gramEnd"/>
      <w:r w:rsidRPr="00E91299">
        <w:rPr>
          <w:rFonts w:eastAsia="Malgun Gothic"/>
          <w:lang w:eastAsia="ko-KR"/>
        </w:rPr>
        <w:t xml:space="preserve"> 802.16-2009</w:t>
      </w:r>
      <w:r>
        <w:rPr>
          <w:rFonts w:eastAsia="Malgun Gothic" w:hint="eastAsia"/>
          <w:lang w:eastAsia="ko-KR"/>
        </w:rPr>
        <w:tab/>
      </w:r>
      <w:r>
        <w:rPr>
          <w:rFonts w:eastAsia="Malgun Gothic" w:hint="eastAsia"/>
          <w:lang w:eastAsia="ko-KR"/>
        </w:rPr>
        <w:tab/>
      </w:r>
      <w:r w:rsidRPr="00E91299">
        <w:rPr>
          <w:rFonts w:eastAsia="Malgun Gothic"/>
          <w:lang w:eastAsia="ko-KR"/>
        </w:rPr>
        <w:t>IEEE Standard for Local and Metropolitan Area Networks - Part 16: Air Interface for Broadband Wireless Access Systems</w:t>
      </w:r>
    </w:p>
    <w:p w:rsidR="00E91299" w:rsidRDefault="00E91299" w:rsidP="00E91299">
      <w:pPr>
        <w:ind w:left="2880" w:hanging="2880"/>
        <w:rPr>
          <w:rFonts w:eastAsia="Malgun Gothic"/>
          <w:lang w:eastAsia="ko-KR"/>
        </w:rPr>
      </w:pPr>
      <w:r w:rsidRPr="00E91299">
        <w:rPr>
          <w:rFonts w:eastAsia="Malgun Gothic"/>
          <w:lang w:eastAsia="ko-KR"/>
        </w:rPr>
        <w:t xml:space="preserve">IEEE </w:t>
      </w:r>
      <w:proofErr w:type="spellStart"/>
      <w:r w:rsidRPr="00E91299">
        <w:rPr>
          <w:rFonts w:eastAsia="Malgun Gothic"/>
          <w:lang w:eastAsia="ko-KR"/>
        </w:rPr>
        <w:t>Std</w:t>
      </w:r>
      <w:proofErr w:type="spellEnd"/>
      <w:r w:rsidRPr="00E91299">
        <w:rPr>
          <w:rFonts w:eastAsia="Malgun Gothic"/>
          <w:lang w:eastAsia="ko-KR"/>
        </w:rPr>
        <w:t xml:space="preserve"> 802.16m-2011</w:t>
      </w:r>
      <w:r>
        <w:rPr>
          <w:rFonts w:eastAsia="Malgun Gothic" w:hint="eastAsia"/>
          <w:lang w:eastAsia="ko-KR"/>
        </w:rPr>
        <w:tab/>
      </w:r>
      <w:r w:rsidRPr="00E91299">
        <w:rPr>
          <w:rFonts w:eastAsia="Malgun Gothic"/>
          <w:lang w:eastAsia="ko-KR"/>
        </w:rPr>
        <w:t>Amendment to IEEE Standard for Local and Metropolitan Area Networks - Part 16: Air Interface for Broadband Wireless Access Systems - Advanced Air Interface</w:t>
      </w:r>
    </w:p>
    <w:p w:rsidR="00E91299" w:rsidRDefault="00E91299" w:rsidP="005F0251">
      <w:pPr>
        <w:ind w:left="2880" w:hanging="2880"/>
        <w:rPr>
          <w:rFonts w:eastAsia="Malgun Gothic"/>
          <w:lang w:eastAsia="ko-KR"/>
        </w:rPr>
      </w:pPr>
      <w:r w:rsidRPr="00E91299">
        <w:rPr>
          <w:rFonts w:eastAsia="Malgun Gothic"/>
          <w:lang w:eastAsia="ko-KR"/>
        </w:rPr>
        <w:t>IEEE 802.16p-10/0004r2</w:t>
      </w:r>
      <w:r>
        <w:rPr>
          <w:rFonts w:eastAsia="Malgun Gothic" w:hint="eastAsia"/>
          <w:lang w:eastAsia="ko-KR"/>
        </w:rPr>
        <w:tab/>
      </w:r>
      <w:r w:rsidR="00391788">
        <w:rPr>
          <w:rFonts w:hint="eastAsia"/>
          <w:lang w:eastAsia="ja-JP"/>
        </w:rPr>
        <w:t xml:space="preserve">IEEE </w:t>
      </w:r>
      <w:r w:rsidRPr="00E91299">
        <w:rPr>
          <w:rFonts w:eastAsia="Malgun Gothic"/>
          <w:lang w:eastAsia="ko-KR"/>
        </w:rPr>
        <w:t xml:space="preserve">802.16p </w:t>
      </w:r>
      <w:r w:rsidR="00391788">
        <w:rPr>
          <w:rFonts w:hint="eastAsia"/>
          <w:lang w:eastAsia="ja-JP"/>
        </w:rPr>
        <w:t>Machine to Machine (</w:t>
      </w:r>
      <w:r w:rsidRPr="00E91299">
        <w:rPr>
          <w:rFonts w:eastAsia="Malgun Gothic"/>
          <w:lang w:eastAsia="ko-KR"/>
        </w:rPr>
        <w:t>M2M</w:t>
      </w:r>
      <w:r w:rsidR="00391788">
        <w:rPr>
          <w:rFonts w:hint="eastAsia"/>
          <w:lang w:eastAsia="ja-JP"/>
        </w:rPr>
        <w:t>)</w:t>
      </w:r>
      <w:r w:rsidRPr="00E91299">
        <w:rPr>
          <w:rFonts w:eastAsia="Malgun Gothic"/>
          <w:lang w:eastAsia="ko-KR"/>
        </w:rPr>
        <w:t xml:space="preserve"> </w:t>
      </w:r>
      <w:r w:rsidR="0011126A">
        <w:rPr>
          <w:rFonts w:hint="eastAsia"/>
          <w:lang w:eastAsia="ja-JP"/>
        </w:rPr>
        <w:t>S</w:t>
      </w:r>
      <w:r w:rsidRPr="00E91299">
        <w:rPr>
          <w:rFonts w:eastAsia="Malgun Gothic"/>
          <w:lang w:eastAsia="ko-KR"/>
        </w:rPr>
        <w:t xml:space="preserve">ystem </w:t>
      </w:r>
      <w:r w:rsidR="0011126A">
        <w:rPr>
          <w:rFonts w:hint="eastAsia"/>
          <w:lang w:eastAsia="ja-JP"/>
        </w:rPr>
        <w:t>R</w:t>
      </w:r>
      <w:r w:rsidRPr="00E91299">
        <w:rPr>
          <w:rFonts w:eastAsia="Malgun Gothic"/>
          <w:lang w:eastAsia="ko-KR"/>
        </w:rPr>
        <w:t xml:space="preserve">equirements </w:t>
      </w:r>
      <w:r w:rsidR="0011126A">
        <w:rPr>
          <w:rFonts w:hint="eastAsia"/>
          <w:lang w:eastAsia="ja-JP"/>
        </w:rPr>
        <w:t>D</w:t>
      </w:r>
      <w:r w:rsidRPr="00E91299">
        <w:rPr>
          <w:rFonts w:eastAsia="Malgun Gothic"/>
          <w:lang w:eastAsia="ko-KR"/>
        </w:rPr>
        <w:t>ocument (SRD)</w:t>
      </w:r>
    </w:p>
    <w:p w:rsidR="00E91299" w:rsidRPr="00391788" w:rsidRDefault="00E91299" w:rsidP="00E91299">
      <w:pPr>
        <w:ind w:left="2880" w:hanging="2880"/>
        <w:rPr>
          <w:rFonts w:eastAsia="Malgun Gothic"/>
          <w:lang w:eastAsia="ko-KR"/>
        </w:rPr>
      </w:pPr>
    </w:p>
    <w:sectPr w:rsidR="00E91299" w:rsidRPr="00391788" w:rsidSect="00D02712">
      <w:headerReference w:type="default" r:id="rId12"/>
      <w:footerReference w:type="first" r:id="rId13"/>
      <w:pgSz w:w="11907" w:h="16834"/>
      <w:pgMar w:top="1418" w:right="1134" w:bottom="1418" w:left="1134" w:header="720" w:footer="720" w:gutter="0"/>
      <w:paperSrc w:first="15" w:other="15"/>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34D6B" w:rsidRDefault="00834D6B">
      <w:r>
        <w:separator/>
      </w:r>
    </w:p>
  </w:endnote>
  <w:endnote w:type="continuationSeparator" w:id="0">
    <w:p w:rsidR="00834D6B" w:rsidRDefault="00834D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00000000" w:usb2="00000000"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ＭＳ 明朝">
    <w:altName w:val="MS Mincho"/>
    <w:panose1 w:val="02020609040205080304"/>
    <w:charset w:val="80"/>
    <w:family w:val="roman"/>
    <w:pitch w:val="fixed"/>
    <w:sig w:usb0="E00002FF" w:usb1="6AC7FDFB" w:usb2="00000012" w:usb3="00000000" w:csb0="0002009F" w:csb1="00000000"/>
  </w:font>
  <w:font w:name="Times New Roman Bold">
    <w:altName w:val="Times New Roman"/>
    <w:panose1 w:val="02020803070505020304"/>
    <w:charset w:val="00"/>
    <w:family w:val="roman"/>
    <w:pitch w:val="variable"/>
    <w:sig w:usb0="00003A87" w:usb1="00000000" w:usb2="00000000" w:usb3="00000000" w:csb0="000000FF" w:csb1="00000000"/>
  </w:font>
  <w:font w:name="Times">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Malgun Gothic">
    <w:altName w:val="Arial Unicode MS"/>
    <w:panose1 w:val="020B0503020000020004"/>
    <w:charset w:val="81"/>
    <w:family w:val="swiss"/>
    <w:pitch w:val="variable"/>
    <w:sig w:usb0="900002AF" w:usb1="09D77CFB" w:usb2="00000012" w:usb3="00000000" w:csb0="00080001" w:csb1="00000000"/>
  </w:font>
  <w:font w:name="Calibri">
    <w:panose1 w:val="020F0502020204030204"/>
    <w:charset w:val="00"/>
    <w:family w:val="swiss"/>
    <w:pitch w:val="variable"/>
    <w:sig w:usb0="E10002FF" w:usb1="4000ACFF" w:usb2="00000009" w:usb3="00000000" w:csb0="0000019F" w:csb1="00000000"/>
  </w:font>
  <w:font w:name="Verdana">
    <w:panose1 w:val="020B0604030504040204"/>
    <w:charset w:val="00"/>
    <w:family w:val="swiss"/>
    <w:pitch w:val="variable"/>
    <w:sig w:usb0="A1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D697C" w:rsidRPr="001B6133" w:rsidRDefault="00834D6B" w:rsidP="001B6133">
    <w:pPr>
      <w:pStyle w:val="Footer"/>
    </w:pPr>
    <w:r>
      <w:fldChar w:fldCharType="begin"/>
    </w:r>
    <w:r>
      <w:instrText xml:space="preserve"> FILENAME  \p  \* MERGEFORMAT </w:instrText>
    </w:r>
    <w:r>
      <w:fldChar w:fldCharType="separate"/>
    </w:r>
    <w:r w:rsidR="00355B7E">
      <w:t>M:\BRSGD\TEXT2011\SG05\WP5A\</w:t>
    </w:r>
    <w:del w:id="14" w:author="cooper" w:date="2011-07-20T15:48:00Z">
      <w:r w:rsidR="00355B7E" w:rsidDel="002B643B">
        <w:delText>600</w:delText>
      </w:r>
    </w:del>
    <w:ins w:id="15" w:author="cooper" w:date="2011-07-20T15:48:00Z">
      <w:r w:rsidR="002B643B">
        <w:rPr>
          <w:rFonts w:hint="eastAsia"/>
          <w:lang w:eastAsia="ko-KR"/>
        </w:rPr>
        <w:t>200</w:t>
      </w:r>
    </w:ins>
    <w:r w:rsidR="00355B7E">
      <w:t>\</w:t>
    </w:r>
    <w:del w:id="16" w:author="cooper" w:date="2011-07-20T15:48:00Z">
      <w:r w:rsidR="00355B7E" w:rsidDel="002B643B">
        <w:delText>645</w:delText>
      </w:r>
    </w:del>
    <w:ins w:id="17" w:author="cooper" w:date="2011-07-20T15:48:00Z">
      <w:r w:rsidR="002B643B">
        <w:rPr>
          <w:rFonts w:hint="eastAsia"/>
          <w:lang w:eastAsia="ko-KR"/>
        </w:rPr>
        <w:t>294</w:t>
      </w:r>
    </w:ins>
    <w:r w:rsidR="00355B7E">
      <w:t>e.docx</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34D6B" w:rsidRDefault="00834D6B">
      <w:r>
        <w:t>____________________</w:t>
      </w:r>
    </w:p>
  </w:footnote>
  <w:footnote w:type="continuationSeparator" w:id="0">
    <w:p w:rsidR="00834D6B" w:rsidRDefault="00834D6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D697C" w:rsidRDefault="00ED697C" w:rsidP="00330567">
    <w:pPr>
      <w:pStyle w:val="Header"/>
      <w:rPr>
        <w:rStyle w:val="PageNumber"/>
      </w:rPr>
    </w:pPr>
    <w:r>
      <w:rPr>
        <w:lang w:val="en-US"/>
      </w:rPr>
      <w:t xml:space="preserve">- </w:t>
    </w:r>
    <w:r w:rsidR="00417090">
      <w:rPr>
        <w:rStyle w:val="PageNumber"/>
      </w:rPr>
      <w:fldChar w:fldCharType="begin"/>
    </w:r>
    <w:r>
      <w:rPr>
        <w:rStyle w:val="PageNumber"/>
      </w:rPr>
      <w:instrText xml:space="preserve"> PAGE </w:instrText>
    </w:r>
    <w:r w:rsidR="00417090">
      <w:rPr>
        <w:rStyle w:val="PageNumber"/>
      </w:rPr>
      <w:fldChar w:fldCharType="separate"/>
    </w:r>
    <w:r w:rsidR="00991D9C">
      <w:rPr>
        <w:rStyle w:val="PageNumber"/>
        <w:noProof/>
      </w:rPr>
      <w:t>2</w:t>
    </w:r>
    <w:r w:rsidR="00417090">
      <w:rPr>
        <w:rStyle w:val="PageNumber"/>
      </w:rPr>
      <w:fldChar w:fldCharType="end"/>
    </w:r>
    <w:r>
      <w:rPr>
        <w:rStyle w:val="PageNumber"/>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1152F8"/>
    <w:multiLevelType w:val="hybridMultilevel"/>
    <w:tmpl w:val="61F0BBCC"/>
    <w:lvl w:ilvl="0" w:tplc="1A208ED8">
      <w:start w:val="2"/>
      <w:numFmt w:val="bullet"/>
      <w:lvlText w:val="–"/>
      <w:lvlJc w:val="left"/>
      <w:pPr>
        <w:tabs>
          <w:tab w:val="num" w:pos="795"/>
        </w:tabs>
        <w:ind w:left="795" w:hanging="795"/>
      </w:pPr>
      <w:rPr>
        <w:rFonts w:ascii="Times New Roman" w:eastAsia="Times New Roman" w:hAnsi="Times New Roman"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nsid w:val="1D6F50CB"/>
    <w:multiLevelType w:val="multilevel"/>
    <w:tmpl w:val="78D4E4E2"/>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382A6333"/>
    <w:multiLevelType w:val="hybridMultilevel"/>
    <w:tmpl w:val="774C44C6"/>
    <w:lvl w:ilvl="0" w:tplc="2248663C">
      <w:start w:val="1"/>
      <w:numFmt w:val="decimal"/>
      <w:lvlText w:val="%1"/>
      <w:lvlJc w:val="left"/>
      <w:pPr>
        <w:ind w:left="1140" w:hanging="1140"/>
      </w:pPr>
      <w:rPr>
        <w:rFonts w:eastAsia="Batang"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nsid w:val="68E3127D"/>
    <w:multiLevelType w:val="hybridMultilevel"/>
    <w:tmpl w:val="69D45D40"/>
    <w:lvl w:ilvl="0" w:tplc="9AA8A4E4">
      <w:start w:val="1"/>
      <w:numFmt w:val="decimal"/>
      <w:lvlText w:val="%1)"/>
      <w:lvlJc w:val="left"/>
      <w:pPr>
        <w:ind w:left="760" w:hanging="360"/>
      </w:pPr>
      <w:rPr>
        <w:rFonts w:hint="default"/>
      </w:rPr>
    </w:lvl>
    <w:lvl w:ilvl="1" w:tplc="04090019">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4">
    <w:nsid w:val="6F997F22"/>
    <w:multiLevelType w:val="hybridMultilevel"/>
    <w:tmpl w:val="43BA9C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3"/>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bordersDoNotSurroundHeader/>
  <w:bordersDoNotSurroundFooter/>
  <w:activeWritingStyle w:appName="MSWord" w:lang="en-GB" w:vendorID="64" w:dllVersion="131077" w:nlCheck="1" w:checkStyle="1"/>
  <w:activeWritingStyle w:appName="MSWord" w:lang="en-GB" w:vendorID="64" w:dllVersion="131078" w:nlCheck="1" w:checkStyle="1"/>
  <w:activeWritingStyle w:appName="MSWord" w:lang="en-US" w:vendorID="64" w:dllVersion="131078" w:nlCheck="1" w:checkStyle="1"/>
  <w:activeWritingStyle w:appName="MSWord" w:lang="es-ES_tradnl" w:vendorID="64" w:dllVersion="131078"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v:textbox inset="5.85pt,.7pt,5.85pt,.7pt"/>
    </o:shapedefaults>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328CA"/>
    <w:rsid w:val="000069D4"/>
    <w:rsid w:val="000174AD"/>
    <w:rsid w:val="0005076B"/>
    <w:rsid w:val="000565FC"/>
    <w:rsid w:val="000A7D55"/>
    <w:rsid w:val="000C2E8E"/>
    <w:rsid w:val="000C4884"/>
    <w:rsid w:val="000E0E7C"/>
    <w:rsid w:val="000E1BDE"/>
    <w:rsid w:val="000F1B4B"/>
    <w:rsid w:val="001047B0"/>
    <w:rsid w:val="0011126A"/>
    <w:rsid w:val="0011287C"/>
    <w:rsid w:val="0012744F"/>
    <w:rsid w:val="001328CA"/>
    <w:rsid w:val="00144F23"/>
    <w:rsid w:val="001519CE"/>
    <w:rsid w:val="00156F66"/>
    <w:rsid w:val="00176F54"/>
    <w:rsid w:val="00182528"/>
    <w:rsid w:val="0018500B"/>
    <w:rsid w:val="00196A19"/>
    <w:rsid w:val="001B6133"/>
    <w:rsid w:val="001D40E1"/>
    <w:rsid w:val="001E3E87"/>
    <w:rsid w:val="001E68DF"/>
    <w:rsid w:val="00202DC1"/>
    <w:rsid w:val="002042BF"/>
    <w:rsid w:val="002116EE"/>
    <w:rsid w:val="002309D8"/>
    <w:rsid w:val="002A53D7"/>
    <w:rsid w:val="002A7FE2"/>
    <w:rsid w:val="002B643B"/>
    <w:rsid w:val="002D7C33"/>
    <w:rsid w:val="002E1B4F"/>
    <w:rsid w:val="002F2E67"/>
    <w:rsid w:val="00315546"/>
    <w:rsid w:val="0032140D"/>
    <w:rsid w:val="00330567"/>
    <w:rsid w:val="00355B7E"/>
    <w:rsid w:val="00360173"/>
    <w:rsid w:val="00386A9D"/>
    <w:rsid w:val="00391081"/>
    <w:rsid w:val="00391788"/>
    <w:rsid w:val="003B2789"/>
    <w:rsid w:val="003C13CE"/>
    <w:rsid w:val="003E2518"/>
    <w:rsid w:val="00417090"/>
    <w:rsid w:val="0045223A"/>
    <w:rsid w:val="0048417C"/>
    <w:rsid w:val="00487798"/>
    <w:rsid w:val="004B1EF7"/>
    <w:rsid w:val="004B3FAD"/>
    <w:rsid w:val="004E3BF9"/>
    <w:rsid w:val="004E4ED7"/>
    <w:rsid w:val="004F7D30"/>
    <w:rsid w:val="00501DCA"/>
    <w:rsid w:val="00513A47"/>
    <w:rsid w:val="00515EA7"/>
    <w:rsid w:val="005377C9"/>
    <w:rsid w:val="005408DF"/>
    <w:rsid w:val="00573344"/>
    <w:rsid w:val="00583F9B"/>
    <w:rsid w:val="005E5C10"/>
    <w:rsid w:val="005F0251"/>
    <w:rsid w:val="005F2C78"/>
    <w:rsid w:val="006144E4"/>
    <w:rsid w:val="00630350"/>
    <w:rsid w:val="00650299"/>
    <w:rsid w:val="00655FC5"/>
    <w:rsid w:val="0066124D"/>
    <w:rsid w:val="006757D6"/>
    <w:rsid w:val="00697A68"/>
    <w:rsid w:val="006A0FC0"/>
    <w:rsid w:val="007425F0"/>
    <w:rsid w:val="00822581"/>
    <w:rsid w:val="008309DD"/>
    <w:rsid w:val="0083227A"/>
    <w:rsid w:val="00834D6B"/>
    <w:rsid w:val="008355C2"/>
    <w:rsid w:val="0084704B"/>
    <w:rsid w:val="00866900"/>
    <w:rsid w:val="0087210C"/>
    <w:rsid w:val="00881BA1"/>
    <w:rsid w:val="008A3C40"/>
    <w:rsid w:val="008C26B8"/>
    <w:rsid w:val="008C306E"/>
    <w:rsid w:val="008F4E5C"/>
    <w:rsid w:val="00961A41"/>
    <w:rsid w:val="009624A4"/>
    <w:rsid w:val="00982084"/>
    <w:rsid w:val="00990FCC"/>
    <w:rsid w:val="00991D9C"/>
    <w:rsid w:val="00995963"/>
    <w:rsid w:val="009B61EB"/>
    <w:rsid w:val="009C2064"/>
    <w:rsid w:val="009C55A4"/>
    <w:rsid w:val="009D1697"/>
    <w:rsid w:val="009E15A0"/>
    <w:rsid w:val="009E2774"/>
    <w:rsid w:val="00A014F8"/>
    <w:rsid w:val="00A5173C"/>
    <w:rsid w:val="00A61AEF"/>
    <w:rsid w:val="00A937AF"/>
    <w:rsid w:val="00AD05F1"/>
    <w:rsid w:val="00AF173A"/>
    <w:rsid w:val="00B066A4"/>
    <w:rsid w:val="00B07120"/>
    <w:rsid w:val="00B07A13"/>
    <w:rsid w:val="00B4238A"/>
    <w:rsid w:val="00B4279B"/>
    <w:rsid w:val="00B45FC9"/>
    <w:rsid w:val="00BC7CCF"/>
    <w:rsid w:val="00BE007E"/>
    <w:rsid w:val="00BE470B"/>
    <w:rsid w:val="00BF2475"/>
    <w:rsid w:val="00C57A91"/>
    <w:rsid w:val="00CC01C2"/>
    <w:rsid w:val="00CE47B8"/>
    <w:rsid w:val="00CE5A1A"/>
    <w:rsid w:val="00CF21F2"/>
    <w:rsid w:val="00D02712"/>
    <w:rsid w:val="00D214D0"/>
    <w:rsid w:val="00D574DC"/>
    <w:rsid w:val="00D6111A"/>
    <w:rsid w:val="00D6546B"/>
    <w:rsid w:val="00DA5587"/>
    <w:rsid w:val="00DB4C3C"/>
    <w:rsid w:val="00DD4BED"/>
    <w:rsid w:val="00DE39F0"/>
    <w:rsid w:val="00DE488D"/>
    <w:rsid w:val="00DF0AF3"/>
    <w:rsid w:val="00E112E2"/>
    <w:rsid w:val="00E200E9"/>
    <w:rsid w:val="00E27D7E"/>
    <w:rsid w:val="00E42E13"/>
    <w:rsid w:val="00E6257C"/>
    <w:rsid w:val="00E63C59"/>
    <w:rsid w:val="00E91299"/>
    <w:rsid w:val="00ED697C"/>
    <w:rsid w:val="00EE47FF"/>
    <w:rsid w:val="00EF64DB"/>
    <w:rsid w:val="00F554E7"/>
    <w:rsid w:val="00F605E4"/>
    <w:rsid w:val="00F8525C"/>
    <w:rsid w:val="00FA124A"/>
    <w:rsid w:val="00FB4353"/>
    <w:rsid w:val="00FC08DD"/>
    <w:rsid w:val="00FC2316"/>
    <w:rsid w:val="00FC2CFD"/>
    <w:rsid w:val="00FC3ED0"/>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G Times" w:eastAsia="ＭＳ 明朝" w:hAnsi="CG Times"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63C59"/>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aliases w:val="장 제목,1,h1,l1,1st level,título 1,Normal + Font: Helvetica,Bold,Space Before 12 pt,Not Bold,Titre 1b,H1,AboutDocument,H1-TS,h11,h12,h13,h14,h15,h16,h17,h111,h121,h131,h141,h151,h161,h18,h112,h122,h132,h142,h152,h162,h19,h113,h123,h133,h143"/>
    <w:basedOn w:val="Normal"/>
    <w:next w:val="Normal"/>
    <w:link w:val="Heading1Char"/>
    <w:qFormat/>
    <w:rsid w:val="00E63C59"/>
    <w:pPr>
      <w:keepNext/>
      <w:keepLines/>
      <w:spacing w:before="280"/>
      <w:ind w:left="1134" w:hanging="1134"/>
      <w:outlineLvl w:val="0"/>
    </w:pPr>
    <w:rPr>
      <w:b/>
      <w:sz w:val="28"/>
    </w:rPr>
  </w:style>
  <w:style w:type="paragraph" w:styleId="Heading2">
    <w:name w:val="heading 2"/>
    <w:basedOn w:val="Heading1"/>
    <w:next w:val="Normal"/>
    <w:qFormat/>
    <w:rsid w:val="00E63C59"/>
    <w:pPr>
      <w:spacing w:before="200"/>
      <w:outlineLvl w:val="1"/>
    </w:pPr>
    <w:rPr>
      <w:sz w:val="24"/>
    </w:rPr>
  </w:style>
  <w:style w:type="paragraph" w:styleId="Heading3">
    <w:name w:val="heading 3"/>
    <w:basedOn w:val="Heading1"/>
    <w:next w:val="Normal"/>
    <w:qFormat/>
    <w:rsid w:val="00E63C59"/>
    <w:pPr>
      <w:tabs>
        <w:tab w:val="clear" w:pos="1134"/>
      </w:tabs>
      <w:spacing w:before="200"/>
      <w:outlineLvl w:val="2"/>
    </w:pPr>
    <w:rPr>
      <w:sz w:val="24"/>
    </w:rPr>
  </w:style>
  <w:style w:type="paragraph" w:styleId="Heading4">
    <w:name w:val="heading 4"/>
    <w:basedOn w:val="Heading3"/>
    <w:next w:val="Normal"/>
    <w:qFormat/>
    <w:rsid w:val="00E63C59"/>
    <w:pPr>
      <w:outlineLvl w:val="3"/>
    </w:pPr>
  </w:style>
  <w:style w:type="paragraph" w:styleId="Heading5">
    <w:name w:val="heading 5"/>
    <w:basedOn w:val="Heading4"/>
    <w:next w:val="Normal"/>
    <w:qFormat/>
    <w:rsid w:val="00E63C59"/>
    <w:pPr>
      <w:outlineLvl w:val="4"/>
    </w:pPr>
  </w:style>
  <w:style w:type="paragraph" w:styleId="Heading6">
    <w:name w:val="heading 6"/>
    <w:basedOn w:val="Heading4"/>
    <w:next w:val="Normal"/>
    <w:qFormat/>
    <w:rsid w:val="00E63C59"/>
    <w:pPr>
      <w:outlineLvl w:val="5"/>
    </w:pPr>
  </w:style>
  <w:style w:type="paragraph" w:styleId="Heading7">
    <w:name w:val="heading 7"/>
    <w:basedOn w:val="Heading6"/>
    <w:next w:val="Normal"/>
    <w:qFormat/>
    <w:rsid w:val="00E63C59"/>
    <w:pPr>
      <w:outlineLvl w:val="6"/>
    </w:pPr>
  </w:style>
  <w:style w:type="paragraph" w:styleId="Heading8">
    <w:name w:val="heading 8"/>
    <w:basedOn w:val="Heading6"/>
    <w:next w:val="Normal"/>
    <w:qFormat/>
    <w:rsid w:val="00E63C59"/>
    <w:pPr>
      <w:outlineLvl w:val="7"/>
    </w:pPr>
  </w:style>
  <w:style w:type="paragraph" w:styleId="Heading9">
    <w:name w:val="heading 9"/>
    <w:basedOn w:val="Heading6"/>
    <w:next w:val="Normal"/>
    <w:qFormat/>
    <w:rsid w:val="00E63C59"/>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aftertitle">
    <w:name w:val="Normal_after_title"/>
    <w:basedOn w:val="Normal"/>
    <w:next w:val="Normal"/>
    <w:rsid w:val="00D02712"/>
    <w:pPr>
      <w:spacing w:before="360"/>
    </w:pPr>
  </w:style>
  <w:style w:type="paragraph" w:customStyle="1" w:styleId="Artheading">
    <w:name w:val="Art_heading"/>
    <w:basedOn w:val="Normal"/>
    <w:next w:val="Normal"/>
    <w:rsid w:val="00E63C59"/>
    <w:pPr>
      <w:spacing w:before="480"/>
      <w:jc w:val="center"/>
    </w:pPr>
    <w:rPr>
      <w:rFonts w:ascii="Times New Roman Bold" w:hAnsi="Times New Roman Bold"/>
      <w:b/>
      <w:sz w:val="28"/>
    </w:rPr>
  </w:style>
  <w:style w:type="paragraph" w:customStyle="1" w:styleId="ArtNo">
    <w:name w:val="Art_No"/>
    <w:basedOn w:val="Normal"/>
    <w:next w:val="Arttitle"/>
    <w:rsid w:val="00E63C59"/>
    <w:pPr>
      <w:keepNext/>
      <w:keepLines/>
      <w:spacing w:before="480"/>
      <w:jc w:val="center"/>
    </w:pPr>
    <w:rPr>
      <w:caps/>
      <w:sz w:val="28"/>
    </w:rPr>
  </w:style>
  <w:style w:type="paragraph" w:customStyle="1" w:styleId="Arttitle">
    <w:name w:val="Art_title"/>
    <w:basedOn w:val="Normal"/>
    <w:next w:val="Normal"/>
    <w:rsid w:val="00E63C59"/>
    <w:pPr>
      <w:keepNext/>
      <w:keepLines/>
      <w:spacing w:before="240"/>
      <w:jc w:val="center"/>
    </w:pPr>
    <w:rPr>
      <w:b/>
      <w:sz w:val="28"/>
    </w:rPr>
  </w:style>
  <w:style w:type="paragraph" w:customStyle="1" w:styleId="ASN1">
    <w:name w:val="ASN.1"/>
    <w:basedOn w:val="Normal"/>
    <w:rsid w:val="00E63C59"/>
    <w:pPr>
      <w:tabs>
        <w:tab w:val="left" w:pos="567"/>
        <w:tab w:val="left" w:pos="1701"/>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Call">
    <w:name w:val="Call"/>
    <w:basedOn w:val="Normal"/>
    <w:next w:val="Normal"/>
    <w:rsid w:val="00E63C59"/>
    <w:pPr>
      <w:keepNext/>
      <w:keepLines/>
      <w:spacing w:before="160"/>
      <w:ind w:left="1134"/>
    </w:pPr>
    <w:rPr>
      <w:i/>
    </w:rPr>
  </w:style>
  <w:style w:type="paragraph" w:customStyle="1" w:styleId="ChapNo">
    <w:name w:val="Chap_No"/>
    <w:basedOn w:val="ArtNo"/>
    <w:next w:val="Chaptitle"/>
    <w:rsid w:val="00E63C59"/>
    <w:rPr>
      <w:rFonts w:ascii="Times New Roman Bold" w:hAnsi="Times New Roman Bold"/>
      <w:b/>
    </w:rPr>
  </w:style>
  <w:style w:type="paragraph" w:customStyle="1" w:styleId="Chaptitle">
    <w:name w:val="Chap_title"/>
    <w:basedOn w:val="Arttitle"/>
    <w:next w:val="Normal"/>
    <w:rsid w:val="00E63C59"/>
  </w:style>
  <w:style w:type="character" w:styleId="EndnoteReference">
    <w:name w:val="endnote reference"/>
    <w:basedOn w:val="DefaultParagraphFont"/>
    <w:semiHidden/>
    <w:rsid w:val="00E63C59"/>
    <w:rPr>
      <w:vertAlign w:val="superscript"/>
    </w:rPr>
  </w:style>
  <w:style w:type="paragraph" w:customStyle="1" w:styleId="enumlev1">
    <w:name w:val="enumlev1"/>
    <w:basedOn w:val="Normal"/>
    <w:link w:val="enumlev1Char"/>
    <w:rsid w:val="00E63C59"/>
    <w:pPr>
      <w:tabs>
        <w:tab w:val="clear" w:pos="2268"/>
        <w:tab w:val="left" w:pos="2608"/>
        <w:tab w:val="left" w:pos="3345"/>
      </w:tabs>
      <w:spacing w:before="80"/>
      <w:ind w:left="1134" w:hanging="1134"/>
    </w:pPr>
  </w:style>
  <w:style w:type="paragraph" w:customStyle="1" w:styleId="enumlev2">
    <w:name w:val="enumlev2"/>
    <w:basedOn w:val="enumlev1"/>
    <w:rsid w:val="00E63C59"/>
    <w:pPr>
      <w:ind w:left="1871" w:hanging="737"/>
    </w:pPr>
  </w:style>
  <w:style w:type="paragraph" w:customStyle="1" w:styleId="enumlev3">
    <w:name w:val="enumlev3"/>
    <w:basedOn w:val="enumlev2"/>
    <w:rsid w:val="00E63C59"/>
    <w:pPr>
      <w:ind w:left="2268" w:hanging="397"/>
    </w:pPr>
  </w:style>
  <w:style w:type="paragraph" w:customStyle="1" w:styleId="Equation">
    <w:name w:val="Equation"/>
    <w:basedOn w:val="Normal"/>
    <w:rsid w:val="00E63C59"/>
    <w:pPr>
      <w:tabs>
        <w:tab w:val="clear" w:pos="1871"/>
        <w:tab w:val="clear" w:pos="2268"/>
        <w:tab w:val="center" w:pos="4820"/>
        <w:tab w:val="right" w:pos="9639"/>
      </w:tabs>
    </w:pPr>
  </w:style>
  <w:style w:type="paragraph" w:customStyle="1" w:styleId="Equationlegend">
    <w:name w:val="Equation_legend"/>
    <w:basedOn w:val="NormalIndent"/>
    <w:rsid w:val="00E63C59"/>
    <w:pPr>
      <w:tabs>
        <w:tab w:val="clear" w:pos="1134"/>
        <w:tab w:val="clear" w:pos="2268"/>
        <w:tab w:val="right" w:pos="1871"/>
        <w:tab w:val="left" w:pos="2041"/>
      </w:tabs>
      <w:spacing w:before="80"/>
      <w:ind w:left="2041" w:hanging="2041"/>
    </w:pPr>
  </w:style>
  <w:style w:type="paragraph" w:customStyle="1" w:styleId="Figurelegend">
    <w:name w:val="Figure_legend"/>
    <w:basedOn w:val="Normal"/>
    <w:rsid w:val="00E63C59"/>
    <w:pPr>
      <w:keepNext/>
      <w:keepLines/>
      <w:spacing w:before="20" w:after="20"/>
    </w:pPr>
    <w:rPr>
      <w:sz w:val="18"/>
    </w:rPr>
  </w:style>
  <w:style w:type="paragraph" w:customStyle="1" w:styleId="Tabletext">
    <w:name w:val="Table_text"/>
    <w:basedOn w:val="Normal"/>
    <w:link w:val="TabletextChar"/>
    <w:rsid w:val="00E63C59"/>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Figurewithouttitle">
    <w:name w:val="Figure_without_title"/>
    <w:basedOn w:val="FigureNo"/>
    <w:next w:val="Normal"/>
    <w:rsid w:val="00E63C59"/>
    <w:pPr>
      <w:keepNext w:val="0"/>
    </w:pPr>
  </w:style>
  <w:style w:type="paragraph" w:styleId="Footer">
    <w:name w:val="footer"/>
    <w:basedOn w:val="Normal"/>
    <w:rsid w:val="00E63C59"/>
    <w:pPr>
      <w:tabs>
        <w:tab w:val="clear" w:pos="1134"/>
        <w:tab w:val="clear" w:pos="1871"/>
        <w:tab w:val="clear" w:pos="2268"/>
        <w:tab w:val="left" w:pos="5954"/>
        <w:tab w:val="right" w:pos="9639"/>
      </w:tabs>
      <w:spacing w:before="0"/>
    </w:pPr>
    <w:rPr>
      <w:caps/>
      <w:noProof/>
      <w:sz w:val="16"/>
    </w:rPr>
  </w:style>
  <w:style w:type="paragraph" w:customStyle="1" w:styleId="FirstFooter">
    <w:name w:val="FirstFooter"/>
    <w:basedOn w:val="Footer"/>
    <w:rsid w:val="00E63C59"/>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aliases w:val="Footnote Reference/,Appel note de bas de p,Style 12,(NECG) Footnote Reference,Style 124"/>
    <w:basedOn w:val="DefaultParagraphFont"/>
    <w:rsid w:val="00E63C59"/>
    <w:rPr>
      <w:position w:val="6"/>
      <w:sz w:val="18"/>
    </w:rPr>
  </w:style>
  <w:style w:type="paragraph" w:styleId="FootnoteText">
    <w:name w:val="footnote text"/>
    <w:aliases w:val="DNV-FT,ALTS FOOTNOTE,Footnote Text Char1,Footnote Text Char Char1,Footnote Text Char4 Char Char,Footnote Text Char1 Char1 Char1 Char,Footnote Text Char Char1 Char1 Char Char,Footnote Text Char1 Char1 Char1 Char Char Char1,footnote text"/>
    <w:basedOn w:val="Normal"/>
    <w:link w:val="FootnoteTextChar"/>
    <w:rsid w:val="00E63C59"/>
    <w:pPr>
      <w:keepLines/>
      <w:tabs>
        <w:tab w:val="left" w:pos="255"/>
      </w:tabs>
    </w:pPr>
  </w:style>
  <w:style w:type="paragraph" w:customStyle="1" w:styleId="Note">
    <w:name w:val="Note"/>
    <w:basedOn w:val="Normal"/>
    <w:rsid w:val="00E63C59"/>
    <w:pPr>
      <w:tabs>
        <w:tab w:val="left" w:pos="284"/>
      </w:tabs>
      <w:spacing w:before="80"/>
    </w:pPr>
  </w:style>
  <w:style w:type="paragraph" w:styleId="Header">
    <w:name w:val="header"/>
    <w:basedOn w:val="Normal"/>
    <w:rsid w:val="00E63C59"/>
    <w:pPr>
      <w:spacing w:before="0"/>
      <w:jc w:val="center"/>
    </w:pPr>
    <w:rPr>
      <w:sz w:val="18"/>
    </w:rPr>
  </w:style>
  <w:style w:type="paragraph" w:styleId="Index1">
    <w:name w:val="index 1"/>
    <w:basedOn w:val="Normal"/>
    <w:next w:val="Normal"/>
    <w:semiHidden/>
    <w:rsid w:val="00E63C59"/>
  </w:style>
  <w:style w:type="paragraph" w:styleId="Index2">
    <w:name w:val="index 2"/>
    <w:basedOn w:val="Normal"/>
    <w:next w:val="Normal"/>
    <w:semiHidden/>
    <w:rsid w:val="00E63C59"/>
    <w:pPr>
      <w:ind w:left="283"/>
    </w:pPr>
  </w:style>
  <w:style w:type="paragraph" w:styleId="Index3">
    <w:name w:val="index 3"/>
    <w:basedOn w:val="Normal"/>
    <w:next w:val="Normal"/>
    <w:semiHidden/>
    <w:rsid w:val="00E63C59"/>
    <w:pPr>
      <w:ind w:left="566"/>
    </w:pPr>
  </w:style>
  <w:style w:type="paragraph" w:customStyle="1" w:styleId="PartNo">
    <w:name w:val="Part_No"/>
    <w:basedOn w:val="AnnexNo"/>
    <w:next w:val="Partref"/>
    <w:rsid w:val="00E63C59"/>
  </w:style>
  <w:style w:type="paragraph" w:customStyle="1" w:styleId="Partref">
    <w:name w:val="Part_ref"/>
    <w:basedOn w:val="Annexref"/>
    <w:next w:val="Parttitle"/>
    <w:rsid w:val="00E63C59"/>
  </w:style>
  <w:style w:type="paragraph" w:customStyle="1" w:styleId="Parttitle">
    <w:name w:val="Part_title"/>
    <w:basedOn w:val="Annextitle"/>
    <w:next w:val="Normalaftertitle0"/>
    <w:rsid w:val="00E63C59"/>
  </w:style>
  <w:style w:type="paragraph" w:customStyle="1" w:styleId="RecNo">
    <w:name w:val="Rec_No"/>
    <w:basedOn w:val="Normal"/>
    <w:next w:val="Rectitle"/>
    <w:rsid w:val="00E63C59"/>
    <w:pPr>
      <w:keepNext/>
      <w:keepLines/>
      <w:spacing w:before="480"/>
      <w:jc w:val="center"/>
    </w:pPr>
    <w:rPr>
      <w:caps/>
      <w:sz w:val="28"/>
    </w:rPr>
  </w:style>
  <w:style w:type="paragraph" w:customStyle="1" w:styleId="Rectitle">
    <w:name w:val="Rec_title"/>
    <w:basedOn w:val="RecNo"/>
    <w:next w:val="Recref"/>
    <w:link w:val="RectitleChar"/>
    <w:rsid w:val="00E63C59"/>
    <w:pPr>
      <w:spacing w:before="240"/>
    </w:pPr>
    <w:rPr>
      <w:rFonts w:ascii="Times New Roman Bold" w:hAnsi="Times New Roman Bold"/>
      <w:b/>
      <w:caps w:val="0"/>
    </w:rPr>
  </w:style>
  <w:style w:type="paragraph" w:customStyle="1" w:styleId="Recref">
    <w:name w:val="Rec_ref"/>
    <w:basedOn w:val="Rectitle"/>
    <w:next w:val="Recdate"/>
    <w:rsid w:val="00E63C59"/>
    <w:pPr>
      <w:spacing w:before="120"/>
    </w:pPr>
    <w:rPr>
      <w:rFonts w:ascii="Times New Roman" w:hAnsi="Times New Roman"/>
      <w:b w:val="0"/>
      <w:sz w:val="24"/>
    </w:rPr>
  </w:style>
  <w:style w:type="paragraph" w:customStyle="1" w:styleId="Recdate">
    <w:name w:val="Rec_date"/>
    <w:basedOn w:val="Recref"/>
    <w:next w:val="Normalaftertitle0"/>
    <w:rsid w:val="00E63C59"/>
    <w:pPr>
      <w:jc w:val="right"/>
    </w:pPr>
    <w:rPr>
      <w:sz w:val="22"/>
    </w:rPr>
  </w:style>
  <w:style w:type="paragraph" w:customStyle="1" w:styleId="Questiondate">
    <w:name w:val="Question_date"/>
    <w:basedOn w:val="Recdate"/>
    <w:next w:val="Normalaftertitle0"/>
    <w:rsid w:val="00E63C59"/>
  </w:style>
  <w:style w:type="paragraph" w:customStyle="1" w:styleId="QuestionNo">
    <w:name w:val="Question_No"/>
    <w:basedOn w:val="RecNo"/>
    <w:next w:val="Questiontitle"/>
    <w:rsid w:val="00E63C59"/>
  </w:style>
  <w:style w:type="paragraph" w:customStyle="1" w:styleId="Questiontitle">
    <w:name w:val="Question_title"/>
    <w:basedOn w:val="Rectitle"/>
    <w:next w:val="Questionref"/>
    <w:rsid w:val="00E63C59"/>
  </w:style>
  <w:style w:type="paragraph" w:customStyle="1" w:styleId="Questionref">
    <w:name w:val="Question_ref"/>
    <w:basedOn w:val="Recref"/>
    <w:next w:val="Questiondate"/>
    <w:rsid w:val="00E63C59"/>
  </w:style>
  <w:style w:type="paragraph" w:customStyle="1" w:styleId="Reftext">
    <w:name w:val="Ref_text"/>
    <w:basedOn w:val="Normal"/>
    <w:rsid w:val="00E63C59"/>
    <w:pPr>
      <w:ind w:left="1134" w:hanging="1134"/>
    </w:pPr>
  </w:style>
  <w:style w:type="paragraph" w:customStyle="1" w:styleId="Reftitle">
    <w:name w:val="Ref_title"/>
    <w:basedOn w:val="Normal"/>
    <w:next w:val="Reftext"/>
    <w:rsid w:val="00E63C59"/>
    <w:pPr>
      <w:spacing w:before="480"/>
      <w:jc w:val="center"/>
    </w:pPr>
    <w:rPr>
      <w:caps/>
    </w:rPr>
  </w:style>
  <w:style w:type="paragraph" w:customStyle="1" w:styleId="Repdate">
    <w:name w:val="Rep_date"/>
    <w:basedOn w:val="Recdate"/>
    <w:next w:val="Normalaftertitle0"/>
    <w:rsid w:val="00E63C59"/>
  </w:style>
  <w:style w:type="paragraph" w:customStyle="1" w:styleId="RepNo">
    <w:name w:val="Rep_No"/>
    <w:basedOn w:val="RecNo"/>
    <w:next w:val="Reptitle"/>
    <w:rsid w:val="00E63C59"/>
  </w:style>
  <w:style w:type="paragraph" w:customStyle="1" w:styleId="Reptitle">
    <w:name w:val="Rep_title"/>
    <w:basedOn w:val="Rectitle"/>
    <w:next w:val="Repref"/>
    <w:rsid w:val="00E63C59"/>
  </w:style>
  <w:style w:type="paragraph" w:customStyle="1" w:styleId="Repref">
    <w:name w:val="Rep_ref"/>
    <w:basedOn w:val="Recref"/>
    <w:next w:val="Repdate"/>
    <w:rsid w:val="00E63C59"/>
  </w:style>
  <w:style w:type="paragraph" w:customStyle="1" w:styleId="Resdate">
    <w:name w:val="Res_date"/>
    <w:basedOn w:val="Recdate"/>
    <w:next w:val="Normalaftertitle0"/>
    <w:rsid w:val="00E63C59"/>
  </w:style>
  <w:style w:type="paragraph" w:customStyle="1" w:styleId="ResNo">
    <w:name w:val="Res_No"/>
    <w:basedOn w:val="RecNo"/>
    <w:next w:val="Restitle"/>
    <w:rsid w:val="00E63C59"/>
  </w:style>
  <w:style w:type="paragraph" w:customStyle="1" w:styleId="Restitle">
    <w:name w:val="Res_title"/>
    <w:basedOn w:val="Rectitle"/>
    <w:next w:val="Resref"/>
    <w:rsid w:val="00E63C59"/>
  </w:style>
  <w:style w:type="paragraph" w:customStyle="1" w:styleId="Resref">
    <w:name w:val="Res_ref"/>
    <w:basedOn w:val="Recref"/>
    <w:next w:val="Resdate"/>
    <w:rsid w:val="00E63C59"/>
  </w:style>
  <w:style w:type="paragraph" w:customStyle="1" w:styleId="SectionNo">
    <w:name w:val="Section_No"/>
    <w:basedOn w:val="AnnexNo"/>
    <w:next w:val="Sectiontitle"/>
    <w:rsid w:val="00E63C59"/>
  </w:style>
  <w:style w:type="paragraph" w:customStyle="1" w:styleId="Sectiontitle">
    <w:name w:val="Section_title"/>
    <w:basedOn w:val="Annextitle"/>
    <w:next w:val="Normalaftertitle0"/>
    <w:rsid w:val="00E63C59"/>
  </w:style>
  <w:style w:type="paragraph" w:customStyle="1" w:styleId="Source">
    <w:name w:val="Source"/>
    <w:basedOn w:val="Normal"/>
    <w:next w:val="Normal"/>
    <w:link w:val="SourceChar"/>
    <w:rsid w:val="00E63C59"/>
    <w:pPr>
      <w:spacing w:before="840"/>
      <w:jc w:val="center"/>
    </w:pPr>
    <w:rPr>
      <w:b/>
      <w:sz w:val="28"/>
    </w:rPr>
  </w:style>
  <w:style w:type="paragraph" w:customStyle="1" w:styleId="SpecialFooter">
    <w:name w:val="Special Footer"/>
    <w:basedOn w:val="Footer"/>
    <w:rsid w:val="00E63C59"/>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Tabletext"/>
    <w:next w:val="Tabletext"/>
    <w:rsid w:val="00E63C59"/>
    <w:pPr>
      <w:keepNext/>
      <w:spacing w:before="80" w:after="80"/>
      <w:jc w:val="center"/>
    </w:pPr>
    <w:rPr>
      <w:rFonts w:ascii="Times New Roman Bold" w:hAnsi="Times New Roman Bold"/>
      <w:b/>
    </w:rPr>
  </w:style>
  <w:style w:type="paragraph" w:customStyle="1" w:styleId="Tablelegend">
    <w:name w:val="Table_legend"/>
    <w:basedOn w:val="Tabletext"/>
    <w:rsid w:val="00E63C59"/>
    <w:pPr>
      <w:tabs>
        <w:tab w:val="clear" w:pos="284"/>
      </w:tabs>
      <w:spacing w:before="120"/>
    </w:pPr>
  </w:style>
  <w:style w:type="paragraph" w:customStyle="1" w:styleId="TableNo">
    <w:name w:val="Table_No"/>
    <w:basedOn w:val="Normal"/>
    <w:next w:val="Tabletitle"/>
    <w:link w:val="TableNoChar"/>
    <w:rsid w:val="00E63C59"/>
    <w:pPr>
      <w:keepNext/>
      <w:spacing w:before="560" w:after="120"/>
      <w:jc w:val="center"/>
    </w:pPr>
    <w:rPr>
      <w:caps/>
      <w:sz w:val="20"/>
    </w:rPr>
  </w:style>
  <w:style w:type="paragraph" w:customStyle="1" w:styleId="Tabletitle">
    <w:name w:val="Table_title"/>
    <w:basedOn w:val="Normal"/>
    <w:next w:val="Tabletext"/>
    <w:link w:val="TabletitleChar"/>
    <w:rsid w:val="00E63C59"/>
    <w:pPr>
      <w:keepNext/>
      <w:keepLines/>
      <w:spacing w:before="0" w:after="120"/>
      <w:jc w:val="center"/>
    </w:pPr>
    <w:rPr>
      <w:rFonts w:ascii="Times New Roman Bold" w:hAnsi="Times New Roman Bold"/>
      <w:b/>
      <w:sz w:val="20"/>
    </w:rPr>
  </w:style>
  <w:style w:type="paragraph" w:customStyle="1" w:styleId="Tableref">
    <w:name w:val="Table_ref"/>
    <w:basedOn w:val="Normal"/>
    <w:next w:val="Tabletitle"/>
    <w:rsid w:val="00E63C59"/>
    <w:pPr>
      <w:keepNext/>
      <w:spacing w:before="560"/>
      <w:jc w:val="center"/>
    </w:pPr>
    <w:rPr>
      <w:sz w:val="20"/>
    </w:rPr>
  </w:style>
  <w:style w:type="paragraph" w:customStyle="1" w:styleId="Title1">
    <w:name w:val="Title 1"/>
    <w:basedOn w:val="Source"/>
    <w:next w:val="Title2"/>
    <w:rsid w:val="00E63C59"/>
    <w:pPr>
      <w:tabs>
        <w:tab w:val="left" w:pos="567"/>
        <w:tab w:val="left" w:pos="1701"/>
        <w:tab w:val="left" w:pos="2835"/>
      </w:tabs>
      <w:spacing w:before="240"/>
    </w:pPr>
    <w:rPr>
      <w:b w:val="0"/>
      <w:caps/>
    </w:rPr>
  </w:style>
  <w:style w:type="paragraph" w:customStyle="1" w:styleId="Title2">
    <w:name w:val="Title 2"/>
    <w:basedOn w:val="Source"/>
    <w:next w:val="Title3"/>
    <w:rsid w:val="00E63C59"/>
    <w:pPr>
      <w:overflowPunct/>
      <w:autoSpaceDE/>
      <w:autoSpaceDN/>
      <w:adjustRightInd/>
      <w:spacing w:before="480"/>
      <w:textAlignment w:val="auto"/>
    </w:pPr>
    <w:rPr>
      <w:b w:val="0"/>
      <w:caps/>
    </w:rPr>
  </w:style>
  <w:style w:type="paragraph" w:customStyle="1" w:styleId="Title3">
    <w:name w:val="Title 3"/>
    <w:basedOn w:val="Title2"/>
    <w:next w:val="Title4"/>
    <w:rsid w:val="00E63C59"/>
    <w:pPr>
      <w:spacing w:before="240"/>
    </w:pPr>
    <w:rPr>
      <w:caps w:val="0"/>
    </w:rPr>
  </w:style>
  <w:style w:type="paragraph" w:customStyle="1" w:styleId="Title4">
    <w:name w:val="Title 4"/>
    <w:basedOn w:val="Title3"/>
    <w:next w:val="Heading1"/>
    <w:rsid w:val="00E63C59"/>
    <w:rPr>
      <w:b/>
    </w:rPr>
  </w:style>
  <w:style w:type="paragraph" w:customStyle="1" w:styleId="toc0">
    <w:name w:val="toc 0"/>
    <w:basedOn w:val="Normal"/>
    <w:next w:val="TOC1"/>
    <w:rsid w:val="00E63C59"/>
    <w:pPr>
      <w:tabs>
        <w:tab w:val="clear" w:pos="1134"/>
        <w:tab w:val="clear" w:pos="1871"/>
        <w:tab w:val="clear" w:pos="2268"/>
        <w:tab w:val="right" w:pos="9781"/>
      </w:tabs>
    </w:pPr>
    <w:rPr>
      <w:b/>
    </w:rPr>
  </w:style>
  <w:style w:type="paragraph" w:styleId="TOC1">
    <w:name w:val="toc 1"/>
    <w:basedOn w:val="Normal"/>
    <w:rsid w:val="00E63C59"/>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E63C59"/>
    <w:pPr>
      <w:spacing w:before="120"/>
    </w:pPr>
  </w:style>
  <w:style w:type="paragraph" w:styleId="TOC3">
    <w:name w:val="toc 3"/>
    <w:basedOn w:val="TOC2"/>
    <w:rsid w:val="00E63C59"/>
  </w:style>
  <w:style w:type="paragraph" w:styleId="TOC4">
    <w:name w:val="toc 4"/>
    <w:basedOn w:val="TOC3"/>
    <w:rsid w:val="00E63C59"/>
  </w:style>
  <w:style w:type="paragraph" w:styleId="TOC5">
    <w:name w:val="toc 5"/>
    <w:basedOn w:val="TOC4"/>
    <w:rsid w:val="00E63C59"/>
  </w:style>
  <w:style w:type="paragraph" w:styleId="TOC6">
    <w:name w:val="toc 6"/>
    <w:basedOn w:val="TOC4"/>
    <w:semiHidden/>
    <w:rsid w:val="00E63C59"/>
  </w:style>
  <w:style w:type="paragraph" w:styleId="TOC7">
    <w:name w:val="toc 7"/>
    <w:basedOn w:val="TOC4"/>
    <w:semiHidden/>
    <w:rsid w:val="00E63C59"/>
  </w:style>
  <w:style w:type="paragraph" w:styleId="TOC8">
    <w:name w:val="toc 8"/>
    <w:basedOn w:val="TOC4"/>
    <w:semiHidden/>
    <w:rsid w:val="00E63C59"/>
  </w:style>
  <w:style w:type="character" w:customStyle="1" w:styleId="Appdef">
    <w:name w:val="App_def"/>
    <w:basedOn w:val="DefaultParagraphFont"/>
    <w:rsid w:val="00E63C59"/>
    <w:rPr>
      <w:rFonts w:ascii="Times New Roman" w:hAnsi="Times New Roman"/>
      <w:b/>
    </w:rPr>
  </w:style>
  <w:style w:type="character" w:customStyle="1" w:styleId="Appref">
    <w:name w:val="App_ref"/>
    <w:basedOn w:val="DefaultParagraphFont"/>
    <w:rsid w:val="00E63C59"/>
  </w:style>
  <w:style w:type="character" w:customStyle="1" w:styleId="Artdef">
    <w:name w:val="Art_def"/>
    <w:basedOn w:val="DefaultParagraphFont"/>
    <w:rsid w:val="00E63C59"/>
    <w:rPr>
      <w:rFonts w:ascii="Times New Roman" w:hAnsi="Times New Roman"/>
      <w:b/>
    </w:rPr>
  </w:style>
  <w:style w:type="character" w:customStyle="1" w:styleId="Artref">
    <w:name w:val="Art_ref"/>
    <w:basedOn w:val="DefaultParagraphFont"/>
    <w:rsid w:val="00E63C59"/>
  </w:style>
  <w:style w:type="character" w:customStyle="1" w:styleId="Recdef">
    <w:name w:val="Rec_def"/>
    <w:basedOn w:val="DefaultParagraphFont"/>
    <w:rsid w:val="00E63C59"/>
    <w:rPr>
      <w:b/>
    </w:rPr>
  </w:style>
  <w:style w:type="character" w:customStyle="1" w:styleId="Resdef">
    <w:name w:val="Res_def"/>
    <w:basedOn w:val="DefaultParagraphFont"/>
    <w:rsid w:val="00E63C59"/>
    <w:rPr>
      <w:rFonts w:ascii="Times New Roman" w:hAnsi="Times New Roman"/>
      <w:b/>
    </w:rPr>
  </w:style>
  <w:style w:type="character" w:customStyle="1" w:styleId="Tablefreq">
    <w:name w:val="Table_freq"/>
    <w:basedOn w:val="DefaultParagraphFont"/>
    <w:rsid w:val="00E63C59"/>
    <w:rPr>
      <w:b/>
      <w:color w:val="auto"/>
      <w:sz w:val="20"/>
    </w:rPr>
  </w:style>
  <w:style w:type="paragraph" w:customStyle="1" w:styleId="Formal">
    <w:name w:val="Formal"/>
    <w:basedOn w:val="ASN1"/>
    <w:rsid w:val="00D02712"/>
    <w:rPr>
      <w:b w:val="0"/>
    </w:rPr>
  </w:style>
  <w:style w:type="paragraph" w:customStyle="1" w:styleId="Section1">
    <w:name w:val="Section_1"/>
    <w:basedOn w:val="Normal"/>
    <w:rsid w:val="00E63C59"/>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E63C59"/>
    <w:rPr>
      <w:b w:val="0"/>
      <w:i/>
    </w:rPr>
  </w:style>
  <w:style w:type="paragraph" w:customStyle="1" w:styleId="Headingi">
    <w:name w:val="Heading_i"/>
    <w:basedOn w:val="Normal"/>
    <w:next w:val="Normal"/>
    <w:rsid w:val="00E63C59"/>
    <w:pPr>
      <w:keepNext/>
      <w:spacing w:before="160"/>
    </w:pPr>
    <w:rPr>
      <w:rFonts w:ascii="Times" w:hAnsi="Times"/>
      <w:i/>
    </w:rPr>
  </w:style>
  <w:style w:type="paragraph" w:customStyle="1" w:styleId="Headingb">
    <w:name w:val="Heading_b"/>
    <w:basedOn w:val="Normal"/>
    <w:next w:val="Normal"/>
    <w:rsid w:val="00E63C59"/>
    <w:pPr>
      <w:keepNext/>
      <w:spacing w:before="160"/>
    </w:pPr>
    <w:rPr>
      <w:rFonts w:ascii="Times" w:hAnsi="Times"/>
      <w:b/>
    </w:rPr>
  </w:style>
  <w:style w:type="paragraph" w:customStyle="1" w:styleId="Figure">
    <w:name w:val="Figure"/>
    <w:basedOn w:val="Normal"/>
    <w:next w:val="Figuretitle"/>
    <w:rsid w:val="00E63C59"/>
    <w:pPr>
      <w:keepNext/>
      <w:keepLines/>
      <w:jc w:val="center"/>
    </w:pPr>
  </w:style>
  <w:style w:type="character" w:styleId="PageNumber">
    <w:name w:val="page number"/>
    <w:basedOn w:val="DefaultParagraphFont"/>
    <w:rsid w:val="00E63C59"/>
  </w:style>
  <w:style w:type="paragraph" w:customStyle="1" w:styleId="Figuretitle">
    <w:name w:val="Figure_title"/>
    <w:basedOn w:val="Tabletitle"/>
    <w:next w:val="Normal"/>
    <w:rsid w:val="00E63C59"/>
    <w:pPr>
      <w:spacing w:after="480"/>
    </w:pPr>
  </w:style>
  <w:style w:type="paragraph" w:customStyle="1" w:styleId="FigureNo">
    <w:name w:val="Figure_No"/>
    <w:basedOn w:val="Normal"/>
    <w:next w:val="Figuretitle"/>
    <w:rsid w:val="00E63C59"/>
    <w:pPr>
      <w:keepNext/>
      <w:keepLines/>
      <w:spacing w:before="480" w:after="120"/>
      <w:jc w:val="center"/>
    </w:pPr>
    <w:rPr>
      <w:caps/>
      <w:sz w:val="20"/>
    </w:rPr>
  </w:style>
  <w:style w:type="paragraph" w:customStyle="1" w:styleId="AnnexNo">
    <w:name w:val="Annex_No"/>
    <w:basedOn w:val="Normal"/>
    <w:next w:val="Normal"/>
    <w:rsid w:val="00E63C59"/>
    <w:pPr>
      <w:keepNext/>
      <w:keepLines/>
      <w:spacing w:before="480" w:after="80"/>
      <w:jc w:val="center"/>
    </w:pPr>
    <w:rPr>
      <w:caps/>
      <w:sz w:val="28"/>
    </w:rPr>
  </w:style>
  <w:style w:type="paragraph" w:customStyle="1" w:styleId="Annexref">
    <w:name w:val="Annex_ref"/>
    <w:basedOn w:val="Normal"/>
    <w:next w:val="Normal"/>
    <w:rsid w:val="00E63C59"/>
    <w:pPr>
      <w:keepNext/>
      <w:keepLines/>
      <w:spacing w:after="280"/>
      <w:jc w:val="center"/>
    </w:pPr>
  </w:style>
  <w:style w:type="paragraph" w:customStyle="1" w:styleId="Annextitle">
    <w:name w:val="Annex_title"/>
    <w:basedOn w:val="Normal"/>
    <w:next w:val="Normal"/>
    <w:rsid w:val="00E63C59"/>
    <w:pPr>
      <w:keepNext/>
      <w:keepLines/>
      <w:spacing w:before="240" w:after="280"/>
      <w:jc w:val="center"/>
    </w:pPr>
    <w:rPr>
      <w:rFonts w:ascii="Times New Roman Bold" w:hAnsi="Times New Roman Bold"/>
      <w:b/>
      <w:sz w:val="28"/>
    </w:rPr>
  </w:style>
  <w:style w:type="paragraph" w:customStyle="1" w:styleId="AppendixNo">
    <w:name w:val="Appendix_No"/>
    <w:basedOn w:val="AnnexNo"/>
    <w:next w:val="Annexref"/>
    <w:rsid w:val="00E63C59"/>
  </w:style>
  <w:style w:type="paragraph" w:customStyle="1" w:styleId="Appendixref">
    <w:name w:val="Appendix_ref"/>
    <w:basedOn w:val="Annexref"/>
    <w:next w:val="Annextitle"/>
    <w:rsid w:val="00E63C59"/>
  </w:style>
  <w:style w:type="paragraph" w:customStyle="1" w:styleId="Appendixtitle">
    <w:name w:val="Appendix_title"/>
    <w:basedOn w:val="Annextitle"/>
    <w:next w:val="Normal"/>
    <w:rsid w:val="00E63C59"/>
  </w:style>
  <w:style w:type="paragraph" w:customStyle="1" w:styleId="Border">
    <w:name w:val="Border"/>
    <w:basedOn w:val="Tabletext"/>
    <w:rsid w:val="00E63C59"/>
    <w:pPr>
      <w:pBdr>
        <w:bottom w:val="single" w:sz="6" w:space="0" w:color="auto"/>
      </w:pBdr>
      <w:tabs>
        <w:tab w:val="clear" w:pos="284"/>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left" w:pos="170"/>
        <w:tab w:val="left" w:pos="737"/>
        <w:tab w:val="left" w:pos="2977"/>
        <w:tab w:val="left" w:pos="3266"/>
      </w:tabs>
      <w:spacing w:before="0" w:after="0" w:line="10" w:lineRule="exact"/>
      <w:ind w:left="28" w:right="28"/>
      <w:jc w:val="center"/>
    </w:pPr>
    <w:rPr>
      <w:b/>
      <w:noProof/>
    </w:rPr>
  </w:style>
  <w:style w:type="paragraph" w:styleId="NormalIndent">
    <w:name w:val="Normal Indent"/>
    <w:basedOn w:val="Normal"/>
    <w:rsid w:val="00E63C59"/>
    <w:pPr>
      <w:ind w:left="1134"/>
    </w:pPr>
  </w:style>
  <w:style w:type="paragraph" w:styleId="Index4">
    <w:name w:val="index 4"/>
    <w:basedOn w:val="Normal"/>
    <w:next w:val="Normal"/>
    <w:rsid w:val="00E63C59"/>
    <w:pPr>
      <w:ind w:left="849"/>
    </w:pPr>
  </w:style>
  <w:style w:type="paragraph" w:styleId="Index5">
    <w:name w:val="index 5"/>
    <w:basedOn w:val="Normal"/>
    <w:next w:val="Normal"/>
    <w:rsid w:val="00E63C59"/>
    <w:pPr>
      <w:ind w:left="1132"/>
    </w:pPr>
  </w:style>
  <w:style w:type="paragraph" w:styleId="Index6">
    <w:name w:val="index 6"/>
    <w:basedOn w:val="Normal"/>
    <w:next w:val="Normal"/>
    <w:rsid w:val="00E63C59"/>
    <w:pPr>
      <w:ind w:left="1415"/>
    </w:pPr>
  </w:style>
  <w:style w:type="paragraph" w:styleId="Index7">
    <w:name w:val="index 7"/>
    <w:basedOn w:val="Normal"/>
    <w:next w:val="Normal"/>
    <w:rsid w:val="00E63C59"/>
    <w:pPr>
      <w:ind w:left="1698"/>
    </w:pPr>
  </w:style>
  <w:style w:type="paragraph" w:styleId="IndexHeading">
    <w:name w:val="index heading"/>
    <w:basedOn w:val="Normal"/>
    <w:next w:val="Index1"/>
    <w:rsid w:val="00E63C59"/>
  </w:style>
  <w:style w:type="character" w:styleId="LineNumber">
    <w:name w:val="line number"/>
    <w:basedOn w:val="DefaultParagraphFont"/>
    <w:rsid w:val="00E63C59"/>
  </w:style>
  <w:style w:type="paragraph" w:customStyle="1" w:styleId="Normalaftertitle0">
    <w:name w:val="Normal after title"/>
    <w:basedOn w:val="Normal"/>
    <w:next w:val="Normal"/>
    <w:rsid w:val="00E63C59"/>
    <w:pPr>
      <w:spacing w:before="280"/>
    </w:pPr>
  </w:style>
  <w:style w:type="paragraph" w:customStyle="1" w:styleId="Proposal">
    <w:name w:val="Proposal"/>
    <w:basedOn w:val="Normal"/>
    <w:next w:val="Normal"/>
    <w:rsid w:val="00E63C59"/>
    <w:pPr>
      <w:keepNext/>
      <w:spacing w:before="240"/>
    </w:pPr>
    <w:rPr>
      <w:rFonts w:hAnsi="Times New Roman Bold"/>
    </w:rPr>
  </w:style>
  <w:style w:type="paragraph" w:customStyle="1" w:styleId="Reasons">
    <w:name w:val="Reasons"/>
    <w:basedOn w:val="Normal"/>
    <w:rsid w:val="00E63C59"/>
    <w:pPr>
      <w:tabs>
        <w:tab w:val="clear" w:pos="1871"/>
        <w:tab w:val="clear" w:pos="2268"/>
        <w:tab w:val="left" w:pos="1588"/>
        <w:tab w:val="left" w:pos="1985"/>
      </w:tabs>
    </w:pPr>
  </w:style>
  <w:style w:type="paragraph" w:customStyle="1" w:styleId="Section3">
    <w:name w:val="Section_3"/>
    <w:basedOn w:val="Section1"/>
    <w:rsid w:val="00E63C59"/>
    <w:rPr>
      <w:b w:val="0"/>
    </w:rPr>
  </w:style>
  <w:style w:type="paragraph" w:customStyle="1" w:styleId="TableTextS5">
    <w:name w:val="Table_TextS5"/>
    <w:basedOn w:val="Normal"/>
    <w:rsid w:val="00E63C59"/>
    <w:pPr>
      <w:tabs>
        <w:tab w:val="clear" w:pos="1134"/>
        <w:tab w:val="clear" w:pos="1871"/>
        <w:tab w:val="clear" w:pos="2268"/>
        <w:tab w:val="left" w:pos="170"/>
        <w:tab w:val="left" w:pos="567"/>
        <w:tab w:val="left" w:pos="737"/>
        <w:tab w:val="left" w:pos="2977"/>
        <w:tab w:val="left" w:pos="3266"/>
      </w:tabs>
      <w:spacing w:before="40" w:after="40"/>
    </w:pPr>
    <w:rPr>
      <w:sz w:val="20"/>
    </w:rPr>
  </w:style>
  <w:style w:type="character" w:customStyle="1" w:styleId="RectitleChar">
    <w:name w:val="Rec_title Char"/>
    <w:link w:val="Rectitle"/>
    <w:locked/>
    <w:rsid w:val="00ED697C"/>
    <w:rPr>
      <w:rFonts w:ascii="Times New Roman Bold" w:hAnsi="Times New Roman Bold"/>
      <w:b/>
      <w:sz w:val="28"/>
      <w:lang w:val="en-GB" w:eastAsia="en-US"/>
    </w:rPr>
  </w:style>
  <w:style w:type="character" w:styleId="Hyperlink">
    <w:name w:val="Hyperlink"/>
    <w:rsid w:val="00ED697C"/>
    <w:rPr>
      <w:color w:val="0000FF"/>
      <w:u w:val="single"/>
    </w:rPr>
  </w:style>
  <w:style w:type="character" w:customStyle="1" w:styleId="Heading1Char">
    <w:name w:val="Heading 1 Char"/>
    <w:aliases w:val="장 제목 Char,1 Char,h1 Char,l1 Char,1st level Char,título 1 Char,Normal + Font: Helvetica Char,Bold Char,Space Before 12 pt Char,Not Bold Char,Titre 1b Char,H1 Char,AboutDocument Char,H1-TS Char,h11 Char,h12 Char,h13 Char,h14 Char,h15 Char"/>
    <w:link w:val="Heading1"/>
    <w:locked/>
    <w:rsid w:val="00ED697C"/>
    <w:rPr>
      <w:rFonts w:ascii="Times New Roman" w:hAnsi="Times New Roman"/>
      <w:b/>
      <w:sz w:val="28"/>
      <w:lang w:val="en-GB" w:eastAsia="en-US"/>
    </w:rPr>
  </w:style>
  <w:style w:type="character" w:customStyle="1" w:styleId="FootnoteTextChar">
    <w:name w:val="Footnote Text Char"/>
    <w:aliases w:val="DNV-FT Char,ALTS FOOTNOTE Char,Footnote Text Char1 Char,Footnote Text Char Char1 Char,Footnote Text Char4 Char Char Char,Footnote Text Char1 Char1 Char1 Char Char,Footnote Text Char Char1 Char1 Char Char Char,footnote text Char"/>
    <w:link w:val="FootnoteText"/>
    <w:locked/>
    <w:rsid w:val="00ED697C"/>
    <w:rPr>
      <w:rFonts w:ascii="Times New Roman" w:hAnsi="Times New Roman"/>
      <w:sz w:val="24"/>
      <w:lang w:val="en-GB" w:eastAsia="en-US"/>
    </w:rPr>
  </w:style>
  <w:style w:type="paragraph" w:customStyle="1" w:styleId="Listenabsatz">
    <w:name w:val="Listenabsatz"/>
    <w:basedOn w:val="Normal"/>
    <w:uiPriority w:val="34"/>
    <w:qFormat/>
    <w:rsid w:val="00ED697C"/>
    <w:pPr>
      <w:tabs>
        <w:tab w:val="clear" w:pos="1134"/>
        <w:tab w:val="clear" w:pos="1871"/>
        <w:tab w:val="clear" w:pos="2268"/>
        <w:tab w:val="left" w:pos="794"/>
        <w:tab w:val="left" w:pos="1191"/>
        <w:tab w:val="left" w:pos="1588"/>
        <w:tab w:val="left" w:pos="1985"/>
      </w:tabs>
      <w:ind w:left="720"/>
      <w:contextualSpacing/>
    </w:pPr>
    <w:rPr>
      <w:szCs w:val="24"/>
    </w:rPr>
  </w:style>
  <w:style w:type="character" w:customStyle="1" w:styleId="href">
    <w:name w:val="href"/>
    <w:basedOn w:val="DefaultParagraphFont"/>
    <w:rsid w:val="00ED697C"/>
  </w:style>
  <w:style w:type="paragraph" w:customStyle="1" w:styleId="HeadingSum">
    <w:name w:val="Heading_Sum"/>
    <w:basedOn w:val="Headingb"/>
    <w:next w:val="Normal"/>
    <w:rsid w:val="00ED697C"/>
    <w:pPr>
      <w:keepLines/>
      <w:tabs>
        <w:tab w:val="clear" w:pos="1134"/>
        <w:tab w:val="clear" w:pos="1871"/>
        <w:tab w:val="clear" w:pos="2268"/>
        <w:tab w:val="left" w:pos="794"/>
        <w:tab w:val="left" w:pos="1191"/>
        <w:tab w:val="left" w:pos="1588"/>
        <w:tab w:val="left" w:pos="1985"/>
      </w:tabs>
      <w:spacing w:before="240"/>
      <w:jc w:val="both"/>
    </w:pPr>
    <w:rPr>
      <w:rFonts w:ascii="Times New Roman" w:hAnsi="Times New Roman"/>
      <w:sz w:val="22"/>
      <w:lang w:val="es-ES_tradnl"/>
    </w:rPr>
  </w:style>
  <w:style w:type="paragraph" w:customStyle="1" w:styleId="Tablefin">
    <w:name w:val="Table_fin"/>
    <w:basedOn w:val="Normal"/>
    <w:next w:val="Normal"/>
    <w:rsid w:val="00ED697C"/>
    <w:pPr>
      <w:tabs>
        <w:tab w:val="clear" w:pos="1134"/>
        <w:tab w:val="clear" w:pos="1871"/>
        <w:tab w:val="clear" w:pos="2268"/>
        <w:tab w:val="left" w:pos="794"/>
        <w:tab w:val="left" w:pos="1191"/>
        <w:tab w:val="left" w:pos="1588"/>
        <w:tab w:val="left" w:pos="1985"/>
      </w:tabs>
      <w:spacing w:before="0"/>
      <w:jc w:val="both"/>
    </w:pPr>
    <w:rPr>
      <w:sz w:val="20"/>
    </w:rPr>
  </w:style>
  <w:style w:type="paragraph" w:customStyle="1" w:styleId="Blanc">
    <w:name w:val="Blanc"/>
    <w:basedOn w:val="Normal"/>
    <w:next w:val="Tabletext"/>
    <w:rsid w:val="00ED697C"/>
    <w:pPr>
      <w:keepNext/>
      <w:keepLines/>
      <w:tabs>
        <w:tab w:val="clear" w:pos="1134"/>
        <w:tab w:val="clear" w:pos="1871"/>
        <w:tab w:val="clear" w:pos="2268"/>
      </w:tabs>
      <w:spacing w:before="0"/>
      <w:jc w:val="both"/>
    </w:pPr>
    <w:rPr>
      <w:sz w:val="16"/>
    </w:rPr>
  </w:style>
  <w:style w:type="paragraph" w:customStyle="1" w:styleId="Line">
    <w:name w:val="Line"/>
    <w:basedOn w:val="Normal"/>
    <w:next w:val="Normal"/>
    <w:rsid w:val="00ED697C"/>
    <w:pPr>
      <w:pBdr>
        <w:top w:val="single" w:sz="6" w:space="1" w:color="auto"/>
      </w:pBdr>
      <w:tabs>
        <w:tab w:val="clear" w:pos="1134"/>
        <w:tab w:val="clear" w:pos="1871"/>
        <w:tab w:val="clear" w:pos="2268"/>
      </w:tabs>
      <w:spacing w:before="240"/>
      <w:ind w:left="3997" w:right="3997"/>
      <w:jc w:val="center"/>
    </w:pPr>
    <w:rPr>
      <w:sz w:val="20"/>
    </w:rPr>
  </w:style>
  <w:style w:type="paragraph" w:customStyle="1" w:styleId="Summary">
    <w:name w:val="Summary"/>
    <w:basedOn w:val="Normal"/>
    <w:next w:val="Normalaftertitle"/>
    <w:rsid w:val="00ED697C"/>
    <w:pPr>
      <w:tabs>
        <w:tab w:val="clear" w:pos="1134"/>
        <w:tab w:val="clear" w:pos="1871"/>
        <w:tab w:val="clear" w:pos="2268"/>
        <w:tab w:val="left" w:pos="794"/>
        <w:tab w:val="left" w:pos="1191"/>
        <w:tab w:val="left" w:pos="1588"/>
        <w:tab w:val="left" w:pos="1985"/>
      </w:tabs>
      <w:spacing w:after="480"/>
      <w:jc w:val="both"/>
    </w:pPr>
    <w:rPr>
      <w:sz w:val="22"/>
      <w:lang w:val="es-ES_tradnl"/>
    </w:rPr>
  </w:style>
  <w:style w:type="paragraph" w:customStyle="1" w:styleId="Fig">
    <w:name w:val="Fig"/>
    <w:basedOn w:val="Normal"/>
    <w:next w:val="Normal"/>
    <w:rsid w:val="00ED697C"/>
    <w:pPr>
      <w:tabs>
        <w:tab w:val="clear" w:pos="1134"/>
        <w:tab w:val="clear" w:pos="1871"/>
        <w:tab w:val="clear" w:pos="2268"/>
        <w:tab w:val="left" w:pos="794"/>
        <w:tab w:val="left" w:pos="1191"/>
        <w:tab w:val="left" w:pos="1588"/>
        <w:tab w:val="left" w:pos="1985"/>
      </w:tabs>
      <w:spacing w:before="136"/>
      <w:jc w:val="center"/>
    </w:pPr>
    <w:rPr>
      <w:sz w:val="20"/>
      <w:lang w:val="en-US"/>
    </w:rPr>
  </w:style>
  <w:style w:type="character" w:customStyle="1" w:styleId="enumlev1Char">
    <w:name w:val="enumlev1 Char"/>
    <w:link w:val="enumlev1"/>
    <w:rsid w:val="00ED697C"/>
    <w:rPr>
      <w:rFonts w:ascii="Times New Roman" w:hAnsi="Times New Roman"/>
      <w:sz w:val="24"/>
      <w:lang w:val="en-GB" w:eastAsia="en-US"/>
    </w:rPr>
  </w:style>
  <w:style w:type="paragraph" w:customStyle="1" w:styleId="AnnexNotitle">
    <w:name w:val="Annex_No &amp; title"/>
    <w:basedOn w:val="Normal"/>
    <w:next w:val="Normal"/>
    <w:link w:val="AnnexNotitleChar"/>
    <w:rsid w:val="00ED697C"/>
    <w:pPr>
      <w:keepNext/>
      <w:keepLines/>
      <w:tabs>
        <w:tab w:val="clear" w:pos="1134"/>
        <w:tab w:val="clear" w:pos="1871"/>
        <w:tab w:val="clear" w:pos="2268"/>
        <w:tab w:val="left" w:pos="794"/>
        <w:tab w:val="left" w:pos="1191"/>
        <w:tab w:val="left" w:pos="1588"/>
        <w:tab w:val="left" w:pos="1985"/>
      </w:tabs>
      <w:spacing w:before="480"/>
      <w:jc w:val="center"/>
    </w:pPr>
    <w:rPr>
      <w:b/>
      <w:sz w:val="28"/>
    </w:rPr>
  </w:style>
  <w:style w:type="character" w:customStyle="1" w:styleId="AnnexNotitleChar">
    <w:name w:val="Annex_No &amp; title Char"/>
    <w:link w:val="AnnexNotitle"/>
    <w:rsid w:val="00ED697C"/>
    <w:rPr>
      <w:rFonts w:ascii="Times New Roman" w:eastAsia="ＭＳ 明朝" w:hAnsi="Times New Roman"/>
      <w:b/>
      <w:sz w:val="28"/>
      <w:lang w:val="en-GB" w:eastAsia="en-US"/>
    </w:rPr>
  </w:style>
  <w:style w:type="character" w:customStyle="1" w:styleId="TabletitleChar">
    <w:name w:val="Table_title Char"/>
    <w:link w:val="Tabletitle"/>
    <w:rsid w:val="00ED697C"/>
    <w:rPr>
      <w:rFonts w:ascii="Times New Roman Bold" w:hAnsi="Times New Roman Bold"/>
      <w:b/>
      <w:lang w:val="en-GB" w:eastAsia="en-US"/>
    </w:rPr>
  </w:style>
  <w:style w:type="character" w:customStyle="1" w:styleId="TableNoChar">
    <w:name w:val="Table_No Char"/>
    <w:link w:val="TableNo"/>
    <w:rsid w:val="00ED697C"/>
    <w:rPr>
      <w:rFonts w:ascii="Times New Roman" w:hAnsi="Times New Roman"/>
      <w:caps/>
      <w:lang w:val="en-GB" w:eastAsia="en-US"/>
    </w:rPr>
  </w:style>
  <w:style w:type="character" w:customStyle="1" w:styleId="TabletextChar">
    <w:name w:val="Table_text Char"/>
    <w:link w:val="Tabletext"/>
    <w:rsid w:val="00ED697C"/>
    <w:rPr>
      <w:rFonts w:ascii="Times New Roman" w:hAnsi="Times New Roman"/>
      <w:lang w:val="en-GB" w:eastAsia="en-US"/>
    </w:rPr>
  </w:style>
  <w:style w:type="character" w:customStyle="1" w:styleId="SourceChar">
    <w:name w:val="Source Char"/>
    <w:link w:val="Source"/>
    <w:rsid w:val="00355B7E"/>
    <w:rPr>
      <w:rFonts w:ascii="Times New Roman" w:hAnsi="Times New Roman"/>
      <w:b/>
      <w:sz w:val="28"/>
      <w:lang w:val="en-GB" w:eastAsia="en-US"/>
    </w:rPr>
  </w:style>
  <w:style w:type="paragraph" w:customStyle="1" w:styleId="Rec">
    <w:name w:val="Rec_#"/>
    <w:basedOn w:val="Normal"/>
    <w:next w:val="Normal"/>
    <w:rsid w:val="00355B7E"/>
    <w:pPr>
      <w:keepNext/>
      <w:keepLines/>
      <w:tabs>
        <w:tab w:val="clear" w:pos="1134"/>
        <w:tab w:val="clear" w:pos="1871"/>
        <w:tab w:val="clear" w:pos="2268"/>
        <w:tab w:val="left" w:pos="794"/>
        <w:tab w:val="left" w:pos="1191"/>
        <w:tab w:val="left" w:pos="1588"/>
        <w:tab w:val="left" w:pos="1985"/>
      </w:tabs>
      <w:overflowPunct/>
      <w:autoSpaceDE/>
      <w:autoSpaceDN/>
      <w:adjustRightInd/>
      <w:spacing w:before="480"/>
      <w:jc w:val="center"/>
      <w:textAlignment w:val="auto"/>
    </w:pPr>
    <w:rPr>
      <w:caps/>
    </w:rPr>
  </w:style>
  <w:style w:type="paragraph" w:styleId="BalloonText">
    <w:name w:val="Balloon Text"/>
    <w:basedOn w:val="Normal"/>
    <w:link w:val="BalloonTextChar"/>
    <w:rsid w:val="0032140D"/>
    <w:pPr>
      <w:spacing w:before="0"/>
    </w:pPr>
    <w:rPr>
      <w:rFonts w:asciiTheme="majorHAnsi" w:eastAsiaTheme="majorEastAsia" w:hAnsiTheme="majorHAnsi" w:cstheme="majorBidi"/>
      <w:sz w:val="18"/>
      <w:szCs w:val="18"/>
    </w:rPr>
  </w:style>
  <w:style w:type="character" w:customStyle="1" w:styleId="BalloonTextChar">
    <w:name w:val="Balloon Text Char"/>
    <w:basedOn w:val="DefaultParagraphFont"/>
    <w:link w:val="BalloonText"/>
    <w:rsid w:val="0032140D"/>
    <w:rPr>
      <w:rFonts w:asciiTheme="majorHAnsi" w:eastAsiaTheme="majorEastAsia" w:hAnsiTheme="majorHAnsi" w:cstheme="majorBidi"/>
      <w:sz w:val="18"/>
      <w:szCs w:val="18"/>
      <w:lang w:val="en-GB" w:eastAsia="en-US"/>
    </w:rPr>
  </w:style>
  <w:style w:type="paragraph" w:styleId="ListParagraph">
    <w:name w:val="List Paragraph"/>
    <w:basedOn w:val="Normal"/>
    <w:link w:val="ListParagraphChar"/>
    <w:uiPriority w:val="99"/>
    <w:qFormat/>
    <w:rsid w:val="001E68DF"/>
    <w:pPr>
      <w:tabs>
        <w:tab w:val="clear" w:pos="1134"/>
        <w:tab w:val="clear" w:pos="1871"/>
        <w:tab w:val="clear" w:pos="2268"/>
      </w:tabs>
      <w:overflowPunct/>
      <w:autoSpaceDE/>
      <w:autoSpaceDN/>
      <w:adjustRightInd/>
      <w:spacing w:before="0" w:after="200" w:line="276" w:lineRule="auto"/>
      <w:ind w:left="720"/>
      <w:contextualSpacing/>
      <w:textAlignment w:val="auto"/>
    </w:pPr>
    <w:rPr>
      <w:rFonts w:ascii="Calibri" w:hAnsi="Calibri"/>
      <w:sz w:val="22"/>
      <w:szCs w:val="22"/>
      <w:lang w:val="en-US"/>
    </w:rPr>
  </w:style>
  <w:style w:type="character" w:customStyle="1" w:styleId="ListParagraphChar">
    <w:name w:val="List Paragraph Char"/>
    <w:basedOn w:val="DefaultParagraphFont"/>
    <w:link w:val="ListParagraph"/>
    <w:uiPriority w:val="99"/>
    <w:locked/>
    <w:rsid w:val="001E68DF"/>
    <w:rPr>
      <w:rFonts w:ascii="Calibri" w:eastAsia="ＭＳ 明朝" w:hAnsi="Calibri"/>
      <w:sz w:val="22"/>
      <w:szCs w:val="22"/>
      <w:lang w:eastAsia="en-US"/>
    </w:rPr>
  </w:style>
  <w:style w:type="character" w:customStyle="1" w:styleId="apple-style-span">
    <w:name w:val="apple-style-span"/>
    <w:basedOn w:val="DefaultParagraphFont"/>
    <w:rsid w:val="00E91299"/>
  </w:style>
  <w:style w:type="character" w:styleId="FollowedHyperlink">
    <w:name w:val="FollowedHyperlink"/>
    <w:basedOn w:val="DefaultParagraphFont"/>
    <w:rsid w:val="002042BF"/>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G Times" w:eastAsia="ＭＳ 明朝" w:hAnsi="CG Times"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63C59"/>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aliases w:val="장 제목,1,h1,l1,1st level,título 1,Normal + Font: Helvetica,Bold,Space Before 12 pt,Not Bold,Titre 1b,H1,AboutDocument,H1-TS,h11,h12,h13,h14,h15,h16,h17,h111,h121,h131,h141,h151,h161,h18,h112,h122,h132,h142,h152,h162,h19,h113,h123,h133,h143"/>
    <w:basedOn w:val="Normal"/>
    <w:next w:val="Normal"/>
    <w:link w:val="Heading1Char"/>
    <w:qFormat/>
    <w:rsid w:val="00E63C59"/>
    <w:pPr>
      <w:keepNext/>
      <w:keepLines/>
      <w:spacing w:before="280"/>
      <w:ind w:left="1134" w:hanging="1134"/>
      <w:outlineLvl w:val="0"/>
    </w:pPr>
    <w:rPr>
      <w:b/>
      <w:sz w:val="28"/>
    </w:rPr>
  </w:style>
  <w:style w:type="paragraph" w:styleId="Heading2">
    <w:name w:val="heading 2"/>
    <w:basedOn w:val="Heading1"/>
    <w:next w:val="Normal"/>
    <w:qFormat/>
    <w:rsid w:val="00E63C59"/>
    <w:pPr>
      <w:spacing w:before="200"/>
      <w:outlineLvl w:val="1"/>
    </w:pPr>
    <w:rPr>
      <w:sz w:val="24"/>
    </w:rPr>
  </w:style>
  <w:style w:type="paragraph" w:styleId="Heading3">
    <w:name w:val="heading 3"/>
    <w:basedOn w:val="Heading1"/>
    <w:next w:val="Normal"/>
    <w:qFormat/>
    <w:rsid w:val="00E63C59"/>
    <w:pPr>
      <w:tabs>
        <w:tab w:val="clear" w:pos="1134"/>
      </w:tabs>
      <w:spacing w:before="200"/>
      <w:outlineLvl w:val="2"/>
    </w:pPr>
    <w:rPr>
      <w:sz w:val="24"/>
    </w:rPr>
  </w:style>
  <w:style w:type="paragraph" w:styleId="Heading4">
    <w:name w:val="heading 4"/>
    <w:basedOn w:val="Heading3"/>
    <w:next w:val="Normal"/>
    <w:qFormat/>
    <w:rsid w:val="00E63C59"/>
    <w:pPr>
      <w:outlineLvl w:val="3"/>
    </w:pPr>
  </w:style>
  <w:style w:type="paragraph" w:styleId="Heading5">
    <w:name w:val="heading 5"/>
    <w:basedOn w:val="Heading4"/>
    <w:next w:val="Normal"/>
    <w:qFormat/>
    <w:rsid w:val="00E63C59"/>
    <w:pPr>
      <w:outlineLvl w:val="4"/>
    </w:pPr>
  </w:style>
  <w:style w:type="paragraph" w:styleId="Heading6">
    <w:name w:val="heading 6"/>
    <w:basedOn w:val="Heading4"/>
    <w:next w:val="Normal"/>
    <w:qFormat/>
    <w:rsid w:val="00E63C59"/>
    <w:pPr>
      <w:outlineLvl w:val="5"/>
    </w:pPr>
  </w:style>
  <w:style w:type="paragraph" w:styleId="Heading7">
    <w:name w:val="heading 7"/>
    <w:basedOn w:val="Heading6"/>
    <w:next w:val="Normal"/>
    <w:qFormat/>
    <w:rsid w:val="00E63C59"/>
    <w:pPr>
      <w:outlineLvl w:val="6"/>
    </w:pPr>
  </w:style>
  <w:style w:type="paragraph" w:styleId="Heading8">
    <w:name w:val="heading 8"/>
    <w:basedOn w:val="Heading6"/>
    <w:next w:val="Normal"/>
    <w:qFormat/>
    <w:rsid w:val="00E63C59"/>
    <w:pPr>
      <w:outlineLvl w:val="7"/>
    </w:pPr>
  </w:style>
  <w:style w:type="paragraph" w:styleId="Heading9">
    <w:name w:val="heading 9"/>
    <w:basedOn w:val="Heading6"/>
    <w:next w:val="Normal"/>
    <w:qFormat/>
    <w:rsid w:val="00E63C59"/>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aftertitle">
    <w:name w:val="Normal_after_title"/>
    <w:basedOn w:val="Normal"/>
    <w:next w:val="Normal"/>
    <w:rsid w:val="00D02712"/>
    <w:pPr>
      <w:spacing w:before="360"/>
    </w:pPr>
  </w:style>
  <w:style w:type="paragraph" w:customStyle="1" w:styleId="Artheading">
    <w:name w:val="Art_heading"/>
    <w:basedOn w:val="Normal"/>
    <w:next w:val="Normal"/>
    <w:rsid w:val="00E63C59"/>
    <w:pPr>
      <w:spacing w:before="480"/>
      <w:jc w:val="center"/>
    </w:pPr>
    <w:rPr>
      <w:rFonts w:ascii="Times New Roman Bold" w:hAnsi="Times New Roman Bold"/>
      <w:b/>
      <w:sz w:val="28"/>
    </w:rPr>
  </w:style>
  <w:style w:type="paragraph" w:customStyle="1" w:styleId="ArtNo">
    <w:name w:val="Art_No"/>
    <w:basedOn w:val="Normal"/>
    <w:next w:val="Arttitle"/>
    <w:rsid w:val="00E63C59"/>
    <w:pPr>
      <w:keepNext/>
      <w:keepLines/>
      <w:spacing w:before="480"/>
      <w:jc w:val="center"/>
    </w:pPr>
    <w:rPr>
      <w:caps/>
      <w:sz w:val="28"/>
    </w:rPr>
  </w:style>
  <w:style w:type="paragraph" w:customStyle="1" w:styleId="Arttitle">
    <w:name w:val="Art_title"/>
    <w:basedOn w:val="Normal"/>
    <w:next w:val="Normal"/>
    <w:rsid w:val="00E63C59"/>
    <w:pPr>
      <w:keepNext/>
      <w:keepLines/>
      <w:spacing w:before="240"/>
      <w:jc w:val="center"/>
    </w:pPr>
    <w:rPr>
      <w:b/>
      <w:sz w:val="28"/>
    </w:rPr>
  </w:style>
  <w:style w:type="paragraph" w:customStyle="1" w:styleId="ASN1">
    <w:name w:val="ASN.1"/>
    <w:basedOn w:val="Normal"/>
    <w:rsid w:val="00E63C59"/>
    <w:pPr>
      <w:tabs>
        <w:tab w:val="left" w:pos="567"/>
        <w:tab w:val="left" w:pos="1701"/>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Call">
    <w:name w:val="Call"/>
    <w:basedOn w:val="Normal"/>
    <w:next w:val="Normal"/>
    <w:rsid w:val="00E63C59"/>
    <w:pPr>
      <w:keepNext/>
      <w:keepLines/>
      <w:spacing w:before="160"/>
      <w:ind w:left="1134"/>
    </w:pPr>
    <w:rPr>
      <w:i/>
    </w:rPr>
  </w:style>
  <w:style w:type="paragraph" w:customStyle="1" w:styleId="ChapNo">
    <w:name w:val="Chap_No"/>
    <w:basedOn w:val="ArtNo"/>
    <w:next w:val="Chaptitle"/>
    <w:rsid w:val="00E63C59"/>
    <w:rPr>
      <w:rFonts w:ascii="Times New Roman Bold" w:hAnsi="Times New Roman Bold"/>
      <w:b/>
    </w:rPr>
  </w:style>
  <w:style w:type="paragraph" w:customStyle="1" w:styleId="Chaptitle">
    <w:name w:val="Chap_title"/>
    <w:basedOn w:val="Arttitle"/>
    <w:next w:val="Normal"/>
    <w:rsid w:val="00E63C59"/>
  </w:style>
  <w:style w:type="character" w:styleId="EndnoteReference">
    <w:name w:val="endnote reference"/>
    <w:basedOn w:val="DefaultParagraphFont"/>
    <w:semiHidden/>
    <w:rsid w:val="00E63C59"/>
    <w:rPr>
      <w:vertAlign w:val="superscript"/>
    </w:rPr>
  </w:style>
  <w:style w:type="paragraph" w:customStyle="1" w:styleId="enumlev1">
    <w:name w:val="enumlev1"/>
    <w:basedOn w:val="Normal"/>
    <w:link w:val="enumlev1Char"/>
    <w:rsid w:val="00E63C59"/>
    <w:pPr>
      <w:tabs>
        <w:tab w:val="clear" w:pos="2268"/>
        <w:tab w:val="left" w:pos="2608"/>
        <w:tab w:val="left" w:pos="3345"/>
      </w:tabs>
      <w:spacing w:before="80"/>
      <w:ind w:left="1134" w:hanging="1134"/>
    </w:pPr>
  </w:style>
  <w:style w:type="paragraph" w:customStyle="1" w:styleId="enumlev2">
    <w:name w:val="enumlev2"/>
    <w:basedOn w:val="enumlev1"/>
    <w:rsid w:val="00E63C59"/>
    <w:pPr>
      <w:ind w:left="1871" w:hanging="737"/>
    </w:pPr>
  </w:style>
  <w:style w:type="paragraph" w:customStyle="1" w:styleId="enumlev3">
    <w:name w:val="enumlev3"/>
    <w:basedOn w:val="enumlev2"/>
    <w:rsid w:val="00E63C59"/>
    <w:pPr>
      <w:ind w:left="2268" w:hanging="397"/>
    </w:pPr>
  </w:style>
  <w:style w:type="paragraph" w:customStyle="1" w:styleId="Equation">
    <w:name w:val="Equation"/>
    <w:basedOn w:val="Normal"/>
    <w:rsid w:val="00E63C59"/>
    <w:pPr>
      <w:tabs>
        <w:tab w:val="clear" w:pos="1871"/>
        <w:tab w:val="clear" w:pos="2268"/>
        <w:tab w:val="center" w:pos="4820"/>
        <w:tab w:val="right" w:pos="9639"/>
      </w:tabs>
    </w:pPr>
  </w:style>
  <w:style w:type="paragraph" w:customStyle="1" w:styleId="Equationlegend">
    <w:name w:val="Equation_legend"/>
    <w:basedOn w:val="NormalIndent"/>
    <w:rsid w:val="00E63C59"/>
    <w:pPr>
      <w:tabs>
        <w:tab w:val="clear" w:pos="1134"/>
        <w:tab w:val="clear" w:pos="2268"/>
        <w:tab w:val="right" w:pos="1871"/>
        <w:tab w:val="left" w:pos="2041"/>
      </w:tabs>
      <w:spacing w:before="80"/>
      <w:ind w:left="2041" w:hanging="2041"/>
    </w:pPr>
  </w:style>
  <w:style w:type="paragraph" w:customStyle="1" w:styleId="Figurelegend">
    <w:name w:val="Figure_legend"/>
    <w:basedOn w:val="Normal"/>
    <w:rsid w:val="00E63C59"/>
    <w:pPr>
      <w:keepNext/>
      <w:keepLines/>
      <w:spacing w:before="20" w:after="20"/>
    </w:pPr>
    <w:rPr>
      <w:sz w:val="18"/>
    </w:rPr>
  </w:style>
  <w:style w:type="paragraph" w:customStyle="1" w:styleId="Tabletext">
    <w:name w:val="Table_text"/>
    <w:basedOn w:val="Normal"/>
    <w:link w:val="TabletextChar"/>
    <w:rsid w:val="00E63C59"/>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Figurewithouttitle">
    <w:name w:val="Figure_without_title"/>
    <w:basedOn w:val="FigureNo"/>
    <w:next w:val="Normal"/>
    <w:rsid w:val="00E63C59"/>
    <w:pPr>
      <w:keepNext w:val="0"/>
    </w:pPr>
  </w:style>
  <w:style w:type="paragraph" w:styleId="Footer">
    <w:name w:val="footer"/>
    <w:basedOn w:val="Normal"/>
    <w:rsid w:val="00E63C59"/>
    <w:pPr>
      <w:tabs>
        <w:tab w:val="clear" w:pos="1134"/>
        <w:tab w:val="clear" w:pos="1871"/>
        <w:tab w:val="clear" w:pos="2268"/>
        <w:tab w:val="left" w:pos="5954"/>
        <w:tab w:val="right" w:pos="9639"/>
      </w:tabs>
      <w:spacing w:before="0"/>
    </w:pPr>
    <w:rPr>
      <w:caps/>
      <w:noProof/>
      <w:sz w:val="16"/>
    </w:rPr>
  </w:style>
  <w:style w:type="paragraph" w:customStyle="1" w:styleId="FirstFooter">
    <w:name w:val="FirstFooter"/>
    <w:basedOn w:val="Footer"/>
    <w:rsid w:val="00E63C59"/>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aliases w:val="Footnote Reference/,Appel note de bas de p,Style 12,(NECG) Footnote Reference,Style 124"/>
    <w:basedOn w:val="DefaultParagraphFont"/>
    <w:rsid w:val="00E63C59"/>
    <w:rPr>
      <w:position w:val="6"/>
      <w:sz w:val="18"/>
    </w:rPr>
  </w:style>
  <w:style w:type="paragraph" w:styleId="FootnoteText">
    <w:name w:val="footnote text"/>
    <w:aliases w:val="DNV-FT,ALTS FOOTNOTE,Footnote Text Char1,Footnote Text Char Char1,Footnote Text Char4 Char Char,Footnote Text Char1 Char1 Char1 Char,Footnote Text Char Char1 Char1 Char Char,Footnote Text Char1 Char1 Char1 Char Char Char1,footnote text"/>
    <w:basedOn w:val="Normal"/>
    <w:link w:val="FootnoteTextChar"/>
    <w:rsid w:val="00E63C59"/>
    <w:pPr>
      <w:keepLines/>
      <w:tabs>
        <w:tab w:val="left" w:pos="255"/>
      </w:tabs>
    </w:pPr>
  </w:style>
  <w:style w:type="paragraph" w:customStyle="1" w:styleId="Note">
    <w:name w:val="Note"/>
    <w:basedOn w:val="Normal"/>
    <w:rsid w:val="00E63C59"/>
    <w:pPr>
      <w:tabs>
        <w:tab w:val="left" w:pos="284"/>
      </w:tabs>
      <w:spacing w:before="80"/>
    </w:pPr>
  </w:style>
  <w:style w:type="paragraph" w:styleId="Header">
    <w:name w:val="header"/>
    <w:basedOn w:val="Normal"/>
    <w:rsid w:val="00E63C59"/>
    <w:pPr>
      <w:spacing w:before="0"/>
      <w:jc w:val="center"/>
    </w:pPr>
    <w:rPr>
      <w:sz w:val="18"/>
    </w:rPr>
  </w:style>
  <w:style w:type="paragraph" w:styleId="Index1">
    <w:name w:val="index 1"/>
    <w:basedOn w:val="Normal"/>
    <w:next w:val="Normal"/>
    <w:semiHidden/>
    <w:rsid w:val="00E63C59"/>
  </w:style>
  <w:style w:type="paragraph" w:styleId="Index2">
    <w:name w:val="index 2"/>
    <w:basedOn w:val="Normal"/>
    <w:next w:val="Normal"/>
    <w:semiHidden/>
    <w:rsid w:val="00E63C59"/>
    <w:pPr>
      <w:ind w:left="283"/>
    </w:pPr>
  </w:style>
  <w:style w:type="paragraph" w:styleId="Index3">
    <w:name w:val="index 3"/>
    <w:basedOn w:val="Normal"/>
    <w:next w:val="Normal"/>
    <w:semiHidden/>
    <w:rsid w:val="00E63C59"/>
    <w:pPr>
      <w:ind w:left="566"/>
    </w:pPr>
  </w:style>
  <w:style w:type="paragraph" w:customStyle="1" w:styleId="PartNo">
    <w:name w:val="Part_No"/>
    <w:basedOn w:val="AnnexNo"/>
    <w:next w:val="Partref"/>
    <w:rsid w:val="00E63C59"/>
  </w:style>
  <w:style w:type="paragraph" w:customStyle="1" w:styleId="Partref">
    <w:name w:val="Part_ref"/>
    <w:basedOn w:val="Annexref"/>
    <w:next w:val="Parttitle"/>
    <w:rsid w:val="00E63C59"/>
  </w:style>
  <w:style w:type="paragraph" w:customStyle="1" w:styleId="Parttitle">
    <w:name w:val="Part_title"/>
    <w:basedOn w:val="Annextitle"/>
    <w:next w:val="Normalaftertitle0"/>
    <w:rsid w:val="00E63C59"/>
  </w:style>
  <w:style w:type="paragraph" w:customStyle="1" w:styleId="RecNo">
    <w:name w:val="Rec_No"/>
    <w:basedOn w:val="Normal"/>
    <w:next w:val="Rectitle"/>
    <w:rsid w:val="00E63C59"/>
    <w:pPr>
      <w:keepNext/>
      <w:keepLines/>
      <w:spacing w:before="480"/>
      <w:jc w:val="center"/>
    </w:pPr>
    <w:rPr>
      <w:caps/>
      <w:sz w:val="28"/>
    </w:rPr>
  </w:style>
  <w:style w:type="paragraph" w:customStyle="1" w:styleId="Rectitle">
    <w:name w:val="Rec_title"/>
    <w:basedOn w:val="RecNo"/>
    <w:next w:val="Recref"/>
    <w:link w:val="RectitleChar"/>
    <w:rsid w:val="00E63C59"/>
    <w:pPr>
      <w:spacing w:before="240"/>
    </w:pPr>
    <w:rPr>
      <w:rFonts w:ascii="Times New Roman Bold" w:hAnsi="Times New Roman Bold"/>
      <w:b/>
      <w:caps w:val="0"/>
    </w:rPr>
  </w:style>
  <w:style w:type="paragraph" w:customStyle="1" w:styleId="Recref">
    <w:name w:val="Rec_ref"/>
    <w:basedOn w:val="Rectitle"/>
    <w:next w:val="Recdate"/>
    <w:rsid w:val="00E63C59"/>
    <w:pPr>
      <w:spacing w:before="120"/>
    </w:pPr>
    <w:rPr>
      <w:rFonts w:ascii="Times New Roman" w:hAnsi="Times New Roman"/>
      <w:b w:val="0"/>
      <w:sz w:val="24"/>
    </w:rPr>
  </w:style>
  <w:style w:type="paragraph" w:customStyle="1" w:styleId="Recdate">
    <w:name w:val="Rec_date"/>
    <w:basedOn w:val="Recref"/>
    <w:next w:val="Normalaftertitle0"/>
    <w:rsid w:val="00E63C59"/>
    <w:pPr>
      <w:jc w:val="right"/>
    </w:pPr>
    <w:rPr>
      <w:sz w:val="22"/>
    </w:rPr>
  </w:style>
  <w:style w:type="paragraph" w:customStyle="1" w:styleId="Questiondate">
    <w:name w:val="Question_date"/>
    <w:basedOn w:val="Recdate"/>
    <w:next w:val="Normalaftertitle0"/>
    <w:rsid w:val="00E63C59"/>
  </w:style>
  <w:style w:type="paragraph" w:customStyle="1" w:styleId="QuestionNo">
    <w:name w:val="Question_No"/>
    <w:basedOn w:val="RecNo"/>
    <w:next w:val="Questiontitle"/>
    <w:rsid w:val="00E63C59"/>
  </w:style>
  <w:style w:type="paragraph" w:customStyle="1" w:styleId="Questiontitle">
    <w:name w:val="Question_title"/>
    <w:basedOn w:val="Rectitle"/>
    <w:next w:val="Questionref"/>
    <w:rsid w:val="00E63C59"/>
  </w:style>
  <w:style w:type="paragraph" w:customStyle="1" w:styleId="Questionref">
    <w:name w:val="Question_ref"/>
    <w:basedOn w:val="Recref"/>
    <w:next w:val="Questiondate"/>
    <w:rsid w:val="00E63C59"/>
  </w:style>
  <w:style w:type="paragraph" w:customStyle="1" w:styleId="Reftext">
    <w:name w:val="Ref_text"/>
    <w:basedOn w:val="Normal"/>
    <w:rsid w:val="00E63C59"/>
    <w:pPr>
      <w:ind w:left="1134" w:hanging="1134"/>
    </w:pPr>
  </w:style>
  <w:style w:type="paragraph" w:customStyle="1" w:styleId="Reftitle">
    <w:name w:val="Ref_title"/>
    <w:basedOn w:val="Normal"/>
    <w:next w:val="Reftext"/>
    <w:rsid w:val="00E63C59"/>
    <w:pPr>
      <w:spacing w:before="480"/>
      <w:jc w:val="center"/>
    </w:pPr>
    <w:rPr>
      <w:caps/>
    </w:rPr>
  </w:style>
  <w:style w:type="paragraph" w:customStyle="1" w:styleId="Repdate">
    <w:name w:val="Rep_date"/>
    <w:basedOn w:val="Recdate"/>
    <w:next w:val="Normalaftertitle0"/>
    <w:rsid w:val="00E63C59"/>
  </w:style>
  <w:style w:type="paragraph" w:customStyle="1" w:styleId="RepNo">
    <w:name w:val="Rep_No"/>
    <w:basedOn w:val="RecNo"/>
    <w:next w:val="Reptitle"/>
    <w:rsid w:val="00E63C59"/>
  </w:style>
  <w:style w:type="paragraph" w:customStyle="1" w:styleId="Reptitle">
    <w:name w:val="Rep_title"/>
    <w:basedOn w:val="Rectitle"/>
    <w:next w:val="Repref"/>
    <w:rsid w:val="00E63C59"/>
  </w:style>
  <w:style w:type="paragraph" w:customStyle="1" w:styleId="Repref">
    <w:name w:val="Rep_ref"/>
    <w:basedOn w:val="Recref"/>
    <w:next w:val="Repdate"/>
    <w:rsid w:val="00E63C59"/>
  </w:style>
  <w:style w:type="paragraph" w:customStyle="1" w:styleId="Resdate">
    <w:name w:val="Res_date"/>
    <w:basedOn w:val="Recdate"/>
    <w:next w:val="Normalaftertitle0"/>
    <w:rsid w:val="00E63C59"/>
  </w:style>
  <w:style w:type="paragraph" w:customStyle="1" w:styleId="ResNo">
    <w:name w:val="Res_No"/>
    <w:basedOn w:val="RecNo"/>
    <w:next w:val="Restitle"/>
    <w:rsid w:val="00E63C59"/>
  </w:style>
  <w:style w:type="paragraph" w:customStyle="1" w:styleId="Restitle">
    <w:name w:val="Res_title"/>
    <w:basedOn w:val="Rectitle"/>
    <w:next w:val="Resref"/>
    <w:rsid w:val="00E63C59"/>
  </w:style>
  <w:style w:type="paragraph" w:customStyle="1" w:styleId="Resref">
    <w:name w:val="Res_ref"/>
    <w:basedOn w:val="Recref"/>
    <w:next w:val="Resdate"/>
    <w:rsid w:val="00E63C59"/>
  </w:style>
  <w:style w:type="paragraph" w:customStyle="1" w:styleId="SectionNo">
    <w:name w:val="Section_No"/>
    <w:basedOn w:val="AnnexNo"/>
    <w:next w:val="Sectiontitle"/>
    <w:rsid w:val="00E63C59"/>
  </w:style>
  <w:style w:type="paragraph" w:customStyle="1" w:styleId="Sectiontitle">
    <w:name w:val="Section_title"/>
    <w:basedOn w:val="Annextitle"/>
    <w:next w:val="Normalaftertitle0"/>
    <w:rsid w:val="00E63C59"/>
  </w:style>
  <w:style w:type="paragraph" w:customStyle="1" w:styleId="Source">
    <w:name w:val="Source"/>
    <w:basedOn w:val="Normal"/>
    <w:next w:val="Normal"/>
    <w:link w:val="SourceChar"/>
    <w:rsid w:val="00E63C59"/>
    <w:pPr>
      <w:spacing w:before="840"/>
      <w:jc w:val="center"/>
    </w:pPr>
    <w:rPr>
      <w:b/>
      <w:sz w:val="28"/>
    </w:rPr>
  </w:style>
  <w:style w:type="paragraph" w:customStyle="1" w:styleId="SpecialFooter">
    <w:name w:val="Special Footer"/>
    <w:basedOn w:val="Footer"/>
    <w:rsid w:val="00E63C59"/>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Tabletext"/>
    <w:next w:val="Tabletext"/>
    <w:rsid w:val="00E63C59"/>
    <w:pPr>
      <w:keepNext/>
      <w:spacing w:before="80" w:after="80"/>
      <w:jc w:val="center"/>
    </w:pPr>
    <w:rPr>
      <w:rFonts w:ascii="Times New Roman Bold" w:hAnsi="Times New Roman Bold"/>
      <w:b/>
    </w:rPr>
  </w:style>
  <w:style w:type="paragraph" w:customStyle="1" w:styleId="Tablelegend">
    <w:name w:val="Table_legend"/>
    <w:basedOn w:val="Tabletext"/>
    <w:rsid w:val="00E63C59"/>
    <w:pPr>
      <w:tabs>
        <w:tab w:val="clear" w:pos="284"/>
      </w:tabs>
      <w:spacing w:before="120"/>
    </w:pPr>
  </w:style>
  <w:style w:type="paragraph" w:customStyle="1" w:styleId="TableNo">
    <w:name w:val="Table_No"/>
    <w:basedOn w:val="Normal"/>
    <w:next w:val="Tabletitle"/>
    <w:link w:val="TableNoChar"/>
    <w:rsid w:val="00E63C59"/>
    <w:pPr>
      <w:keepNext/>
      <w:spacing w:before="560" w:after="120"/>
      <w:jc w:val="center"/>
    </w:pPr>
    <w:rPr>
      <w:caps/>
      <w:sz w:val="20"/>
    </w:rPr>
  </w:style>
  <w:style w:type="paragraph" w:customStyle="1" w:styleId="Tabletitle">
    <w:name w:val="Table_title"/>
    <w:basedOn w:val="Normal"/>
    <w:next w:val="Tabletext"/>
    <w:link w:val="TabletitleChar"/>
    <w:rsid w:val="00E63C59"/>
    <w:pPr>
      <w:keepNext/>
      <w:keepLines/>
      <w:spacing w:before="0" w:after="120"/>
      <w:jc w:val="center"/>
    </w:pPr>
    <w:rPr>
      <w:rFonts w:ascii="Times New Roman Bold" w:hAnsi="Times New Roman Bold"/>
      <w:b/>
      <w:sz w:val="20"/>
    </w:rPr>
  </w:style>
  <w:style w:type="paragraph" w:customStyle="1" w:styleId="Tableref">
    <w:name w:val="Table_ref"/>
    <w:basedOn w:val="Normal"/>
    <w:next w:val="Tabletitle"/>
    <w:rsid w:val="00E63C59"/>
    <w:pPr>
      <w:keepNext/>
      <w:spacing w:before="560"/>
      <w:jc w:val="center"/>
    </w:pPr>
    <w:rPr>
      <w:sz w:val="20"/>
    </w:rPr>
  </w:style>
  <w:style w:type="paragraph" w:customStyle="1" w:styleId="Title1">
    <w:name w:val="Title 1"/>
    <w:basedOn w:val="Source"/>
    <w:next w:val="Title2"/>
    <w:rsid w:val="00E63C59"/>
    <w:pPr>
      <w:tabs>
        <w:tab w:val="left" w:pos="567"/>
        <w:tab w:val="left" w:pos="1701"/>
        <w:tab w:val="left" w:pos="2835"/>
      </w:tabs>
      <w:spacing w:before="240"/>
    </w:pPr>
    <w:rPr>
      <w:b w:val="0"/>
      <w:caps/>
    </w:rPr>
  </w:style>
  <w:style w:type="paragraph" w:customStyle="1" w:styleId="Title2">
    <w:name w:val="Title 2"/>
    <w:basedOn w:val="Source"/>
    <w:next w:val="Title3"/>
    <w:rsid w:val="00E63C59"/>
    <w:pPr>
      <w:overflowPunct/>
      <w:autoSpaceDE/>
      <w:autoSpaceDN/>
      <w:adjustRightInd/>
      <w:spacing w:before="480"/>
      <w:textAlignment w:val="auto"/>
    </w:pPr>
    <w:rPr>
      <w:b w:val="0"/>
      <w:caps/>
    </w:rPr>
  </w:style>
  <w:style w:type="paragraph" w:customStyle="1" w:styleId="Title3">
    <w:name w:val="Title 3"/>
    <w:basedOn w:val="Title2"/>
    <w:next w:val="Title4"/>
    <w:rsid w:val="00E63C59"/>
    <w:pPr>
      <w:spacing w:before="240"/>
    </w:pPr>
    <w:rPr>
      <w:caps w:val="0"/>
    </w:rPr>
  </w:style>
  <w:style w:type="paragraph" w:customStyle="1" w:styleId="Title4">
    <w:name w:val="Title 4"/>
    <w:basedOn w:val="Title3"/>
    <w:next w:val="Heading1"/>
    <w:rsid w:val="00E63C59"/>
    <w:rPr>
      <w:b/>
    </w:rPr>
  </w:style>
  <w:style w:type="paragraph" w:customStyle="1" w:styleId="toc0">
    <w:name w:val="toc 0"/>
    <w:basedOn w:val="Normal"/>
    <w:next w:val="TOC1"/>
    <w:rsid w:val="00E63C59"/>
    <w:pPr>
      <w:tabs>
        <w:tab w:val="clear" w:pos="1134"/>
        <w:tab w:val="clear" w:pos="1871"/>
        <w:tab w:val="clear" w:pos="2268"/>
        <w:tab w:val="right" w:pos="9781"/>
      </w:tabs>
    </w:pPr>
    <w:rPr>
      <w:b/>
    </w:rPr>
  </w:style>
  <w:style w:type="paragraph" w:styleId="TOC1">
    <w:name w:val="toc 1"/>
    <w:basedOn w:val="Normal"/>
    <w:rsid w:val="00E63C59"/>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E63C59"/>
    <w:pPr>
      <w:spacing w:before="120"/>
    </w:pPr>
  </w:style>
  <w:style w:type="paragraph" w:styleId="TOC3">
    <w:name w:val="toc 3"/>
    <w:basedOn w:val="TOC2"/>
    <w:rsid w:val="00E63C59"/>
  </w:style>
  <w:style w:type="paragraph" w:styleId="TOC4">
    <w:name w:val="toc 4"/>
    <w:basedOn w:val="TOC3"/>
    <w:rsid w:val="00E63C59"/>
  </w:style>
  <w:style w:type="paragraph" w:styleId="TOC5">
    <w:name w:val="toc 5"/>
    <w:basedOn w:val="TOC4"/>
    <w:rsid w:val="00E63C59"/>
  </w:style>
  <w:style w:type="paragraph" w:styleId="TOC6">
    <w:name w:val="toc 6"/>
    <w:basedOn w:val="TOC4"/>
    <w:semiHidden/>
    <w:rsid w:val="00E63C59"/>
  </w:style>
  <w:style w:type="paragraph" w:styleId="TOC7">
    <w:name w:val="toc 7"/>
    <w:basedOn w:val="TOC4"/>
    <w:semiHidden/>
    <w:rsid w:val="00E63C59"/>
  </w:style>
  <w:style w:type="paragraph" w:styleId="TOC8">
    <w:name w:val="toc 8"/>
    <w:basedOn w:val="TOC4"/>
    <w:semiHidden/>
    <w:rsid w:val="00E63C59"/>
  </w:style>
  <w:style w:type="character" w:customStyle="1" w:styleId="Appdef">
    <w:name w:val="App_def"/>
    <w:basedOn w:val="DefaultParagraphFont"/>
    <w:rsid w:val="00E63C59"/>
    <w:rPr>
      <w:rFonts w:ascii="Times New Roman" w:hAnsi="Times New Roman"/>
      <w:b/>
    </w:rPr>
  </w:style>
  <w:style w:type="character" w:customStyle="1" w:styleId="Appref">
    <w:name w:val="App_ref"/>
    <w:basedOn w:val="DefaultParagraphFont"/>
    <w:rsid w:val="00E63C59"/>
  </w:style>
  <w:style w:type="character" w:customStyle="1" w:styleId="Artdef">
    <w:name w:val="Art_def"/>
    <w:basedOn w:val="DefaultParagraphFont"/>
    <w:rsid w:val="00E63C59"/>
    <w:rPr>
      <w:rFonts w:ascii="Times New Roman" w:hAnsi="Times New Roman"/>
      <w:b/>
    </w:rPr>
  </w:style>
  <w:style w:type="character" w:customStyle="1" w:styleId="Artref">
    <w:name w:val="Art_ref"/>
    <w:basedOn w:val="DefaultParagraphFont"/>
    <w:rsid w:val="00E63C59"/>
  </w:style>
  <w:style w:type="character" w:customStyle="1" w:styleId="Recdef">
    <w:name w:val="Rec_def"/>
    <w:basedOn w:val="DefaultParagraphFont"/>
    <w:rsid w:val="00E63C59"/>
    <w:rPr>
      <w:b/>
    </w:rPr>
  </w:style>
  <w:style w:type="character" w:customStyle="1" w:styleId="Resdef">
    <w:name w:val="Res_def"/>
    <w:basedOn w:val="DefaultParagraphFont"/>
    <w:rsid w:val="00E63C59"/>
    <w:rPr>
      <w:rFonts w:ascii="Times New Roman" w:hAnsi="Times New Roman"/>
      <w:b/>
    </w:rPr>
  </w:style>
  <w:style w:type="character" w:customStyle="1" w:styleId="Tablefreq">
    <w:name w:val="Table_freq"/>
    <w:basedOn w:val="DefaultParagraphFont"/>
    <w:rsid w:val="00E63C59"/>
    <w:rPr>
      <w:b/>
      <w:color w:val="auto"/>
      <w:sz w:val="20"/>
    </w:rPr>
  </w:style>
  <w:style w:type="paragraph" w:customStyle="1" w:styleId="Formal">
    <w:name w:val="Formal"/>
    <w:basedOn w:val="ASN1"/>
    <w:rsid w:val="00D02712"/>
    <w:rPr>
      <w:b w:val="0"/>
    </w:rPr>
  </w:style>
  <w:style w:type="paragraph" w:customStyle="1" w:styleId="Section1">
    <w:name w:val="Section_1"/>
    <w:basedOn w:val="Normal"/>
    <w:rsid w:val="00E63C59"/>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E63C59"/>
    <w:rPr>
      <w:b w:val="0"/>
      <w:i/>
    </w:rPr>
  </w:style>
  <w:style w:type="paragraph" w:customStyle="1" w:styleId="Headingi">
    <w:name w:val="Heading_i"/>
    <w:basedOn w:val="Normal"/>
    <w:next w:val="Normal"/>
    <w:rsid w:val="00E63C59"/>
    <w:pPr>
      <w:keepNext/>
      <w:spacing w:before="160"/>
    </w:pPr>
    <w:rPr>
      <w:rFonts w:ascii="Times" w:hAnsi="Times"/>
      <w:i/>
    </w:rPr>
  </w:style>
  <w:style w:type="paragraph" w:customStyle="1" w:styleId="Headingb">
    <w:name w:val="Heading_b"/>
    <w:basedOn w:val="Normal"/>
    <w:next w:val="Normal"/>
    <w:rsid w:val="00E63C59"/>
    <w:pPr>
      <w:keepNext/>
      <w:spacing w:before="160"/>
    </w:pPr>
    <w:rPr>
      <w:rFonts w:ascii="Times" w:hAnsi="Times"/>
      <w:b/>
    </w:rPr>
  </w:style>
  <w:style w:type="paragraph" w:customStyle="1" w:styleId="Figure">
    <w:name w:val="Figure"/>
    <w:basedOn w:val="Normal"/>
    <w:next w:val="Figuretitle"/>
    <w:rsid w:val="00E63C59"/>
    <w:pPr>
      <w:keepNext/>
      <w:keepLines/>
      <w:jc w:val="center"/>
    </w:pPr>
  </w:style>
  <w:style w:type="character" w:styleId="PageNumber">
    <w:name w:val="page number"/>
    <w:basedOn w:val="DefaultParagraphFont"/>
    <w:rsid w:val="00E63C59"/>
  </w:style>
  <w:style w:type="paragraph" w:customStyle="1" w:styleId="Figuretitle">
    <w:name w:val="Figure_title"/>
    <w:basedOn w:val="Tabletitle"/>
    <w:next w:val="Normal"/>
    <w:rsid w:val="00E63C59"/>
    <w:pPr>
      <w:spacing w:after="480"/>
    </w:pPr>
  </w:style>
  <w:style w:type="paragraph" w:customStyle="1" w:styleId="FigureNo">
    <w:name w:val="Figure_No"/>
    <w:basedOn w:val="Normal"/>
    <w:next w:val="Figuretitle"/>
    <w:rsid w:val="00E63C59"/>
    <w:pPr>
      <w:keepNext/>
      <w:keepLines/>
      <w:spacing w:before="480" w:after="120"/>
      <w:jc w:val="center"/>
    </w:pPr>
    <w:rPr>
      <w:caps/>
      <w:sz w:val="20"/>
    </w:rPr>
  </w:style>
  <w:style w:type="paragraph" w:customStyle="1" w:styleId="AnnexNo">
    <w:name w:val="Annex_No"/>
    <w:basedOn w:val="Normal"/>
    <w:next w:val="Normal"/>
    <w:rsid w:val="00E63C59"/>
    <w:pPr>
      <w:keepNext/>
      <w:keepLines/>
      <w:spacing w:before="480" w:after="80"/>
      <w:jc w:val="center"/>
    </w:pPr>
    <w:rPr>
      <w:caps/>
      <w:sz w:val="28"/>
    </w:rPr>
  </w:style>
  <w:style w:type="paragraph" w:customStyle="1" w:styleId="Annexref">
    <w:name w:val="Annex_ref"/>
    <w:basedOn w:val="Normal"/>
    <w:next w:val="Normal"/>
    <w:rsid w:val="00E63C59"/>
    <w:pPr>
      <w:keepNext/>
      <w:keepLines/>
      <w:spacing w:after="280"/>
      <w:jc w:val="center"/>
    </w:pPr>
  </w:style>
  <w:style w:type="paragraph" w:customStyle="1" w:styleId="Annextitle">
    <w:name w:val="Annex_title"/>
    <w:basedOn w:val="Normal"/>
    <w:next w:val="Normal"/>
    <w:rsid w:val="00E63C59"/>
    <w:pPr>
      <w:keepNext/>
      <w:keepLines/>
      <w:spacing w:before="240" w:after="280"/>
      <w:jc w:val="center"/>
    </w:pPr>
    <w:rPr>
      <w:rFonts w:ascii="Times New Roman Bold" w:hAnsi="Times New Roman Bold"/>
      <w:b/>
      <w:sz w:val="28"/>
    </w:rPr>
  </w:style>
  <w:style w:type="paragraph" w:customStyle="1" w:styleId="AppendixNo">
    <w:name w:val="Appendix_No"/>
    <w:basedOn w:val="AnnexNo"/>
    <w:next w:val="Annexref"/>
    <w:rsid w:val="00E63C59"/>
  </w:style>
  <w:style w:type="paragraph" w:customStyle="1" w:styleId="Appendixref">
    <w:name w:val="Appendix_ref"/>
    <w:basedOn w:val="Annexref"/>
    <w:next w:val="Annextitle"/>
    <w:rsid w:val="00E63C59"/>
  </w:style>
  <w:style w:type="paragraph" w:customStyle="1" w:styleId="Appendixtitle">
    <w:name w:val="Appendix_title"/>
    <w:basedOn w:val="Annextitle"/>
    <w:next w:val="Normal"/>
    <w:rsid w:val="00E63C59"/>
  </w:style>
  <w:style w:type="paragraph" w:customStyle="1" w:styleId="Border">
    <w:name w:val="Border"/>
    <w:basedOn w:val="Tabletext"/>
    <w:rsid w:val="00E63C59"/>
    <w:pPr>
      <w:pBdr>
        <w:bottom w:val="single" w:sz="6" w:space="0" w:color="auto"/>
      </w:pBdr>
      <w:tabs>
        <w:tab w:val="clear" w:pos="284"/>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left" w:pos="170"/>
        <w:tab w:val="left" w:pos="737"/>
        <w:tab w:val="left" w:pos="2977"/>
        <w:tab w:val="left" w:pos="3266"/>
      </w:tabs>
      <w:spacing w:before="0" w:after="0" w:line="10" w:lineRule="exact"/>
      <w:ind w:left="28" w:right="28"/>
      <w:jc w:val="center"/>
    </w:pPr>
    <w:rPr>
      <w:b/>
      <w:noProof/>
    </w:rPr>
  </w:style>
  <w:style w:type="paragraph" w:styleId="NormalIndent">
    <w:name w:val="Normal Indent"/>
    <w:basedOn w:val="Normal"/>
    <w:rsid w:val="00E63C59"/>
    <w:pPr>
      <w:ind w:left="1134"/>
    </w:pPr>
  </w:style>
  <w:style w:type="paragraph" w:styleId="Index4">
    <w:name w:val="index 4"/>
    <w:basedOn w:val="Normal"/>
    <w:next w:val="Normal"/>
    <w:rsid w:val="00E63C59"/>
    <w:pPr>
      <w:ind w:left="849"/>
    </w:pPr>
  </w:style>
  <w:style w:type="paragraph" w:styleId="Index5">
    <w:name w:val="index 5"/>
    <w:basedOn w:val="Normal"/>
    <w:next w:val="Normal"/>
    <w:rsid w:val="00E63C59"/>
    <w:pPr>
      <w:ind w:left="1132"/>
    </w:pPr>
  </w:style>
  <w:style w:type="paragraph" w:styleId="Index6">
    <w:name w:val="index 6"/>
    <w:basedOn w:val="Normal"/>
    <w:next w:val="Normal"/>
    <w:rsid w:val="00E63C59"/>
    <w:pPr>
      <w:ind w:left="1415"/>
    </w:pPr>
  </w:style>
  <w:style w:type="paragraph" w:styleId="Index7">
    <w:name w:val="index 7"/>
    <w:basedOn w:val="Normal"/>
    <w:next w:val="Normal"/>
    <w:rsid w:val="00E63C59"/>
    <w:pPr>
      <w:ind w:left="1698"/>
    </w:pPr>
  </w:style>
  <w:style w:type="paragraph" w:styleId="IndexHeading">
    <w:name w:val="index heading"/>
    <w:basedOn w:val="Normal"/>
    <w:next w:val="Index1"/>
    <w:rsid w:val="00E63C59"/>
  </w:style>
  <w:style w:type="character" w:styleId="LineNumber">
    <w:name w:val="line number"/>
    <w:basedOn w:val="DefaultParagraphFont"/>
    <w:rsid w:val="00E63C59"/>
  </w:style>
  <w:style w:type="paragraph" w:customStyle="1" w:styleId="Normalaftertitle0">
    <w:name w:val="Normal after title"/>
    <w:basedOn w:val="Normal"/>
    <w:next w:val="Normal"/>
    <w:rsid w:val="00E63C59"/>
    <w:pPr>
      <w:spacing w:before="280"/>
    </w:pPr>
  </w:style>
  <w:style w:type="paragraph" w:customStyle="1" w:styleId="Proposal">
    <w:name w:val="Proposal"/>
    <w:basedOn w:val="Normal"/>
    <w:next w:val="Normal"/>
    <w:rsid w:val="00E63C59"/>
    <w:pPr>
      <w:keepNext/>
      <w:spacing w:before="240"/>
    </w:pPr>
    <w:rPr>
      <w:rFonts w:hAnsi="Times New Roman Bold"/>
    </w:rPr>
  </w:style>
  <w:style w:type="paragraph" w:customStyle="1" w:styleId="Reasons">
    <w:name w:val="Reasons"/>
    <w:basedOn w:val="Normal"/>
    <w:rsid w:val="00E63C59"/>
    <w:pPr>
      <w:tabs>
        <w:tab w:val="clear" w:pos="1871"/>
        <w:tab w:val="clear" w:pos="2268"/>
        <w:tab w:val="left" w:pos="1588"/>
        <w:tab w:val="left" w:pos="1985"/>
      </w:tabs>
    </w:pPr>
  </w:style>
  <w:style w:type="paragraph" w:customStyle="1" w:styleId="Section3">
    <w:name w:val="Section_3"/>
    <w:basedOn w:val="Section1"/>
    <w:rsid w:val="00E63C59"/>
    <w:rPr>
      <w:b w:val="0"/>
    </w:rPr>
  </w:style>
  <w:style w:type="paragraph" w:customStyle="1" w:styleId="TableTextS5">
    <w:name w:val="Table_TextS5"/>
    <w:basedOn w:val="Normal"/>
    <w:rsid w:val="00E63C59"/>
    <w:pPr>
      <w:tabs>
        <w:tab w:val="clear" w:pos="1134"/>
        <w:tab w:val="clear" w:pos="1871"/>
        <w:tab w:val="clear" w:pos="2268"/>
        <w:tab w:val="left" w:pos="170"/>
        <w:tab w:val="left" w:pos="567"/>
        <w:tab w:val="left" w:pos="737"/>
        <w:tab w:val="left" w:pos="2977"/>
        <w:tab w:val="left" w:pos="3266"/>
      </w:tabs>
      <w:spacing w:before="40" w:after="40"/>
    </w:pPr>
    <w:rPr>
      <w:sz w:val="20"/>
    </w:rPr>
  </w:style>
  <w:style w:type="character" w:customStyle="1" w:styleId="RectitleChar">
    <w:name w:val="Rec_title Char"/>
    <w:link w:val="Rectitle"/>
    <w:locked/>
    <w:rsid w:val="00ED697C"/>
    <w:rPr>
      <w:rFonts w:ascii="Times New Roman Bold" w:hAnsi="Times New Roman Bold"/>
      <w:b/>
      <w:sz w:val="28"/>
      <w:lang w:val="en-GB" w:eastAsia="en-US"/>
    </w:rPr>
  </w:style>
  <w:style w:type="character" w:styleId="Hyperlink">
    <w:name w:val="Hyperlink"/>
    <w:rsid w:val="00ED697C"/>
    <w:rPr>
      <w:color w:val="0000FF"/>
      <w:u w:val="single"/>
    </w:rPr>
  </w:style>
  <w:style w:type="character" w:customStyle="1" w:styleId="Heading1Char">
    <w:name w:val="Heading 1 Char"/>
    <w:aliases w:val="장 제목 Char,1 Char,h1 Char,l1 Char,1st level Char,título 1 Char,Normal + Font: Helvetica Char,Bold Char,Space Before 12 pt Char,Not Bold Char,Titre 1b Char,H1 Char,AboutDocument Char,H1-TS Char,h11 Char,h12 Char,h13 Char,h14 Char,h15 Char"/>
    <w:link w:val="Heading1"/>
    <w:locked/>
    <w:rsid w:val="00ED697C"/>
    <w:rPr>
      <w:rFonts w:ascii="Times New Roman" w:hAnsi="Times New Roman"/>
      <w:b/>
      <w:sz w:val="28"/>
      <w:lang w:val="en-GB" w:eastAsia="en-US"/>
    </w:rPr>
  </w:style>
  <w:style w:type="character" w:customStyle="1" w:styleId="FootnoteTextChar">
    <w:name w:val="Footnote Text Char"/>
    <w:aliases w:val="DNV-FT Char,ALTS FOOTNOTE Char,Footnote Text Char1 Char,Footnote Text Char Char1 Char,Footnote Text Char4 Char Char Char,Footnote Text Char1 Char1 Char1 Char Char,Footnote Text Char Char1 Char1 Char Char Char,footnote text Char"/>
    <w:link w:val="FootnoteText"/>
    <w:locked/>
    <w:rsid w:val="00ED697C"/>
    <w:rPr>
      <w:rFonts w:ascii="Times New Roman" w:hAnsi="Times New Roman"/>
      <w:sz w:val="24"/>
      <w:lang w:val="en-GB" w:eastAsia="en-US"/>
    </w:rPr>
  </w:style>
  <w:style w:type="paragraph" w:customStyle="1" w:styleId="Listenabsatz">
    <w:name w:val="Listenabsatz"/>
    <w:basedOn w:val="Normal"/>
    <w:uiPriority w:val="34"/>
    <w:qFormat/>
    <w:rsid w:val="00ED697C"/>
    <w:pPr>
      <w:tabs>
        <w:tab w:val="clear" w:pos="1134"/>
        <w:tab w:val="clear" w:pos="1871"/>
        <w:tab w:val="clear" w:pos="2268"/>
        <w:tab w:val="left" w:pos="794"/>
        <w:tab w:val="left" w:pos="1191"/>
        <w:tab w:val="left" w:pos="1588"/>
        <w:tab w:val="left" w:pos="1985"/>
      </w:tabs>
      <w:ind w:left="720"/>
      <w:contextualSpacing/>
    </w:pPr>
    <w:rPr>
      <w:szCs w:val="24"/>
    </w:rPr>
  </w:style>
  <w:style w:type="character" w:customStyle="1" w:styleId="href">
    <w:name w:val="href"/>
    <w:basedOn w:val="DefaultParagraphFont"/>
    <w:rsid w:val="00ED697C"/>
  </w:style>
  <w:style w:type="paragraph" w:customStyle="1" w:styleId="HeadingSum">
    <w:name w:val="Heading_Sum"/>
    <w:basedOn w:val="Headingb"/>
    <w:next w:val="Normal"/>
    <w:rsid w:val="00ED697C"/>
    <w:pPr>
      <w:keepLines/>
      <w:tabs>
        <w:tab w:val="clear" w:pos="1134"/>
        <w:tab w:val="clear" w:pos="1871"/>
        <w:tab w:val="clear" w:pos="2268"/>
        <w:tab w:val="left" w:pos="794"/>
        <w:tab w:val="left" w:pos="1191"/>
        <w:tab w:val="left" w:pos="1588"/>
        <w:tab w:val="left" w:pos="1985"/>
      </w:tabs>
      <w:spacing w:before="240"/>
      <w:jc w:val="both"/>
    </w:pPr>
    <w:rPr>
      <w:rFonts w:ascii="Times New Roman" w:hAnsi="Times New Roman"/>
      <w:sz w:val="22"/>
      <w:lang w:val="es-ES_tradnl"/>
    </w:rPr>
  </w:style>
  <w:style w:type="paragraph" w:customStyle="1" w:styleId="Tablefin">
    <w:name w:val="Table_fin"/>
    <w:basedOn w:val="Normal"/>
    <w:next w:val="Normal"/>
    <w:rsid w:val="00ED697C"/>
    <w:pPr>
      <w:tabs>
        <w:tab w:val="clear" w:pos="1134"/>
        <w:tab w:val="clear" w:pos="1871"/>
        <w:tab w:val="clear" w:pos="2268"/>
        <w:tab w:val="left" w:pos="794"/>
        <w:tab w:val="left" w:pos="1191"/>
        <w:tab w:val="left" w:pos="1588"/>
        <w:tab w:val="left" w:pos="1985"/>
      </w:tabs>
      <w:spacing w:before="0"/>
      <w:jc w:val="both"/>
    </w:pPr>
    <w:rPr>
      <w:sz w:val="20"/>
    </w:rPr>
  </w:style>
  <w:style w:type="paragraph" w:customStyle="1" w:styleId="Blanc">
    <w:name w:val="Blanc"/>
    <w:basedOn w:val="Normal"/>
    <w:next w:val="Tabletext"/>
    <w:rsid w:val="00ED697C"/>
    <w:pPr>
      <w:keepNext/>
      <w:keepLines/>
      <w:tabs>
        <w:tab w:val="clear" w:pos="1134"/>
        <w:tab w:val="clear" w:pos="1871"/>
        <w:tab w:val="clear" w:pos="2268"/>
      </w:tabs>
      <w:spacing w:before="0"/>
      <w:jc w:val="both"/>
    </w:pPr>
    <w:rPr>
      <w:sz w:val="16"/>
    </w:rPr>
  </w:style>
  <w:style w:type="paragraph" w:customStyle="1" w:styleId="Line">
    <w:name w:val="Line"/>
    <w:basedOn w:val="Normal"/>
    <w:next w:val="Normal"/>
    <w:rsid w:val="00ED697C"/>
    <w:pPr>
      <w:pBdr>
        <w:top w:val="single" w:sz="6" w:space="1" w:color="auto"/>
      </w:pBdr>
      <w:tabs>
        <w:tab w:val="clear" w:pos="1134"/>
        <w:tab w:val="clear" w:pos="1871"/>
        <w:tab w:val="clear" w:pos="2268"/>
      </w:tabs>
      <w:spacing w:before="240"/>
      <w:ind w:left="3997" w:right="3997"/>
      <w:jc w:val="center"/>
    </w:pPr>
    <w:rPr>
      <w:sz w:val="20"/>
    </w:rPr>
  </w:style>
  <w:style w:type="paragraph" w:customStyle="1" w:styleId="Summary">
    <w:name w:val="Summary"/>
    <w:basedOn w:val="Normal"/>
    <w:next w:val="Normalaftertitle"/>
    <w:rsid w:val="00ED697C"/>
    <w:pPr>
      <w:tabs>
        <w:tab w:val="clear" w:pos="1134"/>
        <w:tab w:val="clear" w:pos="1871"/>
        <w:tab w:val="clear" w:pos="2268"/>
        <w:tab w:val="left" w:pos="794"/>
        <w:tab w:val="left" w:pos="1191"/>
        <w:tab w:val="left" w:pos="1588"/>
        <w:tab w:val="left" w:pos="1985"/>
      </w:tabs>
      <w:spacing w:after="480"/>
      <w:jc w:val="both"/>
    </w:pPr>
    <w:rPr>
      <w:sz w:val="22"/>
      <w:lang w:val="es-ES_tradnl"/>
    </w:rPr>
  </w:style>
  <w:style w:type="paragraph" w:customStyle="1" w:styleId="Fig">
    <w:name w:val="Fig"/>
    <w:basedOn w:val="Normal"/>
    <w:next w:val="Normal"/>
    <w:rsid w:val="00ED697C"/>
    <w:pPr>
      <w:tabs>
        <w:tab w:val="clear" w:pos="1134"/>
        <w:tab w:val="clear" w:pos="1871"/>
        <w:tab w:val="clear" w:pos="2268"/>
        <w:tab w:val="left" w:pos="794"/>
        <w:tab w:val="left" w:pos="1191"/>
        <w:tab w:val="left" w:pos="1588"/>
        <w:tab w:val="left" w:pos="1985"/>
      </w:tabs>
      <w:spacing w:before="136"/>
      <w:jc w:val="center"/>
    </w:pPr>
    <w:rPr>
      <w:sz w:val="20"/>
      <w:lang w:val="en-US"/>
    </w:rPr>
  </w:style>
  <w:style w:type="character" w:customStyle="1" w:styleId="enumlev1Char">
    <w:name w:val="enumlev1 Char"/>
    <w:link w:val="enumlev1"/>
    <w:rsid w:val="00ED697C"/>
    <w:rPr>
      <w:rFonts w:ascii="Times New Roman" w:hAnsi="Times New Roman"/>
      <w:sz w:val="24"/>
      <w:lang w:val="en-GB" w:eastAsia="en-US"/>
    </w:rPr>
  </w:style>
  <w:style w:type="paragraph" w:customStyle="1" w:styleId="AnnexNotitle">
    <w:name w:val="Annex_No &amp; title"/>
    <w:basedOn w:val="Normal"/>
    <w:next w:val="Normal"/>
    <w:link w:val="AnnexNotitleChar"/>
    <w:rsid w:val="00ED697C"/>
    <w:pPr>
      <w:keepNext/>
      <w:keepLines/>
      <w:tabs>
        <w:tab w:val="clear" w:pos="1134"/>
        <w:tab w:val="clear" w:pos="1871"/>
        <w:tab w:val="clear" w:pos="2268"/>
        <w:tab w:val="left" w:pos="794"/>
        <w:tab w:val="left" w:pos="1191"/>
        <w:tab w:val="left" w:pos="1588"/>
        <w:tab w:val="left" w:pos="1985"/>
      </w:tabs>
      <w:spacing w:before="480"/>
      <w:jc w:val="center"/>
    </w:pPr>
    <w:rPr>
      <w:b/>
      <w:sz w:val="28"/>
    </w:rPr>
  </w:style>
  <w:style w:type="character" w:customStyle="1" w:styleId="AnnexNotitleChar">
    <w:name w:val="Annex_No &amp; title Char"/>
    <w:link w:val="AnnexNotitle"/>
    <w:rsid w:val="00ED697C"/>
    <w:rPr>
      <w:rFonts w:ascii="Times New Roman" w:eastAsia="ＭＳ 明朝" w:hAnsi="Times New Roman"/>
      <w:b/>
      <w:sz w:val="28"/>
      <w:lang w:val="en-GB" w:eastAsia="en-US"/>
    </w:rPr>
  </w:style>
  <w:style w:type="character" w:customStyle="1" w:styleId="TabletitleChar">
    <w:name w:val="Table_title Char"/>
    <w:link w:val="Tabletitle"/>
    <w:rsid w:val="00ED697C"/>
    <w:rPr>
      <w:rFonts w:ascii="Times New Roman Bold" w:hAnsi="Times New Roman Bold"/>
      <w:b/>
      <w:lang w:val="en-GB" w:eastAsia="en-US"/>
    </w:rPr>
  </w:style>
  <w:style w:type="character" w:customStyle="1" w:styleId="TableNoChar">
    <w:name w:val="Table_No Char"/>
    <w:link w:val="TableNo"/>
    <w:rsid w:val="00ED697C"/>
    <w:rPr>
      <w:rFonts w:ascii="Times New Roman" w:hAnsi="Times New Roman"/>
      <w:caps/>
      <w:lang w:val="en-GB" w:eastAsia="en-US"/>
    </w:rPr>
  </w:style>
  <w:style w:type="character" w:customStyle="1" w:styleId="TabletextChar">
    <w:name w:val="Table_text Char"/>
    <w:link w:val="Tabletext"/>
    <w:rsid w:val="00ED697C"/>
    <w:rPr>
      <w:rFonts w:ascii="Times New Roman" w:hAnsi="Times New Roman"/>
      <w:lang w:val="en-GB" w:eastAsia="en-US"/>
    </w:rPr>
  </w:style>
  <w:style w:type="character" w:customStyle="1" w:styleId="SourceChar">
    <w:name w:val="Source Char"/>
    <w:link w:val="Source"/>
    <w:rsid w:val="00355B7E"/>
    <w:rPr>
      <w:rFonts w:ascii="Times New Roman" w:hAnsi="Times New Roman"/>
      <w:b/>
      <w:sz w:val="28"/>
      <w:lang w:val="en-GB" w:eastAsia="en-US"/>
    </w:rPr>
  </w:style>
  <w:style w:type="paragraph" w:customStyle="1" w:styleId="Rec">
    <w:name w:val="Rec_#"/>
    <w:basedOn w:val="Normal"/>
    <w:next w:val="Normal"/>
    <w:rsid w:val="00355B7E"/>
    <w:pPr>
      <w:keepNext/>
      <w:keepLines/>
      <w:tabs>
        <w:tab w:val="clear" w:pos="1134"/>
        <w:tab w:val="clear" w:pos="1871"/>
        <w:tab w:val="clear" w:pos="2268"/>
        <w:tab w:val="left" w:pos="794"/>
        <w:tab w:val="left" w:pos="1191"/>
        <w:tab w:val="left" w:pos="1588"/>
        <w:tab w:val="left" w:pos="1985"/>
      </w:tabs>
      <w:overflowPunct/>
      <w:autoSpaceDE/>
      <w:autoSpaceDN/>
      <w:adjustRightInd/>
      <w:spacing w:before="480"/>
      <w:jc w:val="center"/>
      <w:textAlignment w:val="auto"/>
    </w:pPr>
    <w:rPr>
      <w:caps/>
    </w:rPr>
  </w:style>
  <w:style w:type="paragraph" w:styleId="BalloonText">
    <w:name w:val="Balloon Text"/>
    <w:basedOn w:val="Normal"/>
    <w:link w:val="BalloonTextChar"/>
    <w:rsid w:val="0032140D"/>
    <w:pPr>
      <w:spacing w:before="0"/>
    </w:pPr>
    <w:rPr>
      <w:rFonts w:asciiTheme="majorHAnsi" w:eastAsiaTheme="majorEastAsia" w:hAnsiTheme="majorHAnsi" w:cstheme="majorBidi"/>
      <w:sz w:val="18"/>
      <w:szCs w:val="18"/>
    </w:rPr>
  </w:style>
  <w:style w:type="character" w:customStyle="1" w:styleId="BalloonTextChar">
    <w:name w:val="Balloon Text Char"/>
    <w:basedOn w:val="DefaultParagraphFont"/>
    <w:link w:val="BalloonText"/>
    <w:rsid w:val="0032140D"/>
    <w:rPr>
      <w:rFonts w:asciiTheme="majorHAnsi" w:eastAsiaTheme="majorEastAsia" w:hAnsiTheme="majorHAnsi" w:cstheme="majorBidi"/>
      <w:sz w:val="18"/>
      <w:szCs w:val="18"/>
      <w:lang w:val="en-GB" w:eastAsia="en-US"/>
    </w:rPr>
  </w:style>
  <w:style w:type="paragraph" w:styleId="ListParagraph">
    <w:name w:val="List Paragraph"/>
    <w:basedOn w:val="Normal"/>
    <w:link w:val="ListParagraphChar"/>
    <w:uiPriority w:val="99"/>
    <w:qFormat/>
    <w:rsid w:val="001E68DF"/>
    <w:pPr>
      <w:tabs>
        <w:tab w:val="clear" w:pos="1134"/>
        <w:tab w:val="clear" w:pos="1871"/>
        <w:tab w:val="clear" w:pos="2268"/>
      </w:tabs>
      <w:overflowPunct/>
      <w:autoSpaceDE/>
      <w:autoSpaceDN/>
      <w:adjustRightInd/>
      <w:spacing w:before="0" w:after="200" w:line="276" w:lineRule="auto"/>
      <w:ind w:left="720"/>
      <w:contextualSpacing/>
      <w:textAlignment w:val="auto"/>
    </w:pPr>
    <w:rPr>
      <w:rFonts w:ascii="Calibri" w:hAnsi="Calibri"/>
      <w:sz w:val="22"/>
      <w:szCs w:val="22"/>
      <w:lang w:val="en-US"/>
    </w:rPr>
  </w:style>
  <w:style w:type="character" w:customStyle="1" w:styleId="ListParagraphChar">
    <w:name w:val="List Paragraph Char"/>
    <w:basedOn w:val="DefaultParagraphFont"/>
    <w:link w:val="ListParagraph"/>
    <w:uiPriority w:val="99"/>
    <w:locked/>
    <w:rsid w:val="001E68DF"/>
    <w:rPr>
      <w:rFonts w:ascii="Calibri" w:eastAsia="ＭＳ 明朝" w:hAnsi="Calibri"/>
      <w:sz w:val="22"/>
      <w:szCs w:val="22"/>
      <w:lang w:eastAsia="en-US"/>
    </w:rPr>
  </w:style>
  <w:style w:type="character" w:customStyle="1" w:styleId="apple-style-span">
    <w:name w:val="apple-style-span"/>
    <w:basedOn w:val="DefaultParagraphFont"/>
    <w:rsid w:val="00E91299"/>
  </w:style>
  <w:style w:type="character" w:styleId="FollowedHyperlink">
    <w:name w:val="FollowedHyperlink"/>
    <w:basedOn w:val="DefaultParagraphFont"/>
    <w:rsid w:val="002042BF"/>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71822304">
      <w:bodyDiv w:val="1"/>
      <w:marLeft w:val="0"/>
      <w:marRight w:val="0"/>
      <w:marTop w:val="0"/>
      <w:marBottom w:val="0"/>
      <w:divBdr>
        <w:top w:val="none" w:sz="0" w:space="0" w:color="auto"/>
        <w:left w:val="none" w:sz="0" w:space="0" w:color="auto"/>
        <w:bottom w:val="none" w:sz="0" w:space="0" w:color="auto"/>
        <w:right w:val="none" w:sz="0" w:space="0" w:color="auto"/>
      </w:divBdr>
    </w:div>
    <w:div w:id="18200713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oleObject" Target="embeddings/oleObject1.bin"/><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2.emf"/><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R:\TEMPLATE\ITUOffice2007\POOL\POOL%20E%20-%20ITU\PE_B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61D9BF-047B-4051-90B6-C65B258252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PE_BR.dotm</Template>
  <TotalTime>50</TotalTime>
  <Pages>5</Pages>
  <Words>1030</Words>
  <Characters>5875</Characters>
  <Application>Microsoft Office Word</Application>
  <DocSecurity>0</DocSecurity>
  <Lines>48</Lines>
  <Paragraphs>13</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
      <vt:lpstr/>
    </vt:vector>
  </TitlesOfParts>
  <Company>Intel Corporation</Company>
  <LinksUpToDate>false</LinksUpToDate>
  <CharactersWithSpaces>6892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bonnici</dc:creator>
  <cp:lastModifiedBy>Takashi Shono</cp:lastModifiedBy>
  <cp:revision>6</cp:revision>
  <cp:lastPrinted>2011-05-24T12:20:00Z</cp:lastPrinted>
  <dcterms:created xsi:type="dcterms:W3CDTF">2011-07-21T16:14:00Z</dcterms:created>
  <dcterms:modified xsi:type="dcterms:W3CDTF">2011-07-21T17:04:00Z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num">
    <vt:lpwstr>PE_BR.DOT</vt:lpwstr>
  </property>
  <property fmtid="{D5CDD505-2E9C-101B-9397-08002B2CF9AE}" pid="3" name="Docdate">
    <vt:lpwstr/>
  </property>
  <property fmtid="{D5CDD505-2E9C-101B-9397-08002B2CF9AE}" pid="4" name="Docorlang">
    <vt:lpwstr/>
  </property>
</Properties>
</file>