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32A" w:rsidRPr="009A732A" w:rsidRDefault="00976C6C" w:rsidP="009A732A">
      <w:pPr>
        <w:pStyle w:val="CRCoverPage"/>
        <w:tabs>
          <w:tab w:val="left" w:pos="8370"/>
        </w:tabs>
        <w:outlineLvl w:val="0"/>
        <w:rPr>
          <w:b/>
          <w:noProof/>
          <w:sz w:val="24"/>
        </w:rPr>
      </w:pPr>
      <w:bookmarkStart w:id="0" w:name="_Toc415085459"/>
      <w:r>
        <w:rPr>
          <w:b/>
          <w:noProof/>
          <w:sz w:val="24"/>
        </w:rPr>
        <w:t>3GPP TSG-RAN WG1#84bis</w:t>
      </w:r>
      <w:r w:rsidR="00F143CC">
        <w:rPr>
          <w:b/>
          <w:noProof/>
          <w:sz w:val="24"/>
        </w:rPr>
        <w:t xml:space="preserve"> </w:t>
      </w:r>
      <w:r w:rsidR="00F143CC">
        <w:rPr>
          <w:b/>
          <w:noProof/>
          <w:sz w:val="24"/>
        </w:rPr>
        <w:tab/>
        <w:t>R1-163925</w:t>
      </w:r>
    </w:p>
    <w:p w:rsidR="00CF54FC" w:rsidRDefault="009A732A" w:rsidP="009A732A">
      <w:pPr>
        <w:pStyle w:val="CRCoverPage"/>
        <w:outlineLvl w:val="0"/>
        <w:rPr>
          <w:b/>
          <w:noProof/>
          <w:sz w:val="24"/>
        </w:rPr>
      </w:pPr>
      <w:r w:rsidRPr="009A732A">
        <w:rPr>
          <w:b/>
          <w:noProof/>
          <w:sz w:val="24"/>
        </w:rPr>
        <w:t>Busan, Korea, 11th - 15th April 2016</w:t>
      </w:r>
    </w:p>
    <w:tbl>
      <w:tblPr>
        <w:tblW w:w="0" w:type="auto"/>
        <w:tblInd w:w="42" w:type="dxa"/>
        <w:tblLayout w:type="fixed"/>
        <w:tblCellMar>
          <w:left w:w="42" w:type="dxa"/>
          <w:right w:w="42" w:type="dxa"/>
        </w:tblCellMar>
        <w:tblLook w:val="0000" w:firstRow="0" w:lastRow="0" w:firstColumn="0" w:lastColumn="0" w:noHBand="0" w:noVBand="0"/>
      </w:tblPr>
      <w:tblGrid>
        <w:gridCol w:w="142"/>
        <w:gridCol w:w="2126"/>
        <w:gridCol w:w="709"/>
        <w:gridCol w:w="1276"/>
        <w:gridCol w:w="709"/>
        <w:gridCol w:w="425"/>
        <w:gridCol w:w="2693"/>
        <w:gridCol w:w="1418"/>
        <w:gridCol w:w="143"/>
      </w:tblGrid>
      <w:tr w:rsidR="00CF54FC" w:rsidTr="00DA25DD">
        <w:tc>
          <w:tcPr>
            <w:tcW w:w="9641" w:type="dxa"/>
            <w:gridSpan w:val="9"/>
            <w:tcBorders>
              <w:top w:val="single" w:sz="4" w:space="0" w:color="auto"/>
              <w:left w:val="single" w:sz="4" w:space="0" w:color="auto"/>
              <w:right w:val="single" w:sz="4" w:space="0" w:color="auto"/>
            </w:tcBorders>
          </w:tcPr>
          <w:p w:rsidR="00CF54FC" w:rsidRDefault="00CF54FC" w:rsidP="00DA25DD">
            <w:pPr>
              <w:pStyle w:val="CRCoverPage"/>
              <w:spacing w:after="0"/>
              <w:jc w:val="right"/>
              <w:rPr>
                <w:i/>
                <w:noProof/>
              </w:rPr>
            </w:pPr>
            <w:r>
              <w:rPr>
                <w:i/>
                <w:noProof/>
                <w:sz w:val="14"/>
              </w:rPr>
              <w:t>CR-Form-v11</w:t>
            </w:r>
          </w:p>
        </w:tc>
      </w:tr>
      <w:tr w:rsidR="00CF54FC" w:rsidTr="00DA25DD">
        <w:tc>
          <w:tcPr>
            <w:tcW w:w="9641" w:type="dxa"/>
            <w:gridSpan w:val="9"/>
            <w:tcBorders>
              <w:left w:val="single" w:sz="4" w:space="0" w:color="auto"/>
              <w:right w:val="single" w:sz="4" w:space="0" w:color="auto"/>
            </w:tcBorders>
          </w:tcPr>
          <w:p w:rsidR="00CF54FC" w:rsidRDefault="00CF54FC" w:rsidP="00DA25DD">
            <w:pPr>
              <w:pStyle w:val="CRCoverPage"/>
              <w:spacing w:after="0"/>
              <w:jc w:val="center"/>
              <w:rPr>
                <w:noProof/>
              </w:rPr>
            </w:pPr>
            <w:r>
              <w:rPr>
                <w:b/>
                <w:noProof/>
                <w:sz w:val="32"/>
              </w:rPr>
              <w:t>CHANGE REQUEST</w:t>
            </w:r>
          </w:p>
        </w:tc>
      </w:tr>
      <w:tr w:rsidR="00CF54FC" w:rsidTr="00DA25DD">
        <w:tc>
          <w:tcPr>
            <w:tcW w:w="9641" w:type="dxa"/>
            <w:gridSpan w:val="9"/>
            <w:tcBorders>
              <w:left w:val="single" w:sz="4" w:space="0" w:color="auto"/>
              <w:right w:val="single" w:sz="4" w:space="0" w:color="auto"/>
            </w:tcBorders>
          </w:tcPr>
          <w:p w:rsidR="00CF54FC" w:rsidRDefault="00CF54FC" w:rsidP="00DA25DD">
            <w:pPr>
              <w:pStyle w:val="CRCoverPage"/>
              <w:spacing w:after="0"/>
              <w:rPr>
                <w:noProof/>
                <w:sz w:val="8"/>
                <w:szCs w:val="8"/>
              </w:rPr>
            </w:pPr>
          </w:p>
        </w:tc>
      </w:tr>
      <w:tr w:rsidR="00CF54FC" w:rsidTr="00DA25DD">
        <w:tc>
          <w:tcPr>
            <w:tcW w:w="142" w:type="dxa"/>
            <w:tcBorders>
              <w:left w:val="single" w:sz="4" w:space="0" w:color="auto"/>
            </w:tcBorders>
          </w:tcPr>
          <w:p w:rsidR="00CF54FC" w:rsidRDefault="00CF54FC" w:rsidP="00DA25DD">
            <w:pPr>
              <w:pStyle w:val="CRCoverPage"/>
              <w:spacing w:after="0"/>
              <w:jc w:val="right"/>
              <w:rPr>
                <w:noProof/>
              </w:rPr>
            </w:pPr>
          </w:p>
        </w:tc>
        <w:tc>
          <w:tcPr>
            <w:tcW w:w="2126" w:type="dxa"/>
            <w:shd w:val="pct30" w:color="FFFF00" w:fill="auto"/>
          </w:tcPr>
          <w:p w:rsidR="00CF54FC" w:rsidRDefault="00CF54FC" w:rsidP="00DA25DD">
            <w:pPr>
              <w:pStyle w:val="CRCoverPage"/>
              <w:spacing w:after="0"/>
              <w:rPr>
                <w:b/>
                <w:noProof/>
                <w:sz w:val="28"/>
              </w:rPr>
            </w:pPr>
            <w:r>
              <w:rPr>
                <w:b/>
                <w:noProof/>
                <w:sz w:val="28"/>
              </w:rPr>
              <w:t>36.213</w:t>
            </w:r>
          </w:p>
        </w:tc>
        <w:tc>
          <w:tcPr>
            <w:tcW w:w="709" w:type="dxa"/>
          </w:tcPr>
          <w:p w:rsidR="00CF54FC" w:rsidRDefault="00CF54FC" w:rsidP="00DA25DD">
            <w:pPr>
              <w:pStyle w:val="CRCoverPage"/>
              <w:spacing w:after="0"/>
              <w:jc w:val="center"/>
              <w:rPr>
                <w:noProof/>
              </w:rPr>
            </w:pPr>
            <w:r>
              <w:rPr>
                <w:b/>
                <w:noProof/>
                <w:sz w:val="28"/>
              </w:rPr>
              <w:t>CR</w:t>
            </w:r>
          </w:p>
        </w:tc>
        <w:tc>
          <w:tcPr>
            <w:tcW w:w="1276" w:type="dxa"/>
            <w:shd w:val="pct30" w:color="FFFF00" w:fill="auto"/>
          </w:tcPr>
          <w:p w:rsidR="00CF54FC" w:rsidRPr="00DA694E" w:rsidRDefault="00F143CC" w:rsidP="00DA25DD">
            <w:pPr>
              <w:pStyle w:val="CRCoverPage"/>
              <w:spacing w:after="0"/>
              <w:rPr>
                <w:b/>
                <w:noProof/>
                <w:sz w:val="28"/>
                <w:szCs w:val="28"/>
              </w:rPr>
            </w:pPr>
            <w:r>
              <w:rPr>
                <w:b/>
                <w:noProof/>
                <w:sz w:val="28"/>
                <w:szCs w:val="28"/>
              </w:rPr>
              <w:t>0649</w:t>
            </w:r>
          </w:p>
        </w:tc>
        <w:tc>
          <w:tcPr>
            <w:tcW w:w="709" w:type="dxa"/>
          </w:tcPr>
          <w:p w:rsidR="00CF54FC" w:rsidRDefault="00CF54FC" w:rsidP="00DA25DD">
            <w:pPr>
              <w:pStyle w:val="CRCoverPage"/>
              <w:tabs>
                <w:tab w:val="right" w:pos="625"/>
              </w:tabs>
              <w:spacing w:after="0"/>
              <w:jc w:val="center"/>
              <w:rPr>
                <w:noProof/>
              </w:rPr>
            </w:pPr>
            <w:r>
              <w:rPr>
                <w:b/>
                <w:bCs/>
                <w:noProof/>
                <w:sz w:val="28"/>
              </w:rPr>
              <w:t>rev</w:t>
            </w:r>
          </w:p>
        </w:tc>
        <w:tc>
          <w:tcPr>
            <w:tcW w:w="425" w:type="dxa"/>
            <w:shd w:val="pct30" w:color="FFFF00" w:fill="auto"/>
          </w:tcPr>
          <w:p w:rsidR="00CF54FC" w:rsidRDefault="00CF54FC" w:rsidP="00DA25DD">
            <w:pPr>
              <w:pStyle w:val="CRCoverPage"/>
              <w:spacing w:after="0"/>
              <w:jc w:val="center"/>
              <w:rPr>
                <w:b/>
                <w:noProof/>
              </w:rPr>
            </w:pPr>
            <w:r>
              <w:rPr>
                <w:b/>
                <w:noProof/>
                <w:sz w:val="32"/>
              </w:rPr>
              <w:t>-</w:t>
            </w:r>
          </w:p>
        </w:tc>
        <w:tc>
          <w:tcPr>
            <w:tcW w:w="2693" w:type="dxa"/>
          </w:tcPr>
          <w:p w:rsidR="00CF54FC" w:rsidRDefault="00CF54FC" w:rsidP="00DA25DD">
            <w:pPr>
              <w:pStyle w:val="CRCoverPage"/>
              <w:tabs>
                <w:tab w:val="right" w:pos="1825"/>
              </w:tabs>
              <w:spacing w:after="0"/>
              <w:jc w:val="center"/>
              <w:rPr>
                <w:noProof/>
              </w:rPr>
            </w:pPr>
            <w:r w:rsidRPr="006B46FB">
              <w:rPr>
                <w:b/>
                <w:noProof/>
                <w:sz w:val="28"/>
                <w:szCs w:val="28"/>
              </w:rPr>
              <w:t>Current version:</w:t>
            </w:r>
          </w:p>
        </w:tc>
        <w:tc>
          <w:tcPr>
            <w:tcW w:w="1418" w:type="dxa"/>
            <w:shd w:val="pct30" w:color="FFFF00" w:fill="auto"/>
          </w:tcPr>
          <w:p w:rsidR="00CF54FC" w:rsidRDefault="00CF54FC" w:rsidP="009A732A">
            <w:pPr>
              <w:pStyle w:val="CRCoverPage"/>
              <w:spacing w:after="0"/>
              <w:jc w:val="center"/>
              <w:rPr>
                <w:noProof/>
              </w:rPr>
            </w:pPr>
            <w:r>
              <w:rPr>
                <w:b/>
                <w:noProof/>
                <w:sz w:val="32"/>
              </w:rPr>
              <w:t>13.</w:t>
            </w:r>
            <w:r w:rsidR="009A732A">
              <w:rPr>
                <w:b/>
                <w:noProof/>
                <w:sz w:val="32"/>
              </w:rPr>
              <w:t>1</w:t>
            </w:r>
            <w:r>
              <w:rPr>
                <w:b/>
                <w:noProof/>
                <w:sz w:val="32"/>
              </w:rPr>
              <w:t>.1</w:t>
            </w:r>
          </w:p>
        </w:tc>
        <w:tc>
          <w:tcPr>
            <w:tcW w:w="143" w:type="dxa"/>
            <w:tcBorders>
              <w:right w:val="single" w:sz="4" w:space="0" w:color="auto"/>
            </w:tcBorders>
          </w:tcPr>
          <w:p w:rsidR="00CF54FC" w:rsidRDefault="00CF54FC" w:rsidP="00DA25DD">
            <w:pPr>
              <w:pStyle w:val="CRCoverPage"/>
              <w:spacing w:after="0"/>
              <w:rPr>
                <w:noProof/>
              </w:rPr>
            </w:pPr>
          </w:p>
        </w:tc>
      </w:tr>
      <w:tr w:rsidR="00CF54FC" w:rsidTr="00DA25DD">
        <w:tc>
          <w:tcPr>
            <w:tcW w:w="9641" w:type="dxa"/>
            <w:gridSpan w:val="9"/>
            <w:tcBorders>
              <w:left w:val="single" w:sz="4" w:space="0" w:color="auto"/>
              <w:right w:val="single" w:sz="4" w:space="0" w:color="auto"/>
            </w:tcBorders>
          </w:tcPr>
          <w:p w:rsidR="00CF54FC" w:rsidRDefault="00CF54FC" w:rsidP="00DA25DD">
            <w:pPr>
              <w:pStyle w:val="CRCoverPage"/>
              <w:spacing w:after="0"/>
              <w:rPr>
                <w:noProof/>
              </w:rPr>
            </w:pPr>
          </w:p>
        </w:tc>
      </w:tr>
      <w:tr w:rsidR="00CF54FC" w:rsidTr="00DA25DD">
        <w:tc>
          <w:tcPr>
            <w:tcW w:w="9641" w:type="dxa"/>
            <w:gridSpan w:val="9"/>
            <w:tcBorders>
              <w:top w:val="single" w:sz="4" w:space="0" w:color="auto"/>
            </w:tcBorders>
          </w:tcPr>
          <w:p w:rsidR="00CF54FC" w:rsidRPr="00F25D98" w:rsidRDefault="00CF54FC" w:rsidP="00DA25DD">
            <w:pPr>
              <w:pStyle w:val="CRCoverPage"/>
              <w:spacing w:after="0"/>
              <w:jc w:val="center"/>
              <w:rPr>
                <w:rFonts w:cs="Arial"/>
                <w:i/>
                <w:noProof/>
              </w:rPr>
            </w:pPr>
            <w:r w:rsidRPr="00F25D98">
              <w:rPr>
                <w:rFonts w:cs="Arial"/>
                <w:i/>
                <w:noProof/>
              </w:rPr>
              <w:t xml:space="preserve">For </w:t>
            </w:r>
            <w:hyperlink r:id="rId8" w:anchor="_blank" w:history="1">
              <w:r w:rsidRPr="00F25D98">
                <w:rPr>
                  <w:rStyle w:val="Hyperlink"/>
                  <w:rFonts w:cs="Arial"/>
                  <w:b/>
                  <w:i/>
                  <w:noProof/>
                  <w:color w:val="FF0000"/>
                </w:rPr>
                <w:t>HE</w:t>
              </w:r>
              <w:bookmarkStart w:id="1" w:name="_Hlt497126619"/>
              <w:r w:rsidRPr="00F25D98">
                <w:rPr>
                  <w:rStyle w:val="Hyperlink"/>
                  <w:rFonts w:cs="Arial"/>
                  <w:b/>
                  <w:i/>
                  <w:noProof/>
                  <w:color w:val="FF0000"/>
                </w:rPr>
                <w:t>L</w:t>
              </w:r>
              <w:bookmarkEnd w:id="1"/>
              <w:r w:rsidRPr="00F25D98">
                <w:rPr>
                  <w:rStyle w:val="Hyperlink"/>
                  <w:rFonts w:cs="Arial"/>
                  <w:b/>
                  <w:i/>
                  <w:noProof/>
                  <w:color w:val="FF0000"/>
                </w:rPr>
                <w:t>P</w:t>
              </w:r>
            </w:hyperlink>
            <w:r w:rsidRPr="00F25D98">
              <w:rPr>
                <w:rFonts w:cs="Arial"/>
                <w:b/>
                <w:i/>
                <w:noProof/>
                <w:color w:val="FF0000"/>
              </w:rPr>
              <w:t xml:space="preserve"> </w:t>
            </w:r>
            <w:r w:rsidRPr="00F25D98">
              <w:rPr>
                <w:rFonts w:cs="Arial"/>
                <w:i/>
                <w:noProof/>
              </w:rPr>
              <w:t>on using this form</w:t>
            </w:r>
            <w:r>
              <w:rPr>
                <w:rFonts w:cs="Arial"/>
                <w:i/>
                <w:noProof/>
              </w:rPr>
              <w:t>: c</w:t>
            </w:r>
            <w:r w:rsidRPr="00F25D98">
              <w:rPr>
                <w:rFonts w:cs="Arial"/>
                <w:i/>
                <w:noProof/>
              </w:rPr>
              <w:t xml:space="preserve">omprehensive instructions can be found at </w:t>
            </w:r>
            <w:r>
              <w:rPr>
                <w:rFonts w:cs="Arial"/>
                <w:i/>
                <w:noProof/>
              </w:rPr>
              <w:br/>
            </w:r>
            <w:hyperlink r:id="rId9" w:history="1">
              <w:r>
                <w:rPr>
                  <w:rStyle w:val="Hyperlink"/>
                  <w:rFonts w:cs="Arial"/>
                  <w:i/>
                  <w:noProof/>
                </w:rPr>
                <w:t>http://www.3gpp.org/Change-Requests</w:t>
              </w:r>
            </w:hyperlink>
            <w:r w:rsidRPr="00F25D98">
              <w:rPr>
                <w:rFonts w:cs="Arial"/>
                <w:i/>
                <w:noProof/>
              </w:rPr>
              <w:t>.</w:t>
            </w:r>
          </w:p>
        </w:tc>
      </w:tr>
      <w:tr w:rsidR="00CF54FC" w:rsidTr="00DA25DD">
        <w:tc>
          <w:tcPr>
            <w:tcW w:w="9641" w:type="dxa"/>
            <w:gridSpan w:val="9"/>
          </w:tcPr>
          <w:p w:rsidR="00CF54FC" w:rsidRDefault="00CF54FC" w:rsidP="00DA25DD">
            <w:pPr>
              <w:pStyle w:val="CRCoverPage"/>
              <w:spacing w:after="0"/>
              <w:rPr>
                <w:noProof/>
                <w:sz w:val="8"/>
                <w:szCs w:val="8"/>
              </w:rPr>
            </w:pPr>
          </w:p>
        </w:tc>
      </w:tr>
    </w:tbl>
    <w:p w:rsidR="00CF54FC" w:rsidRDefault="00CF54FC" w:rsidP="00CF54FC">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CF54FC" w:rsidTr="00DA25DD">
        <w:tc>
          <w:tcPr>
            <w:tcW w:w="2835" w:type="dxa"/>
          </w:tcPr>
          <w:p w:rsidR="00CF54FC" w:rsidRDefault="00CF54FC" w:rsidP="00DA25DD">
            <w:pPr>
              <w:pStyle w:val="CRCoverPage"/>
              <w:tabs>
                <w:tab w:val="right" w:pos="2751"/>
              </w:tabs>
              <w:spacing w:after="0"/>
              <w:rPr>
                <w:b/>
                <w:i/>
                <w:noProof/>
              </w:rPr>
            </w:pPr>
            <w:r>
              <w:rPr>
                <w:b/>
                <w:i/>
                <w:noProof/>
              </w:rPr>
              <w:t>Proposed change affects:</w:t>
            </w:r>
          </w:p>
        </w:tc>
        <w:tc>
          <w:tcPr>
            <w:tcW w:w="1418" w:type="dxa"/>
          </w:tcPr>
          <w:p w:rsidR="00CF54FC" w:rsidRDefault="00CF54FC" w:rsidP="00DA25DD">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rsidR="00CF54FC" w:rsidRDefault="00CF54FC" w:rsidP="00DA25DD">
            <w:pPr>
              <w:pStyle w:val="CRCoverPage"/>
              <w:spacing w:after="0"/>
              <w:jc w:val="center"/>
              <w:rPr>
                <w:b/>
                <w:caps/>
                <w:noProof/>
              </w:rPr>
            </w:pPr>
          </w:p>
        </w:tc>
        <w:tc>
          <w:tcPr>
            <w:tcW w:w="709" w:type="dxa"/>
            <w:tcBorders>
              <w:left w:val="single" w:sz="4" w:space="0" w:color="auto"/>
            </w:tcBorders>
          </w:tcPr>
          <w:p w:rsidR="00CF54FC" w:rsidRDefault="00CF54FC" w:rsidP="00DA25DD">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rsidR="00CF54FC" w:rsidRDefault="00CF54FC" w:rsidP="00DA25DD">
            <w:pPr>
              <w:pStyle w:val="CRCoverPage"/>
              <w:spacing w:after="0"/>
              <w:jc w:val="center"/>
              <w:rPr>
                <w:b/>
                <w:caps/>
                <w:noProof/>
              </w:rPr>
            </w:pPr>
            <w:r>
              <w:rPr>
                <w:b/>
                <w:caps/>
                <w:noProof/>
              </w:rPr>
              <w:t>X</w:t>
            </w:r>
          </w:p>
        </w:tc>
        <w:tc>
          <w:tcPr>
            <w:tcW w:w="2126" w:type="dxa"/>
          </w:tcPr>
          <w:p w:rsidR="00CF54FC" w:rsidRDefault="00CF54FC" w:rsidP="00DA25DD">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rsidR="00CF54FC" w:rsidRDefault="00CF54FC" w:rsidP="00DA25DD">
            <w:pPr>
              <w:pStyle w:val="CRCoverPage"/>
              <w:spacing w:after="0"/>
              <w:jc w:val="center"/>
              <w:rPr>
                <w:b/>
                <w:caps/>
                <w:noProof/>
              </w:rPr>
            </w:pPr>
            <w:r>
              <w:rPr>
                <w:b/>
                <w:caps/>
                <w:noProof/>
              </w:rPr>
              <w:t>X</w:t>
            </w:r>
          </w:p>
        </w:tc>
        <w:tc>
          <w:tcPr>
            <w:tcW w:w="1418" w:type="dxa"/>
            <w:tcBorders>
              <w:left w:val="nil"/>
            </w:tcBorders>
          </w:tcPr>
          <w:p w:rsidR="00CF54FC" w:rsidRDefault="00CF54FC" w:rsidP="00DA25DD">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rsidR="00CF54FC" w:rsidRDefault="00CF54FC" w:rsidP="00DA25DD">
            <w:pPr>
              <w:pStyle w:val="CRCoverPage"/>
              <w:spacing w:after="0"/>
              <w:jc w:val="center"/>
              <w:rPr>
                <w:b/>
                <w:bCs/>
                <w:caps/>
                <w:noProof/>
              </w:rPr>
            </w:pPr>
          </w:p>
        </w:tc>
      </w:tr>
    </w:tbl>
    <w:p w:rsidR="00CF54FC" w:rsidRDefault="00CF54FC" w:rsidP="00CF54FC">
      <w:pPr>
        <w:rPr>
          <w:sz w:val="8"/>
          <w:szCs w:val="8"/>
        </w:rPr>
      </w:pPr>
    </w:p>
    <w:tbl>
      <w:tblPr>
        <w:tblW w:w="9641" w:type="dxa"/>
        <w:tblInd w:w="42" w:type="dxa"/>
        <w:tblLayout w:type="fixed"/>
        <w:tblCellMar>
          <w:left w:w="42" w:type="dxa"/>
          <w:right w:w="42" w:type="dxa"/>
        </w:tblCellMar>
        <w:tblLook w:val="0000" w:firstRow="0" w:lastRow="0" w:firstColumn="0" w:lastColumn="0" w:noHBand="0" w:noVBand="0"/>
      </w:tblPr>
      <w:tblGrid>
        <w:gridCol w:w="1843"/>
        <w:gridCol w:w="425"/>
        <w:gridCol w:w="284"/>
        <w:gridCol w:w="284"/>
        <w:gridCol w:w="567"/>
        <w:gridCol w:w="1700"/>
        <w:gridCol w:w="710"/>
        <w:gridCol w:w="284"/>
        <w:gridCol w:w="424"/>
        <w:gridCol w:w="993"/>
        <w:gridCol w:w="2127"/>
      </w:tblGrid>
      <w:tr w:rsidR="00CF54FC" w:rsidTr="00DA25DD">
        <w:tc>
          <w:tcPr>
            <w:tcW w:w="9641" w:type="dxa"/>
            <w:gridSpan w:val="11"/>
          </w:tcPr>
          <w:p w:rsidR="00CF54FC" w:rsidRDefault="00CF54FC" w:rsidP="00DA25DD">
            <w:pPr>
              <w:pStyle w:val="CRCoverPage"/>
              <w:spacing w:after="0"/>
              <w:rPr>
                <w:noProof/>
                <w:sz w:val="8"/>
                <w:szCs w:val="8"/>
              </w:rPr>
            </w:pPr>
          </w:p>
        </w:tc>
      </w:tr>
      <w:tr w:rsidR="00CF54FC" w:rsidTr="00DA25DD">
        <w:tc>
          <w:tcPr>
            <w:tcW w:w="1843" w:type="dxa"/>
            <w:tcBorders>
              <w:top w:val="single" w:sz="4" w:space="0" w:color="auto"/>
              <w:left w:val="single" w:sz="4" w:space="0" w:color="auto"/>
            </w:tcBorders>
          </w:tcPr>
          <w:p w:rsidR="00CF54FC" w:rsidRDefault="00CF54FC" w:rsidP="00DA25DD">
            <w:pPr>
              <w:pStyle w:val="CRCoverPage"/>
              <w:tabs>
                <w:tab w:val="right" w:pos="1759"/>
              </w:tabs>
              <w:spacing w:after="0"/>
              <w:rPr>
                <w:b/>
                <w:i/>
                <w:noProof/>
              </w:rPr>
            </w:pPr>
            <w:r>
              <w:rPr>
                <w:b/>
                <w:i/>
                <w:noProof/>
              </w:rPr>
              <w:t>Title:</w:t>
            </w:r>
            <w:r>
              <w:rPr>
                <w:b/>
                <w:i/>
                <w:noProof/>
              </w:rPr>
              <w:tab/>
            </w:r>
          </w:p>
        </w:tc>
        <w:tc>
          <w:tcPr>
            <w:tcW w:w="7798" w:type="dxa"/>
            <w:gridSpan w:val="10"/>
            <w:tcBorders>
              <w:top w:val="single" w:sz="4" w:space="0" w:color="auto"/>
              <w:right w:val="single" w:sz="4" w:space="0" w:color="auto"/>
            </w:tcBorders>
            <w:shd w:val="pct30" w:color="FFFF00" w:fill="auto"/>
          </w:tcPr>
          <w:p w:rsidR="00CF54FC" w:rsidRDefault="00515ED5" w:rsidP="009A732A">
            <w:pPr>
              <w:pStyle w:val="CRCoverPage"/>
              <w:spacing w:after="0"/>
              <w:ind w:left="100"/>
              <w:rPr>
                <w:noProof/>
              </w:rPr>
            </w:pPr>
            <w:r>
              <w:rPr>
                <w:noProof/>
              </w:rPr>
              <w:t>Initial CCA Behaviour in the Channel Access Procedure</w:t>
            </w:r>
          </w:p>
        </w:tc>
      </w:tr>
      <w:tr w:rsidR="00CF54FC" w:rsidTr="00DA25DD">
        <w:tc>
          <w:tcPr>
            <w:tcW w:w="1843" w:type="dxa"/>
            <w:tcBorders>
              <w:left w:val="single" w:sz="4" w:space="0" w:color="auto"/>
            </w:tcBorders>
          </w:tcPr>
          <w:p w:rsidR="00CF54FC" w:rsidRDefault="00CF54FC" w:rsidP="00DA25DD">
            <w:pPr>
              <w:pStyle w:val="CRCoverPage"/>
              <w:spacing w:after="0"/>
              <w:rPr>
                <w:b/>
                <w:i/>
                <w:noProof/>
                <w:sz w:val="8"/>
                <w:szCs w:val="8"/>
              </w:rPr>
            </w:pPr>
          </w:p>
        </w:tc>
        <w:tc>
          <w:tcPr>
            <w:tcW w:w="7798" w:type="dxa"/>
            <w:gridSpan w:val="10"/>
            <w:tcBorders>
              <w:right w:val="single" w:sz="4" w:space="0" w:color="auto"/>
            </w:tcBorders>
          </w:tcPr>
          <w:p w:rsidR="00CF54FC" w:rsidRDefault="00CF54FC" w:rsidP="00DA25DD">
            <w:pPr>
              <w:pStyle w:val="CRCoverPage"/>
              <w:spacing w:after="0"/>
              <w:rPr>
                <w:noProof/>
                <w:sz w:val="8"/>
                <w:szCs w:val="8"/>
              </w:rPr>
            </w:pPr>
          </w:p>
        </w:tc>
      </w:tr>
      <w:tr w:rsidR="00CF54FC" w:rsidTr="00DA25DD">
        <w:tc>
          <w:tcPr>
            <w:tcW w:w="1843" w:type="dxa"/>
            <w:tcBorders>
              <w:left w:val="single" w:sz="4" w:space="0" w:color="auto"/>
            </w:tcBorders>
          </w:tcPr>
          <w:p w:rsidR="00CF54FC" w:rsidRDefault="00CF54FC" w:rsidP="00DA25DD">
            <w:pPr>
              <w:pStyle w:val="CRCoverPage"/>
              <w:tabs>
                <w:tab w:val="right" w:pos="1759"/>
              </w:tabs>
              <w:spacing w:after="0"/>
              <w:rPr>
                <w:b/>
                <w:i/>
                <w:noProof/>
              </w:rPr>
            </w:pPr>
            <w:r>
              <w:rPr>
                <w:b/>
                <w:i/>
                <w:noProof/>
              </w:rPr>
              <w:t>Source to WG:</w:t>
            </w:r>
          </w:p>
        </w:tc>
        <w:tc>
          <w:tcPr>
            <w:tcW w:w="7798" w:type="dxa"/>
            <w:gridSpan w:val="10"/>
            <w:tcBorders>
              <w:right w:val="single" w:sz="4" w:space="0" w:color="auto"/>
            </w:tcBorders>
            <w:shd w:val="pct30" w:color="FFFF00" w:fill="auto"/>
          </w:tcPr>
          <w:p w:rsidR="00CF54FC" w:rsidRDefault="009A732A" w:rsidP="00DA25DD">
            <w:pPr>
              <w:pStyle w:val="CRCoverPage"/>
              <w:spacing w:after="0"/>
              <w:ind w:left="100"/>
              <w:rPr>
                <w:noProof/>
              </w:rPr>
            </w:pPr>
            <w:r>
              <w:rPr>
                <w:noProof/>
              </w:rPr>
              <w:t>Ericsson</w:t>
            </w:r>
          </w:p>
        </w:tc>
      </w:tr>
      <w:tr w:rsidR="00CF54FC" w:rsidTr="00DA25DD">
        <w:tc>
          <w:tcPr>
            <w:tcW w:w="1843" w:type="dxa"/>
            <w:tcBorders>
              <w:left w:val="single" w:sz="4" w:space="0" w:color="auto"/>
            </w:tcBorders>
          </w:tcPr>
          <w:p w:rsidR="00CF54FC" w:rsidRDefault="00CF54FC" w:rsidP="00DA25DD">
            <w:pPr>
              <w:pStyle w:val="CRCoverPage"/>
              <w:tabs>
                <w:tab w:val="right" w:pos="1759"/>
              </w:tabs>
              <w:spacing w:after="0"/>
              <w:rPr>
                <w:b/>
                <w:i/>
                <w:noProof/>
              </w:rPr>
            </w:pPr>
            <w:r>
              <w:rPr>
                <w:b/>
                <w:i/>
                <w:noProof/>
              </w:rPr>
              <w:t>Source to TSG:</w:t>
            </w:r>
          </w:p>
        </w:tc>
        <w:tc>
          <w:tcPr>
            <w:tcW w:w="7798" w:type="dxa"/>
            <w:gridSpan w:val="10"/>
            <w:tcBorders>
              <w:right w:val="single" w:sz="4" w:space="0" w:color="auto"/>
            </w:tcBorders>
            <w:shd w:val="pct30" w:color="FFFF00" w:fill="auto"/>
          </w:tcPr>
          <w:p w:rsidR="00CF54FC" w:rsidRDefault="001C190F" w:rsidP="00DA25DD">
            <w:pPr>
              <w:pStyle w:val="CRCoverPage"/>
              <w:spacing w:after="0"/>
              <w:ind w:left="100"/>
              <w:rPr>
                <w:noProof/>
              </w:rPr>
            </w:pPr>
            <w:r>
              <w:rPr>
                <w:noProof/>
              </w:rPr>
              <w:t>R1</w:t>
            </w:r>
          </w:p>
        </w:tc>
      </w:tr>
      <w:tr w:rsidR="00CF54FC" w:rsidTr="00DA25DD">
        <w:tc>
          <w:tcPr>
            <w:tcW w:w="1843" w:type="dxa"/>
            <w:tcBorders>
              <w:left w:val="single" w:sz="4" w:space="0" w:color="auto"/>
            </w:tcBorders>
          </w:tcPr>
          <w:p w:rsidR="00CF54FC" w:rsidRDefault="00CF54FC" w:rsidP="00DA25DD">
            <w:pPr>
              <w:pStyle w:val="CRCoverPage"/>
              <w:spacing w:after="0"/>
              <w:rPr>
                <w:b/>
                <w:i/>
                <w:noProof/>
                <w:sz w:val="8"/>
                <w:szCs w:val="8"/>
              </w:rPr>
            </w:pPr>
          </w:p>
        </w:tc>
        <w:tc>
          <w:tcPr>
            <w:tcW w:w="7798" w:type="dxa"/>
            <w:gridSpan w:val="10"/>
            <w:tcBorders>
              <w:right w:val="single" w:sz="4" w:space="0" w:color="auto"/>
            </w:tcBorders>
          </w:tcPr>
          <w:p w:rsidR="00CF54FC" w:rsidRDefault="00CF54FC" w:rsidP="00DA25DD">
            <w:pPr>
              <w:pStyle w:val="CRCoverPage"/>
              <w:spacing w:after="0"/>
              <w:rPr>
                <w:noProof/>
                <w:sz w:val="8"/>
                <w:szCs w:val="8"/>
              </w:rPr>
            </w:pPr>
          </w:p>
        </w:tc>
      </w:tr>
      <w:tr w:rsidR="00CF54FC" w:rsidTr="00DA25DD">
        <w:tc>
          <w:tcPr>
            <w:tcW w:w="1843" w:type="dxa"/>
            <w:tcBorders>
              <w:left w:val="single" w:sz="4" w:space="0" w:color="auto"/>
            </w:tcBorders>
          </w:tcPr>
          <w:p w:rsidR="00CF54FC" w:rsidRDefault="00CF54FC" w:rsidP="00DA25DD">
            <w:pPr>
              <w:pStyle w:val="CRCoverPage"/>
              <w:tabs>
                <w:tab w:val="right" w:pos="1759"/>
              </w:tabs>
              <w:spacing w:after="0"/>
              <w:rPr>
                <w:b/>
                <w:i/>
                <w:noProof/>
              </w:rPr>
            </w:pPr>
            <w:r>
              <w:rPr>
                <w:b/>
                <w:i/>
                <w:noProof/>
              </w:rPr>
              <w:t>Work item code:</w:t>
            </w:r>
          </w:p>
        </w:tc>
        <w:tc>
          <w:tcPr>
            <w:tcW w:w="3260" w:type="dxa"/>
            <w:gridSpan w:val="5"/>
            <w:shd w:val="pct30" w:color="FFFF00" w:fill="auto"/>
          </w:tcPr>
          <w:p w:rsidR="00CF54FC" w:rsidRDefault="001C190F" w:rsidP="00DA25DD">
            <w:pPr>
              <w:pStyle w:val="CRCoverPage"/>
              <w:spacing w:after="0"/>
              <w:ind w:left="100"/>
              <w:rPr>
                <w:noProof/>
              </w:rPr>
            </w:pPr>
            <w:r w:rsidRPr="001C190F">
              <w:rPr>
                <w:noProof/>
                <w:lang w:eastAsia="zh-CN"/>
              </w:rPr>
              <w:t>LTE_LAA-Core</w:t>
            </w:r>
            <w:bookmarkStart w:id="2" w:name="_GoBack"/>
            <w:bookmarkEnd w:id="2"/>
          </w:p>
        </w:tc>
        <w:tc>
          <w:tcPr>
            <w:tcW w:w="994" w:type="dxa"/>
            <w:gridSpan w:val="2"/>
            <w:tcBorders>
              <w:left w:val="nil"/>
            </w:tcBorders>
          </w:tcPr>
          <w:p w:rsidR="00CF54FC" w:rsidRDefault="00CF54FC" w:rsidP="00DA25DD">
            <w:pPr>
              <w:pStyle w:val="CRCoverPage"/>
              <w:spacing w:after="0"/>
              <w:ind w:right="100"/>
              <w:rPr>
                <w:noProof/>
              </w:rPr>
            </w:pPr>
          </w:p>
        </w:tc>
        <w:tc>
          <w:tcPr>
            <w:tcW w:w="1417" w:type="dxa"/>
            <w:gridSpan w:val="2"/>
            <w:tcBorders>
              <w:left w:val="nil"/>
            </w:tcBorders>
          </w:tcPr>
          <w:p w:rsidR="00CF54FC" w:rsidRDefault="00CF54FC" w:rsidP="00DA25DD">
            <w:pPr>
              <w:pStyle w:val="CRCoverPage"/>
              <w:spacing w:after="0"/>
              <w:jc w:val="right"/>
              <w:rPr>
                <w:noProof/>
              </w:rPr>
            </w:pPr>
            <w:r>
              <w:rPr>
                <w:b/>
                <w:i/>
                <w:noProof/>
              </w:rPr>
              <w:t>Date:</w:t>
            </w:r>
          </w:p>
        </w:tc>
        <w:tc>
          <w:tcPr>
            <w:tcW w:w="2127" w:type="dxa"/>
            <w:tcBorders>
              <w:right w:val="single" w:sz="4" w:space="0" w:color="auto"/>
            </w:tcBorders>
            <w:shd w:val="pct30" w:color="FFFF00" w:fill="auto"/>
          </w:tcPr>
          <w:p w:rsidR="00CF54FC" w:rsidRDefault="00CF54FC" w:rsidP="009A732A">
            <w:pPr>
              <w:pStyle w:val="CRCoverPage"/>
              <w:spacing w:after="0"/>
              <w:ind w:left="100"/>
              <w:rPr>
                <w:noProof/>
              </w:rPr>
            </w:pPr>
            <w:r>
              <w:rPr>
                <w:noProof/>
              </w:rPr>
              <w:t>2016-0</w:t>
            </w:r>
            <w:r w:rsidR="009A732A">
              <w:rPr>
                <w:noProof/>
              </w:rPr>
              <w:t>4</w:t>
            </w:r>
            <w:r>
              <w:rPr>
                <w:noProof/>
              </w:rPr>
              <w:t>-</w:t>
            </w:r>
            <w:r w:rsidR="009A732A">
              <w:rPr>
                <w:noProof/>
              </w:rPr>
              <w:t>1</w:t>
            </w:r>
            <w:r w:rsidR="004A21BD">
              <w:rPr>
                <w:noProof/>
              </w:rPr>
              <w:t>2</w:t>
            </w:r>
          </w:p>
        </w:tc>
      </w:tr>
      <w:tr w:rsidR="00CF54FC" w:rsidTr="00DA25DD">
        <w:tc>
          <w:tcPr>
            <w:tcW w:w="1843" w:type="dxa"/>
            <w:tcBorders>
              <w:left w:val="single" w:sz="4" w:space="0" w:color="auto"/>
            </w:tcBorders>
          </w:tcPr>
          <w:p w:rsidR="00CF54FC" w:rsidRDefault="00CF54FC" w:rsidP="00DA25DD">
            <w:pPr>
              <w:pStyle w:val="CRCoverPage"/>
              <w:spacing w:after="0"/>
              <w:rPr>
                <w:b/>
                <w:i/>
                <w:noProof/>
                <w:sz w:val="8"/>
                <w:szCs w:val="8"/>
              </w:rPr>
            </w:pPr>
          </w:p>
        </w:tc>
        <w:tc>
          <w:tcPr>
            <w:tcW w:w="1560" w:type="dxa"/>
            <w:gridSpan w:val="4"/>
          </w:tcPr>
          <w:p w:rsidR="00CF54FC" w:rsidRDefault="00CF54FC" w:rsidP="00DA25DD">
            <w:pPr>
              <w:pStyle w:val="CRCoverPage"/>
              <w:spacing w:after="0"/>
              <w:rPr>
                <w:noProof/>
                <w:sz w:val="8"/>
                <w:szCs w:val="8"/>
              </w:rPr>
            </w:pPr>
          </w:p>
        </w:tc>
        <w:tc>
          <w:tcPr>
            <w:tcW w:w="2694" w:type="dxa"/>
            <w:gridSpan w:val="3"/>
          </w:tcPr>
          <w:p w:rsidR="00CF54FC" w:rsidRDefault="00CF54FC" w:rsidP="00DA25DD">
            <w:pPr>
              <w:pStyle w:val="CRCoverPage"/>
              <w:spacing w:after="0"/>
              <w:rPr>
                <w:noProof/>
                <w:sz w:val="8"/>
                <w:szCs w:val="8"/>
              </w:rPr>
            </w:pPr>
          </w:p>
        </w:tc>
        <w:tc>
          <w:tcPr>
            <w:tcW w:w="1417" w:type="dxa"/>
            <w:gridSpan w:val="2"/>
          </w:tcPr>
          <w:p w:rsidR="00CF54FC" w:rsidRDefault="00CF54FC" w:rsidP="00DA25DD">
            <w:pPr>
              <w:pStyle w:val="CRCoverPage"/>
              <w:spacing w:after="0"/>
              <w:rPr>
                <w:noProof/>
                <w:sz w:val="8"/>
                <w:szCs w:val="8"/>
              </w:rPr>
            </w:pPr>
          </w:p>
        </w:tc>
        <w:tc>
          <w:tcPr>
            <w:tcW w:w="2127" w:type="dxa"/>
            <w:tcBorders>
              <w:right w:val="single" w:sz="4" w:space="0" w:color="auto"/>
            </w:tcBorders>
          </w:tcPr>
          <w:p w:rsidR="00CF54FC" w:rsidRDefault="00CF54FC" w:rsidP="00DA25DD">
            <w:pPr>
              <w:pStyle w:val="CRCoverPage"/>
              <w:spacing w:after="0"/>
              <w:rPr>
                <w:noProof/>
                <w:sz w:val="8"/>
                <w:szCs w:val="8"/>
              </w:rPr>
            </w:pPr>
          </w:p>
        </w:tc>
      </w:tr>
      <w:tr w:rsidR="00CF54FC" w:rsidTr="00DA25DD">
        <w:trPr>
          <w:cantSplit/>
        </w:trPr>
        <w:tc>
          <w:tcPr>
            <w:tcW w:w="1843" w:type="dxa"/>
            <w:tcBorders>
              <w:left w:val="single" w:sz="4" w:space="0" w:color="auto"/>
            </w:tcBorders>
          </w:tcPr>
          <w:p w:rsidR="00CF54FC" w:rsidRDefault="00CF54FC" w:rsidP="00DA25DD">
            <w:pPr>
              <w:pStyle w:val="CRCoverPage"/>
              <w:tabs>
                <w:tab w:val="right" w:pos="1759"/>
              </w:tabs>
              <w:spacing w:after="0"/>
              <w:rPr>
                <w:b/>
                <w:i/>
                <w:noProof/>
              </w:rPr>
            </w:pPr>
            <w:r>
              <w:rPr>
                <w:b/>
                <w:i/>
                <w:noProof/>
              </w:rPr>
              <w:t>Category:</w:t>
            </w:r>
          </w:p>
        </w:tc>
        <w:tc>
          <w:tcPr>
            <w:tcW w:w="425" w:type="dxa"/>
            <w:shd w:val="pct30" w:color="FFFF00" w:fill="auto"/>
          </w:tcPr>
          <w:p w:rsidR="00CF54FC" w:rsidRDefault="00CF54FC" w:rsidP="00DA25DD">
            <w:pPr>
              <w:pStyle w:val="CRCoverPage"/>
              <w:spacing w:after="0"/>
              <w:ind w:left="100"/>
              <w:rPr>
                <w:b/>
                <w:noProof/>
              </w:rPr>
            </w:pPr>
            <w:r>
              <w:rPr>
                <w:b/>
                <w:noProof/>
              </w:rPr>
              <w:t>F</w:t>
            </w:r>
          </w:p>
        </w:tc>
        <w:tc>
          <w:tcPr>
            <w:tcW w:w="3829" w:type="dxa"/>
            <w:gridSpan w:val="6"/>
            <w:tcBorders>
              <w:left w:val="nil"/>
            </w:tcBorders>
          </w:tcPr>
          <w:p w:rsidR="00CF54FC" w:rsidRDefault="00CF54FC" w:rsidP="00DA25DD">
            <w:pPr>
              <w:pStyle w:val="CRCoverPage"/>
              <w:spacing w:after="0"/>
              <w:rPr>
                <w:noProof/>
              </w:rPr>
            </w:pPr>
          </w:p>
        </w:tc>
        <w:tc>
          <w:tcPr>
            <w:tcW w:w="1417" w:type="dxa"/>
            <w:gridSpan w:val="2"/>
            <w:tcBorders>
              <w:left w:val="nil"/>
            </w:tcBorders>
          </w:tcPr>
          <w:p w:rsidR="00CF54FC" w:rsidRDefault="00CF54FC" w:rsidP="00DA25DD">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rsidR="00CF54FC" w:rsidRDefault="00CF54FC" w:rsidP="00DA25DD">
            <w:pPr>
              <w:pStyle w:val="CRCoverPage"/>
              <w:spacing w:after="0"/>
              <w:ind w:left="100"/>
              <w:rPr>
                <w:noProof/>
              </w:rPr>
            </w:pPr>
            <w:r>
              <w:rPr>
                <w:noProof/>
              </w:rPr>
              <w:t>Rel-13</w:t>
            </w:r>
          </w:p>
        </w:tc>
      </w:tr>
      <w:tr w:rsidR="00CF54FC" w:rsidTr="00DA25DD">
        <w:tc>
          <w:tcPr>
            <w:tcW w:w="1843" w:type="dxa"/>
            <w:tcBorders>
              <w:left w:val="single" w:sz="4" w:space="0" w:color="auto"/>
              <w:bottom w:val="single" w:sz="4" w:space="0" w:color="auto"/>
            </w:tcBorders>
          </w:tcPr>
          <w:p w:rsidR="00CF54FC" w:rsidRDefault="00CF54FC" w:rsidP="00DA25DD">
            <w:pPr>
              <w:pStyle w:val="CRCoverPage"/>
              <w:spacing w:after="0"/>
              <w:rPr>
                <w:b/>
                <w:i/>
                <w:noProof/>
              </w:rPr>
            </w:pPr>
          </w:p>
        </w:tc>
        <w:tc>
          <w:tcPr>
            <w:tcW w:w="4678" w:type="dxa"/>
            <w:gridSpan w:val="8"/>
            <w:tcBorders>
              <w:bottom w:val="single" w:sz="4" w:space="0" w:color="auto"/>
            </w:tcBorders>
          </w:tcPr>
          <w:p w:rsidR="00CF54FC" w:rsidRDefault="00CF54FC" w:rsidP="00DA25DD">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(mirror corresponding to a change in an earlier 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rsidR="00CF54FC" w:rsidRDefault="00CF54FC" w:rsidP="00DA25DD">
            <w:pPr>
              <w:pStyle w:val="CRCoverPage"/>
              <w:rPr>
                <w:noProof/>
              </w:rPr>
            </w:pPr>
            <w:r>
              <w:rPr>
                <w:noProof/>
                <w:sz w:val="18"/>
              </w:rPr>
              <w:t>Detailed explanations of the above categories can</w:t>
            </w:r>
            <w:r>
              <w:rPr>
                <w:noProof/>
                <w:sz w:val="18"/>
              </w:rPr>
              <w:br/>
              <w:t xml:space="preserve">be found in 3GPP </w:t>
            </w:r>
            <w:hyperlink r:id="rId10" w:history="1">
              <w:r>
                <w:rPr>
                  <w:rStyle w:val="Hyperlink"/>
                  <w:noProof/>
                  <w:sz w:val="18"/>
                </w:rPr>
                <w:t>TR 21.900</w:t>
              </w:r>
            </w:hyperlink>
            <w:r>
              <w:rPr>
                <w:noProof/>
                <w:sz w:val="18"/>
              </w:rPr>
              <w:t>.</w:t>
            </w:r>
          </w:p>
        </w:tc>
        <w:tc>
          <w:tcPr>
            <w:tcW w:w="3120" w:type="dxa"/>
            <w:gridSpan w:val="2"/>
            <w:tcBorders>
              <w:bottom w:val="single" w:sz="4" w:space="0" w:color="auto"/>
              <w:right w:val="single" w:sz="4" w:space="0" w:color="auto"/>
            </w:tcBorders>
          </w:tcPr>
          <w:p w:rsidR="00CF54FC" w:rsidRPr="007C2097" w:rsidRDefault="00CF54FC" w:rsidP="00DA25DD">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Rel-4</w:t>
            </w:r>
            <w:r>
              <w:rPr>
                <w:i/>
                <w:noProof/>
                <w:sz w:val="18"/>
              </w:rPr>
              <w:tab/>
              <w:t>(Release 4)</w:t>
            </w:r>
            <w:r>
              <w:rPr>
                <w:i/>
                <w:noProof/>
                <w:sz w:val="18"/>
              </w:rPr>
              <w:br/>
              <w:t>Rel-5</w:t>
            </w:r>
            <w:r>
              <w:rPr>
                <w:i/>
                <w:noProof/>
                <w:sz w:val="18"/>
              </w:rPr>
              <w:tab/>
              <w:t>(Release 5)</w:t>
            </w:r>
            <w:r>
              <w:rPr>
                <w:i/>
                <w:noProof/>
                <w:sz w:val="18"/>
              </w:rPr>
              <w:br/>
              <w:t>Rel-6</w:t>
            </w:r>
            <w:r>
              <w:rPr>
                <w:i/>
                <w:noProof/>
                <w:sz w:val="18"/>
              </w:rPr>
              <w:tab/>
              <w:t>(Release 6)</w:t>
            </w:r>
            <w:r>
              <w:rPr>
                <w:i/>
                <w:noProof/>
                <w:sz w:val="18"/>
              </w:rPr>
              <w:br/>
              <w:t>Rel-7</w:t>
            </w:r>
            <w:r>
              <w:rPr>
                <w:i/>
                <w:noProof/>
                <w:sz w:val="18"/>
              </w:rPr>
              <w:tab/>
              <w:t>(Release 7)</w:t>
            </w:r>
            <w:r>
              <w:rPr>
                <w:i/>
                <w:noProof/>
                <w:sz w:val="18"/>
              </w:rPr>
              <w:br/>
              <w:t>Rel-8</w:t>
            </w:r>
            <w:r>
              <w:rPr>
                <w:i/>
                <w:noProof/>
                <w:sz w:val="18"/>
              </w:rPr>
              <w:tab/>
              <w:t>(Release 8)</w:t>
            </w:r>
            <w:r>
              <w:rPr>
                <w:i/>
                <w:noProof/>
                <w:sz w:val="18"/>
              </w:rPr>
              <w:br/>
              <w:t>Rel-9</w:t>
            </w:r>
            <w:r>
              <w:rPr>
                <w:i/>
                <w:noProof/>
                <w:sz w:val="18"/>
              </w:rPr>
              <w:tab/>
              <w:t>(Release 9)</w:t>
            </w:r>
            <w:r>
              <w:rPr>
                <w:i/>
                <w:noProof/>
                <w:sz w:val="18"/>
              </w:rPr>
              <w:br/>
              <w:t>Rel-10</w:t>
            </w:r>
            <w:r>
              <w:rPr>
                <w:i/>
                <w:noProof/>
                <w:sz w:val="18"/>
              </w:rPr>
              <w:tab/>
              <w:t>(Release 10)</w:t>
            </w:r>
            <w:r>
              <w:rPr>
                <w:i/>
                <w:noProof/>
                <w:sz w:val="18"/>
              </w:rPr>
              <w:br/>
              <w:t>Rel-11</w:t>
            </w:r>
            <w:r>
              <w:rPr>
                <w:i/>
                <w:noProof/>
                <w:sz w:val="18"/>
              </w:rPr>
              <w:tab/>
              <w:t>(Release 11)</w:t>
            </w:r>
            <w:r>
              <w:rPr>
                <w:i/>
                <w:noProof/>
                <w:sz w:val="18"/>
              </w:rPr>
              <w:br/>
              <w:t>Rel-12</w:t>
            </w:r>
            <w:r>
              <w:rPr>
                <w:i/>
                <w:noProof/>
                <w:sz w:val="18"/>
              </w:rPr>
              <w:tab/>
              <w:t>(Release 12)</w:t>
            </w:r>
            <w:r>
              <w:rPr>
                <w:i/>
                <w:noProof/>
                <w:sz w:val="18"/>
              </w:rPr>
              <w:br/>
              <w:t>Rel-13</w:t>
            </w:r>
            <w:r>
              <w:rPr>
                <w:i/>
                <w:noProof/>
                <w:sz w:val="18"/>
              </w:rPr>
              <w:tab/>
              <w:t>(Release 13)</w:t>
            </w:r>
          </w:p>
        </w:tc>
      </w:tr>
      <w:tr w:rsidR="00CF54FC" w:rsidTr="00DA25DD">
        <w:tc>
          <w:tcPr>
            <w:tcW w:w="1843" w:type="dxa"/>
          </w:tcPr>
          <w:p w:rsidR="00CF54FC" w:rsidRDefault="00CF54FC" w:rsidP="00DA25DD">
            <w:pPr>
              <w:pStyle w:val="CRCoverPage"/>
              <w:spacing w:after="0"/>
              <w:rPr>
                <w:b/>
                <w:i/>
                <w:noProof/>
                <w:sz w:val="8"/>
                <w:szCs w:val="8"/>
              </w:rPr>
            </w:pPr>
          </w:p>
        </w:tc>
        <w:tc>
          <w:tcPr>
            <w:tcW w:w="7798" w:type="dxa"/>
            <w:gridSpan w:val="10"/>
          </w:tcPr>
          <w:p w:rsidR="00CF54FC" w:rsidRDefault="00CF54FC" w:rsidP="00DA25DD">
            <w:pPr>
              <w:pStyle w:val="CRCoverPage"/>
              <w:spacing w:after="0"/>
              <w:rPr>
                <w:noProof/>
                <w:sz w:val="8"/>
                <w:szCs w:val="8"/>
              </w:rPr>
            </w:pPr>
          </w:p>
        </w:tc>
      </w:tr>
      <w:tr w:rsidR="00CF54FC" w:rsidTr="00DA25DD">
        <w:tc>
          <w:tcPr>
            <w:tcW w:w="2268" w:type="dxa"/>
            <w:gridSpan w:val="2"/>
            <w:tcBorders>
              <w:top w:val="single" w:sz="4" w:space="0" w:color="auto"/>
              <w:left w:val="single" w:sz="4" w:space="0" w:color="auto"/>
            </w:tcBorders>
          </w:tcPr>
          <w:p w:rsidR="00CF54FC" w:rsidRDefault="00CF54FC" w:rsidP="00DA25DD">
            <w:pPr>
              <w:pStyle w:val="CRCoverPage"/>
              <w:tabs>
                <w:tab w:val="right" w:pos="2184"/>
              </w:tabs>
              <w:spacing w:after="0"/>
              <w:rPr>
                <w:b/>
                <w:i/>
                <w:noProof/>
              </w:rPr>
            </w:pPr>
            <w:r>
              <w:rPr>
                <w:b/>
                <w:i/>
                <w:noProof/>
              </w:rPr>
              <w:t>Reason for change:</w:t>
            </w:r>
          </w:p>
        </w:tc>
        <w:tc>
          <w:tcPr>
            <w:tcW w:w="7373" w:type="dxa"/>
            <w:gridSpan w:val="9"/>
            <w:tcBorders>
              <w:top w:val="single" w:sz="4" w:space="0" w:color="auto"/>
              <w:right w:val="single" w:sz="4" w:space="0" w:color="auto"/>
            </w:tcBorders>
            <w:shd w:val="pct30" w:color="FFFF00" w:fill="auto"/>
          </w:tcPr>
          <w:p w:rsidR="00CF54FC" w:rsidRDefault="004A21BD" w:rsidP="009A732A">
            <w:pPr>
              <w:pStyle w:val="CRCoverPage"/>
              <w:spacing w:after="0"/>
              <w:ind w:left="100"/>
              <w:rPr>
                <w:noProof/>
              </w:rPr>
            </w:pPr>
            <w:r>
              <w:rPr>
                <w:noProof/>
              </w:rPr>
              <w:t>The initial CCA behaviour was not properly captured and this was also pointed out in the liaison statements from IEEE and the Wi-Fi Alliance</w:t>
            </w:r>
          </w:p>
        </w:tc>
      </w:tr>
      <w:tr w:rsidR="00CF54FC" w:rsidTr="00DA25DD">
        <w:tc>
          <w:tcPr>
            <w:tcW w:w="2268" w:type="dxa"/>
            <w:gridSpan w:val="2"/>
            <w:tcBorders>
              <w:left w:val="single" w:sz="4" w:space="0" w:color="auto"/>
            </w:tcBorders>
          </w:tcPr>
          <w:p w:rsidR="00CF54FC" w:rsidRDefault="00CF54FC" w:rsidP="00DA25DD">
            <w:pPr>
              <w:pStyle w:val="CRCoverPage"/>
              <w:spacing w:after="0"/>
              <w:rPr>
                <w:b/>
                <w:i/>
                <w:noProof/>
                <w:sz w:val="8"/>
                <w:szCs w:val="8"/>
              </w:rPr>
            </w:pPr>
          </w:p>
        </w:tc>
        <w:tc>
          <w:tcPr>
            <w:tcW w:w="7373" w:type="dxa"/>
            <w:gridSpan w:val="9"/>
            <w:tcBorders>
              <w:right w:val="single" w:sz="4" w:space="0" w:color="auto"/>
            </w:tcBorders>
          </w:tcPr>
          <w:p w:rsidR="00CF54FC" w:rsidRDefault="00CF54FC" w:rsidP="00DA25DD">
            <w:pPr>
              <w:pStyle w:val="CRCoverPage"/>
              <w:spacing w:after="0"/>
              <w:rPr>
                <w:noProof/>
                <w:sz w:val="8"/>
                <w:szCs w:val="8"/>
              </w:rPr>
            </w:pPr>
          </w:p>
        </w:tc>
      </w:tr>
      <w:tr w:rsidR="00CF54FC" w:rsidTr="00DA25DD">
        <w:tc>
          <w:tcPr>
            <w:tcW w:w="2268" w:type="dxa"/>
            <w:gridSpan w:val="2"/>
            <w:tcBorders>
              <w:left w:val="single" w:sz="4" w:space="0" w:color="auto"/>
            </w:tcBorders>
          </w:tcPr>
          <w:p w:rsidR="00CF54FC" w:rsidRDefault="00CF54FC" w:rsidP="00DA25DD">
            <w:pPr>
              <w:pStyle w:val="CRCoverPage"/>
              <w:tabs>
                <w:tab w:val="right" w:pos="2184"/>
              </w:tabs>
              <w:spacing w:after="0"/>
              <w:rPr>
                <w:b/>
                <w:i/>
                <w:noProof/>
              </w:rPr>
            </w:pPr>
            <w:r>
              <w:rPr>
                <w:b/>
                <w:i/>
                <w:noProof/>
              </w:rPr>
              <w:t>Summary of change:</w:t>
            </w:r>
          </w:p>
        </w:tc>
        <w:tc>
          <w:tcPr>
            <w:tcW w:w="7373" w:type="dxa"/>
            <w:gridSpan w:val="9"/>
            <w:tcBorders>
              <w:right w:val="single" w:sz="4" w:space="0" w:color="auto"/>
            </w:tcBorders>
            <w:shd w:val="pct30" w:color="FFFF00" w:fill="auto"/>
          </w:tcPr>
          <w:p w:rsidR="00CF54FC" w:rsidRDefault="004A21BD" w:rsidP="009A732A">
            <w:pPr>
              <w:pStyle w:val="CRCoverPage"/>
              <w:spacing w:after="0"/>
              <w:ind w:left="100"/>
              <w:rPr>
                <w:noProof/>
              </w:rPr>
            </w:pPr>
            <w:r>
              <w:rPr>
                <w:noProof/>
              </w:rPr>
              <w:t>The channel access procedure has been modified so that the eNB starts a new random backoff when the channel is sensed to be busy when the eNB is ready to transmit after finishing a prior backoff and not transmitting</w:t>
            </w:r>
            <w:r w:rsidR="00CF54FC">
              <w:rPr>
                <w:noProof/>
              </w:rPr>
              <w:t>.</w:t>
            </w:r>
          </w:p>
        </w:tc>
      </w:tr>
      <w:tr w:rsidR="00CF54FC" w:rsidTr="00DA25DD">
        <w:tc>
          <w:tcPr>
            <w:tcW w:w="2268" w:type="dxa"/>
            <w:gridSpan w:val="2"/>
            <w:tcBorders>
              <w:left w:val="single" w:sz="4" w:space="0" w:color="auto"/>
            </w:tcBorders>
          </w:tcPr>
          <w:p w:rsidR="00CF54FC" w:rsidRDefault="00CF54FC" w:rsidP="00DA25DD">
            <w:pPr>
              <w:pStyle w:val="CRCoverPage"/>
              <w:spacing w:after="0"/>
              <w:rPr>
                <w:b/>
                <w:i/>
                <w:noProof/>
                <w:sz w:val="8"/>
                <w:szCs w:val="8"/>
              </w:rPr>
            </w:pPr>
          </w:p>
        </w:tc>
        <w:tc>
          <w:tcPr>
            <w:tcW w:w="7373" w:type="dxa"/>
            <w:gridSpan w:val="9"/>
            <w:tcBorders>
              <w:right w:val="single" w:sz="4" w:space="0" w:color="auto"/>
            </w:tcBorders>
          </w:tcPr>
          <w:p w:rsidR="00CF54FC" w:rsidRDefault="00CF54FC" w:rsidP="00DA25DD">
            <w:pPr>
              <w:pStyle w:val="CRCoverPage"/>
              <w:spacing w:after="0"/>
              <w:rPr>
                <w:noProof/>
                <w:sz w:val="8"/>
                <w:szCs w:val="8"/>
              </w:rPr>
            </w:pPr>
          </w:p>
        </w:tc>
      </w:tr>
      <w:tr w:rsidR="00CF54FC" w:rsidTr="00DA25DD">
        <w:tc>
          <w:tcPr>
            <w:tcW w:w="2268" w:type="dxa"/>
            <w:gridSpan w:val="2"/>
            <w:tcBorders>
              <w:left w:val="single" w:sz="4" w:space="0" w:color="auto"/>
              <w:bottom w:val="single" w:sz="4" w:space="0" w:color="auto"/>
            </w:tcBorders>
          </w:tcPr>
          <w:p w:rsidR="00CF54FC" w:rsidRDefault="00CF54FC" w:rsidP="00DA25DD">
            <w:pPr>
              <w:pStyle w:val="CRCoverPage"/>
              <w:tabs>
                <w:tab w:val="right" w:pos="2184"/>
              </w:tabs>
              <w:spacing w:after="0"/>
              <w:rPr>
                <w:b/>
                <w:i/>
                <w:noProof/>
              </w:rPr>
            </w:pPr>
            <w:r>
              <w:rPr>
                <w:b/>
                <w:i/>
                <w:noProof/>
              </w:rPr>
              <w:t>Consequences if not approved:</w:t>
            </w:r>
          </w:p>
        </w:tc>
        <w:tc>
          <w:tcPr>
            <w:tcW w:w="7373" w:type="dxa"/>
            <w:gridSpan w:val="9"/>
            <w:tcBorders>
              <w:bottom w:val="single" w:sz="4" w:space="0" w:color="auto"/>
              <w:right w:val="single" w:sz="4" w:space="0" w:color="auto"/>
            </w:tcBorders>
            <w:shd w:val="pct30" w:color="FFFF00" w:fill="auto"/>
          </w:tcPr>
          <w:p w:rsidR="00CF54FC" w:rsidRDefault="007B6408" w:rsidP="009A732A">
            <w:pPr>
              <w:pStyle w:val="CRCoverPage"/>
              <w:spacing w:after="0"/>
              <w:ind w:left="100"/>
              <w:rPr>
                <w:noProof/>
              </w:rPr>
            </w:pPr>
            <w:r>
              <w:rPr>
                <w:noProof/>
              </w:rPr>
              <w:t>The channel access procedure will not correctly capture the initial CCA procedure</w:t>
            </w:r>
            <w:r w:rsidR="009A732A">
              <w:rPr>
                <w:noProof/>
              </w:rPr>
              <w:t>.</w:t>
            </w:r>
            <w:r w:rsidR="00CF54FC">
              <w:rPr>
                <w:noProof/>
              </w:rPr>
              <w:t xml:space="preserve"> </w:t>
            </w:r>
          </w:p>
        </w:tc>
      </w:tr>
      <w:tr w:rsidR="00CF54FC" w:rsidTr="00DA25DD">
        <w:tc>
          <w:tcPr>
            <w:tcW w:w="2268" w:type="dxa"/>
            <w:gridSpan w:val="2"/>
          </w:tcPr>
          <w:p w:rsidR="00CF54FC" w:rsidRDefault="00CF54FC" w:rsidP="00DA25DD">
            <w:pPr>
              <w:pStyle w:val="CRCoverPage"/>
              <w:spacing w:after="0"/>
              <w:rPr>
                <w:b/>
                <w:i/>
                <w:noProof/>
                <w:sz w:val="8"/>
                <w:szCs w:val="8"/>
              </w:rPr>
            </w:pPr>
          </w:p>
        </w:tc>
        <w:tc>
          <w:tcPr>
            <w:tcW w:w="7373" w:type="dxa"/>
            <w:gridSpan w:val="9"/>
          </w:tcPr>
          <w:p w:rsidR="00CF54FC" w:rsidRDefault="00CF54FC" w:rsidP="00DA25DD">
            <w:pPr>
              <w:pStyle w:val="CRCoverPage"/>
              <w:spacing w:after="0"/>
              <w:rPr>
                <w:noProof/>
                <w:sz w:val="8"/>
                <w:szCs w:val="8"/>
              </w:rPr>
            </w:pPr>
          </w:p>
        </w:tc>
      </w:tr>
      <w:tr w:rsidR="00CF54FC" w:rsidTr="00DA25DD">
        <w:tc>
          <w:tcPr>
            <w:tcW w:w="2268" w:type="dxa"/>
            <w:gridSpan w:val="2"/>
            <w:tcBorders>
              <w:top w:val="single" w:sz="4" w:space="0" w:color="auto"/>
              <w:left w:val="single" w:sz="4" w:space="0" w:color="auto"/>
            </w:tcBorders>
          </w:tcPr>
          <w:p w:rsidR="00CF54FC" w:rsidRDefault="00CF54FC" w:rsidP="00DA25DD">
            <w:pPr>
              <w:pStyle w:val="CRCoverPage"/>
              <w:tabs>
                <w:tab w:val="right" w:pos="2184"/>
              </w:tabs>
              <w:spacing w:after="0"/>
              <w:rPr>
                <w:b/>
                <w:i/>
                <w:noProof/>
              </w:rPr>
            </w:pPr>
            <w:r>
              <w:rPr>
                <w:b/>
                <w:i/>
                <w:noProof/>
              </w:rPr>
              <w:t>Clauses affected:</w:t>
            </w:r>
          </w:p>
        </w:tc>
        <w:tc>
          <w:tcPr>
            <w:tcW w:w="7373" w:type="dxa"/>
            <w:gridSpan w:val="9"/>
            <w:tcBorders>
              <w:top w:val="single" w:sz="4" w:space="0" w:color="auto"/>
              <w:right w:val="single" w:sz="4" w:space="0" w:color="auto"/>
            </w:tcBorders>
            <w:shd w:val="pct30" w:color="FFFF00" w:fill="auto"/>
          </w:tcPr>
          <w:p w:rsidR="00CF54FC" w:rsidRDefault="007B6408" w:rsidP="00DA25DD">
            <w:pPr>
              <w:pStyle w:val="CRCoverPage"/>
              <w:spacing w:after="0"/>
              <w:ind w:left="100"/>
              <w:rPr>
                <w:noProof/>
              </w:rPr>
            </w:pPr>
            <w:r>
              <w:rPr>
                <w:noProof/>
              </w:rPr>
              <w:t>15</w:t>
            </w:r>
            <w:r w:rsidR="00CF54FC">
              <w:rPr>
                <w:noProof/>
              </w:rPr>
              <w:t>.1.</w:t>
            </w:r>
            <w:r>
              <w:rPr>
                <w:noProof/>
              </w:rPr>
              <w:t>1</w:t>
            </w:r>
          </w:p>
        </w:tc>
      </w:tr>
      <w:tr w:rsidR="00CF54FC" w:rsidTr="00DA25DD">
        <w:tc>
          <w:tcPr>
            <w:tcW w:w="2268" w:type="dxa"/>
            <w:gridSpan w:val="2"/>
            <w:tcBorders>
              <w:left w:val="single" w:sz="4" w:space="0" w:color="auto"/>
            </w:tcBorders>
          </w:tcPr>
          <w:p w:rsidR="00CF54FC" w:rsidRDefault="00CF54FC" w:rsidP="00DA25DD">
            <w:pPr>
              <w:pStyle w:val="CRCoverPage"/>
              <w:spacing w:after="0"/>
              <w:rPr>
                <w:b/>
                <w:i/>
                <w:noProof/>
                <w:sz w:val="8"/>
                <w:szCs w:val="8"/>
              </w:rPr>
            </w:pPr>
          </w:p>
        </w:tc>
        <w:tc>
          <w:tcPr>
            <w:tcW w:w="7373" w:type="dxa"/>
            <w:gridSpan w:val="9"/>
            <w:tcBorders>
              <w:right w:val="single" w:sz="4" w:space="0" w:color="auto"/>
            </w:tcBorders>
          </w:tcPr>
          <w:p w:rsidR="00CF54FC" w:rsidRDefault="00CF54FC" w:rsidP="00DA25DD">
            <w:pPr>
              <w:pStyle w:val="CRCoverPage"/>
              <w:spacing w:after="0"/>
              <w:rPr>
                <w:noProof/>
                <w:sz w:val="8"/>
                <w:szCs w:val="8"/>
              </w:rPr>
            </w:pPr>
          </w:p>
        </w:tc>
      </w:tr>
      <w:tr w:rsidR="00CF54FC" w:rsidTr="00DA25DD">
        <w:tc>
          <w:tcPr>
            <w:tcW w:w="2268" w:type="dxa"/>
            <w:gridSpan w:val="2"/>
            <w:tcBorders>
              <w:left w:val="single" w:sz="4" w:space="0" w:color="auto"/>
            </w:tcBorders>
          </w:tcPr>
          <w:p w:rsidR="00CF54FC" w:rsidRDefault="00CF54FC" w:rsidP="00DA25DD">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rsidR="00CF54FC" w:rsidRDefault="00CF54FC" w:rsidP="00DA25DD">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rsidR="00CF54FC" w:rsidRDefault="00CF54FC" w:rsidP="00DA25DD">
            <w:pPr>
              <w:pStyle w:val="CRCoverPage"/>
              <w:spacing w:after="0"/>
              <w:jc w:val="center"/>
              <w:rPr>
                <w:b/>
                <w:caps/>
                <w:noProof/>
              </w:rPr>
            </w:pPr>
            <w:r>
              <w:rPr>
                <w:b/>
                <w:caps/>
                <w:noProof/>
              </w:rPr>
              <w:t>N</w:t>
            </w:r>
          </w:p>
        </w:tc>
        <w:tc>
          <w:tcPr>
            <w:tcW w:w="2977" w:type="dxa"/>
            <w:gridSpan w:val="3"/>
          </w:tcPr>
          <w:p w:rsidR="00CF54FC" w:rsidRDefault="00CF54FC" w:rsidP="00DA25DD">
            <w:pPr>
              <w:pStyle w:val="CRCoverPage"/>
              <w:tabs>
                <w:tab w:val="right" w:pos="2893"/>
              </w:tabs>
              <w:spacing w:after="0"/>
              <w:rPr>
                <w:noProof/>
              </w:rPr>
            </w:pPr>
          </w:p>
        </w:tc>
        <w:tc>
          <w:tcPr>
            <w:tcW w:w="3828" w:type="dxa"/>
            <w:gridSpan w:val="4"/>
            <w:tcBorders>
              <w:right w:val="single" w:sz="4" w:space="0" w:color="auto"/>
            </w:tcBorders>
            <w:shd w:val="clear" w:color="FFFF00" w:fill="auto"/>
          </w:tcPr>
          <w:p w:rsidR="00CF54FC" w:rsidRDefault="00CF54FC" w:rsidP="00DA25DD">
            <w:pPr>
              <w:pStyle w:val="CRCoverPage"/>
              <w:spacing w:after="0"/>
              <w:ind w:left="99"/>
              <w:rPr>
                <w:noProof/>
              </w:rPr>
            </w:pPr>
          </w:p>
        </w:tc>
      </w:tr>
      <w:tr w:rsidR="00CF54FC" w:rsidTr="00DA25DD">
        <w:tc>
          <w:tcPr>
            <w:tcW w:w="2268" w:type="dxa"/>
            <w:gridSpan w:val="2"/>
            <w:tcBorders>
              <w:left w:val="single" w:sz="4" w:space="0" w:color="auto"/>
            </w:tcBorders>
          </w:tcPr>
          <w:p w:rsidR="00CF54FC" w:rsidRDefault="00CF54FC" w:rsidP="00DA25DD">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rsidR="00CF54FC" w:rsidRDefault="00CF54FC" w:rsidP="00DA25DD">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rsidR="00CF54FC" w:rsidRDefault="00CF54FC" w:rsidP="00DA25DD">
            <w:pPr>
              <w:pStyle w:val="CRCoverPage"/>
              <w:spacing w:after="0"/>
              <w:jc w:val="center"/>
              <w:rPr>
                <w:b/>
                <w:caps/>
                <w:noProof/>
              </w:rPr>
            </w:pPr>
            <w:r>
              <w:rPr>
                <w:b/>
                <w:caps/>
                <w:noProof/>
              </w:rPr>
              <w:t>X</w:t>
            </w:r>
          </w:p>
        </w:tc>
        <w:tc>
          <w:tcPr>
            <w:tcW w:w="2977" w:type="dxa"/>
            <w:gridSpan w:val="3"/>
          </w:tcPr>
          <w:p w:rsidR="00CF54FC" w:rsidRDefault="00CF54FC" w:rsidP="00DA25DD">
            <w:pPr>
              <w:pStyle w:val="CRCoverPage"/>
              <w:tabs>
                <w:tab w:val="right" w:pos="2893"/>
              </w:tabs>
              <w:spacing w:after="0"/>
              <w:rPr>
                <w:noProof/>
              </w:rPr>
            </w:pPr>
            <w:r>
              <w:rPr>
                <w:noProof/>
              </w:rPr>
              <w:t xml:space="preserve"> Other core specifications</w:t>
            </w:r>
            <w:r>
              <w:rPr>
                <w:noProof/>
              </w:rPr>
              <w:tab/>
            </w:r>
          </w:p>
        </w:tc>
        <w:tc>
          <w:tcPr>
            <w:tcW w:w="3828" w:type="dxa"/>
            <w:gridSpan w:val="4"/>
            <w:tcBorders>
              <w:right w:val="single" w:sz="4" w:space="0" w:color="auto"/>
            </w:tcBorders>
            <w:shd w:val="pct30" w:color="FFFF00" w:fill="auto"/>
          </w:tcPr>
          <w:p w:rsidR="00CF54FC" w:rsidRDefault="00CF54FC" w:rsidP="00DA25DD">
            <w:pPr>
              <w:pStyle w:val="CRCoverPage"/>
              <w:spacing w:after="0"/>
              <w:ind w:left="99"/>
              <w:rPr>
                <w:noProof/>
              </w:rPr>
            </w:pPr>
            <w:r>
              <w:rPr>
                <w:noProof/>
              </w:rPr>
              <w:t xml:space="preserve">TS/TR ... CR ... </w:t>
            </w:r>
          </w:p>
        </w:tc>
      </w:tr>
      <w:tr w:rsidR="00CF54FC" w:rsidTr="00DA25DD">
        <w:tc>
          <w:tcPr>
            <w:tcW w:w="2268" w:type="dxa"/>
            <w:gridSpan w:val="2"/>
            <w:tcBorders>
              <w:left w:val="single" w:sz="4" w:space="0" w:color="auto"/>
            </w:tcBorders>
          </w:tcPr>
          <w:p w:rsidR="00CF54FC" w:rsidRDefault="00CF54FC" w:rsidP="00DA25DD">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rsidR="00CF54FC" w:rsidRDefault="00CF54FC" w:rsidP="00DA25DD">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rsidR="00CF54FC" w:rsidRDefault="00CF54FC" w:rsidP="00DA25DD">
            <w:pPr>
              <w:pStyle w:val="CRCoverPage"/>
              <w:spacing w:after="0"/>
              <w:jc w:val="center"/>
              <w:rPr>
                <w:b/>
                <w:caps/>
                <w:noProof/>
              </w:rPr>
            </w:pPr>
            <w:r>
              <w:rPr>
                <w:b/>
                <w:caps/>
                <w:noProof/>
              </w:rPr>
              <w:t>X</w:t>
            </w:r>
          </w:p>
        </w:tc>
        <w:tc>
          <w:tcPr>
            <w:tcW w:w="2977" w:type="dxa"/>
            <w:gridSpan w:val="3"/>
          </w:tcPr>
          <w:p w:rsidR="00CF54FC" w:rsidRDefault="00CF54FC" w:rsidP="00DA25DD">
            <w:pPr>
              <w:pStyle w:val="CRCoverPage"/>
              <w:spacing w:after="0"/>
              <w:rPr>
                <w:noProof/>
              </w:rPr>
            </w:pPr>
            <w:r>
              <w:rPr>
                <w:noProof/>
              </w:rPr>
              <w:t xml:space="preserve"> Test specifications</w:t>
            </w:r>
          </w:p>
        </w:tc>
        <w:tc>
          <w:tcPr>
            <w:tcW w:w="3828" w:type="dxa"/>
            <w:gridSpan w:val="4"/>
            <w:tcBorders>
              <w:right w:val="single" w:sz="4" w:space="0" w:color="auto"/>
            </w:tcBorders>
            <w:shd w:val="pct30" w:color="FFFF00" w:fill="auto"/>
          </w:tcPr>
          <w:p w:rsidR="00CF54FC" w:rsidRDefault="00CF54FC" w:rsidP="00DA25DD">
            <w:pPr>
              <w:pStyle w:val="CRCoverPage"/>
              <w:spacing w:after="0"/>
              <w:ind w:left="99"/>
              <w:rPr>
                <w:noProof/>
              </w:rPr>
            </w:pPr>
            <w:r>
              <w:rPr>
                <w:noProof/>
              </w:rPr>
              <w:t xml:space="preserve">TS/TR ... CR ... </w:t>
            </w:r>
          </w:p>
        </w:tc>
      </w:tr>
      <w:tr w:rsidR="00CF54FC" w:rsidTr="00DA25DD">
        <w:tc>
          <w:tcPr>
            <w:tcW w:w="2268" w:type="dxa"/>
            <w:gridSpan w:val="2"/>
            <w:tcBorders>
              <w:left w:val="single" w:sz="4" w:space="0" w:color="auto"/>
            </w:tcBorders>
          </w:tcPr>
          <w:p w:rsidR="00CF54FC" w:rsidRDefault="00CF54FC" w:rsidP="00DA25DD">
            <w:pPr>
              <w:pStyle w:val="CRCoverPage"/>
              <w:spacing w:after="0"/>
              <w:rPr>
                <w:b/>
                <w:i/>
                <w:noProof/>
              </w:rPr>
            </w:pPr>
            <w:r>
              <w:rPr>
                <w:b/>
                <w:i/>
                <w:noProof/>
              </w:rPr>
              <w:t>(show related CRs)</w:t>
            </w:r>
          </w:p>
        </w:tc>
        <w:tc>
          <w:tcPr>
            <w:tcW w:w="284" w:type="dxa"/>
            <w:tcBorders>
              <w:top w:val="single" w:sz="4" w:space="0" w:color="auto"/>
              <w:left w:val="single" w:sz="4" w:space="0" w:color="auto"/>
              <w:bottom w:val="single" w:sz="4" w:space="0" w:color="auto"/>
            </w:tcBorders>
            <w:shd w:val="pct25" w:color="FFFF00" w:fill="auto"/>
          </w:tcPr>
          <w:p w:rsidR="00CF54FC" w:rsidRDefault="00CF54FC" w:rsidP="00DA25DD">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rsidR="00CF54FC" w:rsidRDefault="00CF54FC" w:rsidP="00DA25DD">
            <w:pPr>
              <w:pStyle w:val="CRCoverPage"/>
              <w:spacing w:after="0"/>
              <w:jc w:val="center"/>
              <w:rPr>
                <w:b/>
                <w:caps/>
                <w:noProof/>
              </w:rPr>
            </w:pPr>
            <w:r>
              <w:rPr>
                <w:b/>
                <w:caps/>
                <w:noProof/>
              </w:rPr>
              <w:t>X</w:t>
            </w:r>
          </w:p>
        </w:tc>
        <w:tc>
          <w:tcPr>
            <w:tcW w:w="2977" w:type="dxa"/>
            <w:gridSpan w:val="3"/>
          </w:tcPr>
          <w:p w:rsidR="00CF54FC" w:rsidRDefault="00CF54FC" w:rsidP="00DA25DD">
            <w:pPr>
              <w:pStyle w:val="CRCoverPage"/>
              <w:spacing w:after="0"/>
              <w:rPr>
                <w:noProof/>
              </w:rPr>
            </w:pPr>
            <w:r>
              <w:rPr>
                <w:noProof/>
              </w:rPr>
              <w:t xml:space="preserve"> O&amp;M Specifications</w:t>
            </w:r>
          </w:p>
        </w:tc>
        <w:tc>
          <w:tcPr>
            <w:tcW w:w="3828" w:type="dxa"/>
            <w:gridSpan w:val="4"/>
            <w:tcBorders>
              <w:right w:val="single" w:sz="4" w:space="0" w:color="auto"/>
            </w:tcBorders>
            <w:shd w:val="pct30" w:color="FFFF00" w:fill="auto"/>
          </w:tcPr>
          <w:p w:rsidR="00CF54FC" w:rsidRDefault="00CF54FC" w:rsidP="00DA25DD">
            <w:pPr>
              <w:pStyle w:val="CRCoverPage"/>
              <w:spacing w:after="0"/>
              <w:ind w:left="99"/>
              <w:rPr>
                <w:noProof/>
              </w:rPr>
            </w:pPr>
            <w:r>
              <w:rPr>
                <w:noProof/>
              </w:rPr>
              <w:t xml:space="preserve">TS/TR ... CR ... </w:t>
            </w:r>
          </w:p>
        </w:tc>
      </w:tr>
      <w:tr w:rsidR="00CF54FC" w:rsidTr="00DA25DD">
        <w:tc>
          <w:tcPr>
            <w:tcW w:w="2268" w:type="dxa"/>
            <w:gridSpan w:val="2"/>
            <w:tcBorders>
              <w:left w:val="single" w:sz="4" w:space="0" w:color="auto"/>
            </w:tcBorders>
          </w:tcPr>
          <w:p w:rsidR="00CF54FC" w:rsidRDefault="00CF54FC" w:rsidP="00DA25DD">
            <w:pPr>
              <w:pStyle w:val="CRCoverPage"/>
              <w:spacing w:after="0"/>
              <w:rPr>
                <w:b/>
                <w:i/>
                <w:noProof/>
              </w:rPr>
            </w:pPr>
          </w:p>
        </w:tc>
        <w:tc>
          <w:tcPr>
            <w:tcW w:w="7373" w:type="dxa"/>
            <w:gridSpan w:val="9"/>
            <w:tcBorders>
              <w:right w:val="single" w:sz="4" w:space="0" w:color="auto"/>
            </w:tcBorders>
          </w:tcPr>
          <w:p w:rsidR="00CF54FC" w:rsidRDefault="00CF54FC" w:rsidP="00DA25DD">
            <w:pPr>
              <w:pStyle w:val="CRCoverPage"/>
              <w:spacing w:after="0"/>
              <w:rPr>
                <w:noProof/>
              </w:rPr>
            </w:pPr>
          </w:p>
        </w:tc>
      </w:tr>
      <w:tr w:rsidR="00CF54FC" w:rsidTr="00DA25DD">
        <w:tc>
          <w:tcPr>
            <w:tcW w:w="2268" w:type="dxa"/>
            <w:gridSpan w:val="2"/>
            <w:tcBorders>
              <w:left w:val="single" w:sz="4" w:space="0" w:color="auto"/>
              <w:bottom w:val="single" w:sz="4" w:space="0" w:color="auto"/>
            </w:tcBorders>
          </w:tcPr>
          <w:p w:rsidR="00CF54FC" w:rsidRDefault="00CF54FC" w:rsidP="00DA25DD">
            <w:pPr>
              <w:pStyle w:val="CRCoverPage"/>
              <w:tabs>
                <w:tab w:val="right" w:pos="2184"/>
              </w:tabs>
              <w:spacing w:after="0"/>
              <w:rPr>
                <w:b/>
                <w:i/>
                <w:noProof/>
              </w:rPr>
            </w:pPr>
            <w:r>
              <w:rPr>
                <w:b/>
                <w:i/>
                <w:noProof/>
              </w:rPr>
              <w:t>Other comments:</w:t>
            </w:r>
          </w:p>
        </w:tc>
        <w:tc>
          <w:tcPr>
            <w:tcW w:w="7373" w:type="dxa"/>
            <w:gridSpan w:val="9"/>
            <w:tcBorders>
              <w:bottom w:val="single" w:sz="4" w:space="0" w:color="auto"/>
              <w:right w:val="single" w:sz="4" w:space="0" w:color="auto"/>
            </w:tcBorders>
            <w:shd w:val="pct30" w:color="FFFF00" w:fill="auto"/>
          </w:tcPr>
          <w:p w:rsidR="00CF54FC" w:rsidRDefault="00CF54FC" w:rsidP="00E329BA">
            <w:pPr>
              <w:pStyle w:val="CRCoverPage"/>
              <w:spacing w:after="0"/>
              <w:ind w:left="100"/>
              <w:rPr>
                <w:noProof/>
              </w:rPr>
            </w:pPr>
          </w:p>
        </w:tc>
      </w:tr>
    </w:tbl>
    <w:p w:rsidR="00CF54FC" w:rsidRDefault="00CF54FC" w:rsidP="00CF54FC">
      <w:pPr>
        <w:pStyle w:val="CRCoverPage"/>
        <w:spacing w:after="0"/>
        <w:rPr>
          <w:noProof/>
          <w:sz w:val="8"/>
          <w:szCs w:val="8"/>
        </w:rPr>
      </w:pPr>
    </w:p>
    <w:p w:rsidR="00CF54FC" w:rsidRDefault="00CF54FC" w:rsidP="00CF54FC">
      <w:pPr>
        <w:rPr>
          <w:noProof/>
        </w:rPr>
        <w:sectPr w:rsidR="00CF54FC">
          <w:headerReference w:type="even" r:id="rId11"/>
          <w:footnotePr>
            <w:numRestart w:val="eachSect"/>
          </w:footnotePr>
          <w:pgSz w:w="11907" w:h="16840" w:code="9"/>
          <w:pgMar w:top="1418" w:right="1134" w:bottom="1134" w:left="1134" w:header="680" w:footer="567" w:gutter="0"/>
          <w:cols w:space="720"/>
        </w:sectPr>
      </w:pPr>
    </w:p>
    <w:p w:rsidR="00CF54FC" w:rsidRDefault="00CF54FC" w:rsidP="00CF54FC">
      <w:pPr>
        <w:rPr>
          <w:noProof/>
        </w:rPr>
      </w:pPr>
    </w:p>
    <w:bookmarkEnd w:id="0"/>
    <w:p w:rsidR="004B730D" w:rsidRPr="004F689F" w:rsidRDefault="004B730D" w:rsidP="004B730D">
      <w:pPr>
        <w:pStyle w:val="Heading3"/>
      </w:pPr>
      <w:r>
        <w:t>15.1.1</w:t>
      </w:r>
      <w:r w:rsidRPr="004F689F">
        <w:tab/>
      </w:r>
      <w:r>
        <w:t>Channel access procedure for transmission(s) including PDSCH</w:t>
      </w:r>
    </w:p>
    <w:p w:rsidR="004B730D" w:rsidRDefault="004B730D" w:rsidP="004B730D">
      <w:r>
        <w:rPr>
          <w:lang w:eastAsia="x-none"/>
        </w:rPr>
        <w:t xml:space="preserve">The eNB may transmit a transmission including PDSCH on a channel on which LAA Scell(s) transmission(s) are performed , after first sensing the channel to be idle during the slot durations of a defer duration </w:t>
      </w:r>
      <w:r w:rsidRPr="00854AEF">
        <w:rPr>
          <w:position w:val="-12"/>
        </w:rPr>
        <w:object w:dxaOrig="27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8.75pt" o:ole="">
            <v:imagedata r:id="rId12" o:title=""/>
          </v:shape>
          <o:OLEObject Type="Embed" ProgID="Equation.3" ShapeID="_x0000_i1025" DrawAspect="Content" ObjectID="_1523718781" r:id="rId13"/>
        </w:object>
      </w:r>
      <w:r>
        <w:t xml:space="preserve">; and after the counter </w:t>
      </w:r>
      <w:r w:rsidRPr="00971720">
        <w:rPr>
          <w:position w:val="-6"/>
        </w:rPr>
        <w:object w:dxaOrig="279" w:dyaOrig="260">
          <v:shape id="_x0000_i1026" type="#_x0000_t75" style="width:14.25pt;height:12.75pt" o:ole="">
            <v:imagedata r:id="rId14" o:title=""/>
          </v:shape>
          <o:OLEObject Type="Embed" ProgID="Equation.3" ShapeID="_x0000_i1026" DrawAspect="Content" ObjectID="_1523718782" r:id="rId15"/>
        </w:object>
      </w:r>
      <w:r>
        <w:t xml:space="preserve">is zero in step 4. The counter </w:t>
      </w:r>
      <w:r w:rsidRPr="00971720">
        <w:rPr>
          <w:position w:val="-6"/>
        </w:rPr>
        <w:object w:dxaOrig="279" w:dyaOrig="260">
          <v:shape id="_x0000_i1027" type="#_x0000_t75" style="width:14.25pt;height:12.75pt" o:ole="">
            <v:imagedata r:id="rId14" o:title=""/>
          </v:shape>
          <o:OLEObject Type="Embed" ProgID="Equation.3" ShapeID="_x0000_i1027" DrawAspect="Content" ObjectID="_1523718783" r:id="rId16"/>
        </w:object>
      </w:r>
      <w:r>
        <w:t xml:space="preserve"> is adjusted by sensing the channel for additional slot duration(s) according to the steps below:</w:t>
      </w:r>
    </w:p>
    <w:p w:rsidR="004B730D" w:rsidRDefault="004B730D" w:rsidP="004B730D">
      <w:pPr>
        <w:pStyle w:val="B1"/>
      </w:pPr>
      <w:r>
        <w:t>1)</w:t>
      </w:r>
      <w:r>
        <w:tab/>
        <w:t xml:space="preserve">set </w:t>
      </w:r>
      <w:r w:rsidRPr="00B803D7">
        <w:rPr>
          <w:position w:val="-12"/>
        </w:rPr>
        <w:object w:dxaOrig="900" w:dyaOrig="360">
          <v:shape id="_x0000_i1028" type="#_x0000_t75" style="width:45.75pt;height:18.75pt" o:ole="">
            <v:imagedata r:id="rId17" o:title=""/>
          </v:shape>
          <o:OLEObject Type="Embed" ProgID="Equation.3" ShapeID="_x0000_i1028" DrawAspect="Content" ObjectID="_1523718784" r:id="rId18"/>
        </w:object>
      </w:r>
      <w:r>
        <w:t xml:space="preserve">, where </w:t>
      </w:r>
      <w:r w:rsidRPr="002F5F91">
        <w:rPr>
          <w:position w:val="-12"/>
        </w:rPr>
        <w:object w:dxaOrig="460" w:dyaOrig="360">
          <v:shape id="_x0000_i1029" type="#_x0000_t75" style="width:23.25pt;height:18.75pt" o:ole="">
            <v:imagedata r:id="rId19" o:title=""/>
          </v:shape>
          <o:OLEObject Type="Embed" ProgID="Equation.3" ShapeID="_x0000_i1029" DrawAspect="Content" ObjectID="_1523718785" r:id="rId20"/>
        </w:object>
      </w:r>
      <w:r>
        <w:t xml:space="preserve"> is a random number uniformly distributed between 0 and </w:t>
      </w:r>
      <w:r w:rsidRPr="003C355E">
        <w:rPr>
          <w:position w:val="-14"/>
        </w:rPr>
        <w:object w:dxaOrig="520" w:dyaOrig="380">
          <v:shape id="_x0000_i1030" type="#_x0000_t75" style="width:26.25pt;height:19.5pt" o:ole="">
            <v:imagedata r:id="rId21" o:title=""/>
          </v:shape>
          <o:OLEObject Type="Embed" ProgID="Equation.3" ShapeID="_x0000_i1030" DrawAspect="Content" ObjectID="_1523718786" r:id="rId22"/>
        </w:object>
      </w:r>
      <w:r>
        <w:t>, and go to step 4;</w:t>
      </w:r>
    </w:p>
    <w:p w:rsidR="004B730D" w:rsidRDefault="004B730D" w:rsidP="004B730D">
      <w:pPr>
        <w:pStyle w:val="B1"/>
      </w:pPr>
      <w:r>
        <w:t>2)</w:t>
      </w:r>
      <w:r>
        <w:tab/>
        <w:t xml:space="preserve">if </w:t>
      </w:r>
      <w:r w:rsidRPr="00B803D7">
        <w:rPr>
          <w:position w:val="-6"/>
        </w:rPr>
        <w:object w:dxaOrig="620" w:dyaOrig="279">
          <v:shape id="_x0000_i1031" type="#_x0000_t75" style="width:31.5pt;height:14.25pt" o:ole="">
            <v:imagedata r:id="rId23" o:title=""/>
          </v:shape>
          <o:OLEObject Type="Embed" ProgID="Equation.3" ShapeID="_x0000_i1031" DrawAspect="Content" ObjectID="_1523718787" r:id="rId24"/>
        </w:object>
      </w:r>
      <w:r>
        <w:t xml:space="preserve"> and the eNB chooses to decrement the counter, set </w:t>
      </w:r>
      <w:r w:rsidRPr="00B803D7">
        <w:rPr>
          <w:position w:val="-6"/>
        </w:rPr>
        <w:object w:dxaOrig="1020" w:dyaOrig="279">
          <v:shape id="_x0000_i1032" type="#_x0000_t75" style="width:51pt;height:14.25pt" o:ole="">
            <v:imagedata r:id="rId25" o:title=""/>
          </v:shape>
          <o:OLEObject Type="Embed" ProgID="Equation.3" ShapeID="_x0000_i1032" DrawAspect="Content" ObjectID="_1523718788" r:id="rId26"/>
        </w:object>
      </w:r>
      <w:r>
        <w:t>;</w:t>
      </w:r>
    </w:p>
    <w:p w:rsidR="004B730D" w:rsidRDefault="004B730D" w:rsidP="004B730D">
      <w:pPr>
        <w:pStyle w:val="B1"/>
      </w:pPr>
      <w:r>
        <w:t>3)</w:t>
      </w:r>
      <w:r>
        <w:tab/>
        <w:t xml:space="preserve">sense the channel for an additional slot duration, and if the additional slot duration is idle, go to step 4; else, </w:t>
      </w:r>
      <w:r>
        <w:tab/>
        <w:t>go to step 5;</w:t>
      </w:r>
    </w:p>
    <w:p w:rsidR="004B730D" w:rsidRDefault="004B730D" w:rsidP="004B730D">
      <w:pPr>
        <w:pStyle w:val="B1"/>
      </w:pPr>
      <w:r>
        <w:t>4)</w:t>
      </w:r>
      <w:r>
        <w:tab/>
        <w:t xml:space="preserve">if </w:t>
      </w:r>
      <w:r w:rsidRPr="00B803D7">
        <w:rPr>
          <w:position w:val="-6"/>
        </w:rPr>
        <w:object w:dxaOrig="639" w:dyaOrig="279">
          <v:shape id="_x0000_i1033" type="#_x0000_t75" style="width:32.25pt;height:14.25pt" o:ole="">
            <v:imagedata r:id="rId27" o:title=""/>
          </v:shape>
          <o:OLEObject Type="Embed" ProgID="Equation.3" ShapeID="_x0000_i1033" DrawAspect="Content" ObjectID="_1523718789" r:id="rId28"/>
        </w:object>
      </w:r>
      <w:r>
        <w:t>, stop; else, go to step 2.</w:t>
      </w:r>
    </w:p>
    <w:p w:rsidR="004B730D" w:rsidRDefault="004B730D" w:rsidP="004B730D">
      <w:pPr>
        <w:pStyle w:val="B1"/>
      </w:pPr>
      <w:r>
        <w:t>5)</w:t>
      </w:r>
      <w:r>
        <w:tab/>
        <w:t xml:space="preserve">sense the channel </w:t>
      </w:r>
      <w:r>
        <w:rPr>
          <w:lang w:eastAsia="x-none"/>
        </w:rPr>
        <w:t xml:space="preserve">during the slot durations of an additional defer duration </w:t>
      </w:r>
      <w:r w:rsidRPr="00B01E84">
        <w:rPr>
          <w:position w:val="-12"/>
        </w:rPr>
        <w:object w:dxaOrig="279" w:dyaOrig="360">
          <v:shape id="_x0000_i1034" type="#_x0000_t75" style="width:14.25pt;height:18.75pt" o:ole="">
            <v:imagedata r:id="rId29" o:title=""/>
          </v:shape>
          <o:OLEObject Type="Embed" ProgID="Equation.3" ShapeID="_x0000_i1034" DrawAspect="Content" ObjectID="_1523718790" r:id="rId30"/>
        </w:object>
      </w:r>
      <w:r>
        <w:t>;</w:t>
      </w:r>
    </w:p>
    <w:p w:rsidR="004B730D" w:rsidRDefault="004B730D" w:rsidP="004B730D">
      <w:pPr>
        <w:pStyle w:val="B1"/>
      </w:pPr>
      <w:r>
        <w:t>6)</w:t>
      </w:r>
      <w:r>
        <w:tab/>
        <w:t xml:space="preserve">if the channel is sensed to be idle during the slot durations of the additional </w:t>
      </w:r>
      <w:r>
        <w:rPr>
          <w:lang w:eastAsia="x-none"/>
        </w:rPr>
        <w:t xml:space="preserve">defer duration </w:t>
      </w:r>
      <w:r w:rsidRPr="00B01E84">
        <w:rPr>
          <w:position w:val="-12"/>
        </w:rPr>
        <w:object w:dxaOrig="279" w:dyaOrig="360">
          <v:shape id="_x0000_i1035" type="#_x0000_t75" style="width:14.25pt;height:18.75pt" o:ole="">
            <v:imagedata r:id="rId29" o:title=""/>
          </v:shape>
          <o:OLEObject Type="Embed" ProgID="Equation.3" ShapeID="_x0000_i1035" DrawAspect="Content" ObjectID="_1523718791" r:id="rId31"/>
        </w:object>
      </w:r>
      <w:r>
        <w:t>, go to step 2; else, go to step 5;</w:t>
      </w:r>
    </w:p>
    <w:p w:rsidR="004B730D" w:rsidRPr="0016560D" w:rsidRDefault="004B730D" w:rsidP="004B730D">
      <w:pPr>
        <w:rPr>
          <w:lang w:val="en-US"/>
        </w:rPr>
      </w:pPr>
      <w:r>
        <w:rPr>
          <w:lang w:eastAsia="x-none"/>
        </w:rPr>
        <w:t xml:space="preserve">If an eNB has not transmitted a transmission including PDSCH on a channel on which LAA Scell(s) transmission(s) are performed after step 4 in the procedure above, the eNB may transmit a transmission including PDSCH on the channel, </w:t>
      </w:r>
      <w:del w:id="3" w:author="Ericsson" w:date="2016-04-12T09:51:00Z">
        <w:r w:rsidDel="004B730D">
          <w:rPr>
            <w:lang w:eastAsia="x-none"/>
          </w:rPr>
          <w:delText xml:space="preserve">after </w:delText>
        </w:r>
        <w:r w:rsidDel="004B730D">
          <w:rPr>
            <w:lang w:val="en-US"/>
          </w:rPr>
          <w:delText>sensing</w:delText>
        </w:r>
      </w:del>
      <w:r>
        <w:rPr>
          <w:lang w:val="en-US"/>
        </w:rPr>
        <w:t xml:space="preserve"> </w:t>
      </w:r>
      <w:ins w:id="4" w:author="Ericsson" w:date="2016-04-12T09:51:00Z">
        <w:r>
          <w:rPr>
            <w:lang w:val="en-US"/>
          </w:rPr>
          <w:t xml:space="preserve">if </w:t>
        </w:r>
      </w:ins>
      <w:r>
        <w:rPr>
          <w:lang w:val="en-US"/>
        </w:rPr>
        <w:t xml:space="preserve">the channel </w:t>
      </w:r>
      <w:ins w:id="5" w:author="Ericsson" w:date="2016-04-12T09:51:00Z">
        <w:r>
          <w:rPr>
            <w:lang w:val="en-US"/>
          </w:rPr>
          <w:t xml:space="preserve">is sensed </w:t>
        </w:r>
      </w:ins>
      <w:r>
        <w:rPr>
          <w:lang w:val="en-US"/>
        </w:rPr>
        <w:t xml:space="preserve">to be idle at least in </w:t>
      </w:r>
      <w:ins w:id="6" w:author="Ericsson" w:date="2016-04-12T10:05:00Z">
        <w:r w:rsidR="004016F1">
          <w:rPr>
            <w:lang w:val="en-US"/>
          </w:rPr>
          <w:t xml:space="preserve">a </w:t>
        </w:r>
      </w:ins>
      <w:del w:id="7" w:author="Ericsson" w:date="2016-04-12T10:05:00Z">
        <w:r w:rsidDel="004016F1">
          <w:rPr>
            <w:lang w:val="en-US"/>
          </w:rPr>
          <w:delText xml:space="preserve">the </w:delText>
        </w:r>
      </w:del>
      <w:r>
        <w:rPr>
          <w:lang w:val="en-US"/>
        </w:rPr>
        <w:t>slot duration</w:t>
      </w:r>
      <w:ins w:id="8" w:author="Ericsson" w:date="2016-04-12T10:05:00Z">
        <w:r w:rsidR="004016F1">
          <w:rPr>
            <w:lang w:val="en-US"/>
          </w:rPr>
          <w:t xml:space="preserve"> </w:t>
        </w:r>
      </w:ins>
      <w:ins w:id="9" w:author="Ericsson" w:date="2016-04-12T10:05:00Z">
        <w:r w:rsidR="004016F1" w:rsidRPr="00EA3DB5">
          <w:rPr>
            <w:position w:val="-12"/>
          </w:rPr>
          <w:object w:dxaOrig="300" w:dyaOrig="360">
            <v:shape id="_x0000_i1036" type="#_x0000_t75" style="width:15pt;height:18.75pt" o:ole="">
              <v:imagedata r:id="rId32" o:title=""/>
            </v:shape>
            <o:OLEObject Type="Embed" ProgID="Equation.3" ShapeID="_x0000_i1036" DrawAspect="Content" ObjectID="_1523718792" r:id="rId33"/>
          </w:object>
        </w:r>
      </w:ins>
      <w:del w:id="10" w:author="Ericsson" w:date="2016-04-12T10:05:00Z">
        <w:r w:rsidDel="004016F1">
          <w:rPr>
            <w:lang w:val="en-US"/>
          </w:rPr>
          <w:delText>s of an additional defer duration</w:delText>
        </w:r>
        <w:r w:rsidRPr="00854AEF" w:rsidDel="004016F1">
          <w:rPr>
            <w:position w:val="-12"/>
          </w:rPr>
          <w:object w:dxaOrig="279" w:dyaOrig="360">
            <v:shape id="_x0000_i1037" type="#_x0000_t75" style="width:14.25pt;height:18.75pt" o:ole="">
              <v:imagedata r:id="rId12" o:title=""/>
            </v:shape>
            <o:OLEObject Type="Embed" ProgID="Equation.3" ShapeID="_x0000_i1037" DrawAspect="Content" ObjectID="_1523718793" r:id="rId34"/>
          </w:object>
        </w:r>
      </w:del>
      <w:ins w:id="11" w:author="Ericsson" w:date="2016-04-12T10:02:00Z">
        <w:r w:rsidR="004016F1">
          <w:t xml:space="preserve"> when </w:t>
        </w:r>
      </w:ins>
      <w:ins w:id="12" w:author="Ericsson" w:date="2016-04-12T10:03:00Z">
        <w:r w:rsidR="004016F1">
          <w:t>the eNB is ready to transmit PDSCH</w:t>
        </w:r>
      </w:ins>
      <w:r>
        <w:t>.</w:t>
      </w:r>
      <w:ins w:id="13" w:author="Ericsson" w:date="2016-04-12T09:52:00Z">
        <w:r>
          <w:t xml:space="preserve"> If the channel has n</w:t>
        </w:r>
        <w:r w:rsidR="00967F8C">
          <w:t xml:space="preserve">ot been sensed to be idle in </w:t>
        </w:r>
      </w:ins>
      <w:ins w:id="14" w:author="Ericsson" w:date="2016-04-12T10:06:00Z">
        <w:r w:rsidR="00967F8C">
          <w:t>a</w:t>
        </w:r>
      </w:ins>
      <w:ins w:id="15" w:author="Ericsson" w:date="2016-04-12T09:52:00Z">
        <w:r w:rsidR="00967F8C">
          <w:t xml:space="preserve"> slot duration</w:t>
        </w:r>
      </w:ins>
      <w:ins w:id="16" w:author="Ericsson" w:date="2016-04-12T10:06:00Z">
        <w:r w:rsidR="00967F8C">
          <w:t xml:space="preserve"> </w:t>
        </w:r>
      </w:ins>
      <w:ins w:id="17" w:author="Ericsson" w:date="2016-04-12T10:06:00Z">
        <w:r w:rsidR="00967F8C" w:rsidRPr="00EA3DB5">
          <w:rPr>
            <w:position w:val="-12"/>
          </w:rPr>
          <w:object w:dxaOrig="300" w:dyaOrig="360">
            <v:shape id="_x0000_i1038" type="#_x0000_t75" style="width:15pt;height:18.75pt" o:ole="">
              <v:imagedata r:id="rId32" o:title=""/>
            </v:shape>
            <o:OLEObject Type="Embed" ProgID="Equation.3" ShapeID="_x0000_i1038" DrawAspect="Content" ObjectID="_1523718794" r:id="rId35"/>
          </w:object>
        </w:r>
      </w:ins>
      <w:ins w:id="18" w:author="Ericsson" w:date="2016-04-12T10:07:00Z">
        <w:r w:rsidR="00967F8C">
          <w:t xml:space="preserve"> </w:t>
        </w:r>
      </w:ins>
      <w:ins w:id="19" w:author="Ericsson" w:date="2016-04-12T10:03:00Z">
        <w:r w:rsidR="004016F1">
          <w:t>when the eNB first senses the channel after it is ready to transmit</w:t>
        </w:r>
      </w:ins>
      <w:ins w:id="20" w:author="Ericsson" w:date="2016-04-12T09:53:00Z">
        <w:r>
          <w:t xml:space="preserve">, the </w:t>
        </w:r>
      </w:ins>
      <w:ins w:id="21" w:author="Ericsson" w:date="2016-04-12T09:58:00Z">
        <w:r w:rsidR="004016F1">
          <w:t>eNB</w:t>
        </w:r>
      </w:ins>
      <w:ins w:id="22" w:author="Ericsson" w:date="2016-04-12T10:00:00Z">
        <w:r w:rsidR="004016F1">
          <w:t xml:space="preserve"> </w:t>
        </w:r>
      </w:ins>
      <w:ins w:id="23" w:author="Ericsson" w:date="2016-04-12T10:02:00Z">
        <w:r w:rsidR="004016F1">
          <w:t>proceeds</w:t>
        </w:r>
      </w:ins>
      <w:ins w:id="24" w:author="Ericsson" w:date="2016-04-12T10:00:00Z">
        <w:r w:rsidR="004016F1">
          <w:t xml:space="preserve"> to step 1</w:t>
        </w:r>
      </w:ins>
      <w:ins w:id="25" w:author="Ericsson" w:date="2016-04-14T21:31:00Z">
        <w:r w:rsidR="00CE5A41" w:rsidRPr="00CE5A41">
          <w:rPr>
            <w:lang w:eastAsia="x-none"/>
          </w:rPr>
          <w:t xml:space="preserve"> </w:t>
        </w:r>
        <w:r w:rsidR="00CE5A41">
          <w:rPr>
            <w:lang w:eastAsia="x-none"/>
          </w:rPr>
          <w:t xml:space="preserve">after sensing the channel to be idle during the slot durations of a defer duration </w:t>
        </w:r>
      </w:ins>
      <w:ins w:id="26" w:author="Ericsson" w:date="2016-04-14T21:31:00Z">
        <w:r w:rsidR="00CE5A41" w:rsidRPr="00854AEF">
          <w:rPr>
            <w:position w:val="-12"/>
          </w:rPr>
          <w:object w:dxaOrig="279" w:dyaOrig="360">
            <v:shape id="_x0000_i1039" type="#_x0000_t75" style="width:14.25pt;height:18.75pt" o:ole="">
              <v:imagedata r:id="rId12" o:title=""/>
            </v:shape>
            <o:OLEObject Type="Embed" ProgID="Equation.3" ShapeID="_x0000_i1039" DrawAspect="Content" ObjectID="_1523718795" r:id="rId36"/>
          </w:object>
        </w:r>
      </w:ins>
      <w:ins w:id="27" w:author="Ericsson" w:date="2016-04-12T10:00:00Z">
        <w:r w:rsidR="004016F1">
          <w:t>.</w:t>
        </w:r>
      </w:ins>
      <w:del w:id="28" w:author="Ericsson" w:date="2016-04-12T10:08:00Z">
        <w:r w:rsidDel="00967F8C">
          <w:rPr>
            <w:lang w:val="en-US"/>
          </w:rPr>
          <w:delText xml:space="preserve"> </w:delText>
        </w:r>
      </w:del>
    </w:p>
    <w:p w:rsidR="004B730D" w:rsidRDefault="004B730D" w:rsidP="004B730D">
      <w:r>
        <w:t xml:space="preserve">The defer duration </w:t>
      </w:r>
      <w:r w:rsidRPr="00854AEF">
        <w:rPr>
          <w:position w:val="-12"/>
        </w:rPr>
        <w:object w:dxaOrig="279" w:dyaOrig="360">
          <v:shape id="_x0000_i1040" type="#_x0000_t75" style="width:14.25pt;height:18.75pt" o:ole="">
            <v:imagedata r:id="rId37" o:title=""/>
          </v:shape>
          <o:OLEObject Type="Embed" ProgID="Equation.3" ShapeID="_x0000_i1040" DrawAspect="Content" ObjectID="_1523718796" r:id="rId38"/>
        </w:object>
      </w:r>
      <w:r>
        <w:t xml:space="preserve"> consists of duration </w:t>
      </w:r>
      <w:r w:rsidRPr="000C4DEE">
        <w:rPr>
          <w:position w:val="-14"/>
        </w:rPr>
        <w:object w:dxaOrig="2060" w:dyaOrig="380">
          <v:shape id="_x0000_i1041" type="#_x0000_t75" style="width:104.25pt;height:19.5pt" o:ole="">
            <v:imagedata r:id="rId39" o:title=""/>
          </v:shape>
          <o:OLEObject Type="Embed" ProgID="Equation.3" ShapeID="_x0000_i1041" DrawAspect="Content" ObjectID="_1523718797" r:id="rId40"/>
        </w:object>
      </w:r>
      <w:r>
        <w:t xml:space="preserve">immediately followed by </w:t>
      </w:r>
      <w:r w:rsidRPr="0067281E">
        <w:rPr>
          <w:position w:val="-14"/>
        </w:rPr>
        <w:object w:dxaOrig="340" w:dyaOrig="380">
          <v:shape id="_x0000_i1042" type="#_x0000_t75" style="width:17.25pt;height:19.5pt" o:ole="">
            <v:imagedata r:id="rId41" o:title=""/>
          </v:shape>
          <o:OLEObject Type="Embed" ProgID="Equation.3" ShapeID="_x0000_i1042" DrawAspect="Content" ObjectID="_1523718798" r:id="rId42"/>
        </w:object>
      </w:r>
      <w:r>
        <w:t xml:space="preserve">consecutive slot durations where each slot duration is </w:t>
      </w:r>
      <w:r w:rsidRPr="00931AD4">
        <w:rPr>
          <w:position w:val="-12"/>
        </w:rPr>
        <w:object w:dxaOrig="1860" w:dyaOrig="360">
          <v:shape id="_x0000_i1043" type="#_x0000_t75" style="width:93.75pt;height:18.75pt" o:ole="">
            <v:imagedata r:id="rId43" o:title=""/>
          </v:shape>
          <o:OLEObject Type="Embed" ProgID="Equation.3" ShapeID="_x0000_i1043" DrawAspect="Content" ObjectID="_1523718799" r:id="rId44"/>
        </w:object>
      </w:r>
      <w:r>
        <w:t xml:space="preserve">, and </w:t>
      </w:r>
      <w:r w:rsidRPr="000C4DEE">
        <w:rPr>
          <w:position w:val="-14"/>
        </w:rPr>
        <w:object w:dxaOrig="300" w:dyaOrig="380">
          <v:shape id="_x0000_i1044" type="#_x0000_t75" style="width:15pt;height:19.5pt" o:ole="">
            <v:imagedata r:id="rId45" o:title=""/>
          </v:shape>
          <o:OLEObject Type="Embed" ProgID="Equation.3" ShapeID="_x0000_i1044" DrawAspect="Content" ObjectID="_1523718800" r:id="rId46"/>
        </w:object>
      </w:r>
      <w:r>
        <w:t xml:space="preserve">includes an idle slot duration </w:t>
      </w:r>
      <w:r w:rsidRPr="00EA3DB5">
        <w:rPr>
          <w:position w:val="-12"/>
        </w:rPr>
        <w:object w:dxaOrig="300" w:dyaOrig="360">
          <v:shape id="_x0000_i1045" type="#_x0000_t75" style="width:15pt;height:18.75pt" o:ole="">
            <v:imagedata r:id="rId32" o:title=""/>
          </v:shape>
          <o:OLEObject Type="Embed" ProgID="Equation.3" ShapeID="_x0000_i1045" DrawAspect="Content" ObjectID="_1523718801" r:id="rId47"/>
        </w:object>
      </w:r>
      <w:r>
        <w:t xml:space="preserve">at start of </w:t>
      </w:r>
      <w:r w:rsidRPr="000C4DEE">
        <w:rPr>
          <w:position w:val="-14"/>
        </w:rPr>
        <w:object w:dxaOrig="300" w:dyaOrig="380">
          <v:shape id="_x0000_i1046" type="#_x0000_t75" style="width:15pt;height:19.5pt" o:ole="">
            <v:imagedata r:id="rId45" o:title=""/>
          </v:shape>
          <o:OLEObject Type="Embed" ProgID="Equation.3" ShapeID="_x0000_i1046" DrawAspect="Content" ObjectID="_1523718802" r:id="rId48"/>
        </w:object>
      </w:r>
      <w:r>
        <w:t xml:space="preserve">; </w:t>
      </w:r>
    </w:p>
    <w:p w:rsidR="004B730D" w:rsidRDefault="004B730D" w:rsidP="004B730D">
      <w:pPr>
        <w:rPr>
          <w:lang w:eastAsia="x-none"/>
        </w:rPr>
      </w:pPr>
      <w:r>
        <w:t xml:space="preserve">A slot duration </w:t>
      </w:r>
      <w:r w:rsidRPr="00EA3DB5">
        <w:rPr>
          <w:position w:val="-12"/>
        </w:rPr>
        <w:object w:dxaOrig="300" w:dyaOrig="360">
          <v:shape id="_x0000_i1047" type="#_x0000_t75" style="width:15pt;height:18.75pt" o:ole="">
            <v:imagedata r:id="rId32" o:title=""/>
          </v:shape>
          <o:OLEObject Type="Embed" ProgID="Equation.3" ShapeID="_x0000_i1047" DrawAspect="Content" ObjectID="_1523718803" r:id="rId49"/>
        </w:object>
      </w:r>
      <w:r>
        <w:t xml:space="preserve">is considered to be idle if the eNB senses the channel during the slot duration, and the </w:t>
      </w:r>
      <w:r>
        <w:rPr>
          <w:lang w:val="en-US"/>
        </w:rPr>
        <w:t>power</w:t>
      </w:r>
      <w:r w:rsidRPr="0016560D">
        <w:rPr>
          <w:lang w:val="en-US"/>
        </w:rPr>
        <w:t xml:space="preserve"> detected </w:t>
      </w:r>
      <w:r>
        <w:rPr>
          <w:lang w:val="en-US"/>
        </w:rPr>
        <w:t>by the eNB</w:t>
      </w:r>
      <w:r w:rsidRPr="0016560D">
        <w:rPr>
          <w:lang w:val="en-US"/>
        </w:rPr>
        <w:t xml:space="preserve"> </w:t>
      </w:r>
      <w:r>
        <w:rPr>
          <w:lang w:val="en-US"/>
        </w:rPr>
        <w:t xml:space="preserve">for at least </w:t>
      </w:r>
      <w:r w:rsidRPr="00EA3DB5">
        <w:rPr>
          <w:position w:val="-6"/>
        </w:rPr>
        <w:object w:dxaOrig="420" w:dyaOrig="279">
          <v:shape id="_x0000_i1048" type="#_x0000_t75" style="width:21.75pt;height:14.25pt" o:ole="">
            <v:imagedata r:id="rId50" o:title=""/>
          </v:shape>
          <o:OLEObject Type="Embed" ProgID="Equation.3" ShapeID="_x0000_i1048" DrawAspect="Content" ObjectID="_1523718804" r:id="rId51"/>
        </w:object>
      </w:r>
      <w:r>
        <w:t xml:space="preserve">within the slot duration is less than energy detection threshold </w:t>
      </w:r>
      <w:r w:rsidRPr="005F720E">
        <w:rPr>
          <w:position w:val="-12"/>
        </w:rPr>
        <w:object w:dxaOrig="660" w:dyaOrig="360">
          <v:shape id="_x0000_i1049" type="#_x0000_t75" style="width:33.75pt;height:18.75pt" o:ole="">
            <v:imagedata r:id="rId52" o:title=""/>
          </v:shape>
          <o:OLEObject Type="Embed" ProgID="Equation.3" ShapeID="_x0000_i1049" DrawAspect="Content" ObjectID="_1523718805" r:id="rId53"/>
        </w:object>
      </w:r>
      <w:r>
        <w:t xml:space="preserve">. Otherwise, the slot duration </w:t>
      </w:r>
      <w:r w:rsidRPr="00EA3DB5">
        <w:rPr>
          <w:position w:val="-12"/>
        </w:rPr>
        <w:object w:dxaOrig="300" w:dyaOrig="360">
          <v:shape id="_x0000_i1050" type="#_x0000_t75" style="width:15pt;height:18.75pt" o:ole="">
            <v:imagedata r:id="rId32" o:title=""/>
          </v:shape>
          <o:OLEObject Type="Embed" ProgID="Equation.3" ShapeID="_x0000_i1050" DrawAspect="Content" ObjectID="_1523718806" r:id="rId54"/>
        </w:object>
      </w:r>
      <w:r>
        <w:t xml:space="preserve"> is considered to be busy.</w:t>
      </w:r>
    </w:p>
    <w:p w:rsidR="004B730D" w:rsidRDefault="004B730D" w:rsidP="004B730D">
      <w:pPr>
        <w:rPr>
          <w:lang w:eastAsia="x-none"/>
        </w:rPr>
      </w:pPr>
      <w:r w:rsidRPr="003C355E">
        <w:rPr>
          <w:position w:val="-14"/>
        </w:rPr>
        <w:object w:dxaOrig="2480" w:dyaOrig="380">
          <v:shape id="_x0000_i1051" type="#_x0000_t75" style="width:125.25pt;height:19.5pt" o:ole="">
            <v:imagedata r:id="rId55" o:title=""/>
          </v:shape>
          <o:OLEObject Type="Embed" ProgID="Equation.3" ShapeID="_x0000_i1051" DrawAspect="Content" ObjectID="_1523718807" r:id="rId56"/>
        </w:object>
      </w:r>
      <w:r>
        <w:t xml:space="preserve">is the contention window. </w:t>
      </w:r>
      <w:r w:rsidRPr="003C355E">
        <w:rPr>
          <w:position w:val="-14"/>
        </w:rPr>
        <w:object w:dxaOrig="520" w:dyaOrig="380">
          <v:shape id="_x0000_i1052" type="#_x0000_t75" style="width:26.25pt;height:19.5pt" o:ole="">
            <v:imagedata r:id="rId57" o:title=""/>
          </v:shape>
          <o:OLEObject Type="Embed" ProgID="Equation.3" ShapeID="_x0000_i1052" DrawAspect="Content" ObjectID="_1523718808" r:id="rId58"/>
        </w:object>
      </w:r>
      <w:r>
        <w:t>adjustment is described in sub clause 15.1.3.</w:t>
      </w:r>
    </w:p>
    <w:p w:rsidR="004B730D" w:rsidRDefault="004B730D" w:rsidP="004B730D">
      <w:pPr>
        <w:rPr>
          <w:lang w:eastAsia="x-none"/>
        </w:rPr>
      </w:pPr>
      <w:r w:rsidRPr="00FC0EB4">
        <w:rPr>
          <w:position w:val="-14"/>
        </w:rPr>
        <w:object w:dxaOrig="760" w:dyaOrig="380">
          <v:shape id="_x0000_i1053" type="#_x0000_t75" style="width:38.25pt;height:19.5pt" o:ole="">
            <v:imagedata r:id="rId59" o:title=""/>
          </v:shape>
          <o:OLEObject Type="Embed" ProgID="Equation.3" ShapeID="_x0000_i1053" DrawAspect="Content" ObjectID="_1523718809" r:id="rId60"/>
        </w:object>
      </w:r>
      <w:r>
        <w:t xml:space="preserve">and </w:t>
      </w:r>
      <w:r w:rsidRPr="00FC0EB4">
        <w:rPr>
          <w:position w:val="-14"/>
        </w:rPr>
        <w:object w:dxaOrig="800" w:dyaOrig="380">
          <v:shape id="_x0000_i1054" type="#_x0000_t75" style="width:40.5pt;height:19.5pt" o:ole="">
            <v:imagedata r:id="rId61" o:title=""/>
          </v:shape>
          <o:OLEObject Type="Embed" ProgID="Equation.3" ShapeID="_x0000_i1054" DrawAspect="Content" ObjectID="_1523718810" r:id="rId62"/>
        </w:object>
      </w:r>
      <w:r>
        <w:t>are chosen before step 1 of the procedure above.</w:t>
      </w:r>
    </w:p>
    <w:p w:rsidR="004B730D" w:rsidRDefault="004B730D" w:rsidP="004B730D">
      <w:r w:rsidRPr="0067281E">
        <w:rPr>
          <w:position w:val="-14"/>
        </w:rPr>
        <w:object w:dxaOrig="340" w:dyaOrig="380">
          <v:shape id="_x0000_i1055" type="#_x0000_t75" style="width:17.25pt;height:19.5pt" o:ole="">
            <v:imagedata r:id="rId63" o:title=""/>
          </v:shape>
          <o:OLEObject Type="Embed" ProgID="Equation.3" ShapeID="_x0000_i1055" DrawAspect="Content" ObjectID="_1523718811" r:id="rId64"/>
        </w:object>
      </w:r>
      <w:r>
        <w:t>,</w:t>
      </w:r>
      <w:r w:rsidRPr="004F689F" w:rsidDel="0067281E">
        <w:t xml:space="preserve"> </w:t>
      </w:r>
      <w:r w:rsidRPr="00FC0EB4">
        <w:rPr>
          <w:position w:val="-14"/>
        </w:rPr>
        <w:object w:dxaOrig="760" w:dyaOrig="380">
          <v:shape id="_x0000_i1056" type="#_x0000_t75" style="width:38.25pt;height:19.5pt" o:ole="">
            <v:imagedata r:id="rId59" o:title=""/>
          </v:shape>
          <o:OLEObject Type="Embed" ProgID="Equation.3" ShapeID="_x0000_i1056" DrawAspect="Content" ObjectID="_1523718812" r:id="rId65"/>
        </w:object>
      </w:r>
      <w:r>
        <w:t xml:space="preserve">, and </w:t>
      </w:r>
      <w:r w:rsidRPr="00FC0EB4">
        <w:rPr>
          <w:position w:val="-14"/>
        </w:rPr>
        <w:object w:dxaOrig="800" w:dyaOrig="380">
          <v:shape id="_x0000_i1057" type="#_x0000_t75" style="width:40.5pt;height:19.5pt" o:ole="">
            <v:imagedata r:id="rId61" o:title=""/>
          </v:shape>
          <o:OLEObject Type="Embed" ProgID="Equation.3" ShapeID="_x0000_i1057" DrawAspect="Content" ObjectID="_1523718813" r:id="rId66"/>
        </w:object>
      </w:r>
      <w:r>
        <w:t>are based on channel access priority class associated with the eNB transmission, as shown in Table 15.1.1-1.</w:t>
      </w:r>
    </w:p>
    <w:p w:rsidR="004B730D" w:rsidRDefault="004B730D" w:rsidP="004B730D">
      <w:r w:rsidRPr="005F720E">
        <w:rPr>
          <w:position w:val="-12"/>
        </w:rPr>
        <w:object w:dxaOrig="660" w:dyaOrig="360">
          <v:shape id="_x0000_i1058" type="#_x0000_t75" style="width:33.75pt;height:18.75pt" o:ole="">
            <v:imagedata r:id="rId52" o:title=""/>
          </v:shape>
          <o:OLEObject Type="Embed" ProgID="Equation.3" ShapeID="_x0000_i1058" DrawAspect="Content" ObjectID="_1523718814" r:id="rId67"/>
        </w:object>
      </w:r>
      <w:r>
        <w:t xml:space="preserve"> adjustment is described in sub clause 15.1.4</w:t>
      </w:r>
    </w:p>
    <w:p w:rsidR="004B730D" w:rsidRDefault="004B730D" w:rsidP="004B730D">
      <w:r>
        <w:t xml:space="preserve">If the eNB transmits discovery signal transmission(s) not including PDSCH when </w:t>
      </w:r>
      <w:r w:rsidRPr="00B803D7">
        <w:rPr>
          <w:position w:val="-6"/>
        </w:rPr>
        <w:object w:dxaOrig="620" w:dyaOrig="279">
          <v:shape id="_x0000_i1059" type="#_x0000_t75" style="width:31.5pt;height:14.25pt" o:ole="">
            <v:imagedata r:id="rId23" o:title=""/>
          </v:shape>
          <o:OLEObject Type="Embed" ProgID="Equation.3" ShapeID="_x0000_i1059" DrawAspect="Content" ObjectID="_1523718815" r:id="rId68"/>
        </w:object>
      </w:r>
      <w:r>
        <w:t>in the procedure above, the eNB shall not decrement N during the slot duration(s) overlapping with discovery signal transmission.</w:t>
      </w:r>
    </w:p>
    <w:p w:rsidR="004B730D" w:rsidRDefault="004B730D" w:rsidP="004B730D">
      <w:r>
        <w:t>The eNB shall not continuously transmit on a channel on which the LAA Scell(s) transmission(s) are performed, for a period exceeding</w:t>
      </w:r>
      <w:r w:rsidRPr="0067281E">
        <w:rPr>
          <w:position w:val="-14"/>
        </w:rPr>
        <w:object w:dxaOrig="600" w:dyaOrig="380">
          <v:shape id="_x0000_i1060" type="#_x0000_t75" style="width:30.75pt;height:19.5pt" o:ole="">
            <v:imagedata r:id="rId69" o:title=""/>
          </v:shape>
          <o:OLEObject Type="Embed" ProgID="Equation.3" ShapeID="_x0000_i1060" DrawAspect="Content" ObjectID="_1523718816" r:id="rId70"/>
        </w:object>
      </w:r>
      <w:r>
        <w:t xml:space="preserve"> as given in Table 15.1.1-1.</w:t>
      </w:r>
    </w:p>
    <w:p w:rsidR="004B730D" w:rsidRDefault="004B730D" w:rsidP="004B730D">
      <w:r>
        <w:lastRenderedPageBreak/>
        <w:t xml:space="preserve">For </w:t>
      </w:r>
      <w:r w:rsidRPr="003C355E">
        <w:rPr>
          <w:position w:val="-10"/>
        </w:rPr>
        <w:object w:dxaOrig="580" w:dyaOrig="320">
          <v:shape id="_x0000_i1061" type="#_x0000_t75" style="width:29.25pt;height:16.5pt" o:ole="">
            <v:imagedata r:id="rId71" o:title=""/>
          </v:shape>
          <o:OLEObject Type="Embed" ProgID="Equation.3" ShapeID="_x0000_i1061" DrawAspect="Content" ObjectID="_1523718817" r:id="rId72"/>
        </w:object>
      </w:r>
      <w:r>
        <w:t xml:space="preserve">and </w:t>
      </w:r>
      <w:r w:rsidRPr="003C355E">
        <w:rPr>
          <w:position w:val="-10"/>
        </w:rPr>
        <w:object w:dxaOrig="580" w:dyaOrig="320">
          <v:shape id="_x0000_i1062" type="#_x0000_t75" style="width:29.25pt;height:16.5pt" o:ole="">
            <v:imagedata r:id="rId73" o:title=""/>
          </v:shape>
          <o:OLEObject Type="Embed" ProgID="Equation.3" ShapeID="_x0000_i1062" DrawAspect="Content" ObjectID="_1523718818" r:id="rId74"/>
        </w:object>
      </w:r>
      <w:r>
        <w:t xml:space="preserve"> , if </w:t>
      </w:r>
      <w:r w:rsidRPr="00ED68F7">
        <w:rPr>
          <w:lang w:val="en-US"/>
        </w:rPr>
        <w:t>the absence of any other technology sharing the carrier can be guaranteed on a long term basis (e.g. by level of regulati</w:t>
      </w:r>
      <w:r>
        <w:rPr>
          <w:lang w:val="en-US"/>
        </w:rPr>
        <w:t>on),</w:t>
      </w:r>
      <w:r>
        <w:t xml:space="preserve"> </w:t>
      </w:r>
      <w:r w:rsidRPr="0067281E">
        <w:rPr>
          <w:position w:val="-14"/>
        </w:rPr>
        <w:object w:dxaOrig="1380" w:dyaOrig="380">
          <v:shape id="_x0000_i1063" type="#_x0000_t75" style="width:69.75pt;height:19.5pt" o:ole="">
            <v:imagedata r:id="rId75" o:title=""/>
          </v:shape>
          <o:OLEObject Type="Embed" ProgID="Equation.3" ShapeID="_x0000_i1063" DrawAspect="Content" ObjectID="_1523718819" r:id="rId76"/>
        </w:object>
      </w:r>
      <w:r>
        <w:rPr>
          <w:rFonts w:eastAsia="MS Mincho" w:hint="eastAsia"/>
          <w:lang w:val="en-US" w:eastAsia="ja-JP"/>
        </w:rPr>
        <w:t>, otherwise,</w:t>
      </w:r>
      <w:r w:rsidRPr="000C3412">
        <w:rPr>
          <w:rFonts w:eastAsia="MS Mincho" w:hint="eastAsia"/>
          <w:lang w:val="en-US" w:eastAsia="ja-JP"/>
        </w:rPr>
        <w:t xml:space="preserve"> </w:t>
      </w:r>
      <w:r w:rsidRPr="0067281E">
        <w:rPr>
          <w:position w:val="-14"/>
        </w:rPr>
        <w:object w:dxaOrig="1260" w:dyaOrig="380">
          <v:shape id="_x0000_i1064" type="#_x0000_t75" style="width:63.75pt;height:19.5pt" o:ole="">
            <v:imagedata r:id="rId77" o:title=""/>
          </v:shape>
          <o:OLEObject Type="Embed" ProgID="Equation.3" ShapeID="_x0000_i1064" DrawAspect="Content" ObjectID="_1523718820" r:id="rId78"/>
        </w:object>
      </w:r>
      <w:r>
        <w:rPr>
          <w:rFonts w:eastAsia="MS Mincho"/>
          <w:lang w:val="en-US" w:eastAsia="ja-JP"/>
        </w:rPr>
        <w:t>.</w:t>
      </w:r>
    </w:p>
    <w:p w:rsidR="004B730D" w:rsidRDefault="004B730D" w:rsidP="004B730D"/>
    <w:p w:rsidR="004B730D" w:rsidRPr="00C12953" w:rsidRDefault="004B730D" w:rsidP="004B730D">
      <w:pPr>
        <w:pStyle w:val="TH"/>
      </w:pPr>
      <w:r w:rsidRPr="00C12953">
        <w:t xml:space="preserve">Table </w:t>
      </w:r>
      <w:r>
        <w:t>15.1.1-1</w:t>
      </w:r>
      <w:r w:rsidRPr="00C12953">
        <w:t xml:space="preserve">: </w:t>
      </w:r>
      <w:r>
        <w:t>Channel Access Priority Class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0"/>
        <w:gridCol w:w="900"/>
        <w:gridCol w:w="1080"/>
        <w:gridCol w:w="1080"/>
        <w:gridCol w:w="1170"/>
        <w:gridCol w:w="2692"/>
      </w:tblGrid>
      <w:tr w:rsidR="004B730D" w:rsidRPr="00C12953" w:rsidTr="001B3E84">
        <w:trPr>
          <w:trHeight w:val="554"/>
          <w:jc w:val="center"/>
        </w:trPr>
        <w:tc>
          <w:tcPr>
            <w:tcW w:w="1500" w:type="dxa"/>
            <w:shd w:val="clear" w:color="auto" w:fill="E0E0E0"/>
            <w:vAlign w:val="center"/>
          </w:tcPr>
          <w:p w:rsidR="004B730D" w:rsidRPr="00C12953" w:rsidRDefault="004B730D" w:rsidP="001B3E84">
            <w:pPr>
              <w:pStyle w:val="TAH"/>
            </w:pPr>
            <w:r>
              <w:t>Channel Access Priority Class (</w:t>
            </w:r>
            <w:r w:rsidRPr="003C355E">
              <w:rPr>
                <w:position w:val="-10"/>
              </w:rPr>
              <w:object w:dxaOrig="240" w:dyaOrig="260">
                <v:shape id="_x0000_i1065" type="#_x0000_t75" style="width:12pt;height:12.75pt" o:ole="">
                  <v:imagedata r:id="rId79" o:title=""/>
                </v:shape>
                <o:OLEObject Type="Embed" ProgID="Equation.3" ShapeID="_x0000_i1065" DrawAspect="Content" ObjectID="_1523718821" r:id="rId80"/>
              </w:object>
            </w:r>
            <w:r>
              <w:t>)</w:t>
            </w:r>
          </w:p>
        </w:tc>
        <w:tc>
          <w:tcPr>
            <w:tcW w:w="900" w:type="dxa"/>
            <w:shd w:val="clear" w:color="auto" w:fill="E0E0E0"/>
            <w:vAlign w:val="center"/>
          </w:tcPr>
          <w:p w:rsidR="004B730D" w:rsidRPr="00C12953" w:rsidRDefault="004B730D" w:rsidP="001B3E84">
            <w:pPr>
              <w:pStyle w:val="TAH"/>
            </w:pPr>
            <w:r w:rsidRPr="0067281E">
              <w:rPr>
                <w:position w:val="-14"/>
              </w:rPr>
              <w:object w:dxaOrig="340" w:dyaOrig="380">
                <v:shape id="_x0000_i1066" type="#_x0000_t75" style="width:17.25pt;height:19.5pt" o:ole="">
                  <v:imagedata r:id="rId81" o:title=""/>
                </v:shape>
                <o:OLEObject Type="Embed" ProgID="Equation.3" ShapeID="_x0000_i1066" DrawAspect="Content" ObjectID="_1523718822" r:id="rId82"/>
              </w:object>
            </w:r>
          </w:p>
        </w:tc>
        <w:tc>
          <w:tcPr>
            <w:tcW w:w="1080" w:type="dxa"/>
            <w:shd w:val="clear" w:color="auto" w:fill="E0E0E0"/>
            <w:vAlign w:val="center"/>
          </w:tcPr>
          <w:p w:rsidR="004B730D" w:rsidRPr="00C12953" w:rsidRDefault="004B730D" w:rsidP="001B3E84">
            <w:pPr>
              <w:pStyle w:val="TAH"/>
            </w:pPr>
            <w:r w:rsidRPr="00FC0EB4">
              <w:rPr>
                <w:position w:val="-14"/>
              </w:rPr>
              <w:object w:dxaOrig="760" w:dyaOrig="380">
                <v:shape id="_x0000_i1067" type="#_x0000_t75" style="width:38.25pt;height:19.5pt" o:ole="">
                  <v:imagedata r:id="rId59" o:title=""/>
                </v:shape>
                <o:OLEObject Type="Embed" ProgID="Equation.3" ShapeID="_x0000_i1067" DrawAspect="Content" ObjectID="_1523718823" r:id="rId83"/>
              </w:object>
            </w:r>
          </w:p>
        </w:tc>
        <w:tc>
          <w:tcPr>
            <w:tcW w:w="1080" w:type="dxa"/>
            <w:shd w:val="clear" w:color="auto" w:fill="E0E0E0"/>
            <w:vAlign w:val="center"/>
          </w:tcPr>
          <w:p w:rsidR="004B730D" w:rsidRPr="00C12953" w:rsidRDefault="004B730D" w:rsidP="001B3E84">
            <w:pPr>
              <w:pStyle w:val="TAH"/>
            </w:pPr>
            <w:r w:rsidRPr="00FC0EB4">
              <w:rPr>
                <w:position w:val="-14"/>
              </w:rPr>
              <w:object w:dxaOrig="800" w:dyaOrig="380">
                <v:shape id="_x0000_i1068" type="#_x0000_t75" style="width:40.5pt;height:19.5pt" o:ole="">
                  <v:imagedata r:id="rId84" o:title=""/>
                </v:shape>
                <o:OLEObject Type="Embed" ProgID="Equation.3" ShapeID="_x0000_i1068" DrawAspect="Content" ObjectID="_1523718824" r:id="rId85"/>
              </w:object>
            </w:r>
          </w:p>
        </w:tc>
        <w:tc>
          <w:tcPr>
            <w:tcW w:w="1170" w:type="dxa"/>
            <w:shd w:val="clear" w:color="auto" w:fill="E0E0E0"/>
            <w:vAlign w:val="center"/>
          </w:tcPr>
          <w:p w:rsidR="004B730D" w:rsidRPr="004F689F" w:rsidRDefault="004B730D" w:rsidP="001B3E84">
            <w:pPr>
              <w:pStyle w:val="TAH"/>
            </w:pPr>
            <w:r w:rsidRPr="0067281E">
              <w:rPr>
                <w:position w:val="-14"/>
              </w:rPr>
              <w:object w:dxaOrig="600" w:dyaOrig="380">
                <v:shape id="_x0000_i1069" type="#_x0000_t75" style="width:30.75pt;height:19.5pt" o:ole="">
                  <v:imagedata r:id="rId69" o:title=""/>
                </v:shape>
                <o:OLEObject Type="Embed" ProgID="Equation.3" ShapeID="_x0000_i1069" DrawAspect="Content" ObjectID="_1523718825" r:id="rId86"/>
              </w:object>
            </w:r>
          </w:p>
        </w:tc>
        <w:tc>
          <w:tcPr>
            <w:tcW w:w="2692" w:type="dxa"/>
            <w:shd w:val="clear" w:color="auto" w:fill="E0E0E0"/>
            <w:vAlign w:val="center"/>
          </w:tcPr>
          <w:p w:rsidR="004B730D" w:rsidRDefault="004B730D" w:rsidP="001B3E84">
            <w:pPr>
              <w:pStyle w:val="TAH"/>
            </w:pPr>
            <w:r>
              <w:t xml:space="preserve">allowed </w:t>
            </w:r>
            <w:r w:rsidRPr="0067281E">
              <w:rPr>
                <w:position w:val="-14"/>
              </w:rPr>
              <w:object w:dxaOrig="520" w:dyaOrig="380">
                <v:shape id="_x0000_i1070" type="#_x0000_t75" style="width:26.25pt;height:19.5pt" o:ole="">
                  <v:imagedata r:id="rId87" o:title=""/>
                </v:shape>
                <o:OLEObject Type="Embed" ProgID="Equation.3" ShapeID="_x0000_i1070" DrawAspect="Content" ObjectID="_1523718826" r:id="rId88"/>
              </w:object>
            </w:r>
            <w:r>
              <w:t>sizes</w:t>
            </w:r>
          </w:p>
        </w:tc>
      </w:tr>
      <w:tr w:rsidR="004B730D" w:rsidRPr="00C12953" w:rsidTr="001B3E84">
        <w:trPr>
          <w:trHeight w:val="376"/>
          <w:jc w:val="center"/>
        </w:trPr>
        <w:tc>
          <w:tcPr>
            <w:tcW w:w="1500" w:type="dxa"/>
            <w:shd w:val="clear" w:color="auto" w:fill="auto"/>
            <w:vAlign w:val="center"/>
          </w:tcPr>
          <w:p w:rsidR="004B730D" w:rsidRPr="00C12953" w:rsidRDefault="004B730D" w:rsidP="001B3E84">
            <w:pPr>
              <w:pStyle w:val="TAC"/>
            </w:pPr>
            <w:r>
              <w:t>1</w:t>
            </w:r>
          </w:p>
        </w:tc>
        <w:tc>
          <w:tcPr>
            <w:tcW w:w="900" w:type="dxa"/>
            <w:shd w:val="clear" w:color="auto" w:fill="auto"/>
            <w:vAlign w:val="center"/>
          </w:tcPr>
          <w:p w:rsidR="004B730D" w:rsidRPr="00C12953" w:rsidRDefault="004B730D" w:rsidP="001B3E84">
            <w:pPr>
              <w:pStyle w:val="TAC"/>
            </w:pPr>
            <w:r>
              <w:t>1</w:t>
            </w:r>
          </w:p>
        </w:tc>
        <w:tc>
          <w:tcPr>
            <w:tcW w:w="1080" w:type="dxa"/>
            <w:vAlign w:val="center"/>
          </w:tcPr>
          <w:p w:rsidR="004B730D" w:rsidRDefault="004B730D" w:rsidP="001B3E84">
            <w:pPr>
              <w:pStyle w:val="TAC"/>
            </w:pPr>
            <w:r>
              <w:t>3</w:t>
            </w:r>
          </w:p>
        </w:tc>
        <w:tc>
          <w:tcPr>
            <w:tcW w:w="1080" w:type="dxa"/>
            <w:vAlign w:val="center"/>
          </w:tcPr>
          <w:p w:rsidR="004B730D" w:rsidRDefault="004B730D" w:rsidP="001B3E84">
            <w:pPr>
              <w:pStyle w:val="TAC"/>
            </w:pPr>
            <w:r>
              <w:t>7</w:t>
            </w:r>
          </w:p>
        </w:tc>
        <w:tc>
          <w:tcPr>
            <w:tcW w:w="1170" w:type="dxa"/>
            <w:vAlign w:val="center"/>
          </w:tcPr>
          <w:p w:rsidR="004B730D" w:rsidRDefault="004B730D" w:rsidP="001B3E84">
            <w:pPr>
              <w:pStyle w:val="TAC"/>
            </w:pPr>
            <w:r>
              <w:t>2 ms</w:t>
            </w:r>
          </w:p>
        </w:tc>
        <w:tc>
          <w:tcPr>
            <w:tcW w:w="2692" w:type="dxa"/>
            <w:vAlign w:val="center"/>
          </w:tcPr>
          <w:p w:rsidR="004B730D" w:rsidRDefault="004B730D" w:rsidP="001B3E84">
            <w:pPr>
              <w:pStyle w:val="TAC"/>
            </w:pPr>
            <w:r>
              <w:t>{3,7}</w:t>
            </w:r>
          </w:p>
        </w:tc>
      </w:tr>
      <w:tr w:rsidR="004B730D" w:rsidRPr="00C12953" w:rsidTr="001B3E84">
        <w:trPr>
          <w:trHeight w:val="376"/>
          <w:jc w:val="center"/>
        </w:trPr>
        <w:tc>
          <w:tcPr>
            <w:tcW w:w="1500" w:type="dxa"/>
            <w:shd w:val="clear" w:color="auto" w:fill="auto"/>
            <w:vAlign w:val="center"/>
          </w:tcPr>
          <w:p w:rsidR="004B730D" w:rsidRDefault="004B730D" w:rsidP="001B3E84">
            <w:pPr>
              <w:pStyle w:val="TAC"/>
            </w:pPr>
            <w:r>
              <w:t>2</w:t>
            </w:r>
          </w:p>
        </w:tc>
        <w:tc>
          <w:tcPr>
            <w:tcW w:w="900" w:type="dxa"/>
            <w:shd w:val="clear" w:color="auto" w:fill="auto"/>
            <w:vAlign w:val="center"/>
          </w:tcPr>
          <w:p w:rsidR="004B730D" w:rsidRDefault="004B730D" w:rsidP="001B3E84">
            <w:pPr>
              <w:pStyle w:val="TAC"/>
            </w:pPr>
            <w:r>
              <w:t>1</w:t>
            </w:r>
          </w:p>
        </w:tc>
        <w:tc>
          <w:tcPr>
            <w:tcW w:w="1080" w:type="dxa"/>
            <w:vAlign w:val="center"/>
          </w:tcPr>
          <w:p w:rsidR="004B730D" w:rsidRDefault="004B730D" w:rsidP="001B3E84">
            <w:pPr>
              <w:pStyle w:val="TAC"/>
            </w:pPr>
            <w:r>
              <w:t>7</w:t>
            </w:r>
          </w:p>
        </w:tc>
        <w:tc>
          <w:tcPr>
            <w:tcW w:w="1080" w:type="dxa"/>
            <w:vAlign w:val="center"/>
          </w:tcPr>
          <w:p w:rsidR="004B730D" w:rsidRDefault="004B730D" w:rsidP="001B3E84">
            <w:pPr>
              <w:pStyle w:val="TAC"/>
            </w:pPr>
            <w:r>
              <w:t>15</w:t>
            </w:r>
          </w:p>
        </w:tc>
        <w:tc>
          <w:tcPr>
            <w:tcW w:w="1170" w:type="dxa"/>
            <w:vAlign w:val="center"/>
          </w:tcPr>
          <w:p w:rsidR="004B730D" w:rsidRDefault="004B730D" w:rsidP="001B3E84">
            <w:pPr>
              <w:pStyle w:val="TAC"/>
            </w:pPr>
            <w:r>
              <w:t>3 ms</w:t>
            </w:r>
          </w:p>
        </w:tc>
        <w:tc>
          <w:tcPr>
            <w:tcW w:w="2692" w:type="dxa"/>
            <w:vAlign w:val="center"/>
          </w:tcPr>
          <w:p w:rsidR="004B730D" w:rsidRDefault="004B730D" w:rsidP="001B3E84">
            <w:pPr>
              <w:pStyle w:val="TAC"/>
            </w:pPr>
            <w:r>
              <w:t>{7,15}</w:t>
            </w:r>
          </w:p>
        </w:tc>
      </w:tr>
      <w:tr w:rsidR="004B730D" w:rsidRPr="00C12953" w:rsidTr="001B3E84">
        <w:trPr>
          <w:trHeight w:val="376"/>
          <w:jc w:val="center"/>
        </w:trPr>
        <w:tc>
          <w:tcPr>
            <w:tcW w:w="1500" w:type="dxa"/>
            <w:shd w:val="clear" w:color="auto" w:fill="auto"/>
            <w:vAlign w:val="center"/>
          </w:tcPr>
          <w:p w:rsidR="004B730D" w:rsidRDefault="004B730D" w:rsidP="001B3E84">
            <w:pPr>
              <w:pStyle w:val="TAC"/>
            </w:pPr>
            <w:r>
              <w:t>3</w:t>
            </w:r>
          </w:p>
        </w:tc>
        <w:tc>
          <w:tcPr>
            <w:tcW w:w="900" w:type="dxa"/>
            <w:shd w:val="clear" w:color="auto" w:fill="auto"/>
            <w:vAlign w:val="center"/>
          </w:tcPr>
          <w:p w:rsidR="004B730D" w:rsidRDefault="004B730D" w:rsidP="001B3E84">
            <w:pPr>
              <w:pStyle w:val="TAC"/>
            </w:pPr>
            <w:r>
              <w:t>3</w:t>
            </w:r>
          </w:p>
        </w:tc>
        <w:tc>
          <w:tcPr>
            <w:tcW w:w="1080" w:type="dxa"/>
            <w:vAlign w:val="center"/>
          </w:tcPr>
          <w:p w:rsidR="004B730D" w:rsidRDefault="004B730D" w:rsidP="001B3E84">
            <w:pPr>
              <w:pStyle w:val="TAC"/>
            </w:pPr>
            <w:r>
              <w:t>15</w:t>
            </w:r>
          </w:p>
        </w:tc>
        <w:tc>
          <w:tcPr>
            <w:tcW w:w="1080" w:type="dxa"/>
            <w:vAlign w:val="center"/>
          </w:tcPr>
          <w:p w:rsidR="004B730D" w:rsidRDefault="004B730D" w:rsidP="001B3E84">
            <w:pPr>
              <w:pStyle w:val="TAC"/>
            </w:pPr>
            <w:r>
              <w:t>63</w:t>
            </w:r>
          </w:p>
        </w:tc>
        <w:tc>
          <w:tcPr>
            <w:tcW w:w="1170" w:type="dxa"/>
            <w:vAlign w:val="center"/>
          </w:tcPr>
          <w:p w:rsidR="004B730D" w:rsidRDefault="004B730D" w:rsidP="001B3E84">
            <w:pPr>
              <w:pStyle w:val="TAC"/>
            </w:pPr>
            <w:r>
              <w:t>8 or 10 ms</w:t>
            </w:r>
          </w:p>
        </w:tc>
        <w:tc>
          <w:tcPr>
            <w:tcW w:w="2692" w:type="dxa"/>
            <w:vAlign w:val="center"/>
          </w:tcPr>
          <w:p w:rsidR="004B730D" w:rsidRDefault="004B730D" w:rsidP="001B3E84">
            <w:pPr>
              <w:pStyle w:val="TAC"/>
            </w:pPr>
            <w:r>
              <w:t>{15,31,63}</w:t>
            </w:r>
          </w:p>
        </w:tc>
      </w:tr>
      <w:tr w:rsidR="004B730D" w:rsidRPr="00C12953" w:rsidTr="001B3E84">
        <w:trPr>
          <w:trHeight w:val="376"/>
          <w:jc w:val="center"/>
        </w:trPr>
        <w:tc>
          <w:tcPr>
            <w:tcW w:w="1500" w:type="dxa"/>
            <w:shd w:val="clear" w:color="auto" w:fill="auto"/>
            <w:vAlign w:val="center"/>
          </w:tcPr>
          <w:p w:rsidR="004B730D" w:rsidRDefault="004B730D" w:rsidP="001B3E84">
            <w:pPr>
              <w:pStyle w:val="TAC"/>
            </w:pPr>
            <w:r>
              <w:t>4</w:t>
            </w:r>
          </w:p>
        </w:tc>
        <w:tc>
          <w:tcPr>
            <w:tcW w:w="900" w:type="dxa"/>
            <w:shd w:val="clear" w:color="auto" w:fill="auto"/>
            <w:vAlign w:val="center"/>
          </w:tcPr>
          <w:p w:rsidR="004B730D" w:rsidRDefault="004B730D" w:rsidP="001B3E84">
            <w:pPr>
              <w:pStyle w:val="TAC"/>
            </w:pPr>
            <w:r>
              <w:t>7</w:t>
            </w:r>
          </w:p>
        </w:tc>
        <w:tc>
          <w:tcPr>
            <w:tcW w:w="1080" w:type="dxa"/>
            <w:vAlign w:val="center"/>
          </w:tcPr>
          <w:p w:rsidR="004B730D" w:rsidRDefault="004B730D" w:rsidP="001B3E84">
            <w:pPr>
              <w:pStyle w:val="TAC"/>
            </w:pPr>
            <w:r>
              <w:t>15</w:t>
            </w:r>
          </w:p>
        </w:tc>
        <w:tc>
          <w:tcPr>
            <w:tcW w:w="1080" w:type="dxa"/>
            <w:vAlign w:val="center"/>
          </w:tcPr>
          <w:p w:rsidR="004B730D" w:rsidRDefault="004B730D" w:rsidP="001B3E84">
            <w:pPr>
              <w:pStyle w:val="TAC"/>
            </w:pPr>
            <w:r>
              <w:t>1023</w:t>
            </w:r>
          </w:p>
        </w:tc>
        <w:tc>
          <w:tcPr>
            <w:tcW w:w="1170" w:type="dxa"/>
            <w:vAlign w:val="center"/>
          </w:tcPr>
          <w:p w:rsidR="004B730D" w:rsidRDefault="004B730D" w:rsidP="001B3E84">
            <w:pPr>
              <w:pStyle w:val="TAC"/>
            </w:pPr>
            <w:r>
              <w:t>8 or 10 ms</w:t>
            </w:r>
          </w:p>
        </w:tc>
        <w:tc>
          <w:tcPr>
            <w:tcW w:w="2692" w:type="dxa"/>
            <w:vAlign w:val="center"/>
          </w:tcPr>
          <w:p w:rsidR="004B730D" w:rsidRDefault="004B730D" w:rsidP="001B3E84">
            <w:pPr>
              <w:pStyle w:val="TAC"/>
            </w:pPr>
            <w:r>
              <w:t>{15,31,63,127,255,511,1023}</w:t>
            </w:r>
          </w:p>
        </w:tc>
      </w:tr>
    </w:tbl>
    <w:p w:rsidR="004B730D" w:rsidRDefault="004B730D" w:rsidP="004B730D"/>
    <w:p w:rsidR="004B730D" w:rsidRPr="00173961" w:rsidRDefault="004B730D" w:rsidP="004B730D">
      <w:pPr>
        <w:overflowPunct/>
        <w:autoSpaceDE/>
        <w:autoSpaceDN/>
        <w:adjustRightInd/>
        <w:textAlignment w:val="auto"/>
        <w:rPr>
          <w:rFonts w:eastAsia="MS Mincho"/>
          <w:lang w:val="en-US" w:eastAsia="ja-JP"/>
        </w:rPr>
      </w:pPr>
      <w:r>
        <w:rPr>
          <w:rFonts w:eastAsia="MS Mincho"/>
          <w:lang w:val="en-US" w:eastAsia="ja-JP"/>
        </w:rPr>
        <w:t>For LAA operation in</w:t>
      </w:r>
      <w:r w:rsidRPr="00A60445">
        <w:rPr>
          <w:rFonts w:eastAsia="MS Mincho"/>
          <w:lang w:val="en-US" w:eastAsia="ja-JP"/>
        </w:rPr>
        <w:t xml:space="preserve"> </w:t>
      </w:r>
      <w:r>
        <w:rPr>
          <w:rFonts w:eastAsia="MS Mincho"/>
          <w:lang w:val="en-US" w:eastAsia="ja-JP"/>
        </w:rPr>
        <w:t xml:space="preserve">Japan, if the eNB has transmitted a transmission after </w:t>
      </w:r>
      <w:r w:rsidRPr="00B803D7">
        <w:rPr>
          <w:position w:val="-6"/>
        </w:rPr>
        <w:object w:dxaOrig="639" w:dyaOrig="279">
          <v:shape id="_x0000_i1071" type="#_x0000_t75" style="width:32.25pt;height:14.25pt" o:ole="">
            <v:imagedata r:id="rId27" o:title=""/>
          </v:shape>
          <o:OLEObject Type="Embed" ProgID="Equation.3" ShapeID="_x0000_i1071" DrawAspect="Content" ObjectID="_1523718827" r:id="rId89"/>
        </w:object>
      </w:r>
      <w:r>
        <w:rPr>
          <w:rFonts w:eastAsia="MS Mincho"/>
          <w:lang w:val="en-US" w:eastAsia="ja-JP"/>
        </w:rPr>
        <w:t xml:space="preserve">in step 4 of the procedure above, the eNB may transmit the next continuous transmission, for duration of maximum </w:t>
      </w:r>
      <w:r w:rsidRPr="008D178B">
        <w:rPr>
          <w:rFonts w:eastAsia="MS Mincho"/>
          <w:position w:val="-14"/>
          <w:lang w:val="en-US" w:eastAsia="ja-JP"/>
        </w:rPr>
        <w:object w:dxaOrig="260" w:dyaOrig="380">
          <v:shape id="_x0000_i1072" type="#_x0000_t75" style="width:12.75pt;height:19.5pt" o:ole="">
            <v:imagedata r:id="rId90" o:title=""/>
          </v:shape>
          <o:OLEObject Type="Embed" ProgID="Equation.DSMT4" ShapeID="_x0000_i1072" DrawAspect="Content" ObjectID="_1523718828" r:id="rId91"/>
        </w:object>
      </w:r>
      <w:r>
        <w:rPr>
          <w:rFonts w:eastAsia="MS Mincho"/>
          <w:lang w:val="en-US" w:eastAsia="ja-JP"/>
        </w:rPr>
        <w:t xml:space="preserve">=4 msec, </w:t>
      </w:r>
      <w:r>
        <w:rPr>
          <w:lang w:val="en-US"/>
        </w:rPr>
        <w:t xml:space="preserve">immediately after sensing the channel to be idle for at least a sensing interval of </w:t>
      </w:r>
      <w:r w:rsidRPr="008D178B">
        <w:rPr>
          <w:position w:val="-14"/>
          <w:lang w:val="en-US"/>
        </w:rPr>
        <w:object w:dxaOrig="320" w:dyaOrig="380">
          <v:shape id="_x0000_i1073" type="#_x0000_t75" style="width:15.75pt;height:19.5pt" o:ole="">
            <v:imagedata r:id="rId92" o:title=""/>
          </v:shape>
          <o:OLEObject Type="Embed" ProgID="Equation.DSMT4" ShapeID="_x0000_i1073" DrawAspect="Content" ObjectID="_1523718829" r:id="rId93"/>
        </w:object>
      </w:r>
      <w:r>
        <w:rPr>
          <w:lang w:val="en-US"/>
        </w:rPr>
        <w:t>=</w:t>
      </w:r>
      <w:r>
        <w:t>34usec and if the</w:t>
      </w:r>
      <w:r w:rsidRPr="00056CE8">
        <w:rPr>
          <w:rFonts w:eastAsia="MS Mincho"/>
          <w:lang w:val="en-US" w:eastAsia="ja-JP"/>
        </w:rPr>
        <w:t xml:space="preserve"> total sensing </w:t>
      </w:r>
      <w:r>
        <w:rPr>
          <w:rFonts w:eastAsia="MS Mincho"/>
          <w:lang w:val="en-US" w:eastAsia="ja-JP"/>
        </w:rPr>
        <w:t xml:space="preserve">and transmission time is not </w:t>
      </w:r>
      <w:r w:rsidRPr="00056CE8">
        <w:rPr>
          <w:rFonts w:eastAsia="MS Mincho"/>
          <w:lang w:val="en-US" w:eastAsia="ja-JP"/>
        </w:rPr>
        <w:t xml:space="preserve">more than </w:t>
      </w:r>
      <w:r w:rsidRPr="00907268">
        <w:rPr>
          <w:rFonts w:eastAsia="MS Mincho"/>
          <w:color w:val="FF0000"/>
          <w:position w:val="-14"/>
          <w:u w:val="single"/>
          <w:lang w:eastAsia="ja-JP"/>
        </w:rPr>
        <w:object w:dxaOrig="3060" w:dyaOrig="400">
          <v:shape id="_x0000_i1074" type="#_x0000_t75" style="width:153pt;height:20.25pt" o:ole="">
            <v:imagedata r:id="rId94" o:title=""/>
            <o:lock v:ext="edit" aspectratio="f"/>
          </v:shape>
          <o:OLEObject Type="Embed" ProgID="Equation.3" ShapeID="_x0000_i1074" DrawAspect="Content" ObjectID="_1523718830" r:id="rId95"/>
        </w:object>
      </w:r>
      <w:r>
        <w:rPr>
          <w:lang w:val="en-US"/>
        </w:rPr>
        <w:t xml:space="preserve"> </w:t>
      </w:r>
      <w:r w:rsidRPr="00056CE8">
        <w:rPr>
          <w:rFonts w:eastAsia="MS Mincho"/>
          <w:lang w:val="en-US" w:eastAsia="ja-JP"/>
        </w:rPr>
        <w:t>µs</w:t>
      </w:r>
      <w:r>
        <w:rPr>
          <w:rFonts w:eastAsia="MS Mincho"/>
          <w:lang w:val="en-US" w:eastAsia="ja-JP"/>
        </w:rPr>
        <w:t xml:space="preserve">ec. </w:t>
      </w:r>
      <w:r w:rsidRPr="008D178B">
        <w:rPr>
          <w:position w:val="-14"/>
          <w:lang w:val="en-US"/>
        </w:rPr>
        <w:object w:dxaOrig="320" w:dyaOrig="380">
          <v:shape id="_x0000_i1075" type="#_x0000_t75" style="width:15.75pt;height:19.5pt" o:ole="">
            <v:imagedata r:id="rId92" o:title=""/>
          </v:shape>
          <o:OLEObject Type="Embed" ProgID="Equation.DSMT4" ShapeID="_x0000_i1075" DrawAspect="Content" ObjectID="_1523718831" r:id="rId96"/>
        </w:object>
      </w:r>
      <w:r>
        <w:rPr>
          <w:lang w:val="en-US"/>
        </w:rPr>
        <w:t xml:space="preserve">consists of </w:t>
      </w:r>
      <w:r>
        <w:t xml:space="preserve">duration </w:t>
      </w:r>
      <w:r w:rsidRPr="000C4DEE">
        <w:rPr>
          <w:position w:val="-14"/>
        </w:rPr>
        <w:object w:dxaOrig="999" w:dyaOrig="380">
          <v:shape id="_x0000_i1076" type="#_x0000_t75" style="width:50.25pt;height:19.5pt" o:ole="">
            <v:imagedata r:id="rId97" o:title=""/>
          </v:shape>
          <o:OLEObject Type="Embed" ProgID="Equation.3" ShapeID="_x0000_i1076" DrawAspect="Content" ObjectID="_1523718832" r:id="rId98"/>
        </w:object>
      </w:r>
      <w:r>
        <w:t xml:space="preserve">immediately followed by two slot durations </w:t>
      </w:r>
      <w:r w:rsidRPr="00EA3DB5">
        <w:rPr>
          <w:position w:val="-12"/>
        </w:rPr>
        <w:object w:dxaOrig="900" w:dyaOrig="360">
          <v:shape id="_x0000_i1077" type="#_x0000_t75" style="width:45.75pt;height:18.75pt" o:ole="">
            <v:imagedata r:id="rId99" o:title=""/>
          </v:shape>
          <o:OLEObject Type="Embed" ProgID="Equation.3" ShapeID="_x0000_i1077" DrawAspect="Content" ObjectID="_1523718833" r:id="rId100"/>
        </w:object>
      </w:r>
      <w:r>
        <w:t xml:space="preserve"> each and </w:t>
      </w:r>
      <w:r w:rsidRPr="000C4DEE">
        <w:rPr>
          <w:position w:val="-14"/>
        </w:rPr>
        <w:object w:dxaOrig="300" w:dyaOrig="380">
          <v:shape id="_x0000_i1078" type="#_x0000_t75" style="width:15pt;height:19.5pt" o:ole="">
            <v:imagedata r:id="rId45" o:title=""/>
          </v:shape>
          <o:OLEObject Type="Embed" ProgID="Equation.3" ShapeID="_x0000_i1078" DrawAspect="Content" ObjectID="_1523718834" r:id="rId101"/>
        </w:object>
      </w:r>
      <w:r>
        <w:t xml:space="preserve">includes an idle slot duration </w:t>
      </w:r>
      <w:r w:rsidRPr="00EA3DB5">
        <w:rPr>
          <w:position w:val="-12"/>
        </w:rPr>
        <w:object w:dxaOrig="300" w:dyaOrig="360">
          <v:shape id="_x0000_i1079" type="#_x0000_t75" style="width:15pt;height:18.75pt" o:ole="">
            <v:imagedata r:id="rId32" o:title=""/>
          </v:shape>
          <o:OLEObject Type="Embed" ProgID="Equation.3" ShapeID="_x0000_i1079" DrawAspect="Content" ObjectID="_1523718835" r:id="rId102"/>
        </w:object>
      </w:r>
      <w:r>
        <w:t xml:space="preserve">at start of </w:t>
      </w:r>
      <w:r w:rsidRPr="000C4DEE">
        <w:rPr>
          <w:position w:val="-14"/>
        </w:rPr>
        <w:object w:dxaOrig="300" w:dyaOrig="380">
          <v:shape id="_x0000_i1080" type="#_x0000_t75" style="width:15pt;height:19.5pt" o:ole="">
            <v:imagedata r:id="rId45" o:title=""/>
          </v:shape>
          <o:OLEObject Type="Embed" ProgID="Equation.3" ShapeID="_x0000_i1080" DrawAspect="Content" ObjectID="_1523718836" r:id="rId103"/>
        </w:object>
      </w:r>
      <w:r>
        <w:t xml:space="preserve">. The channel is considered to be idle for </w:t>
      </w:r>
      <w:r w:rsidRPr="000525DF">
        <w:rPr>
          <w:position w:val="-14"/>
        </w:rPr>
        <w:object w:dxaOrig="300" w:dyaOrig="380">
          <v:shape id="_x0000_i1081" type="#_x0000_t75" style="width:15pt;height:19.5pt" o:ole="">
            <v:imagedata r:id="rId104" o:title=""/>
          </v:shape>
          <o:OLEObject Type="Embed" ProgID="Equation.3" ShapeID="_x0000_i1081" DrawAspect="Content" ObjectID="_1523718837" r:id="rId105"/>
        </w:object>
      </w:r>
      <w:r>
        <w:t xml:space="preserve">if it is sensed to be idle during the during the slot durations of </w:t>
      </w:r>
      <w:r w:rsidRPr="000525DF">
        <w:rPr>
          <w:position w:val="-14"/>
        </w:rPr>
        <w:object w:dxaOrig="300" w:dyaOrig="380">
          <v:shape id="_x0000_i1082" type="#_x0000_t75" style="width:15pt;height:19.5pt" o:ole="">
            <v:imagedata r:id="rId104" o:title=""/>
          </v:shape>
          <o:OLEObject Type="Embed" ProgID="Equation.3" ShapeID="_x0000_i1082" DrawAspect="Content" ObjectID="_1523718838" r:id="rId106"/>
        </w:object>
      </w:r>
      <w:r>
        <w:t>.</w:t>
      </w:r>
    </w:p>
    <w:p w:rsidR="00CF54FC" w:rsidRPr="00E9040D" w:rsidRDefault="00CF54FC" w:rsidP="004B730D">
      <w:pPr>
        <w:pStyle w:val="Heading4"/>
      </w:pPr>
    </w:p>
    <w:sectPr w:rsidR="00CF54FC" w:rsidRPr="00E9040D" w:rsidSect="00AF6A36">
      <w:headerReference w:type="default" r:id="rId107"/>
      <w:footerReference w:type="default" r:id="rId108"/>
      <w:footnotePr>
        <w:numRestart w:val="eachSect"/>
      </w:footnotePr>
      <w:pgSz w:w="11907" w:h="16840" w:code="9"/>
      <w:pgMar w:top="1416" w:right="1133" w:bottom="1133" w:left="1133" w:header="850" w:footer="340" w:gutter="0"/>
      <w:pgNumType w:start="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E6A" w:rsidRDefault="00501E6A">
      <w:r>
        <w:separator/>
      </w:r>
    </w:p>
  </w:endnote>
  <w:endnote w:type="continuationSeparator" w:id="0">
    <w:p w:rsidR="00501E6A" w:rsidRDefault="00501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e Regular">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
    <w:altName w:val="Arial Unicode MS"/>
    <w:panose1 w:val="000000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AA7" w:rsidRDefault="00A02AA7">
    <w:pPr>
      <w:pStyle w:val="Footer"/>
    </w:pPr>
    <w:r>
      <w:t>3GPP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E6A" w:rsidRDefault="00501E6A">
      <w:r>
        <w:separator/>
      </w:r>
    </w:p>
  </w:footnote>
  <w:footnote w:type="continuationSeparator" w:id="0">
    <w:p w:rsidR="00501E6A" w:rsidRDefault="00501E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AA7" w:rsidRDefault="00A02AA7">
    <w:r>
      <w:t xml:space="preserve">Page </w:t>
    </w:r>
    <w:r>
      <w:fldChar w:fldCharType="begin"/>
    </w:r>
    <w:r>
      <w:instrText>PAGE</w:instrText>
    </w:r>
    <w:r>
      <w:fldChar w:fldCharType="separate"/>
    </w:r>
    <w:r>
      <w:rPr>
        <w:noProof/>
      </w:rPr>
      <w:t>1</w:t>
    </w:r>
    <w:r>
      <w:fldChar w:fldCharType="end"/>
    </w:r>
    <w:r>
      <w:b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AA7" w:rsidRDefault="00A02AA7">
    <w:pPr>
      <w:pStyle w:val="Header"/>
      <w:framePr w:wrap="auto" w:vAnchor="text" w:hAnchor="margin" w:xAlign="center" w:y="1"/>
      <w:widowControl/>
    </w:pPr>
    <w:r>
      <w:fldChar w:fldCharType="begin"/>
    </w:r>
    <w:r>
      <w:instrText xml:space="preserve"> PAGE  </w:instrText>
    </w:r>
    <w:r>
      <w:fldChar w:fldCharType="separate"/>
    </w:r>
    <w:r w:rsidR="001C190F">
      <w:t>7</w:t>
    </w:r>
    <w:r>
      <w:fldChar w:fldCharType="end"/>
    </w:r>
  </w:p>
  <w:p w:rsidR="00A02AA7" w:rsidRDefault="00A02AA7" w:rsidP="00320802">
    <w:pPr>
      <w:pStyle w:val="Header"/>
      <w:tabs>
        <w:tab w:val="center" w:pos="4820"/>
        <w:tab w:val="right" w:pos="9639"/>
      </w:tabs>
    </w:pPr>
    <w:r>
      <w:t>Release 13</w:t>
    </w:r>
    <w:r>
      <w:tab/>
    </w:r>
    <w:r>
      <w:tab/>
      <w:t>3GPP TS 36.213 V13.0.1 (2016-01)</w:t>
    </w:r>
  </w:p>
  <w:p w:rsidR="00A02AA7" w:rsidRDefault="00A02A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218A21BE"/>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2960C0AE"/>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72188BF8"/>
    <w:lvl w:ilvl="0">
      <w:start w:val="1"/>
      <w:numFmt w:val="bullet"/>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33E432F4"/>
    <w:lvl w:ilvl="0">
      <w:start w:val="1"/>
      <w:numFmt w:val="bullet"/>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B2782F4C"/>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9C2CD09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4938453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0C94138"/>
    <w:multiLevelType w:val="hybridMultilevel"/>
    <w:tmpl w:val="6876DA88"/>
    <w:lvl w:ilvl="0" w:tplc="0409000F">
      <w:start w:val="1"/>
      <w:numFmt w:val="bullet"/>
      <w:lvlText w:val="−"/>
      <w:lvlJc w:val="left"/>
      <w:pPr>
        <w:ind w:left="360" w:hanging="360"/>
      </w:pPr>
      <w:rPr>
        <w:rFonts w:ascii="Arial" w:hAnsi="Arial" w:hint="default"/>
      </w:rPr>
    </w:lvl>
    <w:lvl w:ilvl="1" w:tplc="04090003">
      <w:start w:val="174"/>
      <w:numFmt w:val="bullet"/>
      <w:lvlText w:val="–"/>
      <w:lvlJc w:val="left"/>
      <w:pPr>
        <w:ind w:left="1080" w:hanging="360"/>
      </w:pPr>
      <w:rPr>
        <w:rFonts w:ascii="MS PGothic" w:hAnsi="MS PGothic" w:hint="default"/>
      </w:rPr>
    </w:lvl>
    <w:lvl w:ilvl="2" w:tplc="04090003">
      <w:start w:val="174"/>
      <w:numFmt w:val="bullet"/>
      <w:lvlText w:val="–"/>
      <w:lvlJc w:val="left"/>
      <w:pPr>
        <w:ind w:left="1800" w:hanging="360"/>
      </w:pPr>
      <w:rPr>
        <w:rFonts w:ascii="MS PGothic" w:hAnsi="MS PGothic"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269258B"/>
    <w:multiLevelType w:val="hybridMultilevel"/>
    <w:tmpl w:val="FEA6BDB8"/>
    <w:lvl w:ilvl="0" w:tplc="FFFFFFFF">
      <w:start w:val="163"/>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E9657A"/>
    <w:multiLevelType w:val="hybridMultilevel"/>
    <w:tmpl w:val="AD0E664E"/>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43416C"/>
    <w:multiLevelType w:val="hybridMultilevel"/>
    <w:tmpl w:val="1F988F82"/>
    <w:lvl w:ilvl="0" w:tplc="FFFFFFFF">
      <w:start w:val="9"/>
      <w:numFmt w:val="bullet"/>
      <w:lvlText w:val="-"/>
      <w:lvlJc w:val="left"/>
      <w:pPr>
        <w:tabs>
          <w:tab w:val="num" w:pos="928"/>
        </w:tabs>
        <w:ind w:left="928" w:hanging="360"/>
      </w:pPr>
      <w:rPr>
        <w:rFonts w:ascii="Times New Roman" w:eastAsia="SimSun" w:hAnsi="Times New Roman" w:cs="Times New Roman" w:hint="default"/>
      </w:rPr>
    </w:lvl>
    <w:lvl w:ilvl="1" w:tplc="CF68586C">
      <w:start w:val="3"/>
      <w:numFmt w:val="bullet"/>
      <w:lvlText w:val="-"/>
      <w:lvlJc w:val="left"/>
      <w:pPr>
        <w:tabs>
          <w:tab w:val="num" w:pos="1648"/>
        </w:tabs>
        <w:ind w:left="1648" w:hanging="360"/>
      </w:pPr>
      <w:rPr>
        <w:rFonts w:ascii="Times New Roman" w:eastAsia="Times New Roman" w:hAnsi="Times New Roman" w:cs="Times New Roman" w:hint="default"/>
      </w:rPr>
    </w:lvl>
    <w:lvl w:ilvl="2" w:tplc="FFFFFFFF" w:tentative="1">
      <w:start w:val="1"/>
      <w:numFmt w:val="bullet"/>
      <w:lvlText w:val=""/>
      <w:lvlJc w:val="left"/>
      <w:pPr>
        <w:tabs>
          <w:tab w:val="num" w:pos="2368"/>
        </w:tabs>
        <w:ind w:left="2368" w:hanging="360"/>
      </w:pPr>
      <w:rPr>
        <w:rFonts w:ascii="Wingdings" w:hAnsi="Wingdings" w:hint="default"/>
      </w:rPr>
    </w:lvl>
    <w:lvl w:ilvl="3" w:tplc="FFFFFFFF" w:tentative="1">
      <w:start w:val="1"/>
      <w:numFmt w:val="bullet"/>
      <w:lvlText w:val=""/>
      <w:lvlJc w:val="left"/>
      <w:pPr>
        <w:tabs>
          <w:tab w:val="num" w:pos="3088"/>
        </w:tabs>
        <w:ind w:left="3088" w:hanging="360"/>
      </w:pPr>
      <w:rPr>
        <w:rFonts w:ascii="Symbol" w:hAnsi="Symbol" w:hint="default"/>
      </w:rPr>
    </w:lvl>
    <w:lvl w:ilvl="4" w:tplc="FFFFFFFF" w:tentative="1">
      <w:start w:val="1"/>
      <w:numFmt w:val="bullet"/>
      <w:lvlText w:val="o"/>
      <w:lvlJc w:val="left"/>
      <w:pPr>
        <w:tabs>
          <w:tab w:val="num" w:pos="3808"/>
        </w:tabs>
        <w:ind w:left="3808" w:hanging="360"/>
      </w:pPr>
      <w:rPr>
        <w:rFonts w:ascii="Courier New" w:hAnsi="Courier New" w:cs="Courier New" w:hint="default"/>
      </w:rPr>
    </w:lvl>
    <w:lvl w:ilvl="5" w:tplc="FFFFFFFF" w:tentative="1">
      <w:start w:val="1"/>
      <w:numFmt w:val="bullet"/>
      <w:lvlText w:val=""/>
      <w:lvlJc w:val="left"/>
      <w:pPr>
        <w:tabs>
          <w:tab w:val="num" w:pos="4528"/>
        </w:tabs>
        <w:ind w:left="4528" w:hanging="360"/>
      </w:pPr>
      <w:rPr>
        <w:rFonts w:ascii="Wingdings" w:hAnsi="Wingdings" w:hint="default"/>
      </w:rPr>
    </w:lvl>
    <w:lvl w:ilvl="6" w:tplc="FFFFFFFF" w:tentative="1">
      <w:start w:val="1"/>
      <w:numFmt w:val="bullet"/>
      <w:lvlText w:val=""/>
      <w:lvlJc w:val="left"/>
      <w:pPr>
        <w:tabs>
          <w:tab w:val="num" w:pos="5248"/>
        </w:tabs>
        <w:ind w:left="5248" w:hanging="360"/>
      </w:pPr>
      <w:rPr>
        <w:rFonts w:ascii="Symbol" w:hAnsi="Symbol" w:hint="default"/>
      </w:rPr>
    </w:lvl>
    <w:lvl w:ilvl="7" w:tplc="FFFFFFFF" w:tentative="1">
      <w:start w:val="1"/>
      <w:numFmt w:val="bullet"/>
      <w:lvlText w:val="o"/>
      <w:lvlJc w:val="left"/>
      <w:pPr>
        <w:tabs>
          <w:tab w:val="num" w:pos="5968"/>
        </w:tabs>
        <w:ind w:left="5968" w:hanging="360"/>
      </w:pPr>
      <w:rPr>
        <w:rFonts w:ascii="Courier New" w:hAnsi="Courier New" w:cs="Courier New" w:hint="default"/>
      </w:rPr>
    </w:lvl>
    <w:lvl w:ilvl="8" w:tplc="FFFFFFFF" w:tentative="1">
      <w:start w:val="1"/>
      <w:numFmt w:val="bullet"/>
      <w:lvlText w:val=""/>
      <w:lvlJc w:val="left"/>
      <w:pPr>
        <w:tabs>
          <w:tab w:val="num" w:pos="6688"/>
        </w:tabs>
        <w:ind w:left="6688" w:hanging="360"/>
      </w:pPr>
      <w:rPr>
        <w:rFonts w:ascii="Wingdings" w:hAnsi="Wingdings" w:hint="default"/>
      </w:rPr>
    </w:lvl>
  </w:abstractNum>
  <w:abstractNum w:abstractNumId="12" w15:restartNumberingAfterBreak="0">
    <w:nsid w:val="04073A15"/>
    <w:multiLevelType w:val="hybridMultilevel"/>
    <w:tmpl w:val="FBC8E5F0"/>
    <w:lvl w:ilvl="0" w:tplc="64AC9DD2">
      <w:start w:val="8"/>
      <w:numFmt w:val="bullet"/>
      <w:lvlText w:val="-"/>
      <w:lvlJc w:val="left"/>
      <w:pPr>
        <w:tabs>
          <w:tab w:val="num" w:pos="576"/>
        </w:tabs>
        <w:ind w:left="576" w:hanging="288"/>
      </w:pPr>
      <w:rPr>
        <w:rFonts w:ascii="Times New Roman" w:eastAsia="SimSun" w:hAnsi="Times New Roman"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03011C"/>
    <w:multiLevelType w:val="hybridMultilevel"/>
    <w:tmpl w:val="51B28338"/>
    <w:lvl w:ilvl="0" w:tplc="04090003">
      <w:start w:val="1"/>
      <w:numFmt w:val="bullet"/>
      <w:lvlText w:val="o"/>
      <w:lvlJc w:val="left"/>
      <w:pPr>
        <w:ind w:left="720" w:hanging="360"/>
      </w:pPr>
      <w:rPr>
        <w:rFonts w:ascii="Courier New" w:hAnsi="Courier New" w:cs="Courier New"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042969"/>
    <w:multiLevelType w:val="hybridMultilevel"/>
    <w:tmpl w:val="98BA9D2E"/>
    <w:lvl w:ilvl="0" w:tplc="83802386">
      <w:start w:val="1"/>
      <w:numFmt w:val="bullet"/>
      <w:lvlText w:val="-"/>
      <w:lvlJc w:val="left"/>
      <w:pPr>
        <w:ind w:left="644" w:hanging="360"/>
      </w:pPr>
      <w:rPr>
        <w:rFonts w:ascii="Verdana" w:hAnsi="Verdana"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15:restartNumberingAfterBreak="0">
    <w:nsid w:val="05262DB8"/>
    <w:multiLevelType w:val="hybridMultilevel"/>
    <w:tmpl w:val="AD120B20"/>
    <w:lvl w:ilvl="0" w:tplc="327E95C2">
      <w:start w:val="8"/>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6" w15:restartNumberingAfterBreak="0">
    <w:nsid w:val="05694DAF"/>
    <w:multiLevelType w:val="hybridMultilevel"/>
    <w:tmpl w:val="FB02280C"/>
    <w:lvl w:ilvl="0" w:tplc="04090003">
      <w:start w:val="174"/>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6650491"/>
    <w:multiLevelType w:val="hybridMultilevel"/>
    <w:tmpl w:val="B5D083AE"/>
    <w:lvl w:ilvl="0" w:tplc="64AC9DD2">
      <w:start w:val="8"/>
      <w:numFmt w:val="bullet"/>
      <w:lvlText w:val="-"/>
      <w:lvlJc w:val="left"/>
      <w:pPr>
        <w:ind w:left="928" w:hanging="360"/>
      </w:pPr>
      <w:rPr>
        <w:rFonts w:ascii="Times New Roman" w:eastAsia="SimSun" w:hAnsi="Times New Roman" w:cs="Times New Roman" w:hint="default"/>
      </w:rPr>
    </w:lvl>
    <w:lvl w:ilvl="1" w:tplc="83802386">
      <w:start w:val="1"/>
      <w:numFmt w:val="bullet"/>
      <w:lvlText w:val="-"/>
      <w:lvlJc w:val="left"/>
      <w:pPr>
        <w:ind w:left="1648" w:hanging="360"/>
      </w:pPr>
      <w:rPr>
        <w:rFonts w:ascii="Verdana" w:hAnsi="Verdana"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8" w15:restartNumberingAfterBreak="0">
    <w:nsid w:val="06C30805"/>
    <w:multiLevelType w:val="hybridMultilevel"/>
    <w:tmpl w:val="FDCE8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84735E8"/>
    <w:multiLevelType w:val="hybridMultilevel"/>
    <w:tmpl w:val="9614ED2A"/>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8EE4D03"/>
    <w:multiLevelType w:val="hybridMultilevel"/>
    <w:tmpl w:val="4C8A9FC4"/>
    <w:lvl w:ilvl="0" w:tplc="08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
      <w:lvlJc w:val="left"/>
      <w:pPr>
        <w:ind w:left="1920" w:hanging="420"/>
      </w:pPr>
      <w:rPr>
        <w:rFonts w:ascii="Wingdings" w:hAnsi="Wingdings" w:hint="default"/>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21" w15:restartNumberingAfterBreak="0">
    <w:nsid w:val="094246FA"/>
    <w:multiLevelType w:val="hybridMultilevel"/>
    <w:tmpl w:val="5CEC1DC6"/>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A5341F7"/>
    <w:multiLevelType w:val="singleLevel"/>
    <w:tmpl w:val="4162974E"/>
    <w:lvl w:ilvl="0">
      <w:start w:val="1"/>
      <w:numFmt w:val="decimal"/>
      <w:pStyle w:val="Reference"/>
      <w:lvlText w:val="[%1]"/>
      <w:lvlJc w:val="left"/>
      <w:pPr>
        <w:tabs>
          <w:tab w:val="num" w:pos="567"/>
        </w:tabs>
        <w:ind w:left="567" w:hanging="567"/>
      </w:pPr>
      <w:rPr>
        <w:rFonts w:hint="default"/>
      </w:rPr>
    </w:lvl>
  </w:abstractNum>
  <w:abstractNum w:abstractNumId="23" w15:restartNumberingAfterBreak="0">
    <w:nsid w:val="0A824AA7"/>
    <w:multiLevelType w:val="hybridMultilevel"/>
    <w:tmpl w:val="B692A3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B2F2E00"/>
    <w:multiLevelType w:val="hybridMultilevel"/>
    <w:tmpl w:val="212ACC22"/>
    <w:lvl w:ilvl="0" w:tplc="6CC0629C">
      <w:start w:val="1"/>
      <w:numFmt w:val="bullet"/>
      <w:lvlText w:val="–"/>
      <w:lvlJc w:val="left"/>
      <w:pPr>
        <w:ind w:left="720" w:hanging="360"/>
      </w:pPr>
      <w:rPr>
        <w:rFonts w:ascii="MS PGothic" w:hAnsi="MS PGothic"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BD652B7"/>
    <w:multiLevelType w:val="hybridMultilevel"/>
    <w:tmpl w:val="2BA26FF0"/>
    <w:lvl w:ilvl="0" w:tplc="3FD2D6F2">
      <w:start w:val="1"/>
      <w:numFmt w:val="bullet"/>
      <w:lvlText w:val="−"/>
      <w:lvlJc w:val="left"/>
      <w:pPr>
        <w:tabs>
          <w:tab w:val="num" w:pos="576"/>
        </w:tabs>
        <w:ind w:left="576" w:hanging="288"/>
      </w:pPr>
      <w:rPr>
        <w:rFonts w:ascii="Arial" w:hAnsi="Arial" w:hint="default"/>
      </w:rPr>
    </w:lvl>
    <w:lvl w:ilvl="1" w:tplc="A73C1492">
      <w:start w:val="1"/>
      <w:numFmt w:val="bullet"/>
      <w:lvlText w:val="o"/>
      <w:lvlJc w:val="left"/>
      <w:pPr>
        <w:tabs>
          <w:tab w:val="num" w:pos="1440"/>
        </w:tabs>
        <w:ind w:left="1440" w:hanging="360"/>
      </w:pPr>
      <w:rPr>
        <w:rFonts w:ascii="Courier New" w:hAnsi="Courier New" w:cs="Courier New" w:hint="default"/>
      </w:rPr>
    </w:lvl>
    <w:lvl w:ilvl="2" w:tplc="78C81BC6" w:tentative="1">
      <w:start w:val="1"/>
      <w:numFmt w:val="bullet"/>
      <w:lvlText w:val=""/>
      <w:lvlJc w:val="left"/>
      <w:pPr>
        <w:tabs>
          <w:tab w:val="num" w:pos="2160"/>
        </w:tabs>
        <w:ind w:left="2160" w:hanging="360"/>
      </w:pPr>
      <w:rPr>
        <w:rFonts w:ascii="Wingdings" w:hAnsi="Wingdings" w:hint="default"/>
      </w:rPr>
    </w:lvl>
    <w:lvl w:ilvl="3" w:tplc="E2D24BB4" w:tentative="1">
      <w:start w:val="1"/>
      <w:numFmt w:val="bullet"/>
      <w:lvlText w:val=""/>
      <w:lvlJc w:val="left"/>
      <w:pPr>
        <w:tabs>
          <w:tab w:val="num" w:pos="2880"/>
        </w:tabs>
        <w:ind w:left="2880" w:hanging="360"/>
      </w:pPr>
      <w:rPr>
        <w:rFonts w:ascii="Symbol" w:hAnsi="Symbol" w:hint="default"/>
      </w:rPr>
    </w:lvl>
    <w:lvl w:ilvl="4" w:tplc="BC68912C" w:tentative="1">
      <w:start w:val="1"/>
      <w:numFmt w:val="bullet"/>
      <w:lvlText w:val="o"/>
      <w:lvlJc w:val="left"/>
      <w:pPr>
        <w:tabs>
          <w:tab w:val="num" w:pos="3600"/>
        </w:tabs>
        <w:ind w:left="3600" w:hanging="360"/>
      </w:pPr>
      <w:rPr>
        <w:rFonts w:ascii="Courier New" w:hAnsi="Courier New" w:cs="Courier New" w:hint="default"/>
      </w:rPr>
    </w:lvl>
    <w:lvl w:ilvl="5" w:tplc="DD827C78" w:tentative="1">
      <w:start w:val="1"/>
      <w:numFmt w:val="bullet"/>
      <w:lvlText w:val=""/>
      <w:lvlJc w:val="left"/>
      <w:pPr>
        <w:tabs>
          <w:tab w:val="num" w:pos="4320"/>
        </w:tabs>
        <w:ind w:left="4320" w:hanging="360"/>
      </w:pPr>
      <w:rPr>
        <w:rFonts w:ascii="Wingdings" w:hAnsi="Wingdings" w:hint="default"/>
      </w:rPr>
    </w:lvl>
    <w:lvl w:ilvl="6" w:tplc="91CA85D2" w:tentative="1">
      <w:start w:val="1"/>
      <w:numFmt w:val="bullet"/>
      <w:lvlText w:val=""/>
      <w:lvlJc w:val="left"/>
      <w:pPr>
        <w:tabs>
          <w:tab w:val="num" w:pos="5040"/>
        </w:tabs>
        <w:ind w:left="5040" w:hanging="360"/>
      </w:pPr>
      <w:rPr>
        <w:rFonts w:ascii="Symbol" w:hAnsi="Symbol" w:hint="default"/>
      </w:rPr>
    </w:lvl>
    <w:lvl w:ilvl="7" w:tplc="446690B2" w:tentative="1">
      <w:start w:val="1"/>
      <w:numFmt w:val="bullet"/>
      <w:lvlText w:val="o"/>
      <w:lvlJc w:val="left"/>
      <w:pPr>
        <w:tabs>
          <w:tab w:val="num" w:pos="5760"/>
        </w:tabs>
        <w:ind w:left="5760" w:hanging="360"/>
      </w:pPr>
      <w:rPr>
        <w:rFonts w:ascii="Courier New" w:hAnsi="Courier New" w:cs="Courier New" w:hint="default"/>
      </w:rPr>
    </w:lvl>
    <w:lvl w:ilvl="8" w:tplc="A90EFFB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C01444C"/>
    <w:multiLevelType w:val="hybridMultilevel"/>
    <w:tmpl w:val="9F4A7992"/>
    <w:lvl w:ilvl="0" w:tplc="FFFFFFFF">
      <w:start w:val="163"/>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C1F25BA"/>
    <w:multiLevelType w:val="hybridMultilevel"/>
    <w:tmpl w:val="A13CF236"/>
    <w:lvl w:ilvl="0" w:tplc="FFFFFFFF">
      <w:start w:val="163"/>
      <w:numFmt w:val="bullet"/>
      <w:lvlText w:val="–"/>
      <w:lvlJc w:val="left"/>
      <w:pPr>
        <w:ind w:left="1004" w:hanging="360"/>
      </w:pPr>
      <w:rPr>
        <w:rFonts w:ascii="Times New Roman" w:hAnsi="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8" w15:restartNumberingAfterBreak="0">
    <w:nsid w:val="0C5E3536"/>
    <w:multiLevelType w:val="hybridMultilevel"/>
    <w:tmpl w:val="2F94CC9A"/>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C6D56AB"/>
    <w:multiLevelType w:val="hybridMultilevel"/>
    <w:tmpl w:val="6A189CD8"/>
    <w:lvl w:ilvl="0" w:tplc="04090003">
      <w:start w:val="174"/>
      <w:numFmt w:val="bullet"/>
      <w:lvlText w:val="–"/>
      <w:lvlJc w:val="left"/>
      <w:pPr>
        <w:ind w:left="750" w:hanging="360"/>
      </w:pPr>
      <w:rPr>
        <w:rFonts w:ascii="MS PGothic" w:hAnsi="MS PGothic"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0" w15:restartNumberingAfterBreak="0">
    <w:nsid w:val="0C8E4804"/>
    <w:multiLevelType w:val="multilevel"/>
    <w:tmpl w:val="FB9652B0"/>
    <w:lvl w:ilvl="0">
      <w:start w:val="14"/>
      <w:numFmt w:val="decimal"/>
      <w:lvlText w:val="%1"/>
      <w:lvlJc w:val="left"/>
      <w:pPr>
        <w:ind w:left="660" w:hanging="660"/>
      </w:pPr>
      <w:rPr>
        <w:rFonts w:hint="default"/>
      </w:rPr>
    </w:lvl>
    <w:lvl w:ilvl="1">
      <w:start w:val="1"/>
      <w:numFmt w:val="decimal"/>
      <w:lvlText w:val="%1.%2"/>
      <w:lvlJc w:val="left"/>
      <w:pPr>
        <w:ind w:left="1161" w:hanging="6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448" w:hanging="1440"/>
      </w:pPr>
      <w:rPr>
        <w:rFonts w:hint="default"/>
      </w:rPr>
    </w:lvl>
  </w:abstractNum>
  <w:abstractNum w:abstractNumId="31" w15:restartNumberingAfterBreak="0">
    <w:nsid w:val="0D0069BD"/>
    <w:multiLevelType w:val="hybridMultilevel"/>
    <w:tmpl w:val="8728A460"/>
    <w:lvl w:ilvl="0" w:tplc="0409000F">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0D7E4C58"/>
    <w:multiLevelType w:val="hybridMultilevel"/>
    <w:tmpl w:val="7F66F08C"/>
    <w:lvl w:ilvl="0" w:tplc="04090003">
      <w:start w:val="174"/>
      <w:numFmt w:val="bullet"/>
      <w:lvlText w:val="–"/>
      <w:lvlJc w:val="left"/>
      <w:pPr>
        <w:ind w:left="720" w:hanging="360"/>
      </w:pPr>
      <w:rPr>
        <w:rFonts w:ascii="MS PGothic" w:hAnsi="MS PGothic"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09E335A"/>
    <w:multiLevelType w:val="hybridMultilevel"/>
    <w:tmpl w:val="6E205E72"/>
    <w:lvl w:ilvl="0" w:tplc="04090003">
      <w:start w:val="1"/>
      <w:numFmt w:val="bullet"/>
      <w:lvlText w:val="o"/>
      <w:lvlJc w:val="left"/>
      <w:pPr>
        <w:ind w:left="720" w:hanging="360"/>
      </w:pPr>
      <w:rPr>
        <w:rFonts w:ascii="Courier New" w:hAnsi="Courier New" w:cs="Courier New" w:hint="default"/>
      </w:rPr>
    </w:lvl>
    <w:lvl w:ilvl="1" w:tplc="6CC0629C">
      <w:start w:val="1"/>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09E40BE"/>
    <w:multiLevelType w:val="hybridMultilevel"/>
    <w:tmpl w:val="B34C0C78"/>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1">
      <w:start w:val="1"/>
      <w:numFmt w:val="bullet"/>
      <w:lvlText w:val=""/>
      <w:lvlJc w:val="left"/>
      <w:pPr>
        <w:tabs>
          <w:tab w:val="num" w:pos="3280"/>
        </w:tabs>
        <w:ind w:left="3280" w:hanging="360"/>
      </w:pPr>
      <w:rPr>
        <w:rFonts w:ascii="Symbol" w:hAnsi="Symbol"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35" w15:restartNumberingAfterBreak="0">
    <w:nsid w:val="12F45305"/>
    <w:multiLevelType w:val="hybridMultilevel"/>
    <w:tmpl w:val="4F840984"/>
    <w:lvl w:ilvl="0" w:tplc="041D0001">
      <w:numFmt w:val="bullet"/>
      <w:lvlText w:val="-"/>
      <w:lvlJc w:val="left"/>
      <w:pPr>
        <w:tabs>
          <w:tab w:val="num" w:pos="644"/>
        </w:tabs>
        <w:ind w:left="644" w:hanging="360"/>
      </w:pPr>
      <w:rPr>
        <w:rFonts w:ascii="Times New Roman" w:eastAsia="Times New Roman" w:hAnsi="Times New Roman" w:cs="Times New Roman" w:hint="default"/>
      </w:rPr>
    </w:lvl>
    <w:lvl w:ilvl="1" w:tplc="041D0003">
      <w:start w:val="1"/>
      <w:numFmt w:val="bullet"/>
      <w:lvlText w:val="o"/>
      <w:lvlJc w:val="left"/>
      <w:pPr>
        <w:tabs>
          <w:tab w:val="num" w:pos="1364"/>
        </w:tabs>
        <w:ind w:left="1364" w:hanging="360"/>
      </w:pPr>
      <w:rPr>
        <w:rFonts w:ascii="Courier New" w:hAnsi="Courier New" w:cs="Courier New" w:hint="default"/>
      </w:rPr>
    </w:lvl>
    <w:lvl w:ilvl="2" w:tplc="041D0005">
      <w:start w:val="1"/>
      <w:numFmt w:val="bullet"/>
      <w:lvlText w:val=""/>
      <w:lvlJc w:val="left"/>
      <w:pPr>
        <w:tabs>
          <w:tab w:val="num" w:pos="2084"/>
        </w:tabs>
        <w:ind w:left="2084" w:hanging="360"/>
      </w:pPr>
      <w:rPr>
        <w:rFonts w:ascii="Wingdings" w:hAnsi="Wingdings" w:hint="default"/>
      </w:rPr>
    </w:lvl>
    <w:lvl w:ilvl="3" w:tplc="041D0001" w:tentative="1">
      <w:start w:val="1"/>
      <w:numFmt w:val="bullet"/>
      <w:lvlText w:val=""/>
      <w:lvlJc w:val="left"/>
      <w:pPr>
        <w:tabs>
          <w:tab w:val="num" w:pos="2804"/>
        </w:tabs>
        <w:ind w:left="2804" w:hanging="360"/>
      </w:pPr>
      <w:rPr>
        <w:rFonts w:ascii="Symbol" w:hAnsi="Symbol" w:hint="default"/>
      </w:rPr>
    </w:lvl>
    <w:lvl w:ilvl="4" w:tplc="041D0003" w:tentative="1">
      <w:start w:val="1"/>
      <w:numFmt w:val="bullet"/>
      <w:lvlText w:val="o"/>
      <w:lvlJc w:val="left"/>
      <w:pPr>
        <w:tabs>
          <w:tab w:val="num" w:pos="3524"/>
        </w:tabs>
        <w:ind w:left="3524" w:hanging="360"/>
      </w:pPr>
      <w:rPr>
        <w:rFonts w:ascii="Courier New" w:hAnsi="Courier New" w:cs="Courier New" w:hint="default"/>
      </w:rPr>
    </w:lvl>
    <w:lvl w:ilvl="5" w:tplc="041D0005" w:tentative="1">
      <w:start w:val="1"/>
      <w:numFmt w:val="bullet"/>
      <w:lvlText w:val=""/>
      <w:lvlJc w:val="left"/>
      <w:pPr>
        <w:tabs>
          <w:tab w:val="num" w:pos="4244"/>
        </w:tabs>
        <w:ind w:left="4244" w:hanging="360"/>
      </w:pPr>
      <w:rPr>
        <w:rFonts w:ascii="Wingdings" w:hAnsi="Wingdings" w:hint="default"/>
      </w:rPr>
    </w:lvl>
    <w:lvl w:ilvl="6" w:tplc="041D0001" w:tentative="1">
      <w:start w:val="1"/>
      <w:numFmt w:val="bullet"/>
      <w:lvlText w:val=""/>
      <w:lvlJc w:val="left"/>
      <w:pPr>
        <w:tabs>
          <w:tab w:val="num" w:pos="4964"/>
        </w:tabs>
        <w:ind w:left="4964" w:hanging="360"/>
      </w:pPr>
      <w:rPr>
        <w:rFonts w:ascii="Symbol" w:hAnsi="Symbol" w:hint="default"/>
      </w:rPr>
    </w:lvl>
    <w:lvl w:ilvl="7" w:tplc="041D0003" w:tentative="1">
      <w:start w:val="1"/>
      <w:numFmt w:val="bullet"/>
      <w:lvlText w:val="o"/>
      <w:lvlJc w:val="left"/>
      <w:pPr>
        <w:tabs>
          <w:tab w:val="num" w:pos="5684"/>
        </w:tabs>
        <w:ind w:left="5684" w:hanging="360"/>
      </w:pPr>
      <w:rPr>
        <w:rFonts w:ascii="Courier New" w:hAnsi="Courier New" w:cs="Courier New" w:hint="default"/>
      </w:rPr>
    </w:lvl>
    <w:lvl w:ilvl="8" w:tplc="041D0005" w:tentative="1">
      <w:start w:val="1"/>
      <w:numFmt w:val="bullet"/>
      <w:lvlText w:val=""/>
      <w:lvlJc w:val="left"/>
      <w:pPr>
        <w:tabs>
          <w:tab w:val="num" w:pos="6404"/>
        </w:tabs>
        <w:ind w:left="6404" w:hanging="360"/>
      </w:pPr>
      <w:rPr>
        <w:rFonts w:ascii="Wingdings" w:hAnsi="Wingdings" w:hint="default"/>
      </w:rPr>
    </w:lvl>
  </w:abstractNum>
  <w:abstractNum w:abstractNumId="36" w15:restartNumberingAfterBreak="0">
    <w:nsid w:val="14BD4359"/>
    <w:multiLevelType w:val="hybridMultilevel"/>
    <w:tmpl w:val="F76EDB1A"/>
    <w:lvl w:ilvl="0" w:tplc="041D0001">
      <w:numFmt w:val="bullet"/>
      <w:lvlText w:val="-"/>
      <w:lvlJc w:val="left"/>
      <w:pPr>
        <w:ind w:left="720" w:hanging="360"/>
      </w:pPr>
      <w:rPr>
        <w:rFonts w:ascii="Times New Roman" w:eastAsia="Times New Roman" w:hAnsi="Times New Roman" w:cs="Times New Roman" w:hint="default"/>
      </w:rPr>
    </w:lvl>
    <w:lvl w:ilvl="1" w:tplc="0409000F">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4E71103"/>
    <w:multiLevelType w:val="hybridMultilevel"/>
    <w:tmpl w:val="9D10F430"/>
    <w:lvl w:ilvl="0" w:tplc="7DC08AC2">
      <w:start w:val="1"/>
      <w:numFmt w:val="bullet"/>
      <w:lvlText w:val="–"/>
      <w:lvlJc w:val="left"/>
      <w:pPr>
        <w:tabs>
          <w:tab w:val="num" w:pos="720"/>
        </w:tabs>
        <w:ind w:left="720" w:hanging="360"/>
      </w:pPr>
      <w:rPr>
        <w:rFonts w:ascii="Arial" w:hAnsi="Arial" w:hint="default"/>
      </w:rPr>
    </w:lvl>
    <w:lvl w:ilvl="1" w:tplc="9F1EA9FC">
      <w:start w:val="1"/>
      <w:numFmt w:val="bullet"/>
      <w:lvlText w:val="–"/>
      <w:lvlJc w:val="left"/>
      <w:pPr>
        <w:tabs>
          <w:tab w:val="num" w:pos="1440"/>
        </w:tabs>
        <w:ind w:left="1440" w:hanging="360"/>
      </w:pPr>
      <w:rPr>
        <w:rFonts w:ascii="Arial" w:hAnsi="Arial" w:hint="default"/>
      </w:rPr>
    </w:lvl>
    <w:lvl w:ilvl="2" w:tplc="D5280AEC">
      <w:start w:val="1"/>
      <w:numFmt w:val="bullet"/>
      <w:lvlText w:val="–"/>
      <w:lvlJc w:val="left"/>
      <w:pPr>
        <w:tabs>
          <w:tab w:val="num" w:pos="2160"/>
        </w:tabs>
        <w:ind w:left="2160" w:hanging="360"/>
      </w:pPr>
      <w:rPr>
        <w:rFonts w:ascii="Arial" w:hAnsi="Arial" w:hint="default"/>
      </w:rPr>
    </w:lvl>
    <w:lvl w:ilvl="3" w:tplc="5A62CB54" w:tentative="1">
      <w:start w:val="1"/>
      <w:numFmt w:val="bullet"/>
      <w:lvlText w:val="–"/>
      <w:lvlJc w:val="left"/>
      <w:pPr>
        <w:tabs>
          <w:tab w:val="num" w:pos="2880"/>
        </w:tabs>
        <w:ind w:left="2880" w:hanging="360"/>
      </w:pPr>
      <w:rPr>
        <w:rFonts w:ascii="Arial" w:hAnsi="Arial" w:hint="default"/>
      </w:rPr>
    </w:lvl>
    <w:lvl w:ilvl="4" w:tplc="E190EB52" w:tentative="1">
      <w:start w:val="1"/>
      <w:numFmt w:val="bullet"/>
      <w:lvlText w:val="–"/>
      <w:lvlJc w:val="left"/>
      <w:pPr>
        <w:tabs>
          <w:tab w:val="num" w:pos="3600"/>
        </w:tabs>
        <w:ind w:left="3600" w:hanging="360"/>
      </w:pPr>
      <w:rPr>
        <w:rFonts w:ascii="Arial" w:hAnsi="Arial" w:hint="default"/>
      </w:rPr>
    </w:lvl>
    <w:lvl w:ilvl="5" w:tplc="43D6F07A" w:tentative="1">
      <w:start w:val="1"/>
      <w:numFmt w:val="bullet"/>
      <w:lvlText w:val="–"/>
      <w:lvlJc w:val="left"/>
      <w:pPr>
        <w:tabs>
          <w:tab w:val="num" w:pos="4320"/>
        </w:tabs>
        <w:ind w:left="4320" w:hanging="360"/>
      </w:pPr>
      <w:rPr>
        <w:rFonts w:ascii="Arial" w:hAnsi="Arial" w:hint="default"/>
      </w:rPr>
    </w:lvl>
    <w:lvl w:ilvl="6" w:tplc="1CFC6E92" w:tentative="1">
      <w:start w:val="1"/>
      <w:numFmt w:val="bullet"/>
      <w:lvlText w:val="–"/>
      <w:lvlJc w:val="left"/>
      <w:pPr>
        <w:tabs>
          <w:tab w:val="num" w:pos="5040"/>
        </w:tabs>
        <w:ind w:left="5040" w:hanging="360"/>
      </w:pPr>
      <w:rPr>
        <w:rFonts w:ascii="Arial" w:hAnsi="Arial" w:hint="default"/>
      </w:rPr>
    </w:lvl>
    <w:lvl w:ilvl="7" w:tplc="5E961710" w:tentative="1">
      <w:start w:val="1"/>
      <w:numFmt w:val="bullet"/>
      <w:lvlText w:val="–"/>
      <w:lvlJc w:val="left"/>
      <w:pPr>
        <w:tabs>
          <w:tab w:val="num" w:pos="5760"/>
        </w:tabs>
        <w:ind w:left="5760" w:hanging="360"/>
      </w:pPr>
      <w:rPr>
        <w:rFonts w:ascii="Arial" w:hAnsi="Arial" w:hint="default"/>
      </w:rPr>
    </w:lvl>
    <w:lvl w:ilvl="8" w:tplc="333E351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157C6197"/>
    <w:multiLevelType w:val="hybridMultilevel"/>
    <w:tmpl w:val="2A58B6F2"/>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64AC9DD2">
      <w:start w:val="8"/>
      <w:numFmt w:val="bullet"/>
      <w:lvlText w:val="-"/>
      <w:lvlJc w:val="left"/>
      <w:pPr>
        <w:ind w:left="2160" w:hanging="360"/>
      </w:pPr>
      <w:rPr>
        <w:rFonts w:ascii="Times New Roman" w:eastAsia="SimSun" w:hAnsi="Times New Roman" w:cs="Times New Roman"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6794533"/>
    <w:multiLevelType w:val="hybridMultilevel"/>
    <w:tmpl w:val="FF7E40A8"/>
    <w:lvl w:ilvl="0" w:tplc="64AC9DD2">
      <w:start w:val="8"/>
      <w:numFmt w:val="bullet"/>
      <w:lvlText w:val="-"/>
      <w:lvlJc w:val="left"/>
      <w:pPr>
        <w:tabs>
          <w:tab w:val="num" w:pos="576"/>
        </w:tabs>
        <w:ind w:left="576" w:hanging="288"/>
      </w:pPr>
      <w:rPr>
        <w:rFonts w:ascii="Times New Roman" w:eastAsia="SimSun" w:hAnsi="Times New Roman"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717712F"/>
    <w:multiLevelType w:val="hybridMultilevel"/>
    <w:tmpl w:val="C5B8C5A0"/>
    <w:lvl w:ilvl="0" w:tplc="08090003">
      <w:start w:val="1"/>
      <w:numFmt w:val="bullet"/>
      <w:lvlText w:val="o"/>
      <w:lvlJc w:val="left"/>
      <w:pPr>
        <w:tabs>
          <w:tab w:val="num" w:pos="1287"/>
        </w:tabs>
        <w:ind w:left="1287" w:hanging="360"/>
      </w:pPr>
      <w:rPr>
        <w:rFonts w:ascii="Courier New" w:hAnsi="Courier New" w:cs="Courier New" w:hint="default"/>
      </w:rPr>
    </w:lvl>
    <w:lvl w:ilvl="1" w:tplc="08090003" w:tentative="1">
      <w:start w:val="1"/>
      <w:numFmt w:val="bullet"/>
      <w:lvlText w:val="o"/>
      <w:lvlJc w:val="left"/>
      <w:pPr>
        <w:tabs>
          <w:tab w:val="num" w:pos="2007"/>
        </w:tabs>
        <w:ind w:left="2007" w:hanging="360"/>
      </w:pPr>
      <w:rPr>
        <w:rFonts w:ascii="Courier New" w:hAnsi="Courier New" w:cs="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41" w15:restartNumberingAfterBreak="0">
    <w:nsid w:val="18E37598"/>
    <w:multiLevelType w:val="hybridMultilevel"/>
    <w:tmpl w:val="145ED8FA"/>
    <w:lvl w:ilvl="0" w:tplc="FFFFFFFF">
      <w:start w:val="163"/>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A30517F"/>
    <w:multiLevelType w:val="hybridMultilevel"/>
    <w:tmpl w:val="9D0663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B4143F3"/>
    <w:multiLevelType w:val="hybridMultilevel"/>
    <w:tmpl w:val="FF38C1A8"/>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B512F27"/>
    <w:multiLevelType w:val="hybridMultilevel"/>
    <w:tmpl w:val="47505326"/>
    <w:lvl w:ilvl="0" w:tplc="83802386">
      <w:start w:val="1"/>
      <w:numFmt w:val="bullet"/>
      <w:lvlText w:val="-"/>
      <w:lvlJc w:val="left"/>
      <w:pPr>
        <w:tabs>
          <w:tab w:val="num" w:pos="988"/>
        </w:tabs>
        <w:ind w:left="988" w:hanging="420"/>
      </w:pPr>
      <w:rPr>
        <w:rFonts w:ascii="Verdana" w:hAnsi="Verdana" w:hint="default"/>
      </w:rPr>
    </w:lvl>
    <w:lvl w:ilvl="1" w:tplc="04090003" w:tentative="1">
      <w:start w:val="1"/>
      <w:numFmt w:val="bullet"/>
      <w:lvlText w:val=""/>
      <w:lvlJc w:val="left"/>
      <w:pPr>
        <w:tabs>
          <w:tab w:val="num" w:pos="208"/>
        </w:tabs>
        <w:ind w:left="208" w:hanging="420"/>
      </w:pPr>
      <w:rPr>
        <w:rFonts w:ascii="Wingdings" w:hAnsi="Wingdings" w:hint="default"/>
      </w:rPr>
    </w:lvl>
    <w:lvl w:ilvl="2" w:tplc="04090005" w:tentative="1">
      <w:start w:val="1"/>
      <w:numFmt w:val="bullet"/>
      <w:lvlText w:val=""/>
      <w:lvlJc w:val="left"/>
      <w:pPr>
        <w:tabs>
          <w:tab w:val="num" w:pos="628"/>
        </w:tabs>
        <w:ind w:left="628" w:hanging="420"/>
      </w:pPr>
      <w:rPr>
        <w:rFonts w:ascii="Wingdings" w:hAnsi="Wingdings" w:hint="default"/>
      </w:rPr>
    </w:lvl>
    <w:lvl w:ilvl="3" w:tplc="04090001" w:tentative="1">
      <w:start w:val="1"/>
      <w:numFmt w:val="bullet"/>
      <w:lvlText w:val=""/>
      <w:lvlJc w:val="left"/>
      <w:pPr>
        <w:tabs>
          <w:tab w:val="num" w:pos="1048"/>
        </w:tabs>
        <w:ind w:left="1048" w:hanging="420"/>
      </w:pPr>
      <w:rPr>
        <w:rFonts w:ascii="Wingdings" w:hAnsi="Wingdings" w:hint="default"/>
      </w:rPr>
    </w:lvl>
    <w:lvl w:ilvl="4" w:tplc="04090003" w:tentative="1">
      <w:start w:val="1"/>
      <w:numFmt w:val="bullet"/>
      <w:lvlText w:val=""/>
      <w:lvlJc w:val="left"/>
      <w:pPr>
        <w:tabs>
          <w:tab w:val="num" w:pos="1468"/>
        </w:tabs>
        <w:ind w:left="1468" w:hanging="420"/>
      </w:pPr>
      <w:rPr>
        <w:rFonts w:ascii="Wingdings" w:hAnsi="Wingdings" w:hint="default"/>
      </w:rPr>
    </w:lvl>
    <w:lvl w:ilvl="5" w:tplc="04090005" w:tentative="1">
      <w:start w:val="1"/>
      <w:numFmt w:val="bullet"/>
      <w:lvlText w:val=""/>
      <w:lvlJc w:val="left"/>
      <w:pPr>
        <w:tabs>
          <w:tab w:val="num" w:pos="1888"/>
        </w:tabs>
        <w:ind w:left="1888" w:hanging="420"/>
      </w:pPr>
      <w:rPr>
        <w:rFonts w:ascii="Wingdings" w:hAnsi="Wingdings" w:hint="default"/>
      </w:rPr>
    </w:lvl>
    <w:lvl w:ilvl="6" w:tplc="04090001" w:tentative="1">
      <w:start w:val="1"/>
      <w:numFmt w:val="bullet"/>
      <w:lvlText w:val=""/>
      <w:lvlJc w:val="left"/>
      <w:pPr>
        <w:tabs>
          <w:tab w:val="num" w:pos="2308"/>
        </w:tabs>
        <w:ind w:left="2308" w:hanging="420"/>
      </w:pPr>
      <w:rPr>
        <w:rFonts w:ascii="Wingdings" w:hAnsi="Wingdings" w:hint="default"/>
      </w:rPr>
    </w:lvl>
    <w:lvl w:ilvl="7" w:tplc="04090003" w:tentative="1">
      <w:start w:val="1"/>
      <w:numFmt w:val="bullet"/>
      <w:lvlText w:val=""/>
      <w:lvlJc w:val="left"/>
      <w:pPr>
        <w:tabs>
          <w:tab w:val="num" w:pos="2728"/>
        </w:tabs>
        <w:ind w:left="2728" w:hanging="420"/>
      </w:pPr>
      <w:rPr>
        <w:rFonts w:ascii="Wingdings" w:hAnsi="Wingdings" w:hint="default"/>
      </w:rPr>
    </w:lvl>
    <w:lvl w:ilvl="8" w:tplc="04090005" w:tentative="1">
      <w:start w:val="1"/>
      <w:numFmt w:val="bullet"/>
      <w:lvlText w:val=""/>
      <w:lvlJc w:val="left"/>
      <w:pPr>
        <w:tabs>
          <w:tab w:val="num" w:pos="3148"/>
        </w:tabs>
        <w:ind w:left="3148" w:hanging="420"/>
      </w:pPr>
      <w:rPr>
        <w:rFonts w:ascii="Wingdings" w:hAnsi="Wingdings" w:hint="default"/>
      </w:rPr>
    </w:lvl>
  </w:abstractNum>
  <w:abstractNum w:abstractNumId="45" w15:restartNumberingAfterBreak="0">
    <w:nsid w:val="1B634CBD"/>
    <w:multiLevelType w:val="hybridMultilevel"/>
    <w:tmpl w:val="6D62D6B8"/>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46" w15:restartNumberingAfterBreak="0">
    <w:nsid w:val="1C657488"/>
    <w:multiLevelType w:val="hybridMultilevel"/>
    <w:tmpl w:val="565A5368"/>
    <w:lvl w:ilvl="0" w:tplc="BF362FA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lang w:val="en-US"/>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15:restartNumberingAfterBreak="0">
    <w:nsid w:val="1CD249C7"/>
    <w:multiLevelType w:val="hybridMultilevel"/>
    <w:tmpl w:val="4F2E2666"/>
    <w:lvl w:ilvl="0" w:tplc="04090005">
      <w:numFmt w:val="bullet"/>
      <w:lvlText w:val="-"/>
      <w:lvlJc w:val="left"/>
      <w:pPr>
        <w:ind w:left="780" w:hanging="360"/>
      </w:pPr>
      <w:rPr>
        <w:rFonts w:ascii="Times New Roman" w:eastAsia="Times New Roman" w:hAnsi="Times New Roman" w:cs="Times New Roman" w:hint="default"/>
      </w:rPr>
    </w:lvl>
    <w:lvl w:ilvl="1" w:tplc="2BB893C6"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8" w15:restartNumberingAfterBreak="0">
    <w:nsid w:val="1E03069E"/>
    <w:multiLevelType w:val="hybridMultilevel"/>
    <w:tmpl w:val="195C3D2A"/>
    <w:lvl w:ilvl="0" w:tplc="4FC478DC">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E097EFC"/>
    <w:multiLevelType w:val="hybridMultilevel"/>
    <w:tmpl w:val="D5443C66"/>
    <w:lvl w:ilvl="0" w:tplc="04090005">
      <w:start w:val="1"/>
      <w:numFmt w:val="bullet"/>
      <w:lvlText w:val="•"/>
      <w:lvlJc w:val="left"/>
      <w:pPr>
        <w:tabs>
          <w:tab w:val="num" w:pos="644"/>
        </w:tabs>
        <w:ind w:left="644" w:hanging="360"/>
      </w:pPr>
      <w:rPr>
        <w:rFonts w:ascii="MS PGothic" w:hAnsi="MS PGothic" w:hint="default"/>
      </w:rPr>
    </w:lvl>
    <w:lvl w:ilvl="1" w:tplc="04090003">
      <w:start w:val="174"/>
      <w:numFmt w:val="bullet"/>
      <w:lvlText w:val="–"/>
      <w:lvlJc w:val="left"/>
      <w:pPr>
        <w:tabs>
          <w:tab w:val="num" w:pos="1364"/>
        </w:tabs>
        <w:ind w:left="1364" w:hanging="360"/>
      </w:pPr>
      <w:rPr>
        <w:rFonts w:ascii="MS PGothic" w:hAnsi="MS PGothic" w:hint="default"/>
      </w:rPr>
    </w:lvl>
    <w:lvl w:ilvl="2" w:tplc="04090005">
      <w:start w:val="174"/>
      <w:numFmt w:val="bullet"/>
      <w:lvlText w:val="•"/>
      <w:lvlJc w:val="left"/>
      <w:pPr>
        <w:tabs>
          <w:tab w:val="num" w:pos="2084"/>
        </w:tabs>
        <w:ind w:left="2084" w:hanging="360"/>
      </w:pPr>
      <w:rPr>
        <w:rFonts w:ascii="MS PGothic" w:hAnsi="MS PGothic" w:hint="default"/>
      </w:rPr>
    </w:lvl>
    <w:lvl w:ilvl="3" w:tplc="04090001">
      <w:start w:val="174"/>
      <w:numFmt w:val="bullet"/>
      <w:lvlText w:val="–"/>
      <w:lvlJc w:val="left"/>
      <w:pPr>
        <w:tabs>
          <w:tab w:val="num" w:pos="2804"/>
        </w:tabs>
        <w:ind w:left="2804" w:hanging="360"/>
      </w:pPr>
      <w:rPr>
        <w:rFonts w:ascii="MS PGothic" w:hAnsi="MS PGothic" w:hint="default"/>
      </w:rPr>
    </w:lvl>
    <w:lvl w:ilvl="4" w:tplc="04090003" w:tentative="1">
      <w:start w:val="1"/>
      <w:numFmt w:val="bullet"/>
      <w:lvlText w:val="•"/>
      <w:lvlJc w:val="left"/>
      <w:pPr>
        <w:tabs>
          <w:tab w:val="num" w:pos="3524"/>
        </w:tabs>
        <w:ind w:left="3524" w:hanging="360"/>
      </w:pPr>
      <w:rPr>
        <w:rFonts w:ascii="MS PGothic" w:hAnsi="MS PGothic" w:hint="default"/>
      </w:rPr>
    </w:lvl>
    <w:lvl w:ilvl="5" w:tplc="04090005" w:tentative="1">
      <w:start w:val="1"/>
      <w:numFmt w:val="bullet"/>
      <w:lvlText w:val="•"/>
      <w:lvlJc w:val="left"/>
      <w:pPr>
        <w:tabs>
          <w:tab w:val="num" w:pos="4244"/>
        </w:tabs>
        <w:ind w:left="4244" w:hanging="360"/>
      </w:pPr>
      <w:rPr>
        <w:rFonts w:ascii="MS PGothic" w:hAnsi="MS PGothic" w:hint="default"/>
      </w:rPr>
    </w:lvl>
    <w:lvl w:ilvl="6" w:tplc="04090001" w:tentative="1">
      <w:start w:val="1"/>
      <w:numFmt w:val="bullet"/>
      <w:lvlText w:val="•"/>
      <w:lvlJc w:val="left"/>
      <w:pPr>
        <w:tabs>
          <w:tab w:val="num" w:pos="4964"/>
        </w:tabs>
        <w:ind w:left="4964" w:hanging="360"/>
      </w:pPr>
      <w:rPr>
        <w:rFonts w:ascii="MS PGothic" w:hAnsi="MS PGothic" w:hint="default"/>
      </w:rPr>
    </w:lvl>
    <w:lvl w:ilvl="7" w:tplc="04090003" w:tentative="1">
      <w:start w:val="1"/>
      <w:numFmt w:val="bullet"/>
      <w:lvlText w:val="•"/>
      <w:lvlJc w:val="left"/>
      <w:pPr>
        <w:tabs>
          <w:tab w:val="num" w:pos="5684"/>
        </w:tabs>
        <w:ind w:left="5684" w:hanging="360"/>
      </w:pPr>
      <w:rPr>
        <w:rFonts w:ascii="MS PGothic" w:hAnsi="MS PGothic" w:hint="default"/>
      </w:rPr>
    </w:lvl>
    <w:lvl w:ilvl="8" w:tplc="04090005" w:tentative="1">
      <w:start w:val="1"/>
      <w:numFmt w:val="bullet"/>
      <w:lvlText w:val="•"/>
      <w:lvlJc w:val="left"/>
      <w:pPr>
        <w:tabs>
          <w:tab w:val="num" w:pos="6404"/>
        </w:tabs>
        <w:ind w:left="6404" w:hanging="360"/>
      </w:pPr>
      <w:rPr>
        <w:rFonts w:ascii="MS PGothic" w:hAnsi="MS PGothic" w:hint="default"/>
      </w:rPr>
    </w:lvl>
  </w:abstractNum>
  <w:abstractNum w:abstractNumId="50" w15:restartNumberingAfterBreak="0">
    <w:nsid w:val="1E6D03D0"/>
    <w:multiLevelType w:val="hybridMultilevel"/>
    <w:tmpl w:val="DD9C3694"/>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F250011"/>
    <w:multiLevelType w:val="hybridMultilevel"/>
    <w:tmpl w:val="9F9CB584"/>
    <w:lvl w:ilvl="0" w:tplc="71205BCA">
      <w:start w:val="1"/>
      <w:numFmt w:val="decimal"/>
      <w:lvlText w:val="[%1]"/>
      <w:lvlJc w:val="left"/>
      <w:pPr>
        <w:tabs>
          <w:tab w:val="num" w:pos="420"/>
        </w:tabs>
        <w:ind w:left="420" w:hanging="420"/>
      </w:pPr>
      <w:rPr>
        <w:rFonts w:hint="eastAsia"/>
      </w:rPr>
    </w:lvl>
    <w:lvl w:ilvl="1" w:tplc="E402AD9A">
      <w:start w:val="1"/>
      <w:numFmt w:val="aiueoFullWidth"/>
      <w:lvlText w:val="(%2)"/>
      <w:lvlJc w:val="left"/>
      <w:pPr>
        <w:tabs>
          <w:tab w:val="num" w:pos="840"/>
        </w:tabs>
        <w:ind w:left="840" w:hanging="420"/>
      </w:pPr>
    </w:lvl>
    <w:lvl w:ilvl="2" w:tplc="64AC9DD2">
      <w:start w:val="8"/>
      <w:numFmt w:val="bullet"/>
      <w:lvlText w:val="-"/>
      <w:lvlJc w:val="left"/>
      <w:pPr>
        <w:tabs>
          <w:tab w:val="num" w:pos="1380"/>
        </w:tabs>
        <w:ind w:left="1380" w:hanging="540"/>
      </w:pPr>
      <w:rPr>
        <w:rFonts w:ascii="Times New Roman" w:eastAsia="SimSun" w:hAnsi="Times New Roman" w:cs="Times New Roman" w:hint="default"/>
      </w:rPr>
    </w:lvl>
    <w:lvl w:ilvl="3" w:tplc="2B98BD9E">
      <w:start w:val="1"/>
      <w:numFmt w:val="bullet"/>
      <w:lvlText w:val="o"/>
      <w:lvlJc w:val="left"/>
      <w:pPr>
        <w:tabs>
          <w:tab w:val="num" w:pos="1620"/>
        </w:tabs>
        <w:ind w:left="1620" w:hanging="360"/>
      </w:pPr>
      <w:rPr>
        <w:rFonts w:ascii="Courier New" w:hAnsi="Courier New" w:hint="default"/>
      </w:rPr>
    </w:lvl>
    <w:lvl w:ilvl="4" w:tplc="E570B97E" w:tentative="1">
      <w:start w:val="1"/>
      <w:numFmt w:val="aiueoFullWidth"/>
      <w:lvlText w:val="(%5)"/>
      <w:lvlJc w:val="left"/>
      <w:pPr>
        <w:tabs>
          <w:tab w:val="num" w:pos="2100"/>
        </w:tabs>
        <w:ind w:left="2100" w:hanging="420"/>
      </w:pPr>
    </w:lvl>
    <w:lvl w:ilvl="5" w:tplc="AF68B572" w:tentative="1">
      <w:start w:val="1"/>
      <w:numFmt w:val="decimalEnclosedCircle"/>
      <w:lvlText w:val="%6"/>
      <w:lvlJc w:val="left"/>
      <w:pPr>
        <w:tabs>
          <w:tab w:val="num" w:pos="2520"/>
        </w:tabs>
        <w:ind w:left="2520" w:hanging="420"/>
      </w:pPr>
    </w:lvl>
    <w:lvl w:ilvl="6" w:tplc="78E2E76A" w:tentative="1">
      <w:start w:val="1"/>
      <w:numFmt w:val="decimal"/>
      <w:lvlText w:val="%7."/>
      <w:lvlJc w:val="left"/>
      <w:pPr>
        <w:tabs>
          <w:tab w:val="num" w:pos="2940"/>
        </w:tabs>
        <w:ind w:left="2940" w:hanging="420"/>
      </w:pPr>
    </w:lvl>
    <w:lvl w:ilvl="7" w:tplc="89D88B68" w:tentative="1">
      <w:start w:val="1"/>
      <w:numFmt w:val="aiueoFullWidth"/>
      <w:lvlText w:val="(%8)"/>
      <w:lvlJc w:val="left"/>
      <w:pPr>
        <w:tabs>
          <w:tab w:val="num" w:pos="3360"/>
        </w:tabs>
        <w:ind w:left="3360" w:hanging="420"/>
      </w:pPr>
    </w:lvl>
    <w:lvl w:ilvl="8" w:tplc="9308126C" w:tentative="1">
      <w:start w:val="1"/>
      <w:numFmt w:val="decimalEnclosedCircle"/>
      <w:lvlText w:val="%9"/>
      <w:lvlJc w:val="left"/>
      <w:pPr>
        <w:tabs>
          <w:tab w:val="num" w:pos="3780"/>
        </w:tabs>
        <w:ind w:left="3780" w:hanging="420"/>
      </w:pPr>
    </w:lvl>
  </w:abstractNum>
  <w:abstractNum w:abstractNumId="52" w15:restartNumberingAfterBreak="0">
    <w:nsid w:val="1F250704"/>
    <w:multiLevelType w:val="hybridMultilevel"/>
    <w:tmpl w:val="950EDD10"/>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F3E3D32"/>
    <w:multiLevelType w:val="hybridMultilevel"/>
    <w:tmpl w:val="ED765B9E"/>
    <w:lvl w:ilvl="0" w:tplc="327E95C2">
      <w:start w:val="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04E02AD"/>
    <w:multiLevelType w:val="hybridMultilevel"/>
    <w:tmpl w:val="A4560CFE"/>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1CD6853"/>
    <w:multiLevelType w:val="hybridMultilevel"/>
    <w:tmpl w:val="E876A1F0"/>
    <w:lvl w:ilvl="0" w:tplc="616E1AEA">
      <w:start w:val="1"/>
      <w:numFmt w:val="bullet"/>
      <w:lvlText w:val="-"/>
      <w:lvlJc w:val="left"/>
      <w:pPr>
        <w:ind w:left="720" w:hanging="360"/>
      </w:pPr>
      <w:rPr>
        <w:rFonts w:ascii="Times New Roman" w:eastAsia="Malgun Gothic" w:hAnsi="Times New Roman" w:cs="Times New Roman" w:hint="default"/>
      </w:rPr>
    </w:lvl>
    <w:lvl w:ilvl="1" w:tplc="616E1AEA">
      <w:start w:val="1"/>
      <w:numFmt w:val="bullet"/>
      <w:lvlText w:val="-"/>
      <w:lvlJc w:val="left"/>
      <w:pPr>
        <w:ind w:left="1440" w:hanging="360"/>
      </w:pPr>
      <w:rPr>
        <w:rFonts w:ascii="Times New Roman" w:eastAsia="Malgun Gothic" w:hAnsi="Times New Roman" w:cs="Times New Roman" w:hint="default"/>
      </w:rPr>
    </w:lvl>
    <w:lvl w:ilvl="2" w:tplc="616E1AEA">
      <w:start w:val="1"/>
      <w:numFmt w:val="bullet"/>
      <w:lvlText w:val="-"/>
      <w:lvlJc w:val="left"/>
      <w:pPr>
        <w:ind w:left="2160" w:hanging="360"/>
      </w:pPr>
      <w:rPr>
        <w:rFonts w:ascii="Times New Roman" w:eastAsia="Malgun Gothic"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2B40DEE"/>
    <w:multiLevelType w:val="hybridMultilevel"/>
    <w:tmpl w:val="4B5A3CCA"/>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36921BD"/>
    <w:multiLevelType w:val="hybridMultilevel"/>
    <w:tmpl w:val="09E84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3A81CC9"/>
    <w:multiLevelType w:val="hybridMultilevel"/>
    <w:tmpl w:val="EA2C1A6A"/>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2421455C"/>
    <w:multiLevelType w:val="hybridMultilevel"/>
    <w:tmpl w:val="564C1C40"/>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3802386">
      <w:start w:val="1"/>
      <w:numFmt w:val="bullet"/>
      <w:lvlText w:val="-"/>
      <w:lvlJc w:val="left"/>
      <w:pPr>
        <w:ind w:left="2880" w:hanging="360"/>
      </w:pPr>
      <w:rPr>
        <w:rFonts w:ascii="Verdana" w:hAnsi="Verdana"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4290023"/>
    <w:multiLevelType w:val="hybridMultilevel"/>
    <w:tmpl w:val="F6E42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45C0C4A"/>
    <w:multiLevelType w:val="hybridMultilevel"/>
    <w:tmpl w:val="27B263E0"/>
    <w:lvl w:ilvl="0" w:tplc="90EE8E92">
      <w:start w:val="3"/>
      <w:numFmt w:val="bullet"/>
      <w:lvlText w:val="-"/>
      <w:lvlJc w:val="left"/>
      <w:pPr>
        <w:ind w:left="720" w:hanging="360"/>
      </w:pPr>
      <w:rPr>
        <w:rFonts w:ascii="Times" w:eastAsia="Batang"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4837F65"/>
    <w:multiLevelType w:val="hybridMultilevel"/>
    <w:tmpl w:val="2206B00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3" w15:restartNumberingAfterBreak="0">
    <w:nsid w:val="24BF5FE8"/>
    <w:multiLevelType w:val="hybridMultilevel"/>
    <w:tmpl w:val="340CF646"/>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5696FDF"/>
    <w:multiLevelType w:val="hybridMultilevel"/>
    <w:tmpl w:val="01487BC4"/>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65" w15:restartNumberingAfterBreak="0">
    <w:nsid w:val="258C20B2"/>
    <w:multiLevelType w:val="hybridMultilevel"/>
    <w:tmpl w:val="08EA3C70"/>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5DD4CA6"/>
    <w:multiLevelType w:val="hybridMultilevel"/>
    <w:tmpl w:val="77CEA274"/>
    <w:lvl w:ilvl="0" w:tplc="DA687884">
      <w:start w:val="1"/>
      <w:numFmt w:val="bullet"/>
      <w:lvlText w:val=""/>
      <w:lvlJc w:val="left"/>
      <w:pPr>
        <w:tabs>
          <w:tab w:val="num" w:pos="770"/>
        </w:tabs>
        <w:ind w:left="770" w:hanging="360"/>
      </w:pPr>
      <w:rPr>
        <w:rFonts w:ascii="Symbol" w:hAnsi="Symbol" w:hint="default"/>
      </w:rPr>
    </w:lvl>
    <w:lvl w:ilvl="1" w:tplc="04090003" w:tentative="1">
      <w:start w:val="1"/>
      <w:numFmt w:val="bullet"/>
      <w:lvlText w:val="o"/>
      <w:lvlJc w:val="left"/>
      <w:pPr>
        <w:tabs>
          <w:tab w:val="num" w:pos="1490"/>
        </w:tabs>
        <w:ind w:left="1490" w:hanging="360"/>
      </w:pPr>
      <w:rPr>
        <w:rFonts w:ascii="Courier New" w:hAnsi="Courier New" w:cs="Courier New" w:hint="default"/>
      </w:rPr>
    </w:lvl>
    <w:lvl w:ilvl="2" w:tplc="04090005" w:tentative="1">
      <w:start w:val="1"/>
      <w:numFmt w:val="bullet"/>
      <w:lvlText w:val=""/>
      <w:lvlJc w:val="left"/>
      <w:pPr>
        <w:tabs>
          <w:tab w:val="num" w:pos="2210"/>
        </w:tabs>
        <w:ind w:left="2210" w:hanging="360"/>
      </w:pPr>
      <w:rPr>
        <w:rFonts w:ascii="Wingdings" w:hAnsi="Wingdings" w:hint="default"/>
      </w:rPr>
    </w:lvl>
    <w:lvl w:ilvl="3" w:tplc="04090001" w:tentative="1">
      <w:start w:val="1"/>
      <w:numFmt w:val="bullet"/>
      <w:lvlText w:val=""/>
      <w:lvlJc w:val="left"/>
      <w:pPr>
        <w:tabs>
          <w:tab w:val="num" w:pos="2930"/>
        </w:tabs>
        <w:ind w:left="2930" w:hanging="360"/>
      </w:pPr>
      <w:rPr>
        <w:rFonts w:ascii="Symbol" w:hAnsi="Symbol" w:hint="default"/>
      </w:rPr>
    </w:lvl>
    <w:lvl w:ilvl="4" w:tplc="04090003" w:tentative="1">
      <w:start w:val="1"/>
      <w:numFmt w:val="bullet"/>
      <w:lvlText w:val="o"/>
      <w:lvlJc w:val="left"/>
      <w:pPr>
        <w:tabs>
          <w:tab w:val="num" w:pos="3650"/>
        </w:tabs>
        <w:ind w:left="3650" w:hanging="360"/>
      </w:pPr>
      <w:rPr>
        <w:rFonts w:ascii="Courier New" w:hAnsi="Courier New" w:cs="Courier New" w:hint="default"/>
      </w:rPr>
    </w:lvl>
    <w:lvl w:ilvl="5" w:tplc="04090005" w:tentative="1">
      <w:start w:val="1"/>
      <w:numFmt w:val="bullet"/>
      <w:lvlText w:val=""/>
      <w:lvlJc w:val="left"/>
      <w:pPr>
        <w:tabs>
          <w:tab w:val="num" w:pos="4370"/>
        </w:tabs>
        <w:ind w:left="4370" w:hanging="360"/>
      </w:pPr>
      <w:rPr>
        <w:rFonts w:ascii="Wingdings" w:hAnsi="Wingdings" w:hint="default"/>
      </w:rPr>
    </w:lvl>
    <w:lvl w:ilvl="6" w:tplc="04090001" w:tentative="1">
      <w:start w:val="1"/>
      <w:numFmt w:val="bullet"/>
      <w:lvlText w:val=""/>
      <w:lvlJc w:val="left"/>
      <w:pPr>
        <w:tabs>
          <w:tab w:val="num" w:pos="5090"/>
        </w:tabs>
        <w:ind w:left="5090" w:hanging="360"/>
      </w:pPr>
      <w:rPr>
        <w:rFonts w:ascii="Symbol" w:hAnsi="Symbol" w:hint="default"/>
      </w:rPr>
    </w:lvl>
    <w:lvl w:ilvl="7" w:tplc="04090003" w:tentative="1">
      <w:start w:val="1"/>
      <w:numFmt w:val="bullet"/>
      <w:lvlText w:val="o"/>
      <w:lvlJc w:val="left"/>
      <w:pPr>
        <w:tabs>
          <w:tab w:val="num" w:pos="5810"/>
        </w:tabs>
        <w:ind w:left="5810" w:hanging="360"/>
      </w:pPr>
      <w:rPr>
        <w:rFonts w:ascii="Courier New" w:hAnsi="Courier New" w:cs="Courier New" w:hint="default"/>
      </w:rPr>
    </w:lvl>
    <w:lvl w:ilvl="8" w:tplc="04090005" w:tentative="1">
      <w:start w:val="1"/>
      <w:numFmt w:val="bullet"/>
      <w:lvlText w:val=""/>
      <w:lvlJc w:val="left"/>
      <w:pPr>
        <w:tabs>
          <w:tab w:val="num" w:pos="6530"/>
        </w:tabs>
        <w:ind w:left="6530" w:hanging="360"/>
      </w:pPr>
      <w:rPr>
        <w:rFonts w:ascii="Wingdings" w:hAnsi="Wingdings" w:hint="default"/>
      </w:rPr>
    </w:lvl>
  </w:abstractNum>
  <w:abstractNum w:abstractNumId="67" w15:restartNumberingAfterBreak="0">
    <w:nsid w:val="26275A7A"/>
    <w:multiLevelType w:val="hybridMultilevel"/>
    <w:tmpl w:val="8768496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042EA26A" w:tentative="1">
      <w:start w:val="1"/>
      <w:numFmt w:val="bullet"/>
      <w:lvlText w:val=""/>
      <w:lvlJc w:val="left"/>
      <w:pPr>
        <w:tabs>
          <w:tab w:val="num" w:pos="2160"/>
        </w:tabs>
        <w:ind w:left="2160" w:hanging="360"/>
      </w:pPr>
      <w:rPr>
        <w:rFonts w:ascii="Wingdings" w:hAnsi="Wingdings" w:hint="default"/>
      </w:rPr>
    </w:lvl>
    <w:lvl w:ilvl="3" w:tplc="81F073D0"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71A42F9"/>
    <w:multiLevelType w:val="hybridMultilevel"/>
    <w:tmpl w:val="990A8A52"/>
    <w:lvl w:ilvl="0" w:tplc="A60C8764">
      <w:start w:val="8"/>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273B2E14"/>
    <w:multiLevelType w:val="hybridMultilevel"/>
    <w:tmpl w:val="F4982D04"/>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74C36D3"/>
    <w:multiLevelType w:val="hybridMultilevel"/>
    <w:tmpl w:val="DB44576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F">
      <w:start w:val="1"/>
      <w:numFmt w:val="bullet"/>
      <w:lvlText w:val="−"/>
      <w:lvlJc w:val="left"/>
      <w:pPr>
        <w:tabs>
          <w:tab w:val="num" w:pos="2160"/>
        </w:tabs>
        <w:ind w:left="2160" w:hanging="360"/>
      </w:pPr>
      <w:rPr>
        <w:rFonts w:ascii="Arial" w:hAnsi="Aria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1" w15:restartNumberingAfterBreak="0">
    <w:nsid w:val="275F0FFD"/>
    <w:multiLevelType w:val="hybridMultilevel"/>
    <w:tmpl w:val="36E8E6A2"/>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8575C0D"/>
    <w:multiLevelType w:val="hybridMultilevel"/>
    <w:tmpl w:val="34C6E448"/>
    <w:lvl w:ilvl="0" w:tplc="0409000F">
      <w:start w:val="1"/>
      <w:numFmt w:val="bullet"/>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8A86A3E"/>
    <w:multiLevelType w:val="hybridMultilevel"/>
    <w:tmpl w:val="24E483C4"/>
    <w:lvl w:ilvl="0" w:tplc="83802386">
      <w:start w:val="1"/>
      <w:numFmt w:val="bullet"/>
      <w:lvlText w:val="-"/>
      <w:lvlJc w:val="left"/>
      <w:pPr>
        <w:ind w:left="644" w:hanging="360"/>
      </w:pPr>
      <w:rPr>
        <w:rFonts w:ascii="Verdana" w:hAnsi="Verdana"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4" w15:restartNumberingAfterBreak="0">
    <w:nsid w:val="292A7B3E"/>
    <w:multiLevelType w:val="hybridMultilevel"/>
    <w:tmpl w:val="9F2CCC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29D21F50"/>
    <w:multiLevelType w:val="hybridMultilevel"/>
    <w:tmpl w:val="EC7874E4"/>
    <w:lvl w:ilvl="0" w:tplc="64AC9DD2">
      <w:start w:val="8"/>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9DA4701"/>
    <w:multiLevelType w:val="hybridMultilevel"/>
    <w:tmpl w:val="5922BFB8"/>
    <w:lvl w:ilvl="0" w:tplc="041D0001">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2B565048"/>
    <w:multiLevelType w:val="hybridMultilevel"/>
    <w:tmpl w:val="577ECF0A"/>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BAC2EAC"/>
    <w:multiLevelType w:val="hybridMultilevel"/>
    <w:tmpl w:val="6E9832DA"/>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C1D07E5"/>
    <w:multiLevelType w:val="hybridMultilevel"/>
    <w:tmpl w:val="3F40E44A"/>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CB43F9C"/>
    <w:multiLevelType w:val="hybridMultilevel"/>
    <w:tmpl w:val="EFF4ECD4"/>
    <w:lvl w:ilvl="0" w:tplc="04090003">
      <w:start w:val="174"/>
      <w:numFmt w:val="bullet"/>
      <w:lvlText w:val="–"/>
      <w:lvlJc w:val="left"/>
      <w:pPr>
        <w:ind w:left="360" w:hanging="360"/>
      </w:pPr>
      <w:rPr>
        <w:rFonts w:ascii="MS PGothic" w:hAnsi="MS PGothic" w:hint="default"/>
      </w:rPr>
    </w:lvl>
    <w:lvl w:ilvl="1" w:tplc="04090003">
      <w:start w:val="174"/>
      <w:numFmt w:val="bullet"/>
      <w:lvlText w:val="–"/>
      <w:lvlJc w:val="left"/>
      <w:pPr>
        <w:ind w:left="900" w:hanging="360"/>
      </w:pPr>
      <w:rPr>
        <w:rFonts w:ascii="MS PGothic" w:hAnsi="MS PGothic" w:hint="default"/>
      </w:rPr>
    </w:lvl>
    <w:lvl w:ilvl="2" w:tplc="04090003">
      <w:start w:val="174"/>
      <w:numFmt w:val="bullet"/>
      <w:lvlText w:val="–"/>
      <w:lvlJc w:val="left"/>
      <w:pPr>
        <w:ind w:left="1620" w:hanging="360"/>
      </w:pPr>
      <w:rPr>
        <w:rFonts w:ascii="MS PGothic" w:hAnsi="MS PGothic"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81" w15:restartNumberingAfterBreak="0">
    <w:nsid w:val="2D3E6623"/>
    <w:multiLevelType w:val="hybridMultilevel"/>
    <w:tmpl w:val="3F9EF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D9742E0"/>
    <w:multiLevelType w:val="hybridMultilevel"/>
    <w:tmpl w:val="BF98AE78"/>
    <w:lvl w:ilvl="0" w:tplc="041D0001">
      <w:numFmt w:val="bullet"/>
      <w:lvlText w:val="-"/>
      <w:lvlJc w:val="left"/>
      <w:pPr>
        <w:ind w:left="720" w:hanging="360"/>
      </w:pPr>
      <w:rPr>
        <w:rFonts w:ascii="Times New Roman" w:eastAsia="Times New Roman" w:hAnsi="Times New Roman" w:cs="Times New Roman" w:hint="default"/>
      </w:rPr>
    </w:lvl>
    <w:lvl w:ilvl="1" w:tplc="83802386">
      <w:start w:val="1"/>
      <w:numFmt w:val="bullet"/>
      <w:lvlText w:val="-"/>
      <w:lvlJc w:val="left"/>
      <w:pPr>
        <w:ind w:left="1440" w:hanging="360"/>
      </w:pPr>
      <w:rPr>
        <w:rFonts w:ascii="Verdana" w:hAnsi="Verdana"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DBB254D"/>
    <w:multiLevelType w:val="hybridMultilevel"/>
    <w:tmpl w:val="81C4C868"/>
    <w:lvl w:ilvl="0" w:tplc="64AC9DD2">
      <w:start w:val="8"/>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E21683B"/>
    <w:multiLevelType w:val="hybridMultilevel"/>
    <w:tmpl w:val="FD22954C"/>
    <w:lvl w:ilvl="0" w:tplc="0409000F">
      <w:start w:val="1"/>
      <w:numFmt w:val="bullet"/>
      <w:lvlText w:val="−"/>
      <w:lvlJc w:val="left"/>
      <w:pPr>
        <w:ind w:left="360" w:hanging="360"/>
      </w:pPr>
      <w:rPr>
        <w:rFonts w:ascii="Arial" w:hAnsi="Arial" w:hint="default"/>
      </w:rPr>
    </w:lvl>
    <w:lvl w:ilvl="1" w:tplc="04090003">
      <w:start w:val="174"/>
      <w:numFmt w:val="bullet"/>
      <w:lvlText w:val="–"/>
      <w:lvlJc w:val="left"/>
      <w:pPr>
        <w:ind w:left="1080" w:hanging="360"/>
      </w:pPr>
      <w:rPr>
        <w:rFonts w:ascii="MS PGothic" w:hAnsi="MS PGothic" w:hint="default"/>
      </w:rPr>
    </w:lvl>
    <w:lvl w:ilvl="2" w:tplc="04090003">
      <w:start w:val="174"/>
      <w:numFmt w:val="bullet"/>
      <w:lvlText w:val="–"/>
      <w:lvlJc w:val="left"/>
      <w:pPr>
        <w:ind w:left="1800" w:hanging="360"/>
      </w:pPr>
      <w:rPr>
        <w:rFonts w:ascii="MS PGothic" w:hAnsi="MS PGothic"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2E8D044A"/>
    <w:multiLevelType w:val="hybridMultilevel"/>
    <w:tmpl w:val="7A80FB84"/>
    <w:lvl w:ilvl="0" w:tplc="327E95C2">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F173E2E"/>
    <w:multiLevelType w:val="multilevel"/>
    <w:tmpl w:val="DD5CD6FE"/>
    <w:lvl w:ilvl="0">
      <w:start w:val="16"/>
      <w:numFmt w:val="decimal"/>
      <w:lvlText w:val="%1"/>
      <w:lvlJc w:val="left"/>
      <w:pPr>
        <w:ind w:left="1290" w:hanging="1290"/>
      </w:pPr>
      <w:rPr>
        <w:rFonts w:hint="default"/>
      </w:rPr>
    </w:lvl>
    <w:lvl w:ilvl="1">
      <w:start w:val="1"/>
      <w:numFmt w:val="decimal"/>
      <w:lvlText w:val="%1.%2"/>
      <w:lvlJc w:val="left"/>
      <w:pPr>
        <w:ind w:left="1361" w:hanging="1290"/>
      </w:pPr>
      <w:rPr>
        <w:rFonts w:hint="default"/>
      </w:rPr>
    </w:lvl>
    <w:lvl w:ilvl="2">
      <w:start w:val="1"/>
      <w:numFmt w:val="decimal"/>
      <w:lvlText w:val="%1.%2.%3"/>
      <w:lvlJc w:val="left"/>
      <w:pPr>
        <w:ind w:left="1432" w:hanging="1290"/>
      </w:pPr>
      <w:rPr>
        <w:rFonts w:hint="default"/>
      </w:rPr>
    </w:lvl>
    <w:lvl w:ilvl="3">
      <w:start w:val="4"/>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87" w15:restartNumberingAfterBreak="0">
    <w:nsid w:val="2F4111DF"/>
    <w:multiLevelType w:val="hybridMultilevel"/>
    <w:tmpl w:val="A44477D4"/>
    <w:lvl w:ilvl="0" w:tplc="0409000F">
      <w:start w:val="1"/>
      <w:numFmt w:val="bullet"/>
      <w:lvlText w:val="−"/>
      <w:lvlJc w:val="left"/>
      <w:pPr>
        <w:tabs>
          <w:tab w:val="num" w:pos="576"/>
        </w:tabs>
        <w:ind w:left="576" w:hanging="288"/>
      </w:pPr>
      <w:rPr>
        <w:rFonts w:ascii="Arial" w:hAnsi="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2F9E6FC5"/>
    <w:multiLevelType w:val="hybridMultilevel"/>
    <w:tmpl w:val="36F239EE"/>
    <w:lvl w:ilvl="0" w:tplc="0409000F">
      <w:start w:val="1"/>
      <w:numFmt w:val="bullet"/>
      <w:lvlText w:val="−"/>
      <w:lvlJc w:val="left"/>
      <w:pPr>
        <w:ind w:left="1080" w:hanging="360"/>
      </w:pPr>
      <w:rPr>
        <w:rFonts w:ascii="Arial" w:hAnsi="Arial" w:hint="default"/>
      </w:rPr>
    </w:lvl>
    <w:lvl w:ilvl="1" w:tplc="04090003">
      <w:start w:val="174"/>
      <w:numFmt w:val="bullet"/>
      <w:lvlText w:val="–"/>
      <w:lvlJc w:val="left"/>
      <w:pPr>
        <w:ind w:left="1800" w:hanging="360"/>
      </w:pPr>
      <w:rPr>
        <w:rFonts w:ascii="MS PGothic" w:hAnsi="MS PGothic"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30AA1B97"/>
    <w:multiLevelType w:val="hybridMultilevel"/>
    <w:tmpl w:val="679A0CC0"/>
    <w:lvl w:ilvl="0" w:tplc="0409000F">
      <w:start w:val="1"/>
      <w:numFmt w:val="bullet"/>
      <w:lvlText w:val="−"/>
      <w:lvlJc w:val="left"/>
      <w:pPr>
        <w:ind w:left="360" w:hanging="360"/>
      </w:pPr>
      <w:rPr>
        <w:rFonts w:ascii="Arial" w:hAnsi="Arial" w:hint="default"/>
      </w:rPr>
    </w:lvl>
    <w:lvl w:ilvl="1" w:tplc="04090003">
      <w:start w:val="174"/>
      <w:numFmt w:val="bullet"/>
      <w:lvlText w:val="–"/>
      <w:lvlJc w:val="left"/>
      <w:pPr>
        <w:ind w:left="1080" w:hanging="360"/>
      </w:pPr>
      <w:rPr>
        <w:rFonts w:ascii="MS PGothic" w:hAnsi="MS PGothic"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 w15:restartNumberingAfterBreak="0">
    <w:nsid w:val="30F15639"/>
    <w:multiLevelType w:val="hybridMultilevel"/>
    <w:tmpl w:val="30C66C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31802CAA"/>
    <w:multiLevelType w:val="hybridMultilevel"/>
    <w:tmpl w:val="6D90A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2645231"/>
    <w:multiLevelType w:val="hybridMultilevel"/>
    <w:tmpl w:val="6A64E192"/>
    <w:lvl w:ilvl="0" w:tplc="041D0001">
      <w:numFmt w:val="bullet"/>
      <w:lvlText w:val="-"/>
      <w:lvlJc w:val="left"/>
      <w:pPr>
        <w:tabs>
          <w:tab w:val="num" w:pos="644"/>
        </w:tabs>
        <w:ind w:left="644"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1D0001">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32720AA6"/>
    <w:multiLevelType w:val="hybridMultilevel"/>
    <w:tmpl w:val="5B52D040"/>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50B160E"/>
    <w:multiLevelType w:val="hybridMultilevel"/>
    <w:tmpl w:val="27C07F70"/>
    <w:lvl w:ilvl="0" w:tplc="04090001">
      <w:start w:val="1"/>
      <w:numFmt w:val="decimal"/>
      <w:lvlText w:val="%1."/>
      <w:lvlJc w:val="left"/>
      <w:pPr>
        <w:tabs>
          <w:tab w:val="num" w:pos="720"/>
        </w:tabs>
        <w:ind w:left="72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5" w15:restartNumberingAfterBreak="0">
    <w:nsid w:val="35F37AF4"/>
    <w:multiLevelType w:val="hybridMultilevel"/>
    <w:tmpl w:val="585E770C"/>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63724EE"/>
    <w:multiLevelType w:val="hybridMultilevel"/>
    <w:tmpl w:val="E05254CA"/>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36C25E53"/>
    <w:multiLevelType w:val="hybridMultilevel"/>
    <w:tmpl w:val="9C446254"/>
    <w:lvl w:ilvl="0" w:tplc="0409000F">
      <w:start w:val="1"/>
      <w:numFmt w:val="bullet"/>
      <w:lvlText w:val="−"/>
      <w:lvlJc w:val="left"/>
      <w:pPr>
        <w:tabs>
          <w:tab w:val="num" w:pos="576"/>
        </w:tabs>
        <w:ind w:left="576" w:hanging="288"/>
      </w:pPr>
      <w:rPr>
        <w:rFonts w:ascii="Arial" w:hAnsi="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36D30E00"/>
    <w:multiLevelType w:val="hybridMultilevel"/>
    <w:tmpl w:val="98101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376E3C20"/>
    <w:multiLevelType w:val="hybridMultilevel"/>
    <w:tmpl w:val="D1869F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79F02AC"/>
    <w:multiLevelType w:val="hybridMultilevel"/>
    <w:tmpl w:val="66C4CDE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1" w15:restartNumberingAfterBreak="0">
    <w:nsid w:val="381410EC"/>
    <w:multiLevelType w:val="hybridMultilevel"/>
    <w:tmpl w:val="CB9CBFEE"/>
    <w:lvl w:ilvl="0" w:tplc="83802386">
      <w:start w:val="1"/>
      <w:numFmt w:val="bullet"/>
      <w:lvlText w:val="-"/>
      <w:lvlJc w:val="left"/>
      <w:pPr>
        <w:ind w:left="644" w:hanging="360"/>
      </w:pPr>
      <w:rPr>
        <w:rFonts w:ascii="Verdana" w:hAnsi="Verdana"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2" w15:restartNumberingAfterBreak="0">
    <w:nsid w:val="3865305C"/>
    <w:multiLevelType w:val="hybridMultilevel"/>
    <w:tmpl w:val="38B250A8"/>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3B1609E1"/>
    <w:multiLevelType w:val="hybridMultilevel"/>
    <w:tmpl w:val="620244F6"/>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B4F7C57"/>
    <w:multiLevelType w:val="hybridMultilevel"/>
    <w:tmpl w:val="97EC9DDC"/>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BD06251"/>
    <w:multiLevelType w:val="hybridMultilevel"/>
    <w:tmpl w:val="360859C4"/>
    <w:lvl w:ilvl="0" w:tplc="04090003">
      <w:start w:val="174"/>
      <w:numFmt w:val="bullet"/>
      <w:lvlText w:val="–"/>
      <w:lvlJc w:val="left"/>
      <w:pPr>
        <w:ind w:left="750" w:hanging="360"/>
      </w:pPr>
      <w:rPr>
        <w:rFonts w:ascii="MS PGothic" w:hAnsi="MS PGothic"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06" w15:restartNumberingAfterBreak="0">
    <w:nsid w:val="3C8872E0"/>
    <w:multiLevelType w:val="hybridMultilevel"/>
    <w:tmpl w:val="91CCD5C8"/>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3CF07170"/>
    <w:multiLevelType w:val="hybridMultilevel"/>
    <w:tmpl w:val="4B789418"/>
    <w:lvl w:ilvl="0" w:tplc="9C8041F8">
      <w:start w:val="1"/>
      <w:numFmt w:val="bullet"/>
      <w:lvlText w:val=""/>
      <w:lvlJc w:val="left"/>
      <w:pPr>
        <w:tabs>
          <w:tab w:val="num" w:pos="800"/>
        </w:tabs>
        <w:ind w:left="800" w:hanging="360"/>
      </w:pPr>
      <w:rPr>
        <w:rFonts w:ascii="Symbol" w:hAnsi="Symbol" w:hint="default"/>
      </w:rPr>
    </w:lvl>
    <w:lvl w:ilvl="1" w:tplc="04090003" w:tentative="1">
      <w:start w:val="1"/>
      <w:numFmt w:val="bullet"/>
      <w:lvlText w:val="o"/>
      <w:lvlJc w:val="left"/>
      <w:pPr>
        <w:tabs>
          <w:tab w:val="num" w:pos="1520"/>
        </w:tabs>
        <w:ind w:left="1520" w:hanging="360"/>
      </w:pPr>
      <w:rPr>
        <w:rFonts w:ascii="Courier New" w:hAnsi="Courier New" w:cs="Courier New" w:hint="default"/>
      </w:rPr>
    </w:lvl>
    <w:lvl w:ilvl="2" w:tplc="04090005" w:tentative="1">
      <w:start w:val="1"/>
      <w:numFmt w:val="bullet"/>
      <w:lvlText w:val=""/>
      <w:lvlJc w:val="left"/>
      <w:pPr>
        <w:tabs>
          <w:tab w:val="num" w:pos="2240"/>
        </w:tabs>
        <w:ind w:left="2240" w:hanging="360"/>
      </w:pPr>
      <w:rPr>
        <w:rFonts w:ascii="Wingdings" w:hAnsi="Wingdings" w:hint="default"/>
      </w:rPr>
    </w:lvl>
    <w:lvl w:ilvl="3" w:tplc="04090001" w:tentative="1">
      <w:start w:val="1"/>
      <w:numFmt w:val="bullet"/>
      <w:lvlText w:val=""/>
      <w:lvlJc w:val="left"/>
      <w:pPr>
        <w:tabs>
          <w:tab w:val="num" w:pos="2960"/>
        </w:tabs>
        <w:ind w:left="2960" w:hanging="360"/>
      </w:pPr>
      <w:rPr>
        <w:rFonts w:ascii="Symbol" w:hAnsi="Symbol" w:hint="default"/>
      </w:rPr>
    </w:lvl>
    <w:lvl w:ilvl="4" w:tplc="04090003" w:tentative="1">
      <w:start w:val="1"/>
      <w:numFmt w:val="bullet"/>
      <w:lvlText w:val="o"/>
      <w:lvlJc w:val="left"/>
      <w:pPr>
        <w:tabs>
          <w:tab w:val="num" w:pos="3680"/>
        </w:tabs>
        <w:ind w:left="3680" w:hanging="360"/>
      </w:pPr>
      <w:rPr>
        <w:rFonts w:ascii="Courier New" w:hAnsi="Courier New" w:cs="Courier New" w:hint="default"/>
      </w:rPr>
    </w:lvl>
    <w:lvl w:ilvl="5" w:tplc="04090005" w:tentative="1">
      <w:start w:val="1"/>
      <w:numFmt w:val="bullet"/>
      <w:lvlText w:val=""/>
      <w:lvlJc w:val="left"/>
      <w:pPr>
        <w:tabs>
          <w:tab w:val="num" w:pos="4400"/>
        </w:tabs>
        <w:ind w:left="4400" w:hanging="360"/>
      </w:pPr>
      <w:rPr>
        <w:rFonts w:ascii="Wingdings" w:hAnsi="Wingding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cs="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abstractNum w:abstractNumId="108" w15:restartNumberingAfterBreak="0">
    <w:nsid w:val="3D761B6C"/>
    <w:multiLevelType w:val="hybridMultilevel"/>
    <w:tmpl w:val="51766AB4"/>
    <w:lvl w:ilvl="0" w:tplc="04090005">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09" w15:restartNumberingAfterBreak="0">
    <w:nsid w:val="3DA106D8"/>
    <w:multiLevelType w:val="hybridMultilevel"/>
    <w:tmpl w:val="B5867C8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3DC208CD"/>
    <w:multiLevelType w:val="hybridMultilevel"/>
    <w:tmpl w:val="BA2A8028"/>
    <w:lvl w:ilvl="0" w:tplc="04090001">
      <w:numFmt w:val="bullet"/>
      <w:lvlText w:val="-"/>
      <w:lvlJc w:val="left"/>
      <w:pPr>
        <w:tabs>
          <w:tab w:val="num" w:pos="644"/>
        </w:tabs>
        <w:ind w:left="644" w:hanging="360"/>
      </w:pPr>
      <w:rPr>
        <w:rFonts w:ascii="Times New Roman" w:eastAsia="Times New Roman" w:hAnsi="Times New Roman" w:cs="Times New Roman" w:hint="default"/>
      </w:rPr>
    </w:lvl>
    <w:lvl w:ilvl="1" w:tplc="0A826626">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3E49322E"/>
    <w:multiLevelType w:val="multilevel"/>
    <w:tmpl w:val="EA5C4F02"/>
    <w:lvl w:ilvl="0">
      <w:start w:val="16"/>
      <w:numFmt w:val="decimal"/>
      <w:lvlText w:val="%1"/>
      <w:lvlJc w:val="left"/>
      <w:pPr>
        <w:ind w:left="1290" w:hanging="1290"/>
      </w:pPr>
      <w:rPr>
        <w:rFonts w:hint="default"/>
      </w:rPr>
    </w:lvl>
    <w:lvl w:ilvl="1">
      <w:start w:val="1"/>
      <w:numFmt w:val="decimal"/>
      <w:lvlText w:val="%1.%2"/>
      <w:lvlJc w:val="left"/>
      <w:pPr>
        <w:ind w:left="1361" w:hanging="1290"/>
      </w:pPr>
      <w:rPr>
        <w:rFonts w:hint="default"/>
      </w:rPr>
    </w:lvl>
    <w:lvl w:ilvl="2">
      <w:start w:val="1"/>
      <w:numFmt w:val="decimal"/>
      <w:lvlText w:val="%1.%2.%3"/>
      <w:lvlJc w:val="left"/>
      <w:pPr>
        <w:ind w:left="1432" w:hanging="1290"/>
      </w:pPr>
      <w:rPr>
        <w:rFonts w:hint="default"/>
      </w:rPr>
    </w:lvl>
    <w:lvl w:ilvl="3">
      <w:start w:val="1"/>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12" w15:restartNumberingAfterBreak="0">
    <w:nsid w:val="3E7131A1"/>
    <w:multiLevelType w:val="hybridMultilevel"/>
    <w:tmpl w:val="2C368CEC"/>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3E935261"/>
    <w:multiLevelType w:val="hybridMultilevel"/>
    <w:tmpl w:val="15084BFE"/>
    <w:lvl w:ilvl="0" w:tplc="04090003">
      <w:start w:val="174"/>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E964474"/>
    <w:multiLevelType w:val="hybridMultilevel"/>
    <w:tmpl w:val="3F0AF3B4"/>
    <w:lvl w:ilvl="0" w:tplc="83802386">
      <w:start w:val="1"/>
      <w:numFmt w:val="decimal"/>
      <w:lvlText w:val="%1)"/>
      <w:lvlJc w:val="left"/>
      <w:pPr>
        <w:tabs>
          <w:tab w:val="num" w:pos="460"/>
        </w:tabs>
        <w:ind w:left="460" w:hanging="360"/>
      </w:pPr>
      <w:rPr>
        <w:rFonts w:hint="default"/>
      </w:rPr>
    </w:lvl>
    <w:lvl w:ilvl="1" w:tplc="F4E0CDB0">
      <w:numFmt w:val="bullet"/>
      <w:lvlText w:val="-"/>
      <w:lvlJc w:val="left"/>
      <w:pPr>
        <w:tabs>
          <w:tab w:val="num" w:pos="910"/>
        </w:tabs>
        <w:ind w:left="910" w:hanging="390"/>
      </w:pPr>
      <w:rPr>
        <w:rFonts w:ascii="Times New Roman" w:eastAsia="SimSun" w:hAnsi="Times New Roman" w:cs="Times New Roman" w:hint="default"/>
        <w:color w:val="auto"/>
      </w:rPr>
    </w:lvl>
    <w:lvl w:ilvl="2" w:tplc="CF68586C">
      <w:start w:val="3"/>
      <w:numFmt w:val="bullet"/>
      <w:lvlText w:val="-"/>
      <w:lvlJc w:val="left"/>
      <w:pPr>
        <w:tabs>
          <w:tab w:val="num" w:pos="1300"/>
        </w:tabs>
        <w:ind w:left="1300" w:hanging="360"/>
      </w:pPr>
      <w:rPr>
        <w:rFonts w:ascii="Times New Roman" w:eastAsia="Times New Roman" w:hAnsi="Times New Roman" w:cs="Times New Roman" w:hint="default"/>
      </w:rPr>
    </w:lvl>
    <w:lvl w:ilvl="3" w:tplc="04090001" w:tentative="1">
      <w:start w:val="1"/>
      <w:numFmt w:val="decimal"/>
      <w:lvlText w:val="%4."/>
      <w:lvlJc w:val="left"/>
      <w:pPr>
        <w:tabs>
          <w:tab w:val="num" w:pos="1780"/>
        </w:tabs>
        <w:ind w:left="1780" w:hanging="420"/>
      </w:pPr>
    </w:lvl>
    <w:lvl w:ilvl="4" w:tplc="04090003" w:tentative="1">
      <w:start w:val="1"/>
      <w:numFmt w:val="lowerLetter"/>
      <w:lvlText w:val="%5)"/>
      <w:lvlJc w:val="left"/>
      <w:pPr>
        <w:tabs>
          <w:tab w:val="num" w:pos="2200"/>
        </w:tabs>
        <w:ind w:left="2200" w:hanging="420"/>
      </w:pPr>
    </w:lvl>
    <w:lvl w:ilvl="5" w:tplc="04090005" w:tentative="1">
      <w:start w:val="1"/>
      <w:numFmt w:val="lowerRoman"/>
      <w:lvlText w:val="%6."/>
      <w:lvlJc w:val="right"/>
      <w:pPr>
        <w:tabs>
          <w:tab w:val="num" w:pos="2620"/>
        </w:tabs>
        <w:ind w:left="2620" w:hanging="420"/>
      </w:pPr>
    </w:lvl>
    <w:lvl w:ilvl="6" w:tplc="04090001" w:tentative="1">
      <w:start w:val="1"/>
      <w:numFmt w:val="decimal"/>
      <w:lvlText w:val="%7."/>
      <w:lvlJc w:val="left"/>
      <w:pPr>
        <w:tabs>
          <w:tab w:val="num" w:pos="3040"/>
        </w:tabs>
        <w:ind w:left="3040" w:hanging="420"/>
      </w:pPr>
    </w:lvl>
    <w:lvl w:ilvl="7" w:tplc="04090003" w:tentative="1">
      <w:start w:val="1"/>
      <w:numFmt w:val="lowerLetter"/>
      <w:lvlText w:val="%8)"/>
      <w:lvlJc w:val="left"/>
      <w:pPr>
        <w:tabs>
          <w:tab w:val="num" w:pos="3460"/>
        </w:tabs>
        <w:ind w:left="3460" w:hanging="420"/>
      </w:pPr>
    </w:lvl>
    <w:lvl w:ilvl="8" w:tplc="04090005" w:tentative="1">
      <w:start w:val="1"/>
      <w:numFmt w:val="lowerRoman"/>
      <w:lvlText w:val="%9."/>
      <w:lvlJc w:val="right"/>
      <w:pPr>
        <w:tabs>
          <w:tab w:val="num" w:pos="3880"/>
        </w:tabs>
        <w:ind w:left="3880" w:hanging="420"/>
      </w:pPr>
    </w:lvl>
  </w:abstractNum>
  <w:abstractNum w:abstractNumId="115" w15:restartNumberingAfterBreak="0">
    <w:nsid w:val="3F9859DE"/>
    <w:multiLevelType w:val="hybridMultilevel"/>
    <w:tmpl w:val="C95ED042"/>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0DE34BC"/>
    <w:multiLevelType w:val="singleLevel"/>
    <w:tmpl w:val="3AC85A44"/>
    <w:lvl w:ilvl="0">
      <w:start w:val="1"/>
      <w:numFmt w:val="decimal"/>
      <w:pStyle w:val="TdocHeading1"/>
      <w:lvlText w:val="%1."/>
      <w:lvlJc w:val="left"/>
      <w:pPr>
        <w:tabs>
          <w:tab w:val="num" w:pos="360"/>
        </w:tabs>
        <w:ind w:left="360" w:hanging="360"/>
      </w:pPr>
    </w:lvl>
  </w:abstractNum>
  <w:abstractNum w:abstractNumId="117" w15:restartNumberingAfterBreak="0">
    <w:nsid w:val="42224E54"/>
    <w:multiLevelType w:val="hybridMultilevel"/>
    <w:tmpl w:val="4FBEA4DA"/>
    <w:lvl w:ilvl="0" w:tplc="B352E5D4">
      <w:start w:val="1"/>
      <w:numFmt w:val="bullet"/>
      <w:lvlText w:val="•"/>
      <w:lvlJc w:val="left"/>
      <w:pPr>
        <w:tabs>
          <w:tab w:val="num" w:pos="720"/>
        </w:tabs>
        <w:ind w:left="720" w:hanging="360"/>
      </w:pPr>
      <w:rPr>
        <w:rFonts w:ascii="Times New Roman" w:hAnsi="Times New Roman" w:hint="default"/>
      </w:rPr>
    </w:lvl>
    <w:lvl w:ilvl="1" w:tplc="79423BC2">
      <w:start w:val="1"/>
      <w:numFmt w:val="bullet"/>
      <w:lvlText w:val="•"/>
      <w:lvlJc w:val="left"/>
      <w:pPr>
        <w:tabs>
          <w:tab w:val="num" w:pos="1440"/>
        </w:tabs>
        <w:ind w:left="1440" w:hanging="360"/>
      </w:pPr>
      <w:rPr>
        <w:rFonts w:ascii="Times New Roman" w:hAnsi="Times New Roman" w:hint="default"/>
      </w:rPr>
    </w:lvl>
    <w:lvl w:ilvl="2" w:tplc="F188B1CE">
      <w:start w:val="1"/>
      <w:numFmt w:val="bullet"/>
      <w:lvlText w:val="•"/>
      <w:lvlJc w:val="left"/>
      <w:pPr>
        <w:tabs>
          <w:tab w:val="num" w:pos="2160"/>
        </w:tabs>
        <w:ind w:left="2160" w:hanging="360"/>
      </w:pPr>
      <w:rPr>
        <w:rFonts w:ascii="Times New Roman" w:hAnsi="Times New Roman" w:hint="default"/>
      </w:rPr>
    </w:lvl>
    <w:lvl w:ilvl="3" w:tplc="B8508382">
      <w:start w:val="163"/>
      <w:numFmt w:val="bullet"/>
      <w:lvlText w:val="–"/>
      <w:lvlJc w:val="left"/>
      <w:pPr>
        <w:tabs>
          <w:tab w:val="num" w:pos="2880"/>
        </w:tabs>
        <w:ind w:left="2880" w:hanging="360"/>
      </w:pPr>
      <w:rPr>
        <w:rFonts w:ascii="Times New Roman" w:hAnsi="Times New Roman" w:hint="default"/>
      </w:rPr>
    </w:lvl>
    <w:lvl w:ilvl="4" w:tplc="98FC79E0" w:tentative="1">
      <w:start w:val="1"/>
      <w:numFmt w:val="bullet"/>
      <w:lvlText w:val="•"/>
      <w:lvlJc w:val="left"/>
      <w:pPr>
        <w:tabs>
          <w:tab w:val="num" w:pos="3600"/>
        </w:tabs>
        <w:ind w:left="3600" w:hanging="360"/>
      </w:pPr>
      <w:rPr>
        <w:rFonts w:ascii="Times New Roman" w:hAnsi="Times New Roman" w:hint="default"/>
      </w:rPr>
    </w:lvl>
    <w:lvl w:ilvl="5" w:tplc="21286336" w:tentative="1">
      <w:start w:val="1"/>
      <w:numFmt w:val="bullet"/>
      <w:lvlText w:val="•"/>
      <w:lvlJc w:val="left"/>
      <w:pPr>
        <w:tabs>
          <w:tab w:val="num" w:pos="4320"/>
        </w:tabs>
        <w:ind w:left="4320" w:hanging="360"/>
      </w:pPr>
      <w:rPr>
        <w:rFonts w:ascii="Times New Roman" w:hAnsi="Times New Roman" w:hint="default"/>
      </w:rPr>
    </w:lvl>
    <w:lvl w:ilvl="6" w:tplc="859C29E2" w:tentative="1">
      <w:start w:val="1"/>
      <w:numFmt w:val="bullet"/>
      <w:lvlText w:val="•"/>
      <w:lvlJc w:val="left"/>
      <w:pPr>
        <w:tabs>
          <w:tab w:val="num" w:pos="5040"/>
        </w:tabs>
        <w:ind w:left="5040" w:hanging="360"/>
      </w:pPr>
      <w:rPr>
        <w:rFonts w:ascii="Times New Roman" w:hAnsi="Times New Roman" w:hint="default"/>
      </w:rPr>
    </w:lvl>
    <w:lvl w:ilvl="7" w:tplc="4692DB72" w:tentative="1">
      <w:start w:val="1"/>
      <w:numFmt w:val="bullet"/>
      <w:lvlText w:val="•"/>
      <w:lvlJc w:val="left"/>
      <w:pPr>
        <w:tabs>
          <w:tab w:val="num" w:pos="5760"/>
        </w:tabs>
        <w:ind w:left="5760" w:hanging="360"/>
      </w:pPr>
      <w:rPr>
        <w:rFonts w:ascii="Times New Roman" w:hAnsi="Times New Roman" w:hint="default"/>
      </w:rPr>
    </w:lvl>
    <w:lvl w:ilvl="8" w:tplc="1EC6E556" w:tentative="1">
      <w:start w:val="1"/>
      <w:numFmt w:val="bullet"/>
      <w:lvlText w:val="•"/>
      <w:lvlJc w:val="left"/>
      <w:pPr>
        <w:tabs>
          <w:tab w:val="num" w:pos="6480"/>
        </w:tabs>
        <w:ind w:left="6480" w:hanging="360"/>
      </w:pPr>
      <w:rPr>
        <w:rFonts w:ascii="Times New Roman" w:hAnsi="Times New Roman" w:hint="default"/>
      </w:rPr>
    </w:lvl>
  </w:abstractNum>
  <w:abstractNum w:abstractNumId="118" w15:restartNumberingAfterBreak="0">
    <w:nsid w:val="42600D1A"/>
    <w:multiLevelType w:val="hybridMultilevel"/>
    <w:tmpl w:val="7DBAA514"/>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34573F1"/>
    <w:multiLevelType w:val="hybridMultilevel"/>
    <w:tmpl w:val="6248BAA8"/>
    <w:lvl w:ilvl="0" w:tplc="DF32211A">
      <w:start w:val="1"/>
      <w:numFmt w:val="bullet"/>
      <w:lvlText w:val=""/>
      <w:lvlJc w:val="left"/>
      <w:pPr>
        <w:tabs>
          <w:tab w:val="num" w:pos="720"/>
        </w:tabs>
        <w:ind w:left="720" w:hanging="360"/>
      </w:pPr>
      <w:rPr>
        <w:rFonts w:ascii="Wingdings" w:hAnsi="Wingdings" w:hint="default"/>
      </w:rPr>
    </w:lvl>
    <w:lvl w:ilvl="1" w:tplc="3496BEB6" w:tentative="1">
      <w:start w:val="1"/>
      <w:numFmt w:val="bullet"/>
      <w:lvlText w:val="o"/>
      <w:lvlJc w:val="left"/>
      <w:pPr>
        <w:tabs>
          <w:tab w:val="num" w:pos="1440"/>
        </w:tabs>
        <w:ind w:left="1440" w:hanging="360"/>
      </w:pPr>
      <w:rPr>
        <w:rFonts w:ascii="Courier New" w:hAnsi="Courier New" w:cs="Courier New" w:hint="default"/>
      </w:rPr>
    </w:lvl>
    <w:lvl w:ilvl="2" w:tplc="FA842B6A" w:tentative="1">
      <w:start w:val="1"/>
      <w:numFmt w:val="bullet"/>
      <w:lvlText w:val=""/>
      <w:lvlJc w:val="left"/>
      <w:pPr>
        <w:tabs>
          <w:tab w:val="num" w:pos="2160"/>
        </w:tabs>
        <w:ind w:left="2160" w:hanging="360"/>
      </w:pPr>
      <w:rPr>
        <w:rFonts w:ascii="Wingdings" w:hAnsi="Wingdings" w:hint="default"/>
      </w:rPr>
    </w:lvl>
    <w:lvl w:ilvl="3" w:tplc="FF1678C4" w:tentative="1">
      <w:start w:val="1"/>
      <w:numFmt w:val="bullet"/>
      <w:lvlText w:val=""/>
      <w:lvlJc w:val="left"/>
      <w:pPr>
        <w:tabs>
          <w:tab w:val="num" w:pos="2880"/>
        </w:tabs>
        <w:ind w:left="2880" w:hanging="360"/>
      </w:pPr>
      <w:rPr>
        <w:rFonts w:ascii="Symbol" w:hAnsi="Symbol" w:hint="default"/>
      </w:rPr>
    </w:lvl>
    <w:lvl w:ilvl="4" w:tplc="5B4A98E6" w:tentative="1">
      <w:start w:val="1"/>
      <w:numFmt w:val="bullet"/>
      <w:lvlText w:val="o"/>
      <w:lvlJc w:val="left"/>
      <w:pPr>
        <w:tabs>
          <w:tab w:val="num" w:pos="3600"/>
        </w:tabs>
        <w:ind w:left="3600" w:hanging="360"/>
      </w:pPr>
      <w:rPr>
        <w:rFonts w:ascii="Courier New" w:hAnsi="Courier New" w:cs="Courier New" w:hint="default"/>
      </w:rPr>
    </w:lvl>
    <w:lvl w:ilvl="5" w:tplc="5B589BCC" w:tentative="1">
      <w:start w:val="1"/>
      <w:numFmt w:val="bullet"/>
      <w:lvlText w:val=""/>
      <w:lvlJc w:val="left"/>
      <w:pPr>
        <w:tabs>
          <w:tab w:val="num" w:pos="4320"/>
        </w:tabs>
        <w:ind w:left="4320" w:hanging="360"/>
      </w:pPr>
      <w:rPr>
        <w:rFonts w:ascii="Wingdings" w:hAnsi="Wingdings" w:hint="default"/>
      </w:rPr>
    </w:lvl>
    <w:lvl w:ilvl="6" w:tplc="91D05928" w:tentative="1">
      <w:start w:val="1"/>
      <w:numFmt w:val="bullet"/>
      <w:lvlText w:val=""/>
      <w:lvlJc w:val="left"/>
      <w:pPr>
        <w:tabs>
          <w:tab w:val="num" w:pos="5040"/>
        </w:tabs>
        <w:ind w:left="5040" w:hanging="360"/>
      </w:pPr>
      <w:rPr>
        <w:rFonts w:ascii="Symbol" w:hAnsi="Symbol" w:hint="default"/>
      </w:rPr>
    </w:lvl>
    <w:lvl w:ilvl="7" w:tplc="CE1A57C0" w:tentative="1">
      <w:start w:val="1"/>
      <w:numFmt w:val="bullet"/>
      <w:lvlText w:val="o"/>
      <w:lvlJc w:val="left"/>
      <w:pPr>
        <w:tabs>
          <w:tab w:val="num" w:pos="5760"/>
        </w:tabs>
        <w:ind w:left="5760" w:hanging="360"/>
      </w:pPr>
      <w:rPr>
        <w:rFonts w:ascii="Courier New" w:hAnsi="Courier New" w:cs="Courier New" w:hint="default"/>
      </w:rPr>
    </w:lvl>
    <w:lvl w:ilvl="8" w:tplc="B8AAC1E2"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440F3E30"/>
    <w:multiLevelType w:val="hybridMultilevel"/>
    <w:tmpl w:val="DE20253C"/>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45602419"/>
    <w:multiLevelType w:val="hybridMultilevel"/>
    <w:tmpl w:val="054EE484"/>
    <w:lvl w:ilvl="0" w:tplc="0C090005">
      <w:start w:val="1"/>
      <w:numFmt w:val="bullet"/>
      <w:lvlText w:val="−"/>
      <w:lvlJc w:val="left"/>
      <w:pPr>
        <w:ind w:left="720" w:hanging="360"/>
      </w:pPr>
      <w:rPr>
        <w:rFonts w:ascii="Arial" w:hAnsi="Arial" w:hint="default"/>
      </w:rPr>
    </w:lvl>
    <w:lvl w:ilvl="1" w:tplc="0C090003">
      <w:start w:val="1"/>
      <w:numFmt w:val="bullet"/>
      <w:lvlText w:val="o"/>
      <w:lvlJc w:val="left"/>
      <w:pPr>
        <w:ind w:left="1440" w:hanging="360"/>
      </w:pPr>
      <w:rPr>
        <w:rFonts w:ascii="Courier New" w:hAnsi="Courier New" w:cs="Courier New" w:hint="default"/>
      </w:rPr>
    </w:lvl>
    <w:lvl w:ilvl="2" w:tplc="0C090005">
      <w:start w:val="3"/>
      <w:numFmt w:val="bullet"/>
      <w:lvlText w:val="-"/>
      <w:lvlJc w:val="left"/>
      <w:pPr>
        <w:tabs>
          <w:tab w:val="num" w:pos="2160"/>
        </w:tabs>
        <w:ind w:left="2160" w:hanging="360"/>
      </w:pPr>
      <w:rPr>
        <w:rFonts w:ascii="Times New Roman" w:eastAsia="Times New Roman" w:hAnsi="Times New Roman" w:cs="Times New Roman"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2" w15:restartNumberingAfterBreak="0">
    <w:nsid w:val="45AB7BD9"/>
    <w:multiLevelType w:val="hybridMultilevel"/>
    <w:tmpl w:val="0F1C1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627799C"/>
    <w:multiLevelType w:val="hybridMultilevel"/>
    <w:tmpl w:val="70F03EBA"/>
    <w:lvl w:ilvl="0" w:tplc="83802386">
      <w:start w:val="1"/>
      <w:numFmt w:val="bullet"/>
      <w:lvlText w:val="-"/>
      <w:lvlJc w:val="left"/>
      <w:pPr>
        <w:ind w:left="2520" w:hanging="360"/>
      </w:pPr>
      <w:rPr>
        <w:rFonts w:ascii="Verdana" w:hAnsi="Verdana"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4" w15:restartNumberingAfterBreak="0">
    <w:nsid w:val="464D3319"/>
    <w:multiLevelType w:val="multilevel"/>
    <w:tmpl w:val="C61CA6A6"/>
    <w:lvl w:ilvl="0">
      <w:start w:val="1"/>
      <w:numFmt w:val="decimal"/>
      <w:pStyle w:val="berschrift1H1"/>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1080"/>
        </w:tabs>
        <w:ind w:left="735" w:hanging="735"/>
      </w:pPr>
      <w:rPr>
        <w:rFonts w:hint="default"/>
      </w:rPr>
    </w:lvl>
    <w:lvl w:ilvl="3">
      <w:start w:val="1"/>
      <w:numFmt w:val="decimal"/>
      <w:lvlText w:val="%1.%2.%3.%4"/>
      <w:lvlJc w:val="left"/>
      <w:pPr>
        <w:tabs>
          <w:tab w:val="num" w:pos="1440"/>
        </w:tabs>
        <w:ind w:left="735" w:hanging="735"/>
      </w:pPr>
      <w:rPr>
        <w:rFonts w:hint="default"/>
      </w:rPr>
    </w:lvl>
    <w:lvl w:ilvl="4">
      <w:start w:val="1"/>
      <w:numFmt w:val="decimal"/>
      <w:lvlText w:val="%1.%2.%3.%4.%5"/>
      <w:lvlJc w:val="left"/>
      <w:pPr>
        <w:tabs>
          <w:tab w:val="num" w:pos="1440"/>
        </w:tabs>
        <w:ind w:left="1080" w:hanging="1080"/>
      </w:pPr>
      <w:rPr>
        <w:rFonts w:hint="default"/>
      </w:rPr>
    </w:lvl>
    <w:lvl w:ilvl="5">
      <w:start w:val="1"/>
      <w:numFmt w:val="decimal"/>
      <w:lvlText w:val="%1.%2.%3.%4.%5.%6"/>
      <w:lvlJc w:val="left"/>
      <w:pPr>
        <w:tabs>
          <w:tab w:val="num" w:pos="180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46BF5B89"/>
    <w:multiLevelType w:val="hybridMultilevel"/>
    <w:tmpl w:val="B2DACB70"/>
    <w:lvl w:ilvl="0" w:tplc="CFB29EC2">
      <w:start w:val="1"/>
      <w:numFmt w:val="bullet"/>
      <w:lvlText w:val=""/>
      <w:lvlJc w:val="left"/>
      <w:pPr>
        <w:tabs>
          <w:tab w:val="num" w:pos="720"/>
        </w:tabs>
        <w:ind w:left="720" w:hanging="360"/>
      </w:pPr>
      <w:rPr>
        <w:rFonts w:ascii="Symbol" w:hAnsi="Symbol" w:hint="default"/>
      </w:rPr>
    </w:lvl>
    <w:lvl w:ilvl="1" w:tplc="E208D980" w:tentative="1">
      <w:start w:val="1"/>
      <w:numFmt w:val="bullet"/>
      <w:lvlText w:val="o"/>
      <w:lvlJc w:val="left"/>
      <w:pPr>
        <w:tabs>
          <w:tab w:val="num" w:pos="1440"/>
        </w:tabs>
        <w:ind w:left="1440" w:hanging="360"/>
      </w:pPr>
      <w:rPr>
        <w:rFonts w:ascii="Courier New" w:hAnsi="Courier New" w:cs="Courier New" w:hint="default"/>
      </w:rPr>
    </w:lvl>
    <w:lvl w:ilvl="2" w:tplc="7DA4995A" w:tentative="1">
      <w:start w:val="1"/>
      <w:numFmt w:val="bullet"/>
      <w:lvlText w:val=""/>
      <w:lvlJc w:val="left"/>
      <w:pPr>
        <w:tabs>
          <w:tab w:val="num" w:pos="2160"/>
        </w:tabs>
        <w:ind w:left="2160" w:hanging="360"/>
      </w:pPr>
      <w:rPr>
        <w:rFonts w:ascii="Wingdings" w:hAnsi="Wingdings" w:hint="default"/>
      </w:rPr>
    </w:lvl>
    <w:lvl w:ilvl="3" w:tplc="89CA8186" w:tentative="1">
      <w:start w:val="1"/>
      <w:numFmt w:val="bullet"/>
      <w:lvlText w:val=""/>
      <w:lvlJc w:val="left"/>
      <w:pPr>
        <w:tabs>
          <w:tab w:val="num" w:pos="2880"/>
        </w:tabs>
        <w:ind w:left="2880" w:hanging="360"/>
      </w:pPr>
      <w:rPr>
        <w:rFonts w:ascii="Symbol" w:hAnsi="Symbol" w:hint="default"/>
      </w:rPr>
    </w:lvl>
    <w:lvl w:ilvl="4" w:tplc="77BC090C" w:tentative="1">
      <w:start w:val="1"/>
      <w:numFmt w:val="bullet"/>
      <w:lvlText w:val="o"/>
      <w:lvlJc w:val="left"/>
      <w:pPr>
        <w:tabs>
          <w:tab w:val="num" w:pos="3600"/>
        </w:tabs>
        <w:ind w:left="3600" w:hanging="360"/>
      </w:pPr>
      <w:rPr>
        <w:rFonts w:ascii="Courier New" w:hAnsi="Courier New" w:cs="Courier New" w:hint="default"/>
      </w:rPr>
    </w:lvl>
    <w:lvl w:ilvl="5" w:tplc="6C4CFF7E" w:tentative="1">
      <w:start w:val="1"/>
      <w:numFmt w:val="bullet"/>
      <w:lvlText w:val=""/>
      <w:lvlJc w:val="left"/>
      <w:pPr>
        <w:tabs>
          <w:tab w:val="num" w:pos="4320"/>
        </w:tabs>
        <w:ind w:left="4320" w:hanging="360"/>
      </w:pPr>
      <w:rPr>
        <w:rFonts w:ascii="Wingdings" w:hAnsi="Wingdings" w:hint="default"/>
      </w:rPr>
    </w:lvl>
    <w:lvl w:ilvl="6" w:tplc="2C6A360A" w:tentative="1">
      <w:start w:val="1"/>
      <w:numFmt w:val="bullet"/>
      <w:lvlText w:val=""/>
      <w:lvlJc w:val="left"/>
      <w:pPr>
        <w:tabs>
          <w:tab w:val="num" w:pos="5040"/>
        </w:tabs>
        <w:ind w:left="5040" w:hanging="360"/>
      </w:pPr>
      <w:rPr>
        <w:rFonts w:ascii="Symbol" w:hAnsi="Symbol" w:hint="default"/>
      </w:rPr>
    </w:lvl>
    <w:lvl w:ilvl="7" w:tplc="817E1F08" w:tentative="1">
      <w:start w:val="1"/>
      <w:numFmt w:val="bullet"/>
      <w:lvlText w:val="o"/>
      <w:lvlJc w:val="left"/>
      <w:pPr>
        <w:tabs>
          <w:tab w:val="num" w:pos="5760"/>
        </w:tabs>
        <w:ind w:left="5760" w:hanging="360"/>
      </w:pPr>
      <w:rPr>
        <w:rFonts w:ascii="Courier New" w:hAnsi="Courier New" w:cs="Courier New" w:hint="default"/>
      </w:rPr>
    </w:lvl>
    <w:lvl w:ilvl="8" w:tplc="DCB6CBAC"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46C41F1E"/>
    <w:multiLevelType w:val="hybridMultilevel"/>
    <w:tmpl w:val="E1C4C45C"/>
    <w:lvl w:ilvl="0" w:tplc="83802386">
      <w:start w:val="1"/>
      <w:numFmt w:val="bullet"/>
      <w:lvlText w:val="-"/>
      <w:lvlJc w:val="left"/>
      <w:pPr>
        <w:ind w:left="928" w:hanging="360"/>
      </w:pPr>
      <w:rPr>
        <w:rFonts w:ascii="Verdana" w:hAnsi="Verdana" w:hint="default"/>
      </w:rPr>
    </w:lvl>
    <w:lvl w:ilvl="1" w:tplc="83802386">
      <w:start w:val="1"/>
      <w:numFmt w:val="bullet"/>
      <w:lvlText w:val="-"/>
      <w:lvlJc w:val="left"/>
      <w:pPr>
        <w:ind w:left="1648" w:hanging="360"/>
      </w:pPr>
      <w:rPr>
        <w:rFonts w:ascii="Verdana" w:hAnsi="Verdana" w:hint="default"/>
      </w:rPr>
    </w:lvl>
    <w:lvl w:ilvl="2" w:tplc="04090005">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27" w15:restartNumberingAfterBreak="0">
    <w:nsid w:val="46E45401"/>
    <w:multiLevelType w:val="hybridMultilevel"/>
    <w:tmpl w:val="07905CCE"/>
    <w:lvl w:ilvl="0" w:tplc="08090001">
      <w:start w:val="1"/>
      <w:numFmt w:val="bullet"/>
      <w:lvlText w:val=""/>
      <w:lvlJc w:val="left"/>
      <w:pPr>
        <w:tabs>
          <w:tab w:val="num" w:pos="720"/>
        </w:tabs>
        <w:ind w:left="720" w:hanging="360"/>
      </w:pPr>
      <w:rPr>
        <w:rFonts w:ascii="Symbol" w:hAnsi="Symbol" w:hint="default"/>
      </w:rPr>
    </w:lvl>
    <w:lvl w:ilvl="1"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7427F32"/>
    <w:multiLevelType w:val="hybridMultilevel"/>
    <w:tmpl w:val="E7309D42"/>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129" w15:restartNumberingAfterBreak="0">
    <w:nsid w:val="47583064"/>
    <w:multiLevelType w:val="hybridMultilevel"/>
    <w:tmpl w:val="F23EF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7D75380"/>
    <w:multiLevelType w:val="hybridMultilevel"/>
    <w:tmpl w:val="219A6B16"/>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8F529CA"/>
    <w:multiLevelType w:val="hybridMultilevel"/>
    <w:tmpl w:val="7EC6FBB2"/>
    <w:lvl w:ilvl="0" w:tplc="CF68586C">
      <w:start w:val="3"/>
      <w:numFmt w:val="bullet"/>
      <w:lvlText w:val="-"/>
      <w:lvlJc w:val="left"/>
      <w:pPr>
        <w:tabs>
          <w:tab w:val="num" w:pos="644"/>
        </w:tabs>
        <w:ind w:left="644" w:hanging="360"/>
      </w:pPr>
      <w:rPr>
        <w:rFonts w:ascii="Times New Roman" w:eastAsia="Times New Roman" w:hAnsi="Times New Roman" w:cs="Times New Roman" w:hint="default"/>
      </w:rPr>
    </w:lvl>
    <w:lvl w:ilvl="1" w:tplc="08090003">
      <w:start w:val="1"/>
      <w:numFmt w:val="bullet"/>
      <w:lvlText w:val="o"/>
      <w:lvlJc w:val="left"/>
      <w:pPr>
        <w:tabs>
          <w:tab w:val="num" w:pos="1364"/>
        </w:tabs>
        <w:ind w:left="1364" w:hanging="360"/>
      </w:pPr>
      <w:rPr>
        <w:rFonts w:ascii="Courier New" w:hAnsi="Courier New" w:cs="Courier New" w:hint="default"/>
      </w:rPr>
    </w:lvl>
    <w:lvl w:ilvl="2" w:tplc="CF68586C">
      <w:start w:val="3"/>
      <w:numFmt w:val="bullet"/>
      <w:lvlText w:val="-"/>
      <w:lvlJc w:val="left"/>
      <w:pPr>
        <w:tabs>
          <w:tab w:val="num" w:pos="2084"/>
        </w:tabs>
        <w:ind w:left="2084" w:hanging="360"/>
      </w:pPr>
      <w:rPr>
        <w:rFonts w:ascii="Times New Roman" w:eastAsia="Times New Roman" w:hAnsi="Times New Roman" w:cs="Times New Roman" w:hint="default"/>
      </w:rPr>
    </w:lvl>
    <w:lvl w:ilvl="3" w:tplc="08090001" w:tentative="1">
      <w:start w:val="1"/>
      <w:numFmt w:val="bullet"/>
      <w:lvlText w:val=""/>
      <w:lvlJc w:val="left"/>
      <w:pPr>
        <w:tabs>
          <w:tab w:val="num" w:pos="2804"/>
        </w:tabs>
        <w:ind w:left="2804" w:hanging="360"/>
      </w:pPr>
      <w:rPr>
        <w:rFonts w:ascii="Symbol" w:hAnsi="Symbol" w:hint="default"/>
      </w:rPr>
    </w:lvl>
    <w:lvl w:ilvl="4" w:tplc="08090003" w:tentative="1">
      <w:start w:val="1"/>
      <w:numFmt w:val="bullet"/>
      <w:lvlText w:val="o"/>
      <w:lvlJc w:val="left"/>
      <w:pPr>
        <w:tabs>
          <w:tab w:val="num" w:pos="3524"/>
        </w:tabs>
        <w:ind w:left="3524" w:hanging="360"/>
      </w:pPr>
      <w:rPr>
        <w:rFonts w:ascii="Courier New" w:hAnsi="Courier New" w:cs="Courier New" w:hint="default"/>
      </w:rPr>
    </w:lvl>
    <w:lvl w:ilvl="5" w:tplc="08090005" w:tentative="1">
      <w:start w:val="1"/>
      <w:numFmt w:val="bullet"/>
      <w:lvlText w:val=""/>
      <w:lvlJc w:val="left"/>
      <w:pPr>
        <w:tabs>
          <w:tab w:val="num" w:pos="4244"/>
        </w:tabs>
        <w:ind w:left="4244" w:hanging="360"/>
      </w:pPr>
      <w:rPr>
        <w:rFonts w:ascii="Wingdings" w:hAnsi="Wingdings" w:hint="default"/>
      </w:rPr>
    </w:lvl>
    <w:lvl w:ilvl="6" w:tplc="08090001" w:tentative="1">
      <w:start w:val="1"/>
      <w:numFmt w:val="bullet"/>
      <w:lvlText w:val=""/>
      <w:lvlJc w:val="left"/>
      <w:pPr>
        <w:tabs>
          <w:tab w:val="num" w:pos="4964"/>
        </w:tabs>
        <w:ind w:left="4964" w:hanging="360"/>
      </w:pPr>
      <w:rPr>
        <w:rFonts w:ascii="Symbol" w:hAnsi="Symbol" w:hint="default"/>
      </w:rPr>
    </w:lvl>
    <w:lvl w:ilvl="7" w:tplc="08090003" w:tentative="1">
      <w:start w:val="1"/>
      <w:numFmt w:val="bullet"/>
      <w:lvlText w:val="o"/>
      <w:lvlJc w:val="left"/>
      <w:pPr>
        <w:tabs>
          <w:tab w:val="num" w:pos="5684"/>
        </w:tabs>
        <w:ind w:left="5684" w:hanging="360"/>
      </w:pPr>
      <w:rPr>
        <w:rFonts w:ascii="Courier New" w:hAnsi="Courier New" w:cs="Courier New" w:hint="default"/>
      </w:rPr>
    </w:lvl>
    <w:lvl w:ilvl="8" w:tplc="08090005" w:tentative="1">
      <w:start w:val="1"/>
      <w:numFmt w:val="bullet"/>
      <w:lvlText w:val=""/>
      <w:lvlJc w:val="left"/>
      <w:pPr>
        <w:tabs>
          <w:tab w:val="num" w:pos="6404"/>
        </w:tabs>
        <w:ind w:left="6404" w:hanging="360"/>
      </w:pPr>
      <w:rPr>
        <w:rFonts w:ascii="Wingdings" w:hAnsi="Wingdings" w:hint="default"/>
      </w:rPr>
    </w:lvl>
  </w:abstractNum>
  <w:abstractNum w:abstractNumId="132" w15:restartNumberingAfterBreak="0">
    <w:nsid w:val="4958049B"/>
    <w:multiLevelType w:val="hybridMultilevel"/>
    <w:tmpl w:val="DA2A0282"/>
    <w:lvl w:ilvl="0" w:tplc="041D0001">
      <w:numFmt w:val="bullet"/>
      <w:lvlText w:val="-"/>
      <w:lvlJc w:val="left"/>
      <w:pPr>
        <w:ind w:left="720" w:hanging="360"/>
      </w:pPr>
      <w:rPr>
        <w:rFonts w:ascii="Times New Roman" w:eastAsia="Times New Roman" w:hAnsi="Times New Roman" w:cs="Times New Roman" w:hint="default"/>
      </w:rPr>
    </w:lvl>
    <w:lvl w:ilvl="1" w:tplc="83802386">
      <w:start w:val="1"/>
      <w:numFmt w:val="bullet"/>
      <w:lvlText w:val="-"/>
      <w:lvlJc w:val="left"/>
      <w:pPr>
        <w:ind w:left="1440" w:hanging="360"/>
      </w:pPr>
      <w:rPr>
        <w:rFonts w:ascii="Verdana" w:hAnsi="Verdana" w:hint="default"/>
        <w:b/>
        <w:i w:val="0"/>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96916D1"/>
    <w:multiLevelType w:val="hybridMultilevel"/>
    <w:tmpl w:val="E5B04D12"/>
    <w:lvl w:ilvl="0" w:tplc="0409000F">
      <w:start w:val="1"/>
      <w:numFmt w:val="bullet"/>
      <w:lvlText w:val="−"/>
      <w:lvlJc w:val="left"/>
      <w:pPr>
        <w:tabs>
          <w:tab w:val="num" w:pos="644"/>
        </w:tabs>
        <w:ind w:left="644" w:hanging="360"/>
      </w:pPr>
      <w:rPr>
        <w:rFonts w:ascii="Arial" w:hAnsi="Arial" w:hint="default"/>
      </w:rPr>
    </w:lvl>
    <w:lvl w:ilvl="1" w:tplc="041D0003">
      <w:start w:val="1"/>
      <w:numFmt w:val="bullet"/>
      <w:lvlText w:val="o"/>
      <w:lvlJc w:val="left"/>
      <w:pPr>
        <w:tabs>
          <w:tab w:val="num" w:pos="1364"/>
        </w:tabs>
        <w:ind w:left="1364" w:hanging="360"/>
      </w:pPr>
      <w:rPr>
        <w:rFonts w:ascii="Courier New" w:hAnsi="Courier New" w:cs="Courier New" w:hint="default"/>
      </w:rPr>
    </w:lvl>
    <w:lvl w:ilvl="2" w:tplc="041D0005">
      <w:start w:val="1"/>
      <w:numFmt w:val="bullet"/>
      <w:lvlText w:val=""/>
      <w:lvlJc w:val="left"/>
      <w:pPr>
        <w:tabs>
          <w:tab w:val="num" w:pos="2084"/>
        </w:tabs>
        <w:ind w:left="2084" w:hanging="360"/>
      </w:pPr>
      <w:rPr>
        <w:rFonts w:ascii="Wingdings" w:hAnsi="Wingdings" w:hint="default"/>
      </w:rPr>
    </w:lvl>
    <w:lvl w:ilvl="3" w:tplc="041D0001" w:tentative="1">
      <w:start w:val="1"/>
      <w:numFmt w:val="bullet"/>
      <w:lvlText w:val=""/>
      <w:lvlJc w:val="left"/>
      <w:pPr>
        <w:tabs>
          <w:tab w:val="num" w:pos="2804"/>
        </w:tabs>
        <w:ind w:left="2804" w:hanging="360"/>
      </w:pPr>
      <w:rPr>
        <w:rFonts w:ascii="Symbol" w:hAnsi="Symbol" w:hint="default"/>
      </w:rPr>
    </w:lvl>
    <w:lvl w:ilvl="4" w:tplc="041D0003" w:tentative="1">
      <w:start w:val="1"/>
      <w:numFmt w:val="bullet"/>
      <w:lvlText w:val="o"/>
      <w:lvlJc w:val="left"/>
      <w:pPr>
        <w:tabs>
          <w:tab w:val="num" w:pos="3524"/>
        </w:tabs>
        <w:ind w:left="3524" w:hanging="360"/>
      </w:pPr>
      <w:rPr>
        <w:rFonts w:ascii="Courier New" w:hAnsi="Courier New" w:cs="Courier New" w:hint="default"/>
      </w:rPr>
    </w:lvl>
    <w:lvl w:ilvl="5" w:tplc="041D0005" w:tentative="1">
      <w:start w:val="1"/>
      <w:numFmt w:val="bullet"/>
      <w:lvlText w:val=""/>
      <w:lvlJc w:val="left"/>
      <w:pPr>
        <w:tabs>
          <w:tab w:val="num" w:pos="4244"/>
        </w:tabs>
        <w:ind w:left="4244" w:hanging="360"/>
      </w:pPr>
      <w:rPr>
        <w:rFonts w:ascii="Wingdings" w:hAnsi="Wingdings" w:hint="default"/>
      </w:rPr>
    </w:lvl>
    <w:lvl w:ilvl="6" w:tplc="041D0001" w:tentative="1">
      <w:start w:val="1"/>
      <w:numFmt w:val="bullet"/>
      <w:lvlText w:val=""/>
      <w:lvlJc w:val="left"/>
      <w:pPr>
        <w:tabs>
          <w:tab w:val="num" w:pos="4964"/>
        </w:tabs>
        <w:ind w:left="4964" w:hanging="360"/>
      </w:pPr>
      <w:rPr>
        <w:rFonts w:ascii="Symbol" w:hAnsi="Symbol" w:hint="default"/>
      </w:rPr>
    </w:lvl>
    <w:lvl w:ilvl="7" w:tplc="041D0003" w:tentative="1">
      <w:start w:val="1"/>
      <w:numFmt w:val="bullet"/>
      <w:lvlText w:val="o"/>
      <w:lvlJc w:val="left"/>
      <w:pPr>
        <w:tabs>
          <w:tab w:val="num" w:pos="5684"/>
        </w:tabs>
        <w:ind w:left="5684" w:hanging="360"/>
      </w:pPr>
      <w:rPr>
        <w:rFonts w:ascii="Courier New" w:hAnsi="Courier New" w:cs="Courier New" w:hint="default"/>
      </w:rPr>
    </w:lvl>
    <w:lvl w:ilvl="8" w:tplc="041D0005" w:tentative="1">
      <w:start w:val="1"/>
      <w:numFmt w:val="bullet"/>
      <w:lvlText w:val=""/>
      <w:lvlJc w:val="left"/>
      <w:pPr>
        <w:tabs>
          <w:tab w:val="num" w:pos="6404"/>
        </w:tabs>
        <w:ind w:left="6404" w:hanging="360"/>
      </w:pPr>
      <w:rPr>
        <w:rFonts w:ascii="Wingdings" w:hAnsi="Wingdings" w:hint="default"/>
      </w:rPr>
    </w:lvl>
  </w:abstractNum>
  <w:abstractNum w:abstractNumId="134" w15:restartNumberingAfterBreak="0">
    <w:nsid w:val="4A0141ED"/>
    <w:multiLevelType w:val="hybridMultilevel"/>
    <w:tmpl w:val="AF8AD6CA"/>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4A41649B"/>
    <w:multiLevelType w:val="hybridMultilevel"/>
    <w:tmpl w:val="BE28BBD6"/>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A55685D"/>
    <w:multiLevelType w:val="singleLevel"/>
    <w:tmpl w:val="947A7058"/>
    <w:lvl w:ilvl="0">
      <w:start w:val="1"/>
      <w:numFmt w:val="bullet"/>
      <w:pStyle w:val="textintend1"/>
      <w:lvlText w:val=""/>
      <w:lvlJc w:val="left"/>
      <w:pPr>
        <w:tabs>
          <w:tab w:val="num" w:pos="992"/>
        </w:tabs>
        <w:ind w:left="992" w:hanging="425"/>
      </w:pPr>
      <w:rPr>
        <w:rFonts w:ascii="Symbol" w:hAnsi="Symbol" w:hint="default"/>
      </w:rPr>
    </w:lvl>
  </w:abstractNum>
  <w:abstractNum w:abstractNumId="137" w15:restartNumberingAfterBreak="0">
    <w:nsid w:val="4AB3741D"/>
    <w:multiLevelType w:val="hybridMultilevel"/>
    <w:tmpl w:val="8C36905E"/>
    <w:lvl w:ilvl="0" w:tplc="D0167938">
      <w:start w:val="1"/>
      <w:numFmt w:val="bullet"/>
      <w:lvlText w:val="•"/>
      <w:lvlJc w:val="left"/>
      <w:pPr>
        <w:tabs>
          <w:tab w:val="num" w:pos="720"/>
        </w:tabs>
        <w:ind w:left="720" w:hanging="360"/>
      </w:pPr>
      <w:rPr>
        <w:rFonts w:ascii="Arial" w:hAnsi="Arial" w:hint="default"/>
      </w:rPr>
    </w:lvl>
    <w:lvl w:ilvl="1" w:tplc="C44E56B2">
      <w:start w:val="1275"/>
      <w:numFmt w:val="bullet"/>
      <w:lvlText w:val="–"/>
      <w:lvlJc w:val="left"/>
      <w:pPr>
        <w:tabs>
          <w:tab w:val="num" w:pos="1440"/>
        </w:tabs>
        <w:ind w:left="1440" w:hanging="360"/>
      </w:pPr>
      <w:rPr>
        <w:rFonts w:ascii="Arial" w:hAnsi="Arial" w:hint="default"/>
      </w:rPr>
    </w:lvl>
    <w:lvl w:ilvl="2" w:tplc="84565BAC">
      <w:start w:val="1275"/>
      <w:numFmt w:val="bullet"/>
      <w:lvlText w:val="•"/>
      <w:lvlJc w:val="left"/>
      <w:pPr>
        <w:tabs>
          <w:tab w:val="num" w:pos="2160"/>
        </w:tabs>
        <w:ind w:left="2160" w:hanging="360"/>
      </w:pPr>
      <w:rPr>
        <w:rFonts w:ascii="Arial" w:hAnsi="Arial" w:hint="default"/>
      </w:rPr>
    </w:lvl>
    <w:lvl w:ilvl="3" w:tplc="51D02B08">
      <w:start w:val="1"/>
      <w:numFmt w:val="bullet"/>
      <w:lvlText w:val="•"/>
      <w:lvlJc w:val="left"/>
      <w:pPr>
        <w:tabs>
          <w:tab w:val="num" w:pos="2880"/>
        </w:tabs>
        <w:ind w:left="2880" w:hanging="360"/>
      </w:pPr>
      <w:rPr>
        <w:rFonts w:ascii="Arial" w:hAnsi="Arial" w:hint="default"/>
      </w:rPr>
    </w:lvl>
    <w:lvl w:ilvl="4" w:tplc="16702A7A" w:tentative="1">
      <w:start w:val="1"/>
      <w:numFmt w:val="bullet"/>
      <w:lvlText w:val="•"/>
      <w:lvlJc w:val="left"/>
      <w:pPr>
        <w:tabs>
          <w:tab w:val="num" w:pos="3600"/>
        </w:tabs>
        <w:ind w:left="3600" w:hanging="360"/>
      </w:pPr>
      <w:rPr>
        <w:rFonts w:ascii="Arial" w:hAnsi="Arial" w:hint="default"/>
      </w:rPr>
    </w:lvl>
    <w:lvl w:ilvl="5" w:tplc="10B8CD8E" w:tentative="1">
      <w:start w:val="1"/>
      <w:numFmt w:val="bullet"/>
      <w:lvlText w:val="•"/>
      <w:lvlJc w:val="left"/>
      <w:pPr>
        <w:tabs>
          <w:tab w:val="num" w:pos="4320"/>
        </w:tabs>
        <w:ind w:left="4320" w:hanging="360"/>
      </w:pPr>
      <w:rPr>
        <w:rFonts w:ascii="Arial" w:hAnsi="Arial" w:hint="default"/>
      </w:rPr>
    </w:lvl>
    <w:lvl w:ilvl="6" w:tplc="7ED07066" w:tentative="1">
      <w:start w:val="1"/>
      <w:numFmt w:val="bullet"/>
      <w:lvlText w:val="•"/>
      <w:lvlJc w:val="left"/>
      <w:pPr>
        <w:tabs>
          <w:tab w:val="num" w:pos="5040"/>
        </w:tabs>
        <w:ind w:left="5040" w:hanging="360"/>
      </w:pPr>
      <w:rPr>
        <w:rFonts w:ascii="Arial" w:hAnsi="Arial" w:hint="default"/>
      </w:rPr>
    </w:lvl>
    <w:lvl w:ilvl="7" w:tplc="8440F5AE" w:tentative="1">
      <w:start w:val="1"/>
      <w:numFmt w:val="bullet"/>
      <w:lvlText w:val="•"/>
      <w:lvlJc w:val="left"/>
      <w:pPr>
        <w:tabs>
          <w:tab w:val="num" w:pos="5760"/>
        </w:tabs>
        <w:ind w:left="5760" w:hanging="360"/>
      </w:pPr>
      <w:rPr>
        <w:rFonts w:ascii="Arial" w:hAnsi="Arial" w:hint="default"/>
      </w:rPr>
    </w:lvl>
    <w:lvl w:ilvl="8" w:tplc="BEE4B576" w:tentative="1">
      <w:start w:val="1"/>
      <w:numFmt w:val="bullet"/>
      <w:lvlText w:val="•"/>
      <w:lvlJc w:val="left"/>
      <w:pPr>
        <w:tabs>
          <w:tab w:val="num" w:pos="6480"/>
        </w:tabs>
        <w:ind w:left="6480" w:hanging="360"/>
      </w:pPr>
      <w:rPr>
        <w:rFonts w:ascii="Arial" w:hAnsi="Arial" w:hint="default"/>
      </w:rPr>
    </w:lvl>
  </w:abstractNum>
  <w:abstractNum w:abstractNumId="138" w15:restartNumberingAfterBreak="0">
    <w:nsid w:val="4B0E2D44"/>
    <w:multiLevelType w:val="hybridMultilevel"/>
    <w:tmpl w:val="7698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4B1F283C"/>
    <w:multiLevelType w:val="singleLevel"/>
    <w:tmpl w:val="759E93C2"/>
    <w:lvl w:ilvl="0">
      <w:start w:val="1"/>
      <w:numFmt w:val="bullet"/>
      <w:pStyle w:val="textintend3"/>
      <w:lvlText w:val=""/>
      <w:lvlJc w:val="left"/>
      <w:pPr>
        <w:tabs>
          <w:tab w:val="num" w:pos="1843"/>
        </w:tabs>
        <w:ind w:left="1843" w:hanging="425"/>
      </w:pPr>
      <w:rPr>
        <w:rFonts w:ascii="Symbol" w:hAnsi="Symbol" w:hint="default"/>
      </w:rPr>
    </w:lvl>
  </w:abstractNum>
  <w:abstractNum w:abstractNumId="140" w15:restartNumberingAfterBreak="0">
    <w:nsid w:val="4B780549"/>
    <w:multiLevelType w:val="hybridMultilevel"/>
    <w:tmpl w:val="EDB27D8A"/>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4BFE0BDE"/>
    <w:multiLevelType w:val="hybridMultilevel"/>
    <w:tmpl w:val="CF9289FC"/>
    <w:lvl w:ilvl="0" w:tplc="02A8569C">
      <w:start w:val="1"/>
      <w:numFmt w:val="bullet"/>
      <w:lvlText w:val="•"/>
      <w:lvlJc w:val="left"/>
      <w:pPr>
        <w:tabs>
          <w:tab w:val="num" w:pos="720"/>
        </w:tabs>
        <w:ind w:left="720" w:hanging="360"/>
      </w:pPr>
      <w:rPr>
        <w:rFonts w:ascii="Arial" w:hAnsi="Arial" w:hint="default"/>
      </w:rPr>
    </w:lvl>
    <w:lvl w:ilvl="1" w:tplc="0712A06C">
      <w:start w:val="1"/>
      <w:numFmt w:val="bullet"/>
      <w:lvlText w:val="•"/>
      <w:lvlJc w:val="left"/>
      <w:pPr>
        <w:tabs>
          <w:tab w:val="num" w:pos="1440"/>
        </w:tabs>
        <w:ind w:left="1440" w:hanging="360"/>
      </w:pPr>
      <w:rPr>
        <w:rFonts w:ascii="Arial" w:hAnsi="Arial" w:hint="default"/>
      </w:rPr>
    </w:lvl>
    <w:lvl w:ilvl="2" w:tplc="FD94D81E" w:tentative="1">
      <w:start w:val="1"/>
      <w:numFmt w:val="bullet"/>
      <w:lvlText w:val="•"/>
      <w:lvlJc w:val="left"/>
      <w:pPr>
        <w:tabs>
          <w:tab w:val="num" w:pos="2160"/>
        </w:tabs>
        <w:ind w:left="2160" w:hanging="360"/>
      </w:pPr>
      <w:rPr>
        <w:rFonts w:ascii="Arial" w:hAnsi="Arial" w:hint="default"/>
      </w:rPr>
    </w:lvl>
    <w:lvl w:ilvl="3" w:tplc="96689E60" w:tentative="1">
      <w:start w:val="1"/>
      <w:numFmt w:val="bullet"/>
      <w:lvlText w:val="•"/>
      <w:lvlJc w:val="left"/>
      <w:pPr>
        <w:tabs>
          <w:tab w:val="num" w:pos="2880"/>
        </w:tabs>
        <w:ind w:left="2880" w:hanging="360"/>
      </w:pPr>
      <w:rPr>
        <w:rFonts w:ascii="Arial" w:hAnsi="Arial" w:hint="default"/>
      </w:rPr>
    </w:lvl>
    <w:lvl w:ilvl="4" w:tplc="521A3A34" w:tentative="1">
      <w:start w:val="1"/>
      <w:numFmt w:val="bullet"/>
      <w:lvlText w:val="•"/>
      <w:lvlJc w:val="left"/>
      <w:pPr>
        <w:tabs>
          <w:tab w:val="num" w:pos="3600"/>
        </w:tabs>
        <w:ind w:left="3600" w:hanging="360"/>
      </w:pPr>
      <w:rPr>
        <w:rFonts w:ascii="Arial" w:hAnsi="Arial" w:hint="default"/>
      </w:rPr>
    </w:lvl>
    <w:lvl w:ilvl="5" w:tplc="4C027A80" w:tentative="1">
      <w:start w:val="1"/>
      <w:numFmt w:val="bullet"/>
      <w:lvlText w:val="•"/>
      <w:lvlJc w:val="left"/>
      <w:pPr>
        <w:tabs>
          <w:tab w:val="num" w:pos="4320"/>
        </w:tabs>
        <w:ind w:left="4320" w:hanging="360"/>
      </w:pPr>
      <w:rPr>
        <w:rFonts w:ascii="Arial" w:hAnsi="Arial" w:hint="default"/>
      </w:rPr>
    </w:lvl>
    <w:lvl w:ilvl="6" w:tplc="E58826B8" w:tentative="1">
      <w:start w:val="1"/>
      <w:numFmt w:val="bullet"/>
      <w:lvlText w:val="•"/>
      <w:lvlJc w:val="left"/>
      <w:pPr>
        <w:tabs>
          <w:tab w:val="num" w:pos="5040"/>
        </w:tabs>
        <w:ind w:left="5040" w:hanging="360"/>
      </w:pPr>
      <w:rPr>
        <w:rFonts w:ascii="Arial" w:hAnsi="Arial" w:hint="default"/>
      </w:rPr>
    </w:lvl>
    <w:lvl w:ilvl="7" w:tplc="C242E952" w:tentative="1">
      <w:start w:val="1"/>
      <w:numFmt w:val="bullet"/>
      <w:lvlText w:val="•"/>
      <w:lvlJc w:val="left"/>
      <w:pPr>
        <w:tabs>
          <w:tab w:val="num" w:pos="5760"/>
        </w:tabs>
        <w:ind w:left="5760" w:hanging="360"/>
      </w:pPr>
      <w:rPr>
        <w:rFonts w:ascii="Arial" w:hAnsi="Arial" w:hint="default"/>
      </w:rPr>
    </w:lvl>
    <w:lvl w:ilvl="8" w:tplc="9A0C4284" w:tentative="1">
      <w:start w:val="1"/>
      <w:numFmt w:val="bullet"/>
      <w:lvlText w:val="•"/>
      <w:lvlJc w:val="left"/>
      <w:pPr>
        <w:tabs>
          <w:tab w:val="num" w:pos="6480"/>
        </w:tabs>
        <w:ind w:left="6480" w:hanging="360"/>
      </w:pPr>
      <w:rPr>
        <w:rFonts w:ascii="Arial" w:hAnsi="Arial" w:hint="default"/>
      </w:rPr>
    </w:lvl>
  </w:abstractNum>
  <w:abstractNum w:abstractNumId="142" w15:restartNumberingAfterBreak="0">
    <w:nsid w:val="4C261D1F"/>
    <w:multiLevelType w:val="hybridMultilevel"/>
    <w:tmpl w:val="F578BDDE"/>
    <w:lvl w:ilvl="0" w:tplc="0409000F">
      <w:start w:val="1"/>
      <w:numFmt w:val="bullet"/>
      <w:lvlText w:val="−"/>
      <w:lvlJc w:val="left"/>
      <w:pPr>
        <w:ind w:left="720" w:hanging="360"/>
      </w:pPr>
      <w:rPr>
        <w:rFonts w:ascii="Arial" w:hAnsi="Arial" w:hint="default"/>
      </w:rPr>
    </w:lvl>
    <w:lvl w:ilvl="1" w:tplc="0409000F">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4C884808"/>
    <w:multiLevelType w:val="hybridMultilevel"/>
    <w:tmpl w:val="7E8C1DB4"/>
    <w:lvl w:ilvl="0" w:tplc="0E74E116">
      <w:start w:val="1"/>
      <w:numFmt w:val="bullet"/>
      <w:lvlText w:val=""/>
      <w:lvlJc w:val="left"/>
      <w:pPr>
        <w:tabs>
          <w:tab w:val="num" w:pos="720"/>
        </w:tabs>
        <w:ind w:left="720" w:hanging="360"/>
      </w:pPr>
      <w:rPr>
        <w:rFonts w:ascii="Symbol" w:hAnsi="Symbol" w:hint="default"/>
      </w:rPr>
    </w:lvl>
    <w:lvl w:ilvl="1" w:tplc="C0787230">
      <w:start w:val="1"/>
      <w:numFmt w:val="bullet"/>
      <w:lvlText w:val="o"/>
      <w:lvlJc w:val="left"/>
      <w:pPr>
        <w:tabs>
          <w:tab w:val="num" w:pos="1440"/>
        </w:tabs>
        <w:ind w:left="1440" w:hanging="360"/>
      </w:pPr>
      <w:rPr>
        <w:rFonts w:ascii="Courier New" w:hAnsi="Courier New" w:cs="Courier New" w:hint="default"/>
      </w:rPr>
    </w:lvl>
    <w:lvl w:ilvl="2" w:tplc="00B6AAC2">
      <w:start w:val="1"/>
      <w:numFmt w:val="bullet"/>
      <w:lvlText w:val=""/>
      <w:lvlJc w:val="left"/>
      <w:pPr>
        <w:tabs>
          <w:tab w:val="num" w:pos="2160"/>
        </w:tabs>
        <w:ind w:left="2160" w:hanging="360"/>
      </w:pPr>
      <w:rPr>
        <w:rFonts w:ascii="Wingdings" w:hAnsi="Wingdings" w:hint="default"/>
      </w:rPr>
    </w:lvl>
    <w:lvl w:ilvl="3" w:tplc="615A4888" w:tentative="1">
      <w:start w:val="1"/>
      <w:numFmt w:val="bullet"/>
      <w:lvlText w:val=""/>
      <w:lvlJc w:val="left"/>
      <w:pPr>
        <w:tabs>
          <w:tab w:val="num" w:pos="2880"/>
        </w:tabs>
        <w:ind w:left="2880" w:hanging="360"/>
      </w:pPr>
      <w:rPr>
        <w:rFonts w:ascii="Symbol" w:hAnsi="Symbol" w:hint="default"/>
      </w:rPr>
    </w:lvl>
    <w:lvl w:ilvl="4" w:tplc="05EEBEE6" w:tentative="1">
      <w:start w:val="1"/>
      <w:numFmt w:val="bullet"/>
      <w:lvlText w:val="o"/>
      <w:lvlJc w:val="left"/>
      <w:pPr>
        <w:tabs>
          <w:tab w:val="num" w:pos="3600"/>
        </w:tabs>
        <w:ind w:left="3600" w:hanging="360"/>
      </w:pPr>
      <w:rPr>
        <w:rFonts w:ascii="Courier New" w:hAnsi="Courier New" w:cs="Courier New" w:hint="default"/>
      </w:rPr>
    </w:lvl>
    <w:lvl w:ilvl="5" w:tplc="F240384A" w:tentative="1">
      <w:start w:val="1"/>
      <w:numFmt w:val="bullet"/>
      <w:lvlText w:val=""/>
      <w:lvlJc w:val="left"/>
      <w:pPr>
        <w:tabs>
          <w:tab w:val="num" w:pos="4320"/>
        </w:tabs>
        <w:ind w:left="4320" w:hanging="360"/>
      </w:pPr>
      <w:rPr>
        <w:rFonts w:ascii="Wingdings" w:hAnsi="Wingdings" w:hint="default"/>
      </w:rPr>
    </w:lvl>
    <w:lvl w:ilvl="6" w:tplc="CB8C4012" w:tentative="1">
      <w:start w:val="1"/>
      <w:numFmt w:val="bullet"/>
      <w:lvlText w:val=""/>
      <w:lvlJc w:val="left"/>
      <w:pPr>
        <w:tabs>
          <w:tab w:val="num" w:pos="5040"/>
        </w:tabs>
        <w:ind w:left="5040" w:hanging="360"/>
      </w:pPr>
      <w:rPr>
        <w:rFonts w:ascii="Symbol" w:hAnsi="Symbol" w:hint="default"/>
      </w:rPr>
    </w:lvl>
    <w:lvl w:ilvl="7" w:tplc="3F7E1718" w:tentative="1">
      <w:start w:val="1"/>
      <w:numFmt w:val="bullet"/>
      <w:lvlText w:val="o"/>
      <w:lvlJc w:val="left"/>
      <w:pPr>
        <w:tabs>
          <w:tab w:val="num" w:pos="5760"/>
        </w:tabs>
        <w:ind w:left="5760" w:hanging="360"/>
      </w:pPr>
      <w:rPr>
        <w:rFonts w:ascii="Courier New" w:hAnsi="Courier New" w:cs="Courier New" w:hint="default"/>
      </w:rPr>
    </w:lvl>
    <w:lvl w:ilvl="8" w:tplc="38880B44"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4DA460D8"/>
    <w:multiLevelType w:val="hybridMultilevel"/>
    <w:tmpl w:val="2E221310"/>
    <w:lvl w:ilvl="0" w:tplc="04090003">
      <w:start w:val="174"/>
      <w:numFmt w:val="bullet"/>
      <w:lvlText w:val="–"/>
      <w:lvlJc w:val="left"/>
      <w:pPr>
        <w:ind w:left="1080" w:hanging="360"/>
      </w:pPr>
      <w:rPr>
        <w:rFonts w:ascii="MS PGothic" w:hAnsi="MS PGothic" w:hint="default"/>
      </w:rPr>
    </w:lvl>
    <w:lvl w:ilvl="1" w:tplc="04090003">
      <w:start w:val="174"/>
      <w:numFmt w:val="bullet"/>
      <w:lvlText w:val="–"/>
      <w:lvlJc w:val="left"/>
      <w:pPr>
        <w:ind w:left="1800" w:hanging="360"/>
      </w:pPr>
      <w:rPr>
        <w:rFonts w:ascii="MS PGothic" w:hAnsi="MS PGothic"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5" w15:restartNumberingAfterBreak="0">
    <w:nsid w:val="4E5A22D9"/>
    <w:multiLevelType w:val="hybridMultilevel"/>
    <w:tmpl w:val="4BA09BCC"/>
    <w:lvl w:ilvl="0" w:tplc="61DE0BA0">
      <w:start w:val="7"/>
      <w:numFmt w:val="bullet"/>
      <w:lvlText w:val="-"/>
      <w:lvlJc w:val="left"/>
      <w:pPr>
        <w:tabs>
          <w:tab w:val="num" w:pos="720"/>
        </w:tabs>
        <w:ind w:left="720" w:hanging="360"/>
      </w:pPr>
      <w:rPr>
        <w:rFonts w:ascii="Times" w:eastAsia="Batang" w:hAns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4F8D1659"/>
    <w:multiLevelType w:val="hybridMultilevel"/>
    <w:tmpl w:val="2B48C668"/>
    <w:lvl w:ilvl="0" w:tplc="0409000F">
      <w:start w:val="1"/>
      <w:numFmt w:val="bullet"/>
      <w:lvlText w:val="−"/>
      <w:lvlJc w:val="left"/>
      <w:pPr>
        <w:ind w:left="1004" w:hanging="360"/>
      </w:pPr>
      <w:rPr>
        <w:rFonts w:ascii="Arial" w:hAnsi="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7" w15:restartNumberingAfterBreak="0">
    <w:nsid w:val="5033780E"/>
    <w:multiLevelType w:val="hybridMultilevel"/>
    <w:tmpl w:val="539E52D2"/>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0E65654"/>
    <w:multiLevelType w:val="hybridMultilevel"/>
    <w:tmpl w:val="28B03560"/>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511609BC"/>
    <w:multiLevelType w:val="hybridMultilevel"/>
    <w:tmpl w:val="3446B71C"/>
    <w:lvl w:ilvl="0" w:tplc="0409000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516723FE"/>
    <w:multiLevelType w:val="hybridMultilevel"/>
    <w:tmpl w:val="63F64F3A"/>
    <w:lvl w:ilvl="0" w:tplc="E70A00D0">
      <w:start w:val="12"/>
      <w:numFmt w:val="bullet"/>
      <w:lvlText w:val="-"/>
      <w:lvlJc w:val="left"/>
      <w:pPr>
        <w:ind w:left="644" w:hanging="360"/>
      </w:pPr>
      <w:rPr>
        <w:rFonts w:ascii="Times New Roman" w:eastAsia="Times New Roma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51" w15:restartNumberingAfterBreak="0">
    <w:nsid w:val="517B29AA"/>
    <w:multiLevelType w:val="hybridMultilevel"/>
    <w:tmpl w:val="316C618A"/>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83802386">
      <w:start w:val="1"/>
      <w:numFmt w:val="bullet"/>
      <w:lvlText w:val="-"/>
      <w:lvlJc w:val="left"/>
      <w:pPr>
        <w:tabs>
          <w:tab w:val="num" w:pos="2560"/>
        </w:tabs>
        <w:ind w:left="2560" w:hanging="360"/>
      </w:pPr>
      <w:rPr>
        <w:rFonts w:ascii="Verdana" w:hAnsi="Verdana" w:hint="default"/>
      </w:rPr>
    </w:lvl>
    <w:lvl w:ilvl="3" w:tplc="04090001">
      <w:start w:val="1"/>
      <w:numFmt w:val="bullet"/>
      <w:lvlText w:val=""/>
      <w:lvlJc w:val="left"/>
      <w:pPr>
        <w:tabs>
          <w:tab w:val="num" w:pos="3280"/>
        </w:tabs>
        <w:ind w:left="3280" w:hanging="360"/>
      </w:pPr>
      <w:rPr>
        <w:rFonts w:ascii="Symbol" w:hAnsi="Symbol"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152" w15:restartNumberingAfterBreak="0">
    <w:nsid w:val="531506DD"/>
    <w:multiLevelType w:val="hybridMultilevel"/>
    <w:tmpl w:val="069616EE"/>
    <w:lvl w:ilvl="0" w:tplc="04090003">
      <w:start w:val="174"/>
      <w:numFmt w:val="bullet"/>
      <w:lvlText w:val="–"/>
      <w:lvlJc w:val="left"/>
      <w:pPr>
        <w:ind w:left="720" w:hanging="360"/>
      </w:pPr>
      <w:rPr>
        <w:rFonts w:ascii="MS PGothic" w:hAnsi="MS PGothic" w:hint="default"/>
      </w:rPr>
    </w:lvl>
    <w:lvl w:ilvl="1" w:tplc="0409000F">
      <w:start w:val="1"/>
      <w:numFmt w:val="bullet"/>
      <w:lvlText w:val="−"/>
      <w:lvlJc w:val="left"/>
      <w:pPr>
        <w:ind w:left="1440" w:hanging="360"/>
      </w:pPr>
      <w:rPr>
        <w:rFonts w:ascii="Arial" w:hAnsi="Arial" w:hint="default"/>
      </w:rPr>
    </w:lvl>
    <w:lvl w:ilvl="2" w:tplc="04090003">
      <w:start w:val="174"/>
      <w:numFmt w:val="bullet"/>
      <w:lvlText w:val="–"/>
      <w:lvlJc w:val="left"/>
      <w:pPr>
        <w:ind w:left="2160" w:hanging="360"/>
      </w:pPr>
      <w:rPr>
        <w:rFonts w:ascii="MS PGothic" w:hAnsi="MS PGothic"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3F64505"/>
    <w:multiLevelType w:val="hybridMultilevel"/>
    <w:tmpl w:val="AAA06604"/>
    <w:lvl w:ilvl="0" w:tplc="6CC0629C">
      <w:start w:val="1"/>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548B2044"/>
    <w:multiLevelType w:val="hybridMultilevel"/>
    <w:tmpl w:val="333C0614"/>
    <w:lvl w:ilvl="0" w:tplc="4FC478DC">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5" w15:restartNumberingAfterBreak="0">
    <w:nsid w:val="54A0491F"/>
    <w:multiLevelType w:val="hybridMultilevel"/>
    <w:tmpl w:val="DA56BAD2"/>
    <w:lvl w:ilvl="0" w:tplc="04090001">
      <w:start w:val="1"/>
      <w:numFmt w:val="bullet"/>
      <w:lvlText w:val=""/>
      <w:lvlJc w:val="left"/>
      <w:pPr>
        <w:ind w:left="1288" w:hanging="360"/>
      </w:pPr>
      <w:rPr>
        <w:rFonts w:ascii="Symbol" w:hAnsi="Symbol"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156" w15:restartNumberingAfterBreak="0">
    <w:nsid w:val="563F7B9A"/>
    <w:multiLevelType w:val="hybridMultilevel"/>
    <w:tmpl w:val="2714AEF4"/>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80B6FE1"/>
    <w:multiLevelType w:val="hybridMultilevel"/>
    <w:tmpl w:val="AAC24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582C4C32"/>
    <w:multiLevelType w:val="hybridMultilevel"/>
    <w:tmpl w:val="D796564C"/>
    <w:lvl w:ilvl="0" w:tplc="5E624AB0">
      <w:start w:val="2867"/>
      <w:numFmt w:val="bullet"/>
      <w:lvlText w:val="−"/>
      <w:lvlJc w:val="left"/>
      <w:pPr>
        <w:ind w:left="1080" w:hanging="360"/>
      </w:pPr>
      <w:rPr>
        <w:rFonts w:ascii="Calibre Regular" w:hAnsi="Calibre Regular" w:hint="default"/>
      </w:rPr>
    </w:lvl>
    <w:lvl w:ilvl="1" w:tplc="04090003">
      <w:start w:val="174"/>
      <w:numFmt w:val="bullet"/>
      <w:lvlText w:val="–"/>
      <w:lvlJc w:val="left"/>
      <w:pPr>
        <w:ind w:left="1800" w:hanging="360"/>
      </w:pPr>
      <w:rPr>
        <w:rFonts w:ascii="MS PGothic" w:hAnsi="MS PGothic"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585F71C6"/>
    <w:multiLevelType w:val="hybridMultilevel"/>
    <w:tmpl w:val="AFACEF82"/>
    <w:lvl w:ilvl="0" w:tplc="04090003">
      <w:start w:val="1"/>
      <w:numFmt w:val="bullet"/>
      <w:lvlText w:val="o"/>
      <w:lvlJc w:val="left"/>
      <w:pPr>
        <w:ind w:left="720" w:hanging="360"/>
      </w:pPr>
      <w:rPr>
        <w:rFonts w:ascii="Courier New" w:hAnsi="Courier New" w:cs="Courier New" w:hint="default"/>
      </w:rPr>
    </w:lvl>
    <w:lvl w:ilvl="1" w:tplc="04090003">
      <w:start w:val="174"/>
      <w:numFmt w:val="bullet"/>
      <w:lvlText w:val="–"/>
      <w:lvlJc w:val="left"/>
      <w:pPr>
        <w:ind w:left="1440" w:hanging="360"/>
      </w:pPr>
      <w:rPr>
        <w:rFonts w:ascii="MS PGothic" w:hAnsi="MS PGothic"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58601548"/>
    <w:multiLevelType w:val="hybridMultilevel"/>
    <w:tmpl w:val="4C44581C"/>
    <w:lvl w:ilvl="0" w:tplc="83802386">
      <w:start w:val="1"/>
      <w:numFmt w:val="bullet"/>
      <w:lvlText w:val="-"/>
      <w:lvlJc w:val="left"/>
      <w:pPr>
        <w:ind w:left="928" w:hanging="360"/>
      </w:pPr>
      <w:rPr>
        <w:rFonts w:ascii="Verdana" w:hAnsi="Verdana" w:hint="default"/>
      </w:rPr>
    </w:lvl>
    <w:lvl w:ilvl="1" w:tplc="83802386">
      <w:start w:val="1"/>
      <w:numFmt w:val="bullet"/>
      <w:lvlText w:val="-"/>
      <w:lvlJc w:val="left"/>
      <w:pPr>
        <w:ind w:left="1648" w:hanging="360"/>
      </w:pPr>
      <w:rPr>
        <w:rFonts w:ascii="Verdana" w:hAnsi="Verdana" w:hint="default"/>
      </w:rPr>
    </w:lvl>
    <w:lvl w:ilvl="2" w:tplc="04090005">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61" w15:restartNumberingAfterBreak="0">
    <w:nsid w:val="5874360B"/>
    <w:multiLevelType w:val="hybridMultilevel"/>
    <w:tmpl w:val="0B7E3EF4"/>
    <w:lvl w:ilvl="0" w:tplc="64AC9DD2">
      <w:start w:val="8"/>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58B865C3"/>
    <w:multiLevelType w:val="hybridMultilevel"/>
    <w:tmpl w:val="837EE69A"/>
    <w:lvl w:ilvl="0" w:tplc="64AC9DD2">
      <w:start w:val="8"/>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58E511CB"/>
    <w:multiLevelType w:val="hybridMultilevel"/>
    <w:tmpl w:val="9F0884F2"/>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59056A2F"/>
    <w:multiLevelType w:val="hybridMultilevel"/>
    <w:tmpl w:val="30BC0D48"/>
    <w:lvl w:ilvl="0" w:tplc="0409000F">
      <w:start w:val="1"/>
      <w:numFmt w:val="bullet"/>
      <w:lvlText w:val="−"/>
      <w:lvlJc w:val="left"/>
      <w:pPr>
        <w:ind w:left="792" w:hanging="360"/>
      </w:pPr>
      <w:rPr>
        <w:rFonts w:ascii="Arial" w:hAnsi="Aria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5" w15:restartNumberingAfterBreak="0">
    <w:nsid w:val="590C6ED1"/>
    <w:multiLevelType w:val="hybridMultilevel"/>
    <w:tmpl w:val="52D405F6"/>
    <w:lvl w:ilvl="0" w:tplc="041D0001">
      <w:numFmt w:val="bullet"/>
      <w:lvlText w:val="-"/>
      <w:lvlJc w:val="left"/>
      <w:pPr>
        <w:ind w:left="720" w:hanging="360"/>
      </w:pPr>
      <w:rPr>
        <w:rFonts w:ascii="Times New Roman" w:eastAsia="Times New Roman" w:hAnsi="Times New Roman" w:cs="Times New Roman" w:hint="default"/>
      </w:rPr>
    </w:lvl>
    <w:lvl w:ilvl="1" w:tplc="041D0001">
      <w:numFmt w:val="bullet"/>
      <w:lvlText w:val="-"/>
      <w:lvlJc w:val="left"/>
      <w:pPr>
        <w:ind w:left="1440" w:hanging="360"/>
      </w:pPr>
      <w:rPr>
        <w:rFonts w:ascii="Times New Roman" w:eastAsia="Times New Roman" w:hAnsi="Times New Roman" w:cs="Times New Roman" w:hint="default"/>
      </w:rPr>
    </w:lvl>
    <w:lvl w:ilvl="2" w:tplc="041D0001">
      <w:numFmt w:val="bullet"/>
      <w:lvlText w:val="-"/>
      <w:lvlJc w:val="left"/>
      <w:pPr>
        <w:ind w:left="2160" w:hanging="360"/>
      </w:pPr>
      <w:rPr>
        <w:rFonts w:ascii="Times New Roman" w:eastAsia="Times New Roman" w:hAnsi="Times New Roman" w:cs="Times New Roman" w:hint="default"/>
      </w:rPr>
    </w:lvl>
    <w:lvl w:ilvl="3" w:tplc="041D000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5B5758C7"/>
    <w:multiLevelType w:val="hybridMultilevel"/>
    <w:tmpl w:val="1E58A042"/>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167" w15:restartNumberingAfterBreak="0">
    <w:nsid w:val="5B6911BC"/>
    <w:multiLevelType w:val="hybridMultilevel"/>
    <w:tmpl w:val="19FC5FFC"/>
    <w:lvl w:ilvl="0" w:tplc="2E9A2C26">
      <w:start w:val="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5BF76CD9"/>
    <w:multiLevelType w:val="hybridMultilevel"/>
    <w:tmpl w:val="22C069EE"/>
    <w:lvl w:ilvl="0" w:tplc="FFFFFFFF">
      <w:start w:val="163"/>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5C7B2458"/>
    <w:multiLevelType w:val="hybridMultilevel"/>
    <w:tmpl w:val="F410D53A"/>
    <w:lvl w:ilvl="0" w:tplc="FFFFFFFF">
      <w:start w:val="163"/>
      <w:numFmt w:val="bullet"/>
      <w:lvlText w:val="–"/>
      <w:lvlJc w:val="left"/>
      <w:pPr>
        <w:ind w:left="1080" w:hanging="360"/>
      </w:pPr>
      <w:rPr>
        <w:rFonts w:ascii="Times New Roman" w:hAnsi="Times New Roman" w:hint="default"/>
      </w:rPr>
    </w:lvl>
    <w:lvl w:ilvl="1" w:tplc="041D0001">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0" w15:restartNumberingAfterBreak="0">
    <w:nsid w:val="5C9F0F3B"/>
    <w:multiLevelType w:val="hybridMultilevel"/>
    <w:tmpl w:val="1C9CEAAC"/>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171" w15:restartNumberingAfterBreak="0">
    <w:nsid w:val="5CB00678"/>
    <w:multiLevelType w:val="hybridMultilevel"/>
    <w:tmpl w:val="C1F216E6"/>
    <w:lvl w:ilvl="0" w:tplc="6CC0629C">
      <w:start w:val="1"/>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5DB40689"/>
    <w:multiLevelType w:val="hybridMultilevel"/>
    <w:tmpl w:val="EF0AF434"/>
    <w:lvl w:ilvl="0" w:tplc="0409000F">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3" w15:restartNumberingAfterBreak="0">
    <w:nsid w:val="5F2D0B1A"/>
    <w:multiLevelType w:val="hybridMultilevel"/>
    <w:tmpl w:val="13B0CB74"/>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5F342131"/>
    <w:multiLevelType w:val="hybridMultilevel"/>
    <w:tmpl w:val="04E40558"/>
    <w:lvl w:ilvl="0" w:tplc="21B235C6">
      <w:start w:val="1"/>
      <w:numFmt w:val="bullet"/>
      <w:lvlText w:val=""/>
      <w:lvlJc w:val="left"/>
      <w:pPr>
        <w:tabs>
          <w:tab w:val="num" w:pos="720"/>
        </w:tabs>
        <w:ind w:left="720" w:hanging="360"/>
      </w:pPr>
      <w:rPr>
        <w:rFonts w:ascii="Symbol" w:hAnsi="Symbol" w:hint="default"/>
      </w:rPr>
    </w:lvl>
    <w:lvl w:ilvl="1" w:tplc="5E984332">
      <w:start w:val="1"/>
      <w:numFmt w:val="bullet"/>
      <w:lvlText w:val=""/>
      <w:lvlJc w:val="left"/>
      <w:pPr>
        <w:tabs>
          <w:tab w:val="num" w:pos="720"/>
        </w:tabs>
        <w:ind w:left="720" w:hanging="360"/>
      </w:pPr>
      <w:rPr>
        <w:rFonts w:ascii="Symbol" w:hAnsi="Symbol" w:hint="default"/>
      </w:rPr>
    </w:lvl>
    <w:lvl w:ilvl="2" w:tplc="3DB49546">
      <w:start w:val="1"/>
      <w:numFmt w:val="bullet"/>
      <w:lvlText w:val=""/>
      <w:lvlJc w:val="left"/>
      <w:pPr>
        <w:tabs>
          <w:tab w:val="num" w:pos="1440"/>
        </w:tabs>
        <w:ind w:left="1440" w:hanging="360"/>
      </w:pPr>
      <w:rPr>
        <w:rFonts w:ascii="Wingdings" w:hAnsi="Wingdings" w:hint="default"/>
      </w:rPr>
    </w:lvl>
    <w:lvl w:ilvl="3" w:tplc="0BC00E32">
      <w:start w:val="1"/>
      <w:numFmt w:val="bullet"/>
      <w:lvlText w:val=""/>
      <w:lvlJc w:val="left"/>
      <w:pPr>
        <w:tabs>
          <w:tab w:val="num" w:pos="2880"/>
        </w:tabs>
        <w:ind w:left="2880" w:hanging="360"/>
      </w:pPr>
      <w:rPr>
        <w:rFonts w:ascii="Wingdings" w:hAnsi="Wingdings" w:hint="default"/>
      </w:rPr>
    </w:lvl>
    <w:lvl w:ilvl="4" w:tplc="D1600D42" w:tentative="1">
      <w:start w:val="1"/>
      <w:numFmt w:val="bullet"/>
      <w:lvlText w:val="o"/>
      <w:lvlJc w:val="left"/>
      <w:pPr>
        <w:tabs>
          <w:tab w:val="num" w:pos="3600"/>
        </w:tabs>
        <w:ind w:left="3600" w:hanging="360"/>
      </w:pPr>
      <w:rPr>
        <w:rFonts w:ascii="Courier New" w:hAnsi="Courier New" w:cs="Courier New" w:hint="default"/>
      </w:rPr>
    </w:lvl>
    <w:lvl w:ilvl="5" w:tplc="19309588" w:tentative="1">
      <w:start w:val="1"/>
      <w:numFmt w:val="bullet"/>
      <w:lvlText w:val=""/>
      <w:lvlJc w:val="left"/>
      <w:pPr>
        <w:tabs>
          <w:tab w:val="num" w:pos="4320"/>
        </w:tabs>
        <w:ind w:left="4320" w:hanging="360"/>
      </w:pPr>
      <w:rPr>
        <w:rFonts w:ascii="Wingdings" w:hAnsi="Wingdings" w:hint="default"/>
      </w:rPr>
    </w:lvl>
    <w:lvl w:ilvl="6" w:tplc="EFA2B2D0" w:tentative="1">
      <w:start w:val="1"/>
      <w:numFmt w:val="bullet"/>
      <w:lvlText w:val=""/>
      <w:lvlJc w:val="left"/>
      <w:pPr>
        <w:tabs>
          <w:tab w:val="num" w:pos="5040"/>
        </w:tabs>
        <w:ind w:left="5040" w:hanging="360"/>
      </w:pPr>
      <w:rPr>
        <w:rFonts w:ascii="Symbol" w:hAnsi="Symbol" w:hint="default"/>
      </w:rPr>
    </w:lvl>
    <w:lvl w:ilvl="7" w:tplc="6CC8A8D0" w:tentative="1">
      <w:start w:val="1"/>
      <w:numFmt w:val="bullet"/>
      <w:lvlText w:val="o"/>
      <w:lvlJc w:val="left"/>
      <w:pPr>
        <w:tabs>
          <w:tab w:val="num" w:pos="5760"/>
        </w:tabs>
        <w:ind w:left="5760" w:hanging="360"/>
      </w:pPr>
      <w:rPr>
        <w:rFonts w:ascii="Courier New" w:hAnsi="Courier New" w:cs="Courier New" w:hint="default"/>
      </w:rPr>
    </w:lvl>
    <w:lvl w:ilvl="8" w:tplc="D2B04358"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5F481621"/>
    <w:multiLevelType w:val="hybridMultilevel"/>
    <w:tmpl w:val="38DCAEA4"/>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5FB32610"/>
    <w:multiLevelType w:val="hybridMultilevel"/>
    <w:tmpl w:val="F46A13DA"/>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7" w15:restartNumberingAfterBreak="0">
    <w:nsid w:val="5FB7465F"/>
    <w:multiLevelType w:val="hybridMultilevel"/>
    <w:tmpl w:val="0178AF8E"/>
    <w:lvl w:ilvl="0" w:tplc="04090001">
      <w:start w:val="1"/>
      <w:numFmt w:val="bullet"/>
      <w:lvlText w:val=""/>
      <w:lvlJc w:val="left"/>
      <w:pPr>
        <w:tabs>
          <w:tab w:val="num" w:pos="648"/>
        </w:tabs>
        <w:ind w:left="648" w:hanging="360"/>
      </w:pPr>
      <w:rPr>
        <w:rFonts w:ascii="Symbol" w:eastAsia="Arial Unicode MS" w:hAnsi="Symbol" w:hint="default"/>
        <w:b/>
        <w:i w:val="0"/>
      </w:rPr>
    </w:lvl>
    <w:lvl w:ilvl="1" w:tplc="0A826626" w:tentative="1">
      <w:start w:val="1"/>
      <w:numFmt w:val="bullet"/>
      <w:lvlText w:val="o"/>
      <w:lvlJc w:val="left"/>
      <w:pPr>
        <w:tabs>
          <w:tab w:val="num" w:pos="1440"/>
        </w:tabs>
        <w:ind w:left="1440" w:hanging="360"/>
      </w:pPr>
      <w:rPr>
        <w:rFonts w:ascii="Courier New" w:hAnsi="Courier New" w:cs="Courier New" w:hint="default"/>
      </w:rPr>
    </w:lvl>
    <w:lvl w:ilvl="2" w:tplc="9C70191E" w:tentative="1">
      <w:start w:val="1"/>
      <w:numFmt w:val="bullet"/>
      <w:lvlText w:val=""/>
      <w:lvlJc w:val="left"/>
      <w:pPr>
        <w:tabs>
          <w:tab w:val="num" w:pos="2160"/>
        </w:tabs>
        <w:ind w:left="2160" w:hanging="360"/>
      </w:pPr>
      <w:rPr>
        <w:rFonts w:ascii="Wingdings" w:hAnsi="Wingdings" w:hint="default"/>
      </w:rPr>
    </w:lvl>
    <w:lvl w:ilvl="3" w:tplc="08090005"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61C04892"/>
    <w:multiLevelType w:val="hybridMultilevel"/>
    <w:tmpl w:val="8D822DE0"/>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3802386">
      <w:start w:val="1"/>
      <w:numFmt w:val="bullet"/>
      <w:lvlText w:val="-"/>
      <w:lvlJc w:val="left"/>
      <w:pPr>
        <w:ind w:left="2880" w:hanging="360"/>
      </w:pPr>
      <w:rPr>
        <w:rFonts w:ascii="Verdana" w:hAnsi="Verdana"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27B4224"/>
    <w:multiLevelType w:val="hybridMultilevel"/>
    <w:tmpl w:val="434AEBE4"/>
    <w:lvl w:ilvl="0" w:tplc="04090003">
      <w:start w:val="174"/>
      <w:numFmt w:val="bullet"/>
      <w:lvlText w:val="–"/>
      <w:lvlJc w:val="left"/>
      <w:pPr>
        <w:ind w:left="1080" w:hanging="360"/>
      </w:pPr>
      <w:rPr>
        <w:rFonts w:ascii="MS PGothic" w:hAnsi="MS PGothic"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0" w15:restartNumberingAfterBreak="0">
    <w:nsid w:val="62D554AD"/>
    <w:multiLevelType w:val="hybridMultilevel"/>
    <w:tmpl w:val="514E83E8"/>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62E07BD9"/>
    <w:multiLevelType w:val="hybridMultilevel"/>
    <w:tmpl w:val="312CEE4E"/>
    <w:lvl w:ilvl="0" w:tplc="0409000F">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2" w15:restartNumberingAfterBreak="0">
    <w:nsid w:val="634F11FD"/>
    <w:multiLevelType w:val="hybridMultilevel"/>
    <w:tmpl w:val="9BF6BA46"/>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3AB695E"/>
    <w:multiLevelType w:val="hybridMultilevel"/>
    <w:tmpl w:val="28F4A4D2"/>
    <w:lvl w:ilvl="0" w:tplc="1724100C">
      <w:start w:val="1"/>
      <w:numFmt w:val="bullet"/>
      <w:lvlText w:val=""/>
      <w:lvlJc w:val="left"/>
      <w:pPr>
        <w:tabs>
          <w:tab w:val="num" w:pos="800"/>
        </w:tabs>
        <w:ind w:left="800" w:hanging="360"/>
      </w:pPr>
      <w:rPr>
        <w:rFonts w:ascii="Symbol" w:hAnsi="Symbol" w:hint="default"/>
      </w:rPr>
    </w:lvl>
    <w:lvl w:ilvl="1" w:tplc="109212E2" w:tentative="1">
      <w:start w:val="1"/>
      <w:numFmt w:val="bullet"/>
      <w:lvlText w:val="o"/>
      <w:lvlJc w:val="left"/>
      <w:pPr>
        <w:tabs>
          <w:tab w:val="num" w:pos="1520"/>
        </w:tabs>
        <w:ind w:left="1520" w:hanging="360"/>
      </w:pPr>
      <w:rPr>
        <w:rFonts w:ascii="Courier New" w:hAnsi="Courier New" w:cs="Courier New" w:hint="default"/>
      </w:rPr>
    </w:lvl>
    <w:lvl w:ilvl="2" w:tplc="AEC67940" w:tentative="1">
      <w:start w:val="1"/>
      <w:numFmt w:val="bullet"/>
      <w:lvlText w:val=""/>
      <w:lvlJc w:val="left"/>
      <w:pPr>
        <w:tabs>
          <w:tab w:val="num" w:pos="2240"/>
        </w:tabs>
        <w:ind w:left="2240" w:hanging="360"/>
      </w:pPr>
      <w:rPr>
        <w:rFonts w:ascii="Wingdings" w:hAnsi="Wingdings" w:hint="default"/>
      </w:rPr>
    </w:lvl>
    <w:lvl w:ilvl="3" w:tplc="EF961800" w:tentative="1">
      <w:start w:val="1"/>
      <w:numFmt w:val="bullet"/>
      <w:lvlText w:val=""/>
      <w:lvlJc w:val="left"/>
      <w:pPr>
        <w:tabs>
          <w:tab w:val="num" w:pos="2960"/>
        </w:tabs>
        <w:ind w:left="2960" w:hanging="360"/>
      </w:pPr>
      <w:rPr>
        <w:rFonts w:ascii="Symbol" w:hAnsi="Symbol" w:hint="default"/>
      </w:rPr>
    </w:lvl>
    <w:lvl w:ilvl="4" w:tplc="15580E98" w:tentative="1">
      <w:start w:val="1"/>
      <w:numFmt w:val="bullet"/>
      <w:lvlText w:val="o"/>
      <w:lvlJc w:val="left"/>
      <w:pPr>
        <w:tabs>
          <w:tab w:val="num" w:pos="3680"/>
        </w:tabs>
        <w:ind w:left="3680" w:hanging="360"/>
      </w:pPr>
      <w:rPr>
        <w:rFonts w:ascii="Courier New" w:hAnsi="Courier New" w:cs="Courier New" w:hint="default"/>
      </w:rPr>
    </w:lvl>
    <w:lvl w:ilvl="5" w:tplc="27F695EC" w:tentative="1">
      <w:start w:val="1"/>
      <w:numFmt w:val="bullet"/>
      <w:lvlText w:val=""/>
      <w:lvlJc w:val="left"/>
      <w:pPr>
        <w:tabs>
          <w:tab w:val="num" w:pos="4400"/>
        </w:tabs>
        <w:ind w:left="4400" w:hanging="360"/>
      </w:pPr>
      <w:rPr>
        <w:rFonts w:ascii="Wingdings" w:hAnsi="Wingdings" w:hint="default"/>
      </w:rPr>
    </w:lvl>
    <w:lvl w:ilvl="6" w:tplc="F36C0F2C" w:tentative="1">
      <w:start w:val="1"/>
      <w:numFmt w:val="bullet"/>
      <w:lvlText w:val=""/>
      <w:lvlJc w:val="left"/>
      <w:pPr>
        <w:tabs>
          <w:tab w:val="num" w:pos="5120"/>
        </w:tabs>
        <w:ind w:left="5120" w:hanging="360"/>
      </w:pPr>
      <w:rPr>
        <w:rFonts w:ascii="Symbol" w:hAnsi="Symbol" w:hint="default"/>
      </w:rPr>
    </w:lvl>
    <w:lvl w:ilvl="7" w:tplc="62EA26F8" w:tentative="1">
      <w:start w:val="1"/>
      <w:numFmt w:val="bullet"/>
      <w:lvlText w:val="o"/>
      <w:lvlJc w:val="left"/>
      <w:pPr>
        <w:tabs>
          <w:tab w:val="num" w:pos="5840"/>
        </w:tabs>
        <w:ind w:left="5840" w:hanging="360"/>
      </w:pPr>
      <w:rPr>
        <w:rFonts w:ascii="Courier New" w:hAnsi="Courier New" w:cs="Courier New" w:hint="default"/>
      </w:rPr>
    </w:lvl>
    <w:lvl w:ilvl="8" w:tplc="797E6876" w:tentative="1">
      <w:start w:val="1"/>
      <w:numFmt w:val="bullet"/>
      <w:lvlText w:val=""/>
      <w:lvlJc w:val="left"/>
      <w:pPr>
        <w:tabs>
          <w:tab w:val="num" w:pos="6560"/>
        </w:tabs>
        <w:ind w:left="6560" w:hanging="360"/>
      </w:pPr>
      <w:rPr>
        <w:rFonts w:ascii="Wingdings" w:hAnsi="Wingdings" w:hint="default"/>
      </w:rPr>
    </w:lvl>
  </w:abstractNum>
  <w:abstractNum w:abstractNumId="184" w15:restartNumberingAfterBreak="0">
    <w:nsid w:val="643A440E"/>
    <w:multiLevelType w:val="hybridMultilevel"/>
    <w:tmpl w:val="09A2CE46"/>
    <w:lvl w:ilvl="0" w:tplc="08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
      <w:lvlJc w:val="left"/>
      <w:pPr>
        <w:ind w:left="1920" w:hanging="420"/>
      </w:pPr>
      <w:rPr>
        <w:rFonts w:ascii="Wingdings" w:hAnsi="Wingdings" w:hint="default"/>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185" w15:restartNumberingAfterBreak="0">
    <w:nsid w:val="65BE71DF"/>
    <w:multiLevelType w:val="hybridMultilevel"/>
    <w:tmpl w:val="2D765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67EF09E1"/>
    <w:multiLevelType w:val="hybridMultilevel"/>
    <w:tmpl w:val="4E8A7182"/>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68AF4CFC"/>
    <w:multiLevelType w:val="hybridMultilevel"/>
    <w:tmpl w:val="60565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68B663FC"/>
    <w:multiLevelType w:val="hybridMultilevel"/>
    <w:tmpl w:val="102A706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9" w15:restartNumberingAfterBreak="0">
    <w:nsid w:val="69593602"/>
    <w:multiLevelType w:val="hybridMultilevel"/>
    <w:tmpl w:val="3C9A442E"/>
    <w:lvl w:ilvl="0" w:tplc="E09425F8">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624"/>
        </w:tabs>
        <w:ind w:left="1624" w:hanging="360"/>
      </w:pPr>
      <w:rPr>
        <w:rFonts w:ascii="Courier New" w:hAnsi="Courier New" w:cs="Courier New" w:hint="default"/>
      </w:rPr>
    </w:lvl>
    <w:lvl w:ilvl="2" w:tplc="04090005">
      <w:start w:val="1"/>
      <w:numFmt w:val="bullet"/>
      <w:lvlText w:val=""/>
      <w:lvlJc w:val="left"/>
      <w:pPr>
        <w:tabs>
          <w:tab w:val="num" w:pos="2344"/>
        </w:tabs>
        <w:ind w:left="2344" w:hanging="360"/>
      </w:pPr>
      <w:rPr>
        <w:rFonts w:ascii="Wingdings" w:hAnsi="Wingdings" w:hint="default"/>
      </w:rPr>
    </w:lvl>
    <w:lvl w:ilvl="3" w:tplc="04090001" w:tentative="1">
      <w:start w:val="1"/>
      <w:numFmt w:val="bullet"/>
      <w:lvlText w:val=""/>
      <w:lvlJc w:val="left"/>
      <w:pPr>
        <w:tabs>
          <w:tab w:val="num" w:pos="3064"/>
        </w:tabs>
        <w:ind w:left="3064" w:hanging="360"/>
      </w:pPr>
      <w:rPr>
        <w:rFonts w:ascii="Symbol" w:hAnsi="Symbol" w:hint="default"/>
      </w:rPr>
    </w:lvl>
    <w:lvl w:ilvl="4" w:tplc="04090003" w:tentative="1">
      <w:start w:val="1"/>
      <w:numFmt w:val="bullet"/>
      <w:lvlText w:val="o"/>
      <w:lvlJc w:val="left"/>
      <w:pPr>
        <w:tabs>
          <w:tab w:val="num" w:pos="3784"/>
        </w:tabs>
        <w:ind w:left="3784" w:hanging="360"/>
      </w:pPr>
      <w:rPr>
        <w:rFonts w:ascii="Courier New" w:hAnsi="Courier New" w:cs="Courier New" w:hint="default"/>
      </w:rPr>
    </w:lvl>
    <w:lvl w:ilvl="5" w:tplc="04090005" w:tentative="1">
      <w:start w:val="1"/>
      <w:numFmt w:val="bullet"/>
      <w:lvlText w:val=""/>
      <w:lvlJc w:val="left"/>
      <w:pPr>
        <w:tabs>
          <w:tab w:val="num" w:pos="4504"/>
        </w:tabs>
        <w:ind w:left="4504" w:hanging="360"/>
      </w:pPr>
      <w:rPr>
        <w:rFonts w:ascii="Wingdings" w:hAnsi="Wingdings" w:hint="default"/>
      </w:rPr>
    </w:lvl>
    <w:lvl w:ilvl="6" w:tplc="04090001" w:tentative="1">
      <w:start w:val="1"/>
      <w:numFmt w:val="bullet"/>
      <w:lvlText w:val=""/>
      <w:lvlJc w:val="left"/>
      <w:pPr>
        <w:tabs>
          <w:tab w:val="num" w:pos="5224"/>
        </w:tabs>
        <w:ind w:left="5224" w:hanging="360"/>
      </w:pPr>
      <w:rPr>
        <w:rFonts w:ascii="Symbol" w:hAnsi="Symbol" w:hint="default"/>
      </w:rPr>
    </w:lvl>
    <w:lvl w:ilvl="7" w:tplc="04090003" w:tentative="1">
      <w:start w:val="1"/>
      <w:numFmt w:val="bullet"/>
      <w:lvlText w:val="o"/>
      <w:lvlJc w:val="left"/>
      <w:pPr>
        <w:tabs>
          <w:tab w:val="num" w:pos="5944"/>
        </w:tabs>
        <w:ind w:left="5944" w:hanging="360"/>
      </w:pPr>
      <w:rPr>
        <w:rFonts w:ascii="Courier New" w:hAnsi="Courier New" w:cs="Courier New" w:hint="default"/>
      </w:rPr>
    </w:lvl>
    <w:lvl w:ilvl="8" w:tplc="04090005" w:tentative="1">
      <w:start w:val="1"/>
      <w:numFmt w:val="bullet"/>
      <w:lvlText w:val=""/>
      <w:lvlJc w:val="left"/>
      <w:pPr>
        <w:tabs>
          <w:tab w:val="num" w:pos="6664"/>
        </w:tabs>
        <w:ind w:left="6664" w:hanging="360"/>
      </w:pPr>
      <w:rPr>
        <w:rFonts w:ascii="Wingdings" w:hAnsi="Wingdings" w:hint="default"/>
      </w:rPr>
    </w:lvl>
  </w:abstractNum>
  <w:abstractNum w:abstractNumId="190" w15:restartNumberingAfterBreak="0">
    <w:nsid w:val="69A66519"/>
    <w:multiLevelType w:val="hybridMultilevel"/>
    <w:tmpl w:val="C72A2484"/>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69F65316"/>
    <w:multiLevelType w:val="hybridMultilevel"/>
    <w:tmpl w:val="6FEC2C0C"/>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6AB153C2"/>
    <w:multiLevelType w:val="hybridMultilevel"/>
    <w:tmpl w:val="7654D4C8"/>
    <w:lvl w:ilvl="0" w:tplc="6D9EB5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6B1F4451"/>
    <w:multiLevelType w:val="hybridMultilevel"/>
    <w:tmpl w:val="466C1B92"/>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6C9E364B"/>
    <w:multiLevelType w:val="multilevel"/>
    <w:tmpl w:val="204205E0"/>
    <w:lvl w:ilvl="0">
      <w:start w:val="16"/>
      <w:numFmt w:val="decimal"/>
      <w:lvlText w:val="%1"/>
      <w:lvlJc w:val="left"/>
      <w:pPr>
        <w:ind w:left="1290" w:hanging="1290"/>
      </w:pPr>
      <w:rPr>
        <w:rFonts w:hint="default"/>
      </w:rPr>
    </w:lvl>
    <w:lvl w:ilvl="1">
      <w:start w:val="3"/>
      <w:numFmt w:val="decimal"/>
      <w:lvlText w:val="%1.%2"/>
      <w:lvlJc w:val="left"/>
      <w:pPr>
        <w:ind w:left="1361" w:hanging="1290"/>
      </w:pPr>
      <w:rPr>
        <w:rFonts w:hint="default"/>
      </w:rPr>
    </w:lvl>
    <w:lvl w:ilvl="2">
      <w:start w:val="3"/>
      <w:numFmt w:val="decimal"/>
      <w:lvlText w:val="%1.%2.%3"/>
      <w:lvlJc w:val="left"/>
      <w:pPr>
        <w:ind w:left="1432" w:hanging="1290"/>
      </w:pPr>
      <w:rPr>
        <w:rFonts w:hint="default"/>
      </w:rPr>
    </w:lvl>
    <w:lvl w:ilvl="3">
      <w:start w:val="1"/>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95" w15:restartNumberingAfterBreak="0">
    <w:nsid w:val="6D040F05"/>
    <w:multiLevelType w:val="hybridMultilevel"/>
    <w:tmpl w:val="D9FE63D4"/>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6DBD39A5"/>
    <w:multiLevelType w:val="hybridMultilevel"/>
    <w:tmpl w:val="E1EA5B7A"/>
    <w:lvl w:ilvl="0" w:tplc="FFFFFFFF">
      <w:start w:val="163"/>
      <w:numFmt w:val="bullet"/>
      <w:lvlText w:val="–"/>
      <w:lvlJc w:val="left"/>
      <w:pPr>
        <w:ind w:left="1004" w:hanging="360"/>
      </w:pPr>
      <w:rPr>
        <w:rFonts w:ascii="Times New Roman" w:hAnsi="Times New Roman"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7" w15:restartNumberingAfterBreak="0">
    <w:nsid w:val="6DEC40AA"/>
    <w:multiLevelType w:val="multilevel"/>
    <w:tmpl w:val="E74E1D7E"/>
    <w:lvl w:ilvl="0">
      <w:start w:val="16"/>
      <w:numFmt w:val="decimal"/>
      <w:lvlText w:val="%1"/>
      <w:lvlJc w:val="left"/>
      <w:pPr>
        <w:ind w:left="1290" w:hanging="1290"/>
      </w:pPr>
      <w:rPr>
        <w:rFonts w:hint="default"/>
      </w:rPr>
    </w:lvl>
    <w:lvl w:ilvl="1">
      <w:start w:val="1"/>
      <w:numFmt w:val="decimal"/>
      <w:lvlText w:val="%1.%2"/>
      <w:lvlJc w:val="left"/>
      <w:pPr>
        <w:ind w:left="1361" w:hanging="1290"/>
      </w:pPr>
      <w:rPr>
        <w:rFonts w:hint="default"/>
      </w:rPr>
    </w:lvl>
    <w:lvl w:ilvl="2">
      <w:start w:val="1"/>
      <w:numFmt w:val="decimal"/>
      <w:lvlText w:val="%1.%2.%3"/>
      <w:lvlJc w:val="left"/>
      <w:pPr>
        <w:ind w:left="1432" w:hanging="1290"/>
      </w:pPr>
      <w:rPr>
        <w:rFonts w:hint="default"/>
      </w:rPr>
    </w:lvl>
    <w:lvl w:ilvl="3">
      <w:start w:val="1"/>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98" w15:restartNumberingAfterBreak="0">
    <w:nsid w:val="6DFC2A75"/>
    <w:multiLevelType w:val="hybridMultilevel"/>
    <w:tmpl w:val="2DB25D3E"/>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199" w15:restartNumberingAfterBreak="0">
    <w:nsid w:val="6ED369B5"/>
    <w:multiLevelType w:val="hybridMultilevel"/>
    <w:tmpl w:val="46545990"/>
    <w:lvl w:ilvl="0" w:tplc="08090001">
      <w:start w:val="1"/>
      <w:numFmt w:val="bullet"/>
      <w:lvlRestart w:val="0"/>
      <w:lvlText w:val=""/>
      <w:lvlJc w:val="left"/>
      <w:pPr>
        <w:tabs>
          <w:tab w:val="num" w:pos="720"/>
        </w:tabs>
        <w:ind w:left="720" w:hanging="363"/>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6ED939B4"/>
    <w:multiLevelType w:val="hybridMultilevel"/>
    <w:tmpl w:val="CB46CF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6F4C784B"/>
    <w:multiLevelType w:val="hybridMultilevel"/>
    <w:tmpl w:val="4FFAB74E"/>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6F584D75"/>
    <w:multiLevelType w:val="hybridMultilevel"/>
    <w:tmpl w:val="8A0A1586"/>
    <w:lvl w:ilvl="0" w:tplc="04090003">
      <w:start w:val="1"/>
      <w:numFmt w:val="bullet"/>
      <w:lvlText w:val="o"/>
      <w:lvlJc w:val="left"/>
      <w:pPr>
        <w:ind w:left="720" w:hanging="360"/>
      </w:pPr>
      <w:rPr>
        <w:rFonts w:ascii="Courier New" w:hAnsi="Courier New" w:cs="Courier New" w:hint="default"/>
      </w:rPr>
    </w:lvl>
    <w:lvl w:ilvl="1" w:tplc="6CC0629C">
      <w:start w:val="1"/>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6F653E69"/>
    <w:multiLevelType w:val="hybridMultilevel"/>
    <w:tmpl w:val="117AC1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4" w15:restartNumberingAfterBreak="0">
    <w:nsid w:val="70A363AE"/>
    <w:multiLevelType w:val="hybridMultilevel"/>
    <w:tmpl w:val="A4EA2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5" w15:restartNumberingAfterBreak="0">
    <w:nsid w:val="71FC1B9D"/>
    <w:multiLevelType w:val="hybridMultilevel"/>
    <w:tmpl w:val="5082EEA6"/>
    <w:lvl w:ilvl="0" w:tplc="E30A9C02">
      <w:start w:val="1"/>
      <w:numFmt w:val="decimal"/>
      <w:lvlText w:val="%1."/>
      <w:lvlJc w:val="left"/>
      <w:pPr>
        <w:tabs>
          <w:tab w:val="num" w:pos="720"/>
        </w:tabs>
        <w:ind w:left="720" w:hanging="360"/>
      </w:pPr>
      <w:rPr>
        <w:rFonts w:hint="default"/>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6" w15:restartNumberingAfterBreak="0">
    <w:nsid w:val="731A0499"/>
    <w:multiLevelType w:val="hybridMultilevel"/>
    <w:tmpl w:val="FDE838F0"/>
    <w:lvl w:ilvl="0" w:tplc="041D0001">
      <w:numFmt w:val="bullet"/>
      <w:lvlText w:val="-"/>
      <w:lvlJc w:val="left"/>
      <w:pPr>
        <w:ind w:left="720" w:hanging="360"/>
      </w:pPr>
      <w:rPr>
        <w:rFonts w:ascii="Times New Roman" w:eastAsia="Times New Roman" w:hAnsi="Times New Roman" w:cs="Times New Roman" w:hint="default"/>
      </w:rPr>
    </w:lvl>
    <w:lvl w:ilvl="1" w:tplc="83802386">
      <w:start w:val="1"/>
      <w:numFmt w:val="bullet"/>
      <w:lvlText w:val="-"/>
      <w:lvlJc w:val="left"/>
      <w:pPr>
        <w:ind w:left="1440" w:hanging="360"/>
      </w:pPr>
      <w:rPr>
        <w:rFonts w:ascii="Verdana" w:hAnsi="Verdana"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7327739E"/>
    <w:multiLevelType w:val="hybridMultilevel"/>
    <w:tmpl w:val="6EFAE8D2"/>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732D5425"/>
    <w:multiLevelType w:val="hybridMultilevel"/>
    <w:tmpl w:val="B10C9EA4"/>
    <w:lvl w:ilvl="0" w:tplc="04090001">
      <w:start w:val="1"/>
      <w:numFmt w:val="bullet"/>
      <w:lvlText w:val=""/>
      <w:lvlJc w:val="left"/>
      <w:pPr>
        <w:ind w:left="1005" w:hanging="360"/>
      </w:pPr>
      <w:rPr>
        <w:rFonts w:ascii="Symbol" w:hAnsi="Symbol" w:hint="default"/>
      </w:rPr>
    </w:lvl>
    <w:lvl w:ilvl="1" w:tplc="04090003">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09" w15:restartNumberingAfterBreak="0">
    <w:nsid w:val="73334B3F"/>
    <w:multiLevelType w:val="hybridMultilevel"/>
    <w:tmpl w:val="EEAA835C"/>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73346B60"/>
    <w:multiLevelType w:val="hybridMultilevel"/>
    <w:tmpl w:val="98101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74180CE9"/>
    <w:multiLevelType w:val="hybridMultilevel"/>
    <w:tmpl w:val="E5EE8640"/>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5FB022A"/>
    <w:multiLevelType w:val="hybridMultilevel"/>
    <w:tmpl w:val="5CEEADE8"/>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763646D3"/>
    <w:multiLevelType w:val="hybridMultilevel"/>
    <w:tmpl w:val="A0C42ECE"/>
    <w:lvl w:ilvl="0" w:tplc="0D40B1D6">
      <w:start w:val="1"/>
      <w:numFmt w:val="bullet"/>
      <w:lvlText w:val="•"/>
      <w:lvlJc w:val="left"/>
      <w:pPr>
        <w:tabs>
          <w:tab w:val="num" w:pos="720"/>
        </w:tabs>
        <w:ind w:left="720" w:hanging="360"/>
      </w:pPr>
      <w:rPr>
        <w:rFonts w:ascii="Arial" w:hAnsi="Arial" w:hint="default"/>
      </w:rPr>
    </w:lvl>
    <w:lvl w:ilvl="1" w:tplc="12605E5A" w:tentative="1">
      <w:start w:val="1"/>
      <w:numFmt w:val="bullet"/>
      <w:lvlText w:val="•"/>
      <w:lvlJc w:val="left"/>
      <w:pPr>
        <w:tabs>
          <w:tab w:val="num" w:pos="1440"/>
        </w:tabs>
        <w:ind w:left="1440" w:hanging="360"/>
      </w:pPr>
      <w:rPr>
        <w:rFonts w:ascii="Arial" w:hAnsi="Arial" w:hint="default"/>
      </w:rPr>
    </w:lvl>
    <w:lvl w:ilvl="2" w:tplc="245091EE" w:tentative="1">
      <w:start w:val="1"/>
      <w:numFmt w:val="bullet"/>
      <w:lvlText w:val="•"/>
      <w:lvlJc w:val="left"/>
      <w:pPr>
        <w:tabs>
          <w:tab w:val="num" w:pos="2160"/>
        </w:tabs>
        <w:ind w:left="2160" w:hanging="360"/>
      </w:pPr>
      <w:rPr>
        <w:rFonts w:ascii="Arial" w:hAnsi="Arial" w:hint="default"/>
      </w:rPr>
    </w:lvl>
    <w:lvl w:ilvl="3" w:tplc="EA66D766" w:tentative="1">
      <w:start w:val="1"/>
      <w:numFmt w:val="bullet"/>
      <w:lvlText w:val="•"/>
      <w:lvlJc w:val="left"/>
      <w:pPr>
        <w:tabs>
          <w:tab w:val="num" w:pos="2880"/>
        </w:tabs>
        <w:ind w:left="2880" w:hanging="360"/>
      </w:pPr>
      <w:rPr>
        <w:rFonts w:ascii="Arial" w:hAnsi="Arial" w:hint="default"/>
      </w:rPr>
    </w:lvl>
    <w:lvl w:ilvl="4" w:tplc="F3F0E404" w:tentative="1">
      <w:start w:val="1"/>
      <w:numFmt w:val="bullet"/>
      <w:lvlText w:val="•"/>
      <w:lvlJc w:val="left"/>
      <w:pPr>
        <w:tabs>
          <w:tab w:val="num" w:pos="3600"/>
        </w:tabs>
        <w:ind w:left="3600" w:hanging="360"/>
      </w:pPr>
      <w:rPr>
        <w:rFonts w:ascii="Arial" w:hAnsi="Arial" w:hint="default"/>
      </w:rPr>
    </w:lvl>
    <w:lvl w:ilvl="5" w:tplc="ED52E532" w:tentative="1">
      <w:start w:val="1"/>
      <w:numFmt w:val="bullet"/>
      <w:lvlText w:val="•"/>
      <w:lvlJc w:val="left"/>
      <w:pPr>
        <w:tabs>
          <w:tab w:val="num" w:pos="4320"/>
        </w:tabs>
        <w:ind w:left="4320" w:hanging="360"/>
      </w:pPr>
      <w:rPr>
        <w:rFonts w:ascii="Arial" w:hAnsi="Arial" w:hint="default"/>
      </w:rPr>
    </w:lvl>
    <w:lvl w:ilvl="6" w:tplc="35BA7D8E" w:tentative="1">
      <w:start w:val="1"/>
      <w:numFmt w:val="bullet"/>
      <w:lvlText w:val="•"/>
      <w:lvlJc w:val="left"/>
      <w:pPr>
        <w:tabs>
          <w:tab w:val="num" w:pos="5040"/>
        </w:tabs>
        <w:ind w:left="5040" w:hanging="360"/>
      </w:pPr>
      <w:rPr>
        <w:rFonts w:ascii="Arial" w:hAnsi="Arial" w:hint="default"/>
      </w:rPr>
    </w:lvl>
    <w:lvl w:ilvl="7" w:tplc="1D5CB6E0" w:tentative="1">
      <w:start w:val="1"/>
      <w:numFmt w:val="bullet"/>
      <w:lvlText w:val="•"/>
      <w:lvlJc w:val="left"/>
      <w:pPr>
        <w:tabs>
          <w:tab w:val="num" w:pos="5760"/>
        </w:tabs>
        <w:ind w:left="5760" w:hanging="360"/>
      </w:pPr>
      <w:rPr>
        <w:rFonts w:ascii="Arial" w:hAnsi="Arial" w:hint="default"/>
      </w:rPr>
    </w:lvl>
    <w:lvl w:ilvl="8" w:tplc="3FFE4F74" w:tentative="1">
      <w:start w:val="1"/>
      <w:numFmt w:val="bullet"/>
      <w:lvlText w:val="•"/>
      <w:lvlJc w:val="left"/>
      <w:pPr>
        <w:tabs>
          <w:tab w:val="num" w:pos="6480"/>
        </w:tabs>
        <w:ind w:left="6480" w:hanging="360"/>
      </w:pPr>
      <w:rPr>
        <w:rFonts w:ascii="Arial" w:hAnsi="Arial" w:hint="default"/>
      </w:rPr>
    </w:lvl>
  </w:abstractNum>
  <w:abstractNum w:abstractNumId="214" w15:restartNumberingAfterBreak="0">
    <w:nsid w:val="766C677D"/>
    <w:multiLevelType w:val="hybridMultilevel"/>
    <w:tmpl w:val="311C77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77084EFE"/>
    <w:multiLevelType w:val="hybridMultilevel"/>
    <w:tmpl w:val="16CC070E"/>
    <w:lvl w:ilvl="0" w:tplc="04DE0974">
      <w:start w:val="5"/>
      <w:numFmt w:val="bullet"/>
      <w:lvlText w:val="-"/>
      <w:lvlJc w:val="left"/>
      <w:pPr>
        <w:ind w:left="720" w:hanging="360"/>
      </w:pPr>
      <w:rPr>
        <w:rFonts w:ascii="Times New Roman" w:eastAsia="Times New Roman" w:hAnsi="Times New Roman" w:cs="Times New Roman" w:hint="default"/>
      </w:rPr>
    </w:lvl>
    <w:lvl w:ilvl="1" w:tplc="041D0001">
      <w:numFmt w:val="bullet"/>
      <w:lvlText w:val="-"/>
      <w:lvlJc w:val="left"/>
      <w:pPr>
        <w:ind w:left="1440" w:hanging="360"/>
      </w:pPr>
      <w:rPr>
        <w:rFonts w:ascii="Times New Roman" w:eastAsia="Times New Roman" w:hAnsi="Times New Roman" w:cs="Times New Roman" w:hint="default"/>
      </w:rPr>
    </w:lvl>
    <w:lvl w:ilvl="2" w:tplc="041D0001">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785D676E"/>
    <w:multiLevelType w:val="hybridMultilevel"/>
    <w:tmpl w:val="594C4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7"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218" w15:restartNumberingAfterBreak="0">
    <w:nsid w:val="79E87D59"/>
    <w:multiLevelType w:val="hybridMultilevel"/>
    <w:tmpl w:val="47C4852E"/>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79FB6D21"/>
    <w:multiLevelType w:val="hybridMultilevel"/>
    <w:tmpl w:val="56BAA010"/>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0" w15:restartNumberingAfterBreak="0">
    <w:nsid w:val="7AAC73B4"/>
    <w:multiLevelType w:val="hybridMultilevel"/>
    <w:tmpl w:val="6AC200E8"/>
    <w:lvl w:ilvl="0" w:tplc="83802386">
      <w:start w:val="1"/>
      <w:numFmt w:val="bullet"/>
      <w:lvlText w:val="-"/>
      <w:lvlJc w:val="left"/>
      <w:pPr>
        <w:ind w:left="720" w:hanging="360"/>
      </w:pPr>
      <w:rPr>
        <w:rFonts w:ascii="Verdana" w:hAnsi="Verdana"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7AC94969"/>
    <w:multiLevelType w:val="hybridMultilevel"/>
    <w:tmpl w:val="29782B04"/>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7AF4402C"/>
    <w:multiLevelType w:val="hybridMultilevel"/>
    <w:tmpl w:val="2C121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7AFE4742"/>
    <w:multiLevelType w:val="hybridMultilevel"/>
    <w:tmpl w:val="D43A385C"/>
    <w:lvl w:ilvl="0" w:tplc="041D0001">
      <w:numFmt w:val="bullet"/>
      <w:lvlText w:val="-"/>
      <w:lvlJc w:val="left"/>
      <w:pPr>
        <w:ind w:left="720" w:hanging="360"/>
      </w:pPr>
      <w:rPr>
        <w:rFonts w:ascii="Times New Roman" w:eastAsia="Times New Roma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b/>
        <w:i w:val="0"/>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7C3D1090"/>
    <w:multiLevelType w:val="hybridMultilevel"/>
    <w:tmpl w:val="2A9023E6"/>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225" w15:restartNumberingAfterBreak="0">
    <w:nsid w:val="7CD307D3"/>
    <w:multiLevelType w:val="hybridMultilevel"/>
    <w:tmpl w:val="A76A1180"/>
    <w:lvl w:ilvl="0" w:tplc="04090003">
      <w:start w:val="174"/>
      <w:numFmt w:val="bullet"/>
      <w:lvlText w:val="–"/>
      <w:lvlJc w:val="left"/>
      <w:pPr>
        <w:ind w:left="360" w:hanging="360"/>
      </w:pPr>
      <w:rPr>
        <w:rFonts w:ascii="MS PGothic" w:hAnsi="MS PGothic"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6" w15:restartNumberingAfterBreak="0">
    <w:nsid w:val="7D8E171D"/>
    <w:multiLevelType w:val="hybridMultilevel"/>
    <w:tmpl w:val="E0C0D1BC"/>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7" w15:restartNumberingAfterBreak="0">
    <w:nsid w:val="7DCD6806"/>
    <w:multiLevelType w:val="hybridMultilevel"/>
    <w:tmpl w:val="DC9020DE"/>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3802386">
      <w:start w:val="1"/>
      <w:numFmt w:val="bullet"/>
      <w:lvlText w:val="-"/>
      <w:lvlJc w:val="left"/>
      <w:pPr>
        <w:ind w:left="2880" w:hanging="360"/>
      </w:pPr>
      <w:rPr>
        <w:rFonts w:ascii="Verdana" w:hAnsi="Verdana"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7E3A585F"/>
    <w:multiLevelType w:val="hybridMultilevel"/>
    <w:tmpl w:val="E7A0A5E6"/>
    <w:lvl w:ilvl="0" w:tplc="64AC9DD2">
      <w:start w:val="8"/>
      <w:numFmt w:val="bullet"/>
      <w:lvlText w:val="-"/>
      <w:lvlJc w:val="left"/>
      <w:pPr>
        <w:tabs>
          <w:tab w:val="num" w:pos="928"/>
        </w:tabs>
        <w:ind w:left="928" w:hanging="360"/>
      </w:pPr>
      <w:rPr>
        <w:rFonts w:ascii="Times New Roman" w:eastAsia="SimSun" w:hAnsi="Times New Roman" w:cs="Times New Roman" w:hint="default"/>
      </w:rPr>
    </w:lvl>
    <w:lvl w:ilvl="1" w:tplc="04090003">
      <w:start w:val="174"/>
      <w:numFmt w:val="bullet"/>
      <w:lvlText w:val="–"/>
      <w:lvlJc w:val="left"/>
      <w:pPr>
        <w:tabs>
          <w:tab w:val="num" w:pos="1648"/>
        </w:tabs>
        <w:ind w:left="1648" w:hanging="360"/>
      </w:pPr>
      <w:rPr>
        <w:rFonts w:ascii="MS PGothic" w:hAnsi="MS PGothic" w:hint="default"/>
      </w:rPr>
    </w:lvl>
    <w:lvl w:ilvl="2" w:tplc="04090005">
      <w:start w:val="174"/>
      <w:numFmt w:val="bullet"/>
      <w:lvlText w:val="•"/>
      <w:lvlJc w:val="left"/>
      <w:pPr>
        <w:tabs>
          <w:tab w:val="num" w:pos="2368"/>
        </w:tabs>
        <w:ind w:left="2368" w:hanging="360"/>
      </w:pPr>
      <w:rPr>
        <w:rFonts w:ascii="MS PGothic" w:hAnsi="MS PGothic" w:hint="default"/>
      </w:rPr>
    </w:lvl>
    <w:lvl w:ilvl="3" w:tplc="04090001">
      <w:start w:val="174"/>
      <w:numFmt w:val="bullet"/>
      <w:lvlText w:val="–"/>
      <w:lvlJc w:val="left"/>
      <w:pPr>
        <w:tabs>
          <w:tab w:val="num" w:pos="3088"/>
        </w:tabs>
        <w:ind w:left="3088" w:hanging="360"/>
      </w:pPr>
      <w:rPr>
        <w:rFonts w:ascii="MS PGothic" w:hAnsi="MS PGothic" w:hint="default"/>
      </w:rPr>
    </w:lvl>
    <w:lvl w:ilvl="4" w:tplc="04090003" w:tentative="1">
      <w:start w:val="1"/>
      <w:numFmt w:val="bullet"/>
      <w:lvlText w:val="•"/>
      <w:lvlJc w:val="left"/>
      <w:pPr>
        <w:tabs>
          <w:tab w:val="num" w:pos="3808"/>
        </w:tabs>
        <w:ind w:left="3808" w:hanging="360"/>
      </w:pPr>
      <w:rPr>
        <w:rFonts w:ascii="MS PGothic" w:hAnsi="MS PGothic" w:hint="default"/>
      </w:rPr>
    </w:lvl>
    <w:lvl w:ilvl="5" w:tplc="04090005" w:tentative="1">
      <w:start w:val="1"/>
      <w:numFmt w:val="bullet"/>
      <w:lvlText w:val="•"/>
      <w:lvlJc w:val="left"/>
      <w:pPr>
        <w:tabs>
          <w:tab w:val="num" w:pos="4528"/>
        </w:tabs>
        <w:ind w:left="4528" w:hanging="360"/>
      </w:pPr>
      <w:rPr>
        <w:rFonts w:ascii="MS PGothic" w:hAnsi="MS PGothic" w:hint="default"/>
      </w:rPr>
    </w:lvl>
    <w:lvl w:ilvl="6" w:tplc="04090001" w:tentative="1">
      <w:start w:val="1"/>
      <w:numFmt w:val="bullet"/>
      <w:lvlText w:val="•"/>
      <w:lvlJc w:val="left"/>
      <w:pPr>
        <w:tabs>
          <w:tab w:val="num" w:pos="5248"/>
        </w:tabs>
        <w:ind w:left="5248" w:hanging="360"/>
      </w:pPr>
      <w:rPr>
        <w:rFonts w:ascii="MS PGothic" w:hAnsi="MS PGothic" w:hint="default"/>
      </w:rPr>
    </w:lvl>
    <w:lvl w:ilvl="7" w:tplc="04090003" w:tentative="1">
      <w:start w:val="1"/>
      <w:numFmt w:val="bullet"/>
      <w:lvlText w:val="•"/>
      <w:lvlJc w:val="left"/>
      <w:pPr>
        <w:tabs>
          <w:tab w:val="num" w:pos="5968"/>
        </w:tabs>
        <w:ind w:left="5968" w:hanging="360"/>
      </w:pPr>
      <w:rPr>
        <w:rFonts w:ascii="MS PGothic" w:hAnsi="MS PGothic" w:hint="default"/>
      </w:rPr>
    </w:lvl>
    <w:lvl w:ilvl="8" w:tplc="04090005" w:tentative="1">
      <w:start w:val="1"/>
      <w:numFmt w:val="bullet"/>
      <w:lvlText w:val="•"/>
      <w:lvlJc w:val="left"/>
      <w:pPr>
        <w:tabs>
          <w:tab w:val="num" w:pos="6688"/>
        </w:tabs>
        <w:ind w:left="6688" w:hanging="360"/>
      </w:pPr>
      <w:rPr>
        <w:rFonts w:ascii="MS PGothic" w:hAnsi="MS PGothic" w:hint="default"/>
      </w:rPr>
    </w:lvl>
  </w:abstractNum>
  <w:abstractNum w:abstractNumId="229" w15:restartNumberingAfterBreak="0">
    <w:nsid w:val="7E6A0A29"/>
    <w:multiLevelType w:val="hybridMultilevel"/>
    <w:tmpl w:val="F50A1614"/>
    <w:lvl w:ilvl="0" w:tplc="A52ADDBA">
      <w:start w:val="1"/>
      <w:numFmt w:val="bullet"/>
      <w:lvlText w:val=""/>
      <w:lvlJc w:val="left"/>
      <w:pPr>
        <w:tabs>
          <w:tab w:val="num" w:pos="720"/>
        </w:tabs>
        <w:ind w:left="720" w:hanging="360"/>
      </w:pPr>
      <w:rPr>
        <w:rFonts w:ascii="Symbol" w:hAnsi="Symbol" w:hint="default"/>
      </w:rPr>
    </w:lvl>
    <w:lvl w:ilvl="1" w:tplc="EB78F7A2">
      <w:start w:val="1"/>
      <w:numFmt w:val="bullet"/>
      <w:lvlText w:val="o"/>
      <w:lvlJc w:val="left"/>
      <w:pPr>
        <w:tabs>
          <w:tab w:val="num" w:pos="1440"/>
        </w:tabs>
        <w:ind w:left="1440" w:hanging="360"/>
      </w:pPr>
      <w:rPr>
        <w:rFonts w:ascii="Courier New" w:hAnsi="Courier New" w:cs="Courier New" w:hint="default"/>
      </w:rPr>
    </w:lvl>
    <w:lvl w:ilvl="2" w:tplc="9A808AEA">
      <w:start w:val="1"/>
      <w:numFmt w:val="bullet"/>
      <w:lvlText w:val=""/>
      <w:lvlJc w:val="left"/>
      <w:pPr>
        <w:tabs>
          <w:tab w:val="num" w:pos="2160"/>
        </w:tabs>
        <w:ind w:left="2160" w:hanging="360"/>
      </w:pPr>
      <w:rPr>
        <w:rFonts w:ascii="Wingdings" w:hAnsi="Wingdings" w:hint="default"/>
      </w:rPr>
    </w:lvl>
    <w:lvl w:ilvl="3" w:tplc="C792BFFA">
      <w:start w:val="1"/>
      <w:numFmt w:val="bullet"/>
      <w:lvlText w:val=""/>
      <w:lvlJc w:val="left"/>
      <w:pPr>
        <w:tabs>
          <w:tab w:val="num" w:pos="2880"/>
        </w:tabs>
        <w:ind w:left="2880" w:hanging="360"/>
      </w:pPr>
      <w:rPr>
        <w:rFonts w:ascii="Symbol" w:hAnsi="Symbol" w:hint="default"/>
      </w:rPr>
    </w:lvl>
    <w:lvl w:ilvl="4" w:tplc="65A83AD4">
      <w:start w:val="1"/>
      <w:numFmt w:val="bullet"/>
      <w:lvlText w:val="o"/>
      <w:lvlJc w:val="left"/>
      <w:pPr>
        <w:tabs>
          <w:tab w:val="num" w:pos="3600"/>
        </w:tabs>
        <w:ind w:left="3600" w:hanging="360"/>
      </w:pPr>
      <w:rPr>
        <w:rFonts w:ascii="Courier New" w:hAnsi="Courier New" w:cs="Courier New" w:hint="default"/>
      </w:rPr>
    </w:lvl>
    <w:lvl w:ilvl="5" w:tplc="5D4452B6">
      <w:start w:val="1"/>
      <w:numFmt w:val="bullet"/>
      <w:lvlText w:val=""/>
      <w:lvlJc w:val="left"/>
      <w:pPr>
        <w:tabs>
          <w:tab w:val="num" w:pos="4320"/>
        </w:tabs>
        <w:ind w:left="4320" w:hanging="360"/>
      </w:pPr>
      <w:rPr>
        <w:rFonts w:ascii="Wingdings" w:hAnsi="Wingdings" w:hint="default"/>
      </w:rPr>
    </w:lvl>
    <w:lvl w:ilvl="6" w:tplc="905E0B50" w:tentative="1">
      <w:start w:val="1"/>
      <w:numFmt w:val="bullet"/>
      <w:lvlText w:val=""/>
      <w:lvlJc w:val="left"/>
      <w:pPr>
        <w:tabs>
          <w:tab w:val="num" w:pos="5040"/>
        </w:tabs>
        <w:ind w:left="5040" w:hanging="360"/>
      </w:pPr>
      <w:rPr>
        <w:rFonts w:ascii="Symbol" w:hAnsi="Symbol" w:hint="default"/>
      </w:rPr>
    </w:lvl>
    <w:lvl w:ilvl="7" w:tplc="5DBA2272" w:tentative="1">
      <w:start w:val="1"/>
      <w:numFmt w:val="bullet"/>
      <w:lvlText w:val="o"/>
      <w:lvlJc w:val="left"/>
      <w:pPr>
        <w:tabs>
          <w:tab w:val="num" w:pos="5760"/>
        </w:tabs>
        <w:ind w:left="5760" w:hanging="360"/>
      </w:pPr>
      <w:rPr>
        <w:rFonts w:ascii="Courier New" w:hAnsi="Courier New" w:cs="Courier New" w:hint="default"/>
      </w:rPr>
    </w:lvl>
    <w:lvl w:ilvl="8" w:tplc="D0BA0FA6" w:tentative="1">
      <w:start w:val="1"/>
      <w:numFmt w:val="bullet"/>
      <w:lvlText w:val=""/>
      <w:lvlJc w:val="left"/>
      <w:pPr>
        <w:tabs>
          <w:tab w:val="num" w:pos="6480"/>
        </w:tabs>
        <w:ind w:left="6480" w:hanging="360"/>
      </w:pPr>
      <w:rPr>
        <w:rFonts w:ascii="Wingdings" w:hAnsi="Wingdings" w:hint="default"/>
      </w:rPr>
    </w:lvl>
  </w:abstractNum>
  <w:abstractNum w:abstractNumId="230" w15:restartNumberingAfterBreak="0">
    <w:nsid w:val="7EDE618F"/>
    <w:multiLevelType w:val="hybridMultilevel"/>
    <w:tmpl w:val="E28A55A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720"/>
        </w:tabs>
        <w:ind w:left="720" w:hanging="360"/>
      </w:pPr>
      <w:rPr>
        <w:rFonts w:ascii="Symbol" w:hAnsi="Symbol"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1" w15:restartNumberingAfterBreak="0">
    <w:nsid w:val="7F547DFD"/>
    <w:multiLevelType w:val="singleLevel"/>
    <w:tmpl w:val="84089F44"/>
    <w:lvl w:ilvl="0">
      <w:start w:val="1"/>
      <w:numFmt w:val="bullet"/>
      <w:pStyle w:val="textintend2"/>
      <w:lvlText w:val=""/>
      <w:lvlJc w:val="left"/>
      <w:pPr>
        <w:tabs>
          <w:tab w:val="num" w:pos="1418"/>
        </w:tabs>
        <w:ind w:left="1418" w:hanging="426"/>
      </w:pPr>
      <w:rPr>
        <w:rFonts w:ascii="Wingdings" w:hAnsi="Wingdings" w:hint="default"/>
      </w:rPr>
    </w:lvl>
  </w:abstractNum>
  <w:abstractNum w:abstractNumId="232" w15:restartNumberingAfterBreak="0">
    <w:nsid w:val="7F606053"/>
    <w:multiLevelType w:val="hybridMultilevel"/>
    <w:tmpl w:val="53AA24DA"/>
    <w:lvl w:ilvl="0" w:tplc="64AC9DD2">
      <w:start w:val="8"/>
      <w:numFmt w:val="bullet"/>
      <w:lvlText w:val="-"/>
      <w:lvlJc w:val="left"/>
      <w:pPr>
        <w:tabs>
          <w:tab w:val="num" w:pos="104"/>
        </w:tabs>
        <w:ind w:left="104" w:hanging="360"/>
      </w:pPr>
      <w:rPr>
        <w:rFonts w:ascii="Times New Roman" w:eastAsia="SimSun" w:hAnsi="Times New Roman" w:cs="Times New Roman" w:hint="default"/>
      </w:rPr>
    </w:lvl>
    <w:lvl w:ilvl="1" w:tplc="04090003">
      <w:start w:val="174"/>
      <w:numFmt w:val="bullet"/>
      <w:lvlText w:val="–"/>
      <w:lvlJc w:val="left"/>
      <w:pPr>
        <w:tabs>
          <w:tab w:val="num" w:pos="824"/>
        </w:tabs>
        <w:ind w:left="824" w:hanging="360"/>
      </w:pPr>
      <w:rPr>
        <w:rFonts w:ascii="MS PGothic" w:hAnsi="MS PGothic" w:hint="default"/>
      </w:rPr>
    </w:lvl>
    <w:lvl w:ilvl="2" w:tplc="04090005">
      <w:start w:val="174"/>
      <w:numFmt w:val="bullet"/>
      <w:lvlText w:val="•"/>
      <w:lvlJc w:val="left"/>
      <w:pPr>
        <w:tabs>
          <w:tab w:val="num" w:pos="1544"/>
        </w:tabs>
        <w:ind w:left="1544" w:hanging="360"/>
      </w:pPr>
      <w:rPr>
        <w:rFonts w:ascii="MS PGothic" w:hAnsi="MS PGothic" w:hint="default"/>
      </w:rPr>
    </w:lvl>
    <w:lvl w:ilvl="3" w:tplc="04090001">
      <w:start w:val="174"/>
      <w:numFmt w:val="bullet"/>
      <w:lvlText w:val="–"/>
      <w:lvlJc w:val="left"/>
      <w:pPr>
        <w:tabs>
          <w:tab w:val="num" w:pos="2264"/>
        </w:tabs>
        <w:ind w:left="2264" w:hanging="360"/>
      </w:pPr>
      <w:rPr>
        <w:rFonts w:ascii="MS PGothic" w:hAnsi="MS PGothic" w:hint="default"/>
      </w:rPr>
    </w:lvl>
    <w:lvl w:ilvl="4" w:tplc="04090003" w:tentative="1">
      <w:start w:val="1"/>
      <w:numFmt w:val="bullet"/>
      <w:lvlText w:val="•"/>
      <w:lvlJc w:val="left"/>
      <w:pPr>
        <w:tabs>
          <w:tab w:val="num" w:pos="2984"/>
        </w:tabs>
        <w:ind w:left="2984" w:hanging="360"/>
      </w:pPr>
      <w:rPr>
        <w:rFonts w:ascii="MS PGothic" w:hAnsi="MS PGothic" w:hint="default"/>
      </w:rPr>
    </w:lvl>
    <w:lvl w:ilvl="5" w:tplc="04090005" w:tentative="1">
      <w:start w:val="1"/>
      <w:numFmt w:val="bullet"/>
      <w:lvlText w:val="•"/>
      <w:lvlJc w:val="left"/>
      <w:pPr>
        <w:tabs>
          <w:tab w:val="num" w:pos="3704"/>
        </w:tabs>
        <w:ind w:left="3704" w:hanging="360"/>
      </w:pPr>
      <w:rPr>
        <w:rFonts w:ascii="MS PGothic" w:hAnsi="MS PGothic" w:hint="default"/>
      </w:rPr>
    </w:lvl>
    <w:lvl w:ilvl="6" w:tplc="04090001" w:tentative="1">
      <w:start w:val="1"/>
      <w:numFmt w:val="bullet"/>
      <w:lvlText w:val="•"/>
      <w:lvlJc w:val="left"/>
      <w:pPr>
        <w:tabs>
          <w:tab w:val="num" w:pos="4424"/>
        </w:tabs>
        <w:ind w:left="4424" w:hanging="360"/>
      </w:pPr>
      <w:rPr>
        <w:rFonts w:ascii="MS PGothic" w:hAnsi="MS PGothic" w:hint="default"/>
      </w:rPr>
    </w:lvl>
    <w:lvl w:ilvl="7" w:tplc="04090003" w:tentative="1">
      <w:start w:val="1"/>
      <w:numFmt w:val="bullet"/>
      <w:lvlText w:val="•"/>
      <w:lvlJc w:val="left"/>
      <w:pPr>
        <w:tabs>
          <w:tab w:val="num" w:pos="5144"/>
        </w:tabs>
        <w:ind w:left="5144" w:hanging="360"/>
      </w:pPr>
      <w:rPr>
        <w:rFonts w:ascii="MS PGothic" w:hAnsi="MS PGothic" w:hint="default"/>
      </w:rPr>
    </w:lvl>
    <w:lvl w:ilvl="8" w:tplc="04090005" w:tentative="1">
      <w:start w:val="1"/>
      <w:numFmt w:val="bullet"/>
      <w:lvlText w:val="•"/>
      <w:lvlJc w:val="left"/>
      <w:pPr>
        <w:tabs>
          <w:tab w:val="num" w:pos="5864"/>
        </w:tabs>
        <w:ind w:left="5864" w:hanging="360"/>
      </w:pPr>
      <w:rPr>
        <w:rFonts w:ascii="MS PGothic" w:hAnsi="MS PGothic" w:hint="default"/>
      </w:rPr>
    </w:lvl>
  </w:abstractNum>
  <w:abstractNum w:abstractNumId="233" w15:restartNumberingAfterBreak="0">
    <w:nsid w:val="7FE70B60"/>
    <w:multiLevelType w:val="hybridMultilevel"/>
    <w:tmpl w:val="05749CDE"/>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num w:numId="1">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136"/>
  </w:num>
  <w:num w:numId="3">
    <w:abstractNumId w:val="231"/>
  </w:num>
  <w:num w:numId="4">
    <w:abstractNumId w:val="139"/>
  </w:num>
  <w:num w:numId="5">
    <w:abstractNumId w:val="124"/>
  </w:num>
  <w:num w:numId="6">
    <w:abstractNumId w:val="22"/>
  </w:num>
  <w:num w:numId="7">
    <w:abstractNumId w:val="217"/>
  </w:num>
  <w:num w:numId="8">
    <w:abstractNumId w:val="116"/>
  </w:num>
  <w:num w:numId="9">
    <w:abstractNumId w:val="154"/>
  </w:num>
  <w:num w:numId="10">
    <w:abstractNumId w:val="205"/>
  </w:num>
  <w:num w:numId="11">
    <w:abstractNumId w:val="229"/>
  </w:num>
  <w:num w:numId="12">
    <w:abstractNumId w:val="125"/>
  </w:num>
  <w:num w:numId="13">
    <w:abstractNumId w:val="34"/>
  </w:num>
  <w:num w:numId="14">
    <w:abstractNumId w:val="143"/>
  </w:num>
  <w:num w:numId="15">
    <w:abstractNumId w:val="207"/>
  </w:num>
  <w:num w:numId="16">
    <w:abstractNumId w:val="4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4"/>
  </w:num>
  <w:num w:numId="18">
    <w:abstractNumId w:val="90"/>
  </w:num>
  <w:num w:numId="19">
    <w:abstractNumId w:val="67"/>
  </w:num>
  <w:num w:numId="20">
    <w:abstractNumId w:val="117"/>
  </w:num>
  <w:num w:numId="21">
    <w:abstractNumId w:val="51"/>
  </w:num>
  <w:num w:numId="22">
    <w:abstractNumId w:val="35"/>
  </w:num>
  <w:num w:numId="23">
    <w:abstractNumId w:val="97"/>
  </w:num>
  <w:num w:numId="24">
    <w:abstractNumId w:val="109"/>
  </w:num>
  <w:num w:numId="25">
    <w:abstractNumId w:val="230"/>
  </w:num>
  <w:num w:numId="26">
    <w:abstractNumId w:val="94"/>
  </w:num>
  <w:num w:numId="27">
    <w:abstractNumId w:val="149"/>
  </w:num>
  <w:num w:numId="28">
    <w:abstractNumId w:val="47"/>
  </w:num>
  <w:num w:numId="29">
    <w:abstractNumId w:val="177"/>
  </w:num>
  <w:num w:numId="30">
    <w:abstractNumId w:val="199"/>
  </w:num>
  <w:num w:numId="31">
    <w:abstractNumId w:val="112"/>
  </w:num>
  <w:num w:numId="32">
    <w:abstractNumId w:val="110"/>
  </w:num>
  <w:num w:numId="33">
    <w:abstractNumId w:val="48"/>
  </w:num>
  <w:num w:numId="34">
    <w:abstractNumId w:val="119"/>
  </w:num>
  <w:num w:numId="35">
    <w:abstractNumId w:val="107"/>
  </w:num>
  <w:num w:numId="36">
    <w:abstractNumId w:val="183"/>
  </w:num>
  <w:num w:numId="37">
    <w:abstractNumId w:val="121"/>
  </w:num>
  <w:num w:numId="38">
    <w:abstractNumId w:val="44"/>
  </w:num>
  <w:num w:numId="39">
    <w:abstractNumId w:val="11"/>
  </w:num>
  <w:num w:numId="40">
    <w:abstractNumId w:val="114"/>
  </w:num>
  <w:num w:numId="41">
    <w:abstractNumId w:val="25"/>
  </w:num>
  <w:num w:numId="42">
    <w:abstractNumId w:val="174"/>
  </w:num>
  <w:num w:numId="43">
    <w:abstractNumId w:val="49"/>
  </w:num>
  <w:num w:numId="44">
    <w:abstractNumId w:val="92"/>
  </w:num>
  <w:num w:numId="45">
    <w:abstractNumId w:val="131"/>
  </w:num>
  <w:num w:numId="46">
    <w:abstractNumId w:val="145"/>
  </w:num>
  <w:num w:numId="47">
    <w:abstractNumId w:val="66"/>
  </w:num>
  <w:num w:numId="48">
    <w:abstractNumId w:val="40"/>
  </w:num>
  <w:num w:numId="49">
    <w:abstractNumId w:val="189"/>
  </w:num>
  <w:num w:numId="50">
    <w:abstractNumId w:val="20"/>
  </w:num>
  <w:num w:numId="51">
    <w:abstractNumId w:val="184"/>
  </w:num>
  <w:num w:numId="52">
    <w:abstractNumId w:val="216"/>
  </w:num>
  <w:num w:numId="53">
    <w:abstractNumId w:val="102"/>
  </w:num>
  <w:num w:numId="54">
    <w:abstractNumId w:val="103"/>
  </w:num>
  <w:num w:numId="55">
    <w:abstractNumId w:val="9"/>
  </w:num>
  <w:num w:numId="56">
    <w:abstractNumId w:val="41"/>
  </w:num>
  <w:num w:numId="57">
    <w:abstractNumId w:val="212"/>
  </w:num>
  <w:num w:numId="58">
    <w:abstractNumId w:val="27"/>
  </w:num>
  <w:num w:numId="59">
    <w:abstractNumId w:val="108"/>
  </w:num>
  <w:num w:numId="60">
    <w:abstractNumId w:val="226"/>
  </w:num>
  <w:num w:numId="61">
    <w:abstractNumId w:val="96"/>
  </w:num>
  <w:num w:numId="62">
    <w:abstractNumId w:val="159"/>
  </w:num>
  <w:num w:numId="63">
    <w:abstractNumId w:val="196"/>
  </w:num>
  <w:num w:numId="64">
    <w:abstractNumId w:val="62"/>
  </w:num>
  <w:num w:numId="65">
    <w:abstractNumId w:val="70"/>
  </w:num>
  <w:num w:numId="66">
    <w:abstractNumId w:val="208"/>
  </w:num>
  <w:num w:numId="67">
    <w:abstractNumId w:val="157"/>
  </w:num>
  <w:num w:numId="68">
    <w:abstractNumId w:val="201"/>
  </w:num>
  <w:num w:numId="69">
    <w:abstractNumId w:val="61"/>
  </w:num>
  <w:num w:numId="70">
    <w:abstractNumId w:val="53"/>
  </w:num>
  <w:num w:numId="71">
    <w:abstractNumId w:val="163"/>
  </w:num>
  <w:num w:numId="72">
    <w:abstractNumId w:val="219"/>
  </w:num>
  <w:num w:numId="73">
    <w:abstractNumId w:val="58"/>
  </w:num>
  <w:num w:numId="74">
    <w:abstractNumId w:val="52"/>
  </w:num>
  <w:num w:numId="75">
    <w:abstractNumId w:val="188"/>
  </w:num>
  <w:num w:numId="76">
    <w:abstractNumId w:val="87"/>
  </w:num>
  <w:num w:numId="77">
    <w:abstractNumId w:val="127"/>
  </w:num>
  <w:num w:numId="78">
    <w:abstractNumId w:val="204"/>
  </w:num>
  <w:num w:numId="79">
    <w:abstractNumId w:val="91"/>
  </w:num>
  <w:num w:numId="80">
    <w:abstractNumId w:val="18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22"/>
  </w:num>
  <w:num w:numId="82">
    <w:abstractNumId w:val="35"/>
  </w:num>
  <w:num w:numId="83">
    <w:abstractNumId w:val="104"/>
  </w:num>
  <w:num w:numId="84">
    <w:abstractNumId w:val="168"/>
  </w:num>
  <w:num w:numId="85">
    <w:abstractNumId w:val="75"/>
  </w:num>
  <w:num w:numId="86">
    <w:abstractNumId w:val="162"/>
  </w:num>
  <w:num w:numId="87">
    <w:abstractNumId w:val="17"/>
  </w:num>
  <w:num w:numId="88">
    <w:abstractNumId w:val="170"/>
  </w:num>
  <w:num w:numId="89">
    <w:abstractNumId w:val="224"/>
  </w:num>
  <w:num w:numId="90">
    <w:abstractNumId w:val="39"/>
  </w:num>
  <w:num w:numId="91">
    <w:abstractNumId w:val="233"/>
  </w:num>
  <w:num w:numId="92">
    <w:abstractNumId w:val="12"/>
  </w:num>
  <w:num w:numId="93">
    <w:abstractNumId w:val="128"/>
  </w:num>
  <w:num w:numId="94">
    <w:abstractNumId w:val="73"/>
  </w:num>
  <w:num w:numId="95">
    <w:abstractNumId w:val="126"/>
  </w:num>
  <w:num w:numId="96">
    <w:abstractNumId w:val="101"/>
  </w:num>
  <w:num w:numId="97">
    <w:abstractNumId w:val="14"/>
  </w:num>
  <w:num w:numId="98">
    <w:abstractNumId w:val="160"/>
  </w:num>
  <w:num w:numId="99">
    <w:abstractNumId w:val="15"/>
  </w:num>
  <w:num w:numId="100">
    <w:abstractNumId w:val="150"/>
  </w:num>
  <w:num w:numId="101">
    <w:abstractNumId w:val="4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8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3"/>
  </w:num>
  <w:num w:numId="104">
    <w:abstractNumId w:val="190"/>
  </w:num>
  <w:num w:numId="105">
    <w:abstractNumId w:val="13"/>
  </w:num>
  <w:num w:numId="106">
    <w:abstractNumId w:val="220"/>
  </w:num>
  <w:num w:numId="107">
    <w:abstractNumId w:val="89"/>
  </w:num>
  <w:num w:numId="108">
    <w:abstractNumId w:val="193"/>
  </w:num>
  <w:num w:numId="109">
    <w:abstractNumId w:val="156"/>
  </w:num>
  <w:num w:numId="110">
    <w:abstractNumId w:val="32"/>
  </w:num>
  <w:num w:numId="111">
    <w:abstractNumId w:val="88"/>
  </w:num>
  <w:num w:numId="112">
    <w:abstractNumId w:val="8"/>
  </w:num>
  <w:num w:numId="113">
    <w:abstractNumId w:val="84"/>
  </w:num>
  <w:num w:numId="114">
    <w:abstractNumId w:val="180"/>
  </w:num>
  <w:num w:numId="115">
    <w:abstractNumId w:val="195"/>
  </w:num>
  <w:num w:numId="116">
    <w:abstractNumId w:val="209"/>
  </w:num>
  <w:num w:numId="117">
    <w:abstractNumId w:val="202"/>
  </w:num>
  <w:num w:numId="118">
    <w:abstractNumId w:val="33"/>
  </w:num>
  <w:num w:numId="119">
    <w:abstractNumId w:val="93"/>
  </w:num>
  <w:num w:numId="120">
    <w:abstractNumId w:val="77"/>
  </w:num>
  <w:num w:numId="121">
    <w:abstractNumId w:val="54"/>
  </w:num>
  <w:num w:numId="122">
    <w:abstractNumId w:val="31"/>
  </w:num>
  <w:num w:numId="123">
    <w:abstractNumId w:val="79"/>
  </w:num>
  <w:num w:numId="124">
    <w:abstractNumId w:val="72"/>
  </w:num>
  <w:num w:numId="125">
    <w:abstractNumId w:val="134"/>
  </w:num>
  <w:num w:numId="126">
    <w:abstractNumId w:val="78"/>
  </w:num>
  <w:num w:numId="127">
    <w:abstractNumId w:val="28"/>
  </w:num>
  <w:num w:numId="128">
    <w:abstractNumId w:val="148"/>
  </w:num>
  <w:num w:numId="129">
    <w:abstractNumId w:val="173"/>
  </w:num>
  <w:num w:numId="130">
    <w:abstractNumId w:val="191"/>
  </w:num>
  <w:num w:numId="131">
    <w:abstractNumId w:val="211"/>
  </w:num>
  <w:num w:numId="132">
    <w:abstractNumId w:val="215"/>
  </w:num>
  <w:num w:numId="133">
    <w:abstractNumId w:val="56"/>
  </w:num>
  <w:num w:numId="134">
    <w:abstractNumId w:val="65"/>
  </w:num>
  <w:num w:numId="135">
    <w:abstractNumId w:val="86"/>
  </w:num>
  <w:num w:numId="136">
    <w:abstractNumId w:val="197"/>
  </w:num>
  <w:num w:numId="137">
    <w:abstractNumId w:val="42"/>
  </w:num>
  <w:num w:numId="138">
    <w:abstractNumId w:val="71"/>
  </w:num>
  <w:num w:numId="139">
    <w:abstractNumId w:val="218"/>
  </w:num>
  <w:num w:numId="140">
    <w:abstractNumId w:val="68"/>
  </w:num>
  <w:num w:numId="141">
    <w:abstractNumId w:val="194"/>
  </w:num>
  <w:num w:numId="142">
    <w:abstractNumId w:val="167"/>
  </w:num>
  <w:num w:numId="143">
    <w:abstractNumId w:val="50"/>
  </w:num>
  <w:num w:numId="144">
    <w:abstractNumId w:val="130"/>
  </w:num>
  <w:num w:numId="145">
    <w:abstractNumId w:val="232"/>
  </w:num>
  <w:num w:numId="146">
    <w:abstractNumId w:val="228"/>
  </w:num>
  <w:num w:numId="147">
    <w:abstractNumId w:val="111"/>
  </w:num>
  <w:num w:numId="148">
    <w:abstractNumId w:val="57"/>
  </w:num>
  <w:num w:numId="149">
    <w:abstractNumId w:val="129"/>
  </w:num>
  <w:num w:numId="150">
    <w:abstractNumId w:val="153"/>
  </w:num>
  <w:num w:numId="151">
    <w:abstractNumId w:val="185"/>
  </w:num>
  <w:num w:numId="152">
    <w:abstractNumId w:val="98"/>
  </w:num>
  <w:num w:numId="153">
    <w:abstractNumId w:val="210"/>
  </w:num>
  <w:num w:numId="154">
    <w:abstractNumId w:val="171"/>
  </w:num>
  <w:num w:numId="155">
    <w:abstractNumId w:val="24"/>
  </w:num>
  <w:num w:numId="156">
    <w:abstractNumId w:val="187"/>
  </w:num>
  <w:num w:numId="157">
    <w:abstractNumId w:val="1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23"/>
  </w:num>
  <w:num w:numId="159">
    <w:abstractNumId w:val="222"/>
  </w:num>
  <w:num w:numId="160">
    <w:abstractNumId w:val="18"/>
  </w:num>
  <w:num w:numId="161">
    <w:abstractNumId w:val="200"/>
  </w:num>
  <w:num w:numId="162">
    <w:abstractNumId w:val="85"/>
  </w:num>
  <w:num w:numId="163">
    <w:abstractNumId w:val="60"/>
  </w:num>
  <w:num w:numId="164">
    <w:abstractNumId w:val="30"/>
  </w:num>
  <w:num w:numId="165">
    <w:abstractNumId w:val="179"/>
  </w:num>
  <w:num w:numId="166">
    <w:abstractNumId w:val="144"/>
  </w:num>
  <w:num w:numId="167">
    <w:abstractNumId w:val="225"/>
  </w:num>
  <w:num w:numId="168">
    <w:abstractNumId w:val="113"/>
  </w:num>
  <w:num w:numId="169">
    <w:abstractNumId w:val="146"/>
  </w:num>
  <w:num w:numId="170">
    <w:abstractNumId w:val="172"/>
  </w:num>
  <w:num w:numId="171">
    <w:abstractNumId w:val="181"/>
  </w:num>
  <w:num w:numId="172">
    <w:abstractNumId w:val="133"/>
  </w:num>
  <w:num w:numId="173">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22"/>
    <w:lvlOverride w:ilvl="0">
      <w:startOverride w:val="1"/>
    </w:lvlOverride>
  </w:num>
  <w:num w:numId="175">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16"/>
    <w:lvlOverride w:ilvl="0">
      <w:startOverride w:val="1"/>
    </w:lvlOverride>
  </w:num>
  <w:num w:numId="177">
    <w:abstractNumId w:val="13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4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8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1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13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115"/>
  </w:num>
  <w:num w:numId="184">
    <w:abstractNumId w:val="106"/>
  </w:num>
  <w:num w:numId="185">
    <w:abstractNumId w:val="81"/>
  </w:num>
  <w:num w:numId="186">
    <w:abstractNumId w:val="4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18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1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13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147"/>
  </w:num>
  <w:num w:numId="192">
    <w:abstractNumId w:val="161"/>
  </w:num>
  <w:num w:numId="193">
    <w:abstractNumId w:val="83"/>
  </w:num>
  <w:num w:numId="194">
    <w:abstractNumId w:val="38"/>
  </w:num>
  <w:num w:numId="195">
    <w:abstractNumId w:val="142"/>
  </w:num>
  <w:num w:numId="196">
    <w:abstractNumId w:val="105"/>
  </w:num>
  <w:num w:numId="197">
    <w:abstractNumId w:val="29"/>
  </w:num>
  <w:num w:numId="198">
    <w:abstractNumId w:val="19"/>
  </w:num>
  <w:num w:numId="199">
    <w:abstractNumId w:val="80"/>
  </w:num>
  <w:num w:numId="200">
    <w:abstractNumId w:val="16"/>
  </w:num>
  <w:num w:numId="201">
    <w:abstractNumId w:val="26"/>
  </w:num>
  <w:num w:numId="202">
    <w:abstractNumId w:val="169"/>
  </w:num>
  <w:num w:numId="203">
    <w:abstractNumId w:val="120"/>
  </w:num>
  <w:num w:numId="204">
    <w:abstractNumId w:val="165"/>
  </w:num>
  <w:num w:numId="205">
    <w:abstractNumId w:val="76"/>
  </w:num>
  <w:num w:numId="206">
    <w:abstractNumId w:val="138"/>
  </w:num>
  <w:num w:numId="207">
    <w:abstractNumId w:val="141"/>
  </w:num>
  <w:num w:numId="208">
    <w:abstractNumId w:val="203"/>
  </w:num>
  <w:num w:numId="209">
    <w:abstractNumId w:val="37"/>
  </w:num>
  <w:num w:numId="210">
    <w:abstractNumId w:val="137"/>
  </w:num>
  <w:num w:numId="211">
    <w:abstractNumId w:val="55"/>
  </w:num>
  <w:num w:numId="212">
    <w:abstractNumId w:val="36"/>
  </w:num>
  <w:num w:numId="213">
    <w:abstractNumId w:val="223"/>
  </w:num>
  <w:num w:numId="214">
    <w:abstractNumId w:val="132"/>
  </w:num>
  <w:num w:numId="215">
    <w:abstractNumId w:val="178"/>
  </w:num>
  <w:num w:numId="216">
    <w:abstractNumId w:val="206"/>
  </w:num>
  <w:num w:numId="217">
    <w:abstractNumId w:val="59"/>
  </w:num>
  <w:num w:numId="218">
    <w:abstractNumId w:val="82"/>
  </w:num>
  <w:num w:numId="219">
    <w:abstractNumId w:val="227"/>
  </w:num>
  <w:num w:numId="220">
    <w:abstractNumId w:val="95"/>
  </w:num>
  <w:num w:numId="221">
    <w:abstractNumId w:val="123"/>
  </w:num>
  <w:num w:numId="222">
    <w:abstractNumId w:val="221"/>
  </w:num>
  <w:num w:numId="223">
    <w:abstractNumId w:val="186"/>
  </w:num>
  <w:num w:numId="224">
    <w:abstractNumId w:val="175"/>
  </w:num>
  <w:num w:numId="225">
    <w:abstractNumId w:val="182"/>
  </w:num>
  <w:num w:numId="226">
    <w:abstractNumId w:val="118"/>
  </w:num>
  <w:num w:numId="227">
    <w:abstractNumId w:val="21"/>
  </w:num>
  <w:num w:numId="228">
    <w:abstractNumId w:val="10"/>
  </w:num>
  <w:num w:numId="229">
    <w:abstractNumId w:val="63"/>
  </w:num>
  <w:num w:numId="230">
    <w:abstractNumId w:val="69"/>
  </w:num>
  <w:num w:numId="231">
    <w:abstractNumId w:val="135"/>
  </w:num>
  <w:num w:numId="232">
    <w:abstractNumId w:val="0"/>
  </w:num>
  <w:num w:numId="233">
    <w:abstractNumId w:val="5"/>
  </w:num>
  <w:num w:numId="234">
    <w:abstractNumId w:val="4"/>
  </w:num>
  <w:num w:numId="235">
    <w:abstractNumId w:val="6"/>
  </w:num>
  <w:num w:numId="236">
    <w:abstractNumId w:val="3"/>
  </w:num>
  <w:num w:numId="237">
    <w:abstractNumId w:val="2"/>
  </w:num>
  <w:num w:numId="238">
    <w:abstractNumId w:val="1"/>
  </w:num>
  <w:num w:numId="239">
    <w:abstractNumId w:val="158"/>
  </w:num>
  <w:num w:numId="240">
    <w:abstractNumId w:val="152"/>
  </w:num>
  <w:num w:numId="241">
    <w:abstractNumId w:val="99"/>
  </w:num>
  <w:num w:numId="242">
    <w:abstractNumId w:val="164"/>
  </w:num>
  <w:num w:numId="243">
    <w:abstractNumId w:val="140"/>
  </w:num>
  <w:num w:numId="244">
    <w:abstractNumId w:val="151"/>
  </w:num>
  <w:num w:numId="245">
    <w:abstractNumId w:val="214"/>
  </w:num>
  <w:num w:numId="246">
    <w:abstractNumId w:val="192"/>
  </w:num>
  <w:num w:numId="247">
    <w:abstractNumId w:val="166"/>
  </w:num>
  <w:num w:numId="248">
    <w:abstractNumId w:val="198"/>
  </w:num>
  <w:num w:numId="249">
    <w:abstractNumId w:val="45"/>
  </w:num>
  <w:num w:numId="250">
    <w:abstractNumId w:val="64"/>
  </w:num>
  <w:num w:numId="251">
    <w:abstractNumId w:val="100"/>
  </w:num>
  <w:num w:numId="252">
    <w:abstractNumId w:val="176"/>
  </w:num>
  <w:num w:numId="253">
    <w:abstractNumId w:val="155"/>
  </w:num>
  <w:num w:numId="254">
    <w:abstractNumId w:val="213"/>
  </w:num>
  <w:numIdMacAtCleanup w:val="2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intFractionalCharacterWidth/>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fr-FR"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F8"/>
    <w:rsid w:val="000048A3"/>
    <w:rsid w:val="00004D09"/>
    <w:rsid w:val="000110D5"/>
    <w:rsid w:val="000200D6"/>
    <w:rsid w:val="00025E6A"/>
    <w:rsid w:val="00025F23"/>
    <w:rsid w:val="00026C34"/>
    <w:rsid w:val="000304C8"/>
    <w:rsid w:val="00033949"/>
    <w:rsid w:val="0003503D"/>
    <w:rsid w:val="00037E33"/>
    <w:rsid w:val="00040594"/>
    <w:rsid w:val="0004319E"/>
    <w:rsid w:val="000440AE"/>
    <w:rsid w:val="00045D92"/>
    <w:rsid w:val="00053B32"/>
    <w:rsid w:val="00054BE8"/>
    <w:rsid w:val="000728D7"/>
    <w:rsid w:val="000742F3"/>
    <w:rsid w:val="00077B48"/>
    <w:rsid w:val="000810EE"/>
    <w:rsid w:val="00086548"/>
    <w:rsid w:val="00092222"/>
    <w:rsid w:val="00096E64"/>
    <w:rsid w:val="00097BB3"/>
    <w:rsid w:val="000A0ECF"/>
    <w:rsid w:val="000A13D9"/>
    <w:rsid w:val="000A357B"/>
    <w:rsid w:val="000A3FF6"/>
    <w:rsid w:val="000A6A6C"/>
    <w:rsid w:val="000A6F3D"/>
    <w:rsid w:val="000B0B4B"/>
    <w:rsid w:val="000B43B9"/>
    <w:rsid w:val="000B5357"/>
    <w:rsid w:val="000C62F0"/>
    <w:rsid w:val="000D505F"/>
    <w:rsid w:val="000D5AC1"/>
    <w:rsid w:val="000D5E5C"/>
    <w:rsid w:val="000D6A4F"/>
    <w:rsid w:val="000E0BC7"/>
    <w:rsid w:val="000E70BC"/>
    <w:rsid w:val="000F28C0"/>
    <w:rsid w:val="000F6521"/>
    <w:rsid w:val="000F7BB6"/>
    <w:rsid w:val="00100511"/>
    <w:rsid w:val="00100EB4"/>
    <w:rsid w:val="00111269"/>
    <w:rsid w:val="00113A1A"/>
    <w:rsid w:val="00114773"/>
    <w:rsid w:val="001167E6"/>
    <w:rsid w:val="0012646E"/>
    <w:rsid w:val="0013200F"/>
    <w:rsid w:val="00132115"/>
    <w:rsid w:val="00137FD6"/>
    <w:rsid w:val="001470A2"/>
    <w:rsid w:val="00147374"/>
    <w:rsid w:val="00147D90"/>
    <w:rsid w:val="001508F9"/>
    <w:rsid w:val="001514CE"/>
    <w:rsid w:val="00154528"/>
    <w:rsid w:val="001575B2"/>
    <w:rsid w:val="0016310B"/>
    <w:rsid w:val="0017663A"/>
    <w:rsid w:val="00180424"/>
    <w:rsid w:val="00183680"/>
    <w:rsid w:val="00190F21"/>
    <w:rsid w:val="00194344"/>
    <w:rsid w:val="001A0AEE"/>
    <w:rsid w:val="001A2578"/>
    <w:rsid w:val="001A7964"/>
    <w:rsid w:val="001B31D1"/>
    <w:rsid w:val="001B387E"/>
    <w:rsid w:val="001C1159"/>
    <w:rsid w:val="001C190F"/>
    <w:rsid w:val="001C3640"/>
    <w:rsid w:val="001C5659"/>
    <w:rsid w:val="001C6E82"/>
    <w:rsid w:val="001D6D52"/>
    <w:rsid w:val="001E1F2A"/>
    <w:rsid w:val="001E35E5"/>
    <w:rsid w:val="001E7CF8"/>
    <w:rsid w:val="001F2804"/>
    <w:rsid w:val="001F3790"/>
    <w:rsid w:val="001F623D"/>
    <w:rsid w:val="001F7EA1"/>
    <w:rsid w:val="00200F49"/>
    <w:rsid w:val="00202010"/>
    <w:rsid w:val="0020346E"/>
    <w:rsid w:val="002049A2"/>
    <w:rsid w:val="0020653F"/>
    <w:rsid w:val="002140E2"/>
    <w:rsid w:val="00216E80"/>
    <w:rsid w:val="00216FDD"/>
    <w:rsid w:val="00220FD4"/>
    <w:rsid w:val="002355B6"/>
    <w:rsid w:val="00237DF5"/>
    <w:rsid w:val="00241843"/>
    <w:rsid w:val="00244D80"/>
    <w:rsid w:val="0025130A"/>
    <w:rsid w:val="00251846"/>
    <w:rsid w:val="00255BDA"/>
    <w:rsid w:val="002603B7"/>
    <w:rsid w:val="00260EC9"/>
    <w:rsid w:val="00273870"/>
    <w:rsid w:val="00273D3A"/>
    <w:rsid w:val="00276669"/>
    <w:rsid w:val="00284990"/>
    <w:rsid w:val="00292C2E"/>
    <w:rsid w:val="00293451"/>
    <w:rsid w:val="002943C0"/>
    <w:rsid w:val="002A1732"/>
    <w:rsid w:val="002A45CE"/>
    <w:rsid w:val="002A7CF2"/>
    <w:rsid w:val="002B3265"/>
    <w:rsid w:val="002B43AD"/>
    <w:rsid w:val="002C167C"/>
    <w:rsid w:val="002C7A81"/>
    <w:rsid w:val="002D3F00"/>
    <w:rsid w:val="002D4419"/>
    <w:rsid w:val="002D5CFD"/>
    <w:rsid w:val="002D6FD8"/>
    <w:rsid w:val="002E1B5B"/>
    <w:rsid w:val="002E60D0"/>
    <w:rsid w:val="002F4EBE"/>
    <w:rsid w:val="002F5088"/>
    <w:rsid w:val="002F509A"/>
    <w:rsid w:val="002F5E04"/>
    <w:rsid w:val="002F66AE"/>
    <w:rsid w:val="002F7C30"/>
    <w:rsid w:val="00302EC5"/>
    <w:rsid w:val="00310DA9"/>
    <w:rsid w:val="00320802"/>
    <w:rsid w:val="00324C8F"/>
    <w:rsid w:val="003266C2"/>
    <w:rsid w:val="00330B06"/>
    <w:rsid w:val="003337E4"/>
    <w:rsid w:val="00333B47"/>
    <w:rsid w:val="0033547C"/>
    <w:rsid w:val="00342645"/>
    <w:rsid w:val="00343569"/>
    <w:rsid w:val="00353288"/>
    <w:rsid w:val="00353392"/>
    <w:rsid w:val="00354D58"/>
    <w:rsid w:val="003552F8"/>
    <w:rsid w:val="00356FF9"/>
    <w:rsid w:val="003665BC"/>
    <w:rsid w:val="00366997"/>
    <w:rsid w:val="0036740E"/>
    <w:rsid w:val="00367C3D"/>
    <w:rsid w:val="00367F1F"/>
    <w:rsid w:val="003826D8"/>
    <w:rsid w:val="00384D4D"/>
    <w:rsid w:val="00387856"/>
    <w:rsid w:val="003910CF"/>
    <w:rsid w:val="00391C57"/>
    <w:rsid w:val="003923E6"/>
    <w:rsid w:val="00392496"/>
    <w:rsid w:val="003951AF"/>
    <w:rsid w:val="0039609E"/>
    <w:rsid w:val="003A144F"/>
    <w:rsid w:val="003A1EB2"/>
    <w:rsid w:val="003A3FA5"/>
    <w:rsid w:val="003B1316"/>
    <w:rsid w:val="003C2076"/>
    <w:rsid w:val="003C4803"/>
    <w:rsid w:val="003C6EE8"/>
    <w:rsid w:val="003D1CAD"/>
    <w:rsid w:val="003D6DDB"/>
    <w:rsid w:val="003E33BF"/>
    <w:rsid w:val="003E3537"/>
    <w:rsid w:val="003E4264"/>
    <w:rsid w:val="003F15BD"/>
    <w:rsid w:val="003F6F11"/>
    <w:rsid w:val="003F7C09"/>
    <w:rsid w:val="004001CD"/>
    <w:rsid w:val="00400B15"/>
    <w:rsid w:val="00400EE7"/>
    <w:rsid w:val="004016F1"/>
    <w:rsid w:val="004020FA"/>
    <w:rsid w:val="00402E1E"/>
    <w:rsid w:val="00404119"/>
    <w:rsid w:val="00412C55"/>
    <w:rsid w:val="00415E5C"/>
    <w:rsid w:val="00415EEF"/>
    <w:rsid w:val="00420B98"/>
    <w:rsid w:val="0042388A"/>
    <w:rsid w:val="00425615"/>
    <w:rsid w:val="00427255"/>
    <w:rsid w:val="004379B5"/>
    <w:rsid w:val="00442138"/>
    <w:rsid w:val="00442F4F"/>
    <w:rsid w:val="00454E1F"/>
    <w:rsid w:val="0045520F"/>
    <w:rsid w:val="00455A14"/>
    <w:rsid w:val="00461CF5"/>
    <w:rsid w:val="00464883"/>
    <w:rsid w:val="0046740F"/>
    <w:rsid w:val="004703CD"/>
    <w:rsid w:val="00470720"/>
    <w:rsid w:val="00480A75"/>
    <w:rsid w:val="004820C4"/>
    <w:rsid w:val="0048584F"/>
    <w:rsid w:val="00491979"/>
    <w:rsid w:val="004963AC"/>
    <w:rsid w:val="004A0E35"/>
    <w:rsid w:val="004A1EEF"/>
    <w:rsid w:val="004A21BD"/>
    <w:rsid w:val="004A3813"/>
    <w:rsid w:val="004A54E3"/>
    <w:rsid w:val="004A6CFD"/>
    <w:rsid w:val="004B0BC8"/>
    <w:rsid w:val="004B2192"/>
    <w:rsid w:val="004B730D"/>
    <w:rsid w:val="004C1AA9"/>
    <w:rsid w:val="004C23FD"/>
    <w:rsid w:val="004C505E"/>
    <w:rsid w:val="004C7E19"/>
    <w:rsid w:val="004D00F2"/>
    <w:rsid w:val="004D183A"/>
    <w:rsid w:val="004D309C"/>
    <w:rsid w:val="004D519F"/>
    <w:rsid w:val="004D6BBA"/>
    <w:rsid w:val="004E3963"/>
    <w:rsid w:val="004E7F1E"/>
    <w:rsid w:val="004F16D2"/>
    <w:rsid w:val="004F30A1"/>
    <w:rsid w:val="004F33B6"/>
    <w:rsid w:val="004F7BB7"/>
    <w:rsid w:val="004F7E84"/>
    <w:rsid w:val="00501C64"/>
    <w:rsid w:val="00501E6A"/>
    <w:rsid w:val="0050210E"/>
    <w:rsid w:val="00502C90"/>
    <w:rsid w:val="00503F62"/>
    <w:rsid w:val="00505651"/>
    <w:rsid w:val="00510D89"/>
    <w:rsid w:val="00511232"/>
    <w:rsid w:val="00512CEE"/>
    <w:rsid w:val="00515ED5"/>
    <w:rsid w:val="0051606B"/>
    <w:rsid w:val="0052175C"/>
    <w:rsid w:val="0052253C"/>
    <w:rsid w:val="00522B3A"/>
    <w:rsid w:val="005242F9"/>
    <w:rsid w:val="00530BD4"/>
    <w:rsid w:val="0053325D"/>
    <w:rsid w:val="00542B9E"/>
    <w:rsid w:val="00552D50"/>
    <w:rsid w:val="0055438A"/>
    <w:rsid w:val="00556E45"/>
    <w:rsid w:val="00557420"/>
    <w:rsid w:val="0056186B"/>
    <w:rsid w:val="00562A61"/>
    <w:rsid w:val="00566988"/>
    <w:rsid w:val="00570A04"/>
    <w:rsid w:val="005734B4"/>
    <w:rsid w:val="005735C2"/>
    <w:rsid w:val="00576853"/>
    <w:rsid w:val="00580AAB"/>
    <w:rsid w:val="00581C7A"/>
    <w:rsid w:val="0058403A"/>
    <w:rsid w:val="0058579F"/>
    <w:rsid w:val="005872D2"/>
    <w:rsid w:val="00592B11"/>
    <w:rsid w:val="005A29E2"/>
    <w:rsid w:val="005A4152"/>
    <w:rsid w:val="005A5586"/>
    <w:rsid w:val="005A65C0"/>
    <w:rsid w:val="005A7AFA"/>
    <w:rsid w:val="005B0B53"/>
    <w:rsid w:val="005B1DC9"/>
    <w:rsid w:val="005B4392"/>
    <w:rsid w:val="005C6C8C"/>
    <w:rsid w:val="005D335F"/>
    <w:rsid w:val="005D40C6"/>
    <w:rsid w:val="005D5A8C"/>
    <w:rsid w:val="005E11AD"/>
    <w:rsid w:val="005E418A"/>
    <w:rsid w:val="005E53DE"/>
    <w:rsid w:val="005E6C79"/>
    <w:rsid w:val="005E7321"/>
    <w:rsid w:val="005F0655"/>
    <w:rsid w:val="006002BE"/>
    <w:rsid w:val="00601D13"/>
    <w:rsid w:val="00601D6B"/>
    <w:rsid w:val="00605EFF"/>
    <w:rsid w:val="00611EE7"/>
    <w:rsid w:val="00627398"/>
    <w:rsid w:val="00627CAE"/>
    <w:rsid w:val="00633D7B"/>
    <w:rsid w:val="00633FA9"/>
    <w:rsid w:val="0064061F"/>
    <w:rsid w:val="00640EF1"/>
    <w:rsid w:val="00651FB3"/>
    <w:rsid w:val="00652E4A"/>
    <w:rsid w:val="00654F6A"/>
    <w:rsid w:val="006616FE"/>
    <w:rsid w:val="006624E1"/>
    <w:rsid w:val="00665D92"/>
    <w:rsid w:val="00666089"/>
    <w:rsid w:val="006660A6"/>
    <w:rsid w:val="00667560"/>
    <w:rsid w:val="00682C8E"/>
    <w:rsid w:val="00685BA3"/>
    <w:rsid w:val="00686007"/>
    <w:rsid w:val="00691357"/>
    <w:rsid w:val="00693E4C"/>
    <w:rsid w:val="0069600E"/>
    <w:rsid w:val="006A0550"/>
    <w:rsid w:val="006A0635"/>
    <w:rsid w:val="006A1301"/>
    <w:rsid w:val="006A717F"/>
    <w:rsid w:val="006A7D6A"/>
    <w:rsid w:val="006B285B"/>
    <w:rsid w:val="006B5580"/>
    <w:rsid w:val="006C58C9"/>
    <w:rsid w:val="006C6EB9"/>
    <w:rsid w:val="006D34DA"/>
    <w:rsid w:val="006D7A77"/>
    <w:rsid w:val="006D7CEE"/>
    <w:rsid w:val="006E6BEF"/>
    <w:rsid w:val="006F0281"/>
    <w:rsid w:val="006F2D0B"/>
    <w:rsid w:val="006F760C"/>
    <w:rsid w:val="00701A8B"/>
    <w:rsid w:val="00704709"/>
    <w:rsid w:val="007070E8"/>
    <w:rsid w:val="0071209A"/>
    <w:rsid w:val="007132C9"/>
    <w:rsid w:val="00715340"/>
    <w:rsid w:val="00722DDB"/>
    <w:rsid w:val="00723A5B"/>
    <w:rsid w:val="0072495C"/>
    <w:rsid w:val="007274D2"/>
    <w:rsid w:val="00730190"/>
    <w:rsid w:val="00731758"/>
    <w:rsid w:val="0073503D"/>
    <w:rsid w:val="00736D84"/>
    <w:rsid w:val="00745394"/>
    <w:rsid w:val="00752D0A"/>
    <w:rsid w:val="00753BA9"/>
    <w:rsid w:val="00756737"/>
    <w:rsid w:val="0075678D"/>
    <w:rsid w:val="00756C14"/>
    <w:rsid w:val="007618DB"/>
    <w:rsid w:val="007628E1"/>
    <w:rsid w:val="007629F4"/>
    <w:rsid w:val="00765294"/>
    <w:rsid w:val="00766665"/>
    <w:rsid w:val="00770A5A"/>
    <w:rsid w:val="007755BA"/>
    <w:rsid w:val="00775D52"/>
    <w:rsid w:val="007764B9"/>
    <w:rsid w:val="00782C98"/>
    <w:rsid w:val="0078610E"/>
    <w:rsid w:val="007918EE"/>
    <w:rsid w:val="00797AD1"/>
    <w:rsid w:val="007A1110"/>
    <w:rsid w:val="007A129A"/>
    <w:rsid w:val="007A1992"/>
    <w:rsid w:val="007A4154"/>
    <w:rsid w:val="007A62B3"/>
    <w:rsid w:val="007A655F"/>
    <w:rsid w:val="007B0993"/>
    <w:rsid w:val="007B319A"/>
    <w:rsid w:val="007B331E"/>
    <w:rsid w:val="007B42E5"/>
    <w:rsid w:val="007B6408"/>
    <w:rsid w:val="007B6413"/>
    <w:rsid w:val="007B7FDF"/>
    <w:rsid w:val="007C032A"/>
    <w:rsid w:val="007C12D1"/>
    <w:rsid w:val="007C7BC3"/>
    <w:rsid w:val="007D07E4"/>
    <w:rsid w:val="007D3F46"/>
    <w:rsid w:val="007D46A2"/>
    <w:rsid w:val="007D5067"/>
    <w:rsid w:val="007D5BAF"/>
    <w:rsid w:val="007D618E"/>
    <w:rsid w:val="007D6251"/>
    <w:rsid w:val="007E2549"/>
    <w:rsid w:val="007E3801"/>
    <w:rsid w:val="007E42EE"/>
    <w:rsid w:val="007F0EA5"/>
    <w:rsid w:val="00802449"/>
    <w:rsid w:val="008024BF"/>
    <w:rsid w:val="0080368D"/>
    <w:rsid w:val="008068CF"/>
    <w:rsid w:val="00814FBB"/>
    <w:rsid w:val="008158EB"/>
    <w:rsid w:val="008218ED"/>
    <w:rsid w:val="00822F10"/>
    <w:rsid w:val="008230B9"/>
    <w:rsid w:val="008260B9"/>
    <w:rsid w:val="00826EA6"/>
    <w:rsid w:val="00836354"/>
    <w:rsid w:val="00836F18"/>
    <w:rsid w:val="008415F4"/>
    <w:rsid w:val="0085065C"/>
    <w:rsid w:val="008506DA"/>
    <w:rsid w:val="0085224E"/>
    <w:rsid w:val="0085279C"/>
    <w:rsid w:val="00853C98"/>
    <w:rsid w:val="0085691C"/>
    <w:rsid w:val="00857410"/>
    <w:rsid w:val="00861477"/>
    <w:rsid w:val="00862CAA"/>
    <w:rsid w:val="00866935"/>
    <w:rsid w:val="00870311"/>
    <w:rsid w:val="008712E7"/>
    <w:rsid w:val="00871E56"/>
    <w:rsid w:val="008818B8"/>
    <w:rsid w:val="00884DF8"/>
    <w:rsid w:val="0088529C"/>
    <w:rsid w:val="00885E99"/>
    <w:rsid w:val="00890F6A"/>
    <w:rsid w:val="008A0813"/>
    <w:rsid w:val="008A55D0"/>
    <w:rsid w:val="008A785B"/>
    <w:rsid w:val="008B0559"/>
    <w:rsid w:val="008B1EBE"/>
    <w:rsid w:val="008B32E5"/>
    <w:rsid w:val="008B380C"/>
    <w:rsid w:val="008B43FF"/>
    <w:rsid w:val="008B5E7B"/>
    <w:rsid w:val="008B6553"/>
    <w:rsid w:val="008C10D6"/>
    <w:rsid w:val="008C2A45"/>
    <w:rsid w:val="008C3D1D"/>
    <w:rsid w:val="008C4577"/>
    <w:rsid w:val="008C4F0A"/>
    <w:rsid w:val="008D063D"/>
    <w:rsid w:val="008D2DB6"/>
    <w:rsid w:val="008D4D1F"/>
    <w:rsid w:val="008E115C"/>
    <w:rsid w:val="008E1A90"/>
    <w:rsid w:val="008E7B3D"/>
    <w:rsid w:val="008F098E"/>
    <w:rsid w:val="008F13CF"/>
    <w:rsid w:val="008F2907"/>
    <w:rsid w:val="0090191B"/>
    <w:rsid w:val="00902091"/>
    <w:rsid w:val="00902E64"/>
    <w:rsid w:val="009032EE"/>
    <w:rsid w:val="009035A9"/>
    <w:rsid w:val="009110B8"/>
    <w:rsid w:val="00913DCA"/>
    <w:rsid w:val="009178B6"/>
    <w:rsid w:val="009217FB"/>
    <w:rsid w:val="0092306D"/>
    <w:rsid w:val="0092541A"/>
    <w:rsid w:val="00930912"/>
    <w:rsid w:val="009323CC"/>
    <w:rsid w:val="0093274D"/>
    <w:rsid w:val="00940B84"/>
    <w:rsid w:val="00951C3D"/>
    <w:rsid w:val="00961ECE"/>
    <w:rsid w:val="0096283D"/>
    <w:rsid w:val="00963518"/>
    <w:rsid w:val="00967F8C"/>
    <w:rsid w:val="00975C2E"/>
    <w:rsid w:val="00976334"/>
    <w:rsid w:val="00976C6C"/>
    <w:rsid w:val="00984384"/>
    <w:rsid w:val="009847C4"/>
    <w:rsid w:val="00986262"/>
    <w:rsid w:val="00992228"/>
    <w:rsid w:val="00995FF8"/>
    <w:rsid w:val="00997AB6"/>
    <w:rsid w:val="009A0B0E"/>
    <w:rsid w:val="009A144E"/>
    <w:rsid w:val="009A2F19"/>
    <w:rsid w:val="009A5026"/>
    <w:rsid w:val="009A66FA"/>
    <w:rsid w:val="009A700C"/>
    <w:rsid w:val="009A732A"/>
    <w:rsid w:val="009B0818"/>
    <w:rsid w:val="009B45EC"/>
    <w:rsid w:val="009B7099"/>
    <w:rsid w:val="009B7AA2"/>
    <w:rsid w:val="009C0169"/>
    <w:rsid w:val="009C25C3"/>
    <w:rsid w:val="009C3CCA"/>
    <w:rsid w:val="009C41CF"/>
    <w:rsid w:val="009C704F"/>
    <w:rsid w:val="009C79EB"/>
    <w:rsid w:val="009D286D"/>
    <w:rsid w:val="009D34BF"/>
    <w:rsid w:val="009E0607"/>
    <w:rsid w:val="009F33E3"/>
    <w:rsid w:val="009F43A6"/>
    <w:rsid w:val="009F51A5"/>
    <w:rsid w:val="00A00E01"/>
    <w:rsid w:val="00A010C9"/>
    <w:rsid w:val="00A02AA7"/>
    <w:rsid w:val="00A0669B"/>
    <w:rsid w:val="00A075D1"/>
    <w:rsid w:val="00A113EC"/>
    <w:rsid w:val="00A14406"/>
    <w:rsid w:val="00A242D5"/>
    <w:rsid w:val="00A330A7"/>
    <w:rsid w:val="00A37C84"/>
    <w:rsid w:val="00A427F3"/>
    <w:rsid w:val="00A47A9D"/>
    <w:rsid w:val="00A52348"/>
    <w:rsid w:val="00A56D4A"/>
    <w:rsid w:val="00A57EAF"/>
    <w:rsid w:val="00A61E75"/>
    <w:rsid w:val="00A61F75"/>
    <w:rsid w:val="00A64C22"/>
    <w:rsid w:val="00A64C40"/>
    <w:rsid w:val="00A66B1A"/>
    <w:rsid w:val="00A706E0"/>
    <w:rsid w:val="00A72E4E"/>
    <w:rsid w:val="00A73BB6"/>
    <w:rsid w:val="00A74DAF"/>
    <w:rsid w:val="00A76F87"/>
    <w:rsid w:val="00A80CF9"/>
    <w:rsid w:val="00A82F37"/>
    <w:rsid w:val="00A8309F"/>
    <w:rsid w:val="00A8314F"/>
    <w:rsid w:val="00A866E4"/>
    <w:rsid w:val="00A8716F"/>
    <w:rsid w:val="00A95D76"/>
    <w:rsid w:val="00A95F87"/>
    <w:rsid w:val="00A95FA7"/>
    <w:rsid w:val="00AA29D5"/>
    <w:rsid w:val="00AA40F1"/>
    <w:rsid w:val="00AB11DD"/>
    <w:rsid w:val="00AB19C9"/>
    <w:rsid w:val="00AB1BEF"/>
    <w:rsid w:val="00AB1D8E"/>
    <w:rsid w:val="00AB53CD"/>
    <w:rsid w:val="00AB7318"/>
    <w:rsid w:val="00AC3005"/>
    <w:rsid w:val="00AC6AD2"/>
    <w:rsid w:val="00AD024C"/>
    <w:rsid w:val="00AD3C4F"/>
    <w:rsid w:val="00AD5D26"/>
    <w:rsid w:val="00AE1205"/>
    <w:rsid w:val="00AE27F6"/>
    <w:rsid w:val="00AE6A6A"/>
    <w:rsid w:val="00AE7A54"/>
    <w:rsid w:val="00AF0853"/>
    <w:rsid w:val="00AF1A7F"/>
    <w:rsid w:val="00AF384E"/>
    <w:rsid w:val="00AF4D64"/>
    <w:rsid w:val="00AF5072"/>
    <w:rsid w:val="00AF6A36"/>
    <w:rsid w:val="00B00DF6"/>
    <w:rsid w:val="00B039C8"/>
    <w:rsid w:val="00B03C64"/>
    <w:rsid w:val="00B07B98"/>
    <w:rsid w:val="00B07FCB"/>
    <w:rsid w:val="00B10D33"/>
    <w:rsid w:val="00B126D1"/>
    <w:rsid w:val="00B12F8B"/>
    <w:rsid w:val="00B14946"/>
    <w:rsid w:val="00B14E8E"/>
    <w:rsid w:val="00B151BA"/>
    <w:rsid w:val="00B15FAE"/>
    <w:rsid w:val="00B17354"/>
    <w:rsid w:val="00B30147"/>
    <w:rsid w:val="00B3044D"/>
    <w:rsid w:val="00B3161B"/>
    <w:rsid w:val="00B3332B"/>
    <w:rsid w:val="00B33C26"/>
    <w:rsid w:val="00B34523"/>
    <w:rsid w:val="00B370CD"/>
    <w:rsid w:val="00B45C5C"/>
    <w:rsid w:val="00B55C3C"/>
    <w:rsid w:val="00B60377"/>
    <w:rsid w:val="00B645EB"/>
    <w:rsid w:val="00B6690C"/>
    <w:rsid w:val="00B67B37"/>
    <w:rsid w:val="00B75049"/>
    <w:rsid w:val="00B763E7"/>
    <w:rsid w:val="00B82BA5"/>
    <w:rsid w:val="00B84698"/>
    <w:rsid w:val="00B8734C"/>
    <w:rsid w:val="00B917E3"/>
    <w:rsid w:val="00B91FF8"/>
    <w:rsid w:val="00B97F26"/>
    <w:rsid w:val="00BA38C3"/>
    <w:rsid w:val="00BA713E"/>
    <w:rsid w:val="00BA7C73"/>
    <w:rsid w:val="00BB0B66"/>
    <w:rsid w:val="00BB1153"/>
    <w:rsid w:val="00BB331F"/>
    <w:rsid w:val="00BB67AC"/>
    <w:rsid w:val="00BC3DAA"/>
    <w:rsid w:val="00BD296A"/>
    <w:rsid w:val="00BE2BA8"/>
    <w:rsid w:val="00BE2FB4"/>
    <w:rsid w:val="00BF02B4"/>
    <w:rsid w:val="00BF5300"/>
    <w:rsid w:val="00BF5877"/>
    <w:rsid w:val="00C0419D"/>
    <w:rsid w:val="00C04FCF"/>
    <w:rsid w:val="00C0642A"/>
    <w:rsid w:val="00C134F8"/>
    <w:rsid w:val="00C14453"/>
    <w:rsid w:val="00C14BD0"/>
    <w:rsid w:val="00C15EE1"/>
    <w:rsid w:val="00C26F0C"/>
    <w:rsid w:val="00C340E2"/>
    <w:rsid w:val="00C370D8"/>
    <w:rsid w:val="00C43E33"/>
    <w:rsid w:val="00C45FF6"/>
    <w:rsid w:val="00C5200B"/>
    <w:rsid w:val="00C52A88"/>
    <w:rsid w:val="00C5310B"/>
    <w:rsid w:val="00C5509E"/>
    <w:rsid w:val="00C55159"/>
    <w:rsid w:val="00C55D82"/>
    <w:rsid w:val="00C56B0C"/>
    <w:rsid w:val="00C62816"/>
    <w:rsid w:val="00C63398"/>
    <w:rsid w:val="00C65CAF"/>
    <w:rsid w:val="00C66734"/>
    <w:rsid w:val="00C6756F"/>
    <w:rsid w:val="00C712A9"/>
    <w:rsid w:val="00C74230"/>
    <w:rsid w:val="00C7765F"/>
    <w:rsid w:val="00C80503"/>
    <w:rsid w:val="00C8112B"/>
    <w:rsid w:val="00C8564B"/>
    <w:rsid w:val="00C8626A"/>
    <w:rsid w:val="00C90B79"/>
    <w:rsid w:val="00C90E3B"/>
    <w:rsid w:val="00C911FB"/>
    <w:rsid w:val="00C9649E"/>
    <w:rsid w:val="00C97688"/>
    <w:rsid w:val="00CA3332"/>
    <w:rsid w:val="00CA608F"/>
    <w:rsid w:val="00CA6287"/>
    <w:rsid w:val="00CA6A29"/>
    <w:rsid w:val="00CB0D94"/>
    <w:rsid w:val="00CC132B"/>
    <w:rsid w:val="00CC5BCE"/>
    <w:rsid w:val="00CD15CC"/>
    <w:rsid w:val="00CD57C6"/>
    <w:rsid w:val="00CD6A2C"/>
    <w:rsid w:val="00CD70F7"/>
    <w:rsid w:val="00CE2A9B"/>
    <w:rsid w:val="00CE5A41"/>
    <w:rsid w:val="00CF0687"/>
    <w:rsid w:val="00CF1B12"/>
    <w:rsid w:val="00CF54FC"/>
    <w:rsid w:val="00CF5A72"/>
    <w:rsid w:val="00D04502"/>
    <w:rsid w:val="00D053CD"/>
    <w:rsid w:val="00D060E0"/>
    <w:rsid w:val="00D10AC8"/>
    <w:rsid w:val="00D11DEB"/>
    <w:rsid w:val="00D13A2D"/>
    <w:rsid w:val="00D16689"/>
    <w:rsid w:val="00D17734"/>
    <w:rsid w:val="00D22CFE"/>
    <w:rsid w:val="00D2453F"/>
    <w:rsid w:val="00D32920"/>
    <w:rsid w:val="00D355B3"/>
    <w:rsid w:val="00D47087"/>
    <w:rsid w:val="00D47369"/>
    <w:rsid w:val="00D53056"/>
    <w:rsid w:val="00D5486E"/>
    <w:rsid w:val="00D74BE3"/>
    <w:rsid w:val="00D75DE3"/>
    <w:rsid w:val="00D76041"/>
    <w:rsid w:val="00D762DC"/>
    <w:rsid w:val="00D81520"/>
    <w:rsid w:val="00D8313B"/>
    <w:rsid w:val="00D9046F"/>
    <w:rsid w:val="00D915C5"/>
    <w:rsid w:val="00D93FBC"/>
    <w:rsid w:val="00D942CD"/>
    <w:rsid w:val="00D95F3D"/>
    <w:rsid w:val="00D9735B"/>
    <w:rsid w:val="00D97EBC"/>
    <w:rsid w:val="00DA25DD"/>
    <w:rsid w:val="00DA326B"/>
    <w:rsid w:val="00DA4DBD"/>
    <w:rsid w:val="00DA694E"/>
    <w:rsid w:val="00DA78F3"/>
    <w:rsid w:val="00DB1C74"/>
    <w:rsid w:val="00DB4893"/>
    <w:rsid w:val="00DB5796"/>
    <w:rsid w:val="00DB749F"/>
    <w:rsid w:val="00DC072F"/>
    <w:rsid w:val="00DC1493"/>
    <w:rsid w:val="00DC1A95"/>
    <w:rsid w:val="00DE0364"/>
    <w:rsid w:val="00DE3E36"/>
    <w:rsid w:val="00DE5872"/>
    <w:rsid w:val="00DE64B1"/>
    <w:rsid w:val="00DE78B1"/>
    <w:rsid w:val="00DF3E25"/>
    <w:rsid w:val="00E03FFE"/>
    <w:rsid w:val="00E04E7B"/>
    <w:rsid w:val="00E063DA"/>
    <w:rsid w:val="00E0764C"/>
    <w:rsid w:val="00E103A2"/>
    <w:rsid w:val="00E11768"/>
    <w:rsid w:val="00E12BB5"/>
    <w:rsid w:val="00E152C3"/>
    <w:rsid w:val="00E215F9"/>
    <w:rsid w:val="00E21BF7"/>
    <w:rsid w:val="00E26866"/>
    <w:rsid w:val="00E27031"/>
    <w:rsid w:val="00E329BA"/>
    <w:rsid w:val="00E32DF7"/>
    <w:rsid w:val="00E3478D"/>
    <w:rsid w:val="00E358AF"/>
    <w:rsid w:val="00E35A3F"/>
    <w:rsid w:val="00E37509"/>
    <w:rsid w:val="00E44F43"/>
    <w:rsid w:val="00E4654C"/>
    <w:rsid w:val="00E522F7"/>
    <w:rsid w:val="00E52617"/>
    <w:rsid w:val="00E55DA0"/>
    <w:rsid w:val="00E63685"/>
    <w:rsid w:val="00E65866"/>
    <w:rsid w:val="00E65D6D"/>
    <w:rsid w:val="00E75FF0"/>
    <w:rsid w:val="00E83347"/>
    <w:rsid w:val="00E9040D"/>
    <w:rsid w:val="00E939A4"/>
    <w:rsid w:val="00E9516E"/>
    <w:rsid w:val="00E968F2"/>
    <w:rsid w:val="00EA3272"/>
    <w:rsid w:val="00EA4607"/>
    <w:rsid w:val="00EA52EE"/>
    <w:rsid w:val="00EB024F"/>
    <w:rsid w:val="00EB06BC"/>
    <w:rsid w:val="00EB0ACC"/>
    <w:rsid w:val="00EB1F60"/>
    <w:rsid w:val="00EC3D4C"/>
    <w:rsid w:val="00EC41B9"/>
    <w:rsid w:val="00ED0681"/>
    <w:rsid w:val="00ED38D4"/>
    <w:rsid w:val="00ED6D5F"/>
    <w:rsid w:val="00EE1461"/>
    <w:rsid w:val="00EE19B3"/>
    <w:rsid w:val="00EE3804"/>
    <w:rsid w:val="00EE3FFD"/>
    <w:rsid w:val="00EE524A"/>
    <w:rsid w:val="00EE7B58"/>
    <w:rsid w:val="00EF2C49"/>
    <w:rsid w:val="00EF2DAE"/>
    <w:rsid w:val="00EF5D39"/>
    <w:rsid w:val="00EF76ED"/>
    <w:rsid w:val="00EF7FE7"/>
    <w:rsid w:val="00F00EEE"/>
    <w:rsid w:val="00F0173F"/>
    <w:rsid w:val="00F03976"/>
    <w:rsid w:val="00F07C6B"/>
    <w:rsid w:val="00F12533"/>
    <w:rsid w:val="00F143CC"/>
    <w:rsid w:val="00F258F1"/>
    <w:rsid w:val="00F27A90"/>
    <w:rsid w:val="00F33988"/>
    <w:rsid w:val="00F44EC9"/>
    <w:rsid w:val="00F51218"/>
    <w:rsid w:val="00F548E9"/>
    <w:rsid w:val="00F56B7F"/>
    <w:rsid w:val="00F57984"/>
    <w:rsid w:val="00F6744E"/>
    <w:rsid w:val="00F8170C"/>
    <w:rsid w:val="00F820B1"/>
    <w:rsid w:val="00F85859"/>
    <w:rsid w:val="00F91CCE"/>
    <w:rsid w:val="00FA1077"/>
    <w:rsid w:val="00FA18F6"/>
    <w:rsid w:val="00FA38E5"/>
    <w:rsid w:val="00FA6441"/>
    <w:rsid w:val="00FB062D"/>
    <w:rsid w:val="00FB10A6"/>
    <w:rsid w:val="00FB2C72"/>
    <w:rsid w:val="00FB2D5B"/>
    <w:rsid w:val="00FB3E52"/>
    <w:rsid w:val="00FB3FB4"/>
    <w:rsid w:val="00FB4257"/>
    <w:rsid w:val="00FC3199"/>
    <w:rsid w:val="00FC4AE5"/>
    <w:rsid w:val="00FC5CE4"/>
    <w:rsid w:val="00FD5E7D"/>
    <w:rsid w:val="00FD7E8B"/>
    <w:rsid w:val="00FE34F8"/>
    <w:rsid w:val="00FE48A8"/>
    <w:rsid w:val="00FE7197"/>
    <w:rsid w:val="00FE7392"/>
    <w:rsid w:val="00FE7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F175DB83-B439-46F2-A4AC-179E5C978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uiPriority="35" w:qFormat="1"/>
    <w:lsdException w:name="Title" w:qFormat="1"/>
    <w:lsdException w:name="Subtitle" w:qFormat="1"/>
    <w:lsdException w:name="Strong" w:qFormat="1"/>
    <w:lsdException w:name="Emphasis" w:qFormat="1"/>
    <w:lsdException w:name="Document Map" w:uiPriority="99"/>
    <w:lsdException w:name="Plain Text"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190F"/>
    <w:pPr>
      <w:overflowPunct w:val="0"/>
      <w:autoSpaceDE w:val="0"/>
      <w:autoSpaceDN w:val="0"/>
      <w:adjustRightInd w:val="0"/>
      <w:spacing w:after="180"/>
      <w:textAlignment w:val="baseline"/>
    </w:pPr>
    <w:rPr>
      <w:rFonts w:eastAsia="Times New Roman"/>
      <w:lang w:val="en-GB" w:eastAsia="en-GB"/>
    </w:rPr>
  </w:style>
  <w:style w:type="paragraph" w:styleId="Heading1">
    <w:name w:val="heading 1"/>
    <w:aliases w:val="H1,h1"/>
    <w:next w:val="Normal"/>
    <w:link w:val="Heading1Char"/>
    <w:qFormat/>
    <w:rsid w:val="001C190F"/>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lang w:val="en-GB" w:eastAsia="en-GB"/>
    </w:rPr>
  </w:style>
  <w:style w:type="paragraph" w:styleId="Heading2">
    <w:name w:val="heading 2"/>
    <w:aliases w:val="H2,h2,DO NOT USE_h2,h21,Head2A,2,UNDERRUBRIK 1-2,Heading 2 Char,H2 Char,h2 Char"/>
    <w:basedOn w:val="Heading1"/>
    <w:next w:val="Normal"/>
    <w:link w:val="Heading2Char1"/>
    <w:qFormat/>
    <w:rsid w:val="001C190F"/>
    <w:pPr>
      <w:pBdr>
        <w:top w:val="none" w:sz="0" w:space="0" w:color="auto"/>
      </w:pBdr>
      <w:spacing w:before="180"/>
      <w:outlineLvl w:val="1"/>
    </w:pPr>
    <w:rPr>
      <w:sz w:val="32"/>
    </w:rPr>
  </w:style>
  <w:style w:type="paragraph" w:styleId="Heading3">
    <w:name w:val="heading 3"/>
    <w:aliases w:val="Underrubrik2,H3"/>
    <w:basedOn w:val="Heading2"/>
    <w:next w:val="Normal"/>
    <w:link w:val="Heading3Char"/>
    <w:qFormat/>
    <w:rsid w:val="001C190F"/>
    <w:pPr>
      <w:spacing w:before="120"/>
      <w:outlineLvl w:val="2"/>
    </w:pPr>
    <w:rPr>
      <w:sz w:val="28"/>
    </w:rPr>
  </w:style>
  <w:style w:type="paragraph" w:styleId="Heading4">
    <w:name w:val="heading 4"/>
    <w:aliases w:val="h4"/>
    <w:basedOn w:val="Heading3"/>
    <w:next w:val="Normal"/>
    <w:link w:val="Heading4Char"/>
    <w:qFormat/>
    <w:rsid w:val="001C190F"/>
    <w:pPr>
      <w:ind w:left="1418" w:hanging="1418"/>
      <w:outlineLvl w:val="3"/>
    </w:pPr>
    <w:rPr>
      <w:sz w:val="24"/>
    </w:rPr>
  </w:style>
  <w:style w:type="paragraph" w:styleId="Heading5">
    <w:name w:val="heading 5"/>
    <w:aliases w:val="h5,Heading5"/>
    <w:basedOn w:val="Heading4"/>
    <w:next w:val="Normal"/>
    <w:link w:val="Heading5Char"/>
    <w:qFormat/>
    <w:rsid w:val="001C190F"/>
    <w:pPr>
      <w:ind w:left="1701" w:hanging="1701"/>
      <w:outlineLvl w:val="4"/>
    </w:pPr>
    <w:rPr>
      <w:sz w:val="22"/>
    </w:rPr>
  </w:style>
  <w:style w:type="paragraph" w:styleId="Heading6">
    <w:name w:val="heading 6"/>
    <w:basedOn w:val="H6"/>
    <w:next w:val="Normal"/>
    <w:link w:val="Heading6Char"/>
    <w:qFormat/>
    <w:rsid w:val="001C190F"/>
    <w:pPr>
      <w:outlineLvl w:val="5"/>
    </w:pPr>
  </w:style>
  <w:style w:type="paragraph" w:styleId="Heading7">
    <w:name w:val="heading 7"/>
    <w:basedOn w:val="H6"/>
    <w:next w:val="Normal"/>
    <w:link w:val="Heading7Char"/>
    <w:qFormat/>
    <w:rsid w:val="001C190F"/>
    <w:pPr>
      <w:outlineLvl w:val="6"/>
    </w:pPr>
  </w:style>
  <w:style w:type="paragraph" w:styleId="Heading8">
    <w:name w:val="heading 8"/>
    <w:basedOn w:val="Heading1"/>
    <w:next w:val="Normal"/>
    <w:link w:val="Heading8Char"/>
    <w:qFormat/>
    <w:rsid w:val="001C190F"/>
    <w:pPr>
      <w:ind w:left="0" w:firstLine="0"/>
      <w:outlineLvl w:val="7"/>
    </w:pPr>
  </w:style>
  <w:style w:type="paragraph" w:styleId="Heading9">
    <w:name w:val="heading 9"/>
    <w:basedOn w:val="Heading8"/>
    <w:next w:val="Normal"/>
    <w:link w:val="Heading9Char"/>
    <w:qFormat/>
    <w:rsid w:val="001C190F"/>
    <w:pPr>
      <w:outlineLvl w:val="8"/>
    </w:pPr>
  </w:style>
  <w:style w:type="character" w:default="1" w:styleId="DefaultParagraphFont">
    <w:name w:val="Default Paragraph Font"/>
    <w:semiHidden/>
    <w:rsid w:val="001C19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190F"/>
  </w:style>
  <w:style w:type="paragraph" w:customStyle="1" w:styleId="H6">
    <w:name w:val="H6"/>
    <w:basedOn w:val="Heading5"/>
    <w:next w:val="Normal"/>
    <w:rsid w:val="001C190F"/>
    <w:pPr>
      <w:ind w:left="1985" w:hanging="1985"/>
      <w:outlineLvl w:val="9"/>
    </w:pPr>
    <w:rPr>
      <w:sz w:val="20"/>
    </w:rPr>
  </w:style>
  <w:style w:type="paragraph" w:styleId="TOC9">
    <w:name w:val="toc 9"/>
    <w:basedOn w:val="TOC8"/>
    <w:rsid w:val="001C190F"/>
    <w:pPr>
      <w:ind w:left="1418" w:hanging="1418"/>
    </w:pPr>
  </w:style>
  <w:style w:type="paragraph" w:styleId="TOC8">
    <w:name w:val="toc 8"/>
    <w:basedOn w:val="TOC1"/>
    <w:rsid w:val="001C190F"/>
    <w:pPr>
      <w:spacing w:before="180"/>
      <w:ind w:left="2693" w:hanging="2693"/>
    </w:pPr>
    <w:rPr>
      <w:b/>
    </w:rPr>
  </w:style>
  <w:style w:type="paragraph" w:styleId="TOC1">
    <w:name w:val="toc 1"/>
    <w:rsid w:val="001C190F"/>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lang w:val="en-GB" w:eastAsia="en-GB"/>
    </w:rPr>
  </w:style>
  <w:style w:type="paragraph" w:customStyle="1" w:styleId="EQ">
    <w:name w:val="EQ"/>
    <w:basedOn w:val="Normal"/>
    <w:next w:val="Normal"/>
    <w:rsid w:val="001C190F"/>
    <w:pPr>
      <w:keepLines/>
      <w:tabs>
        <w:tab w:val="center" w:pos="4536"/>
        <w:tab w:val="right" w:pos="9072"/>
      </w:tabs>
    </w:pPr>
    <w:rPr>
      <w:noProof/>
    </w:rPr>
  </w:style>
  <w:style w:type="character" w:customStyle="1" w:styleId="ZGSM">
    <w:name w:val="ZGSM"/>
    <w:rsid w:val="001C190F"/>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link w:val="HeaderChar"/>
    <w:rsid w:val="001C190F"/>
    <w:pPr>
      <w:widowControl w:val="0"/>
      <w:overflowPunct w:val="0"/>
      <w:autoSpaceDE w:val="0"/>
      <w:autoSpaceDN w:val="0"/>
      <w:adjustRightInd w:val="0"/>
      <w:textAlignment w:val="baseline"/>
    </w:pPr>
    <w:rPr>
      <w:rFonts w:ascii="Arial" w:eastAsia="Times New Roman" w:hAnsi="Arial"/>
      <w:b/>
      <w:noProof/>
      <w:sz w:val="18"/>
      <w:lang w:val="en-GB" w:eastAsia="en-GB"/>
    </w:rPr>
  </w:style>
  <w:style w:type="paragraph" w:customStyle="1" w:styleId="ZD">
    <w:name w:val="ZD"/>
    <w:rsid w:val="001C190F"/>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GB"/>
    </w:rPr>
  </w:style>
  <w:style w:type="paragraph" w:styleId="TOC5">
    <w:name w:val="toc 5"/>
    <w:basedOn w:val="TOC4"/>
    <w:rsid w:val="001C190F"/>
    <w:pPr>
      <w:ind w:left="1701" w:hanging="1701"/>
    </w:pPr>
  </w:style>
  <w:style w:type="paragraph" w:styleId="TOC4">
    <w:name w:val="toc 4"/>
    <w:basedOn w:val="TOC3"/>
    <w:rsid w:val="001C190F"/>
    <w:pPr>
      <w:ind w:left="1418" w:hanging="1418"/>
    </w:pPr>
  </w:style>
  <w:style w:type="paragraph" w:styleId="TOC3">
    <w:name w:val="toc 3"/>
    <w:basedOn w:val="TOC2"/>
    <w:rsid w:val="001C190F"/>
    <w:pPr>
      <w:ind w:left="1134" w:hanging="1134"/>
    </w:pPr>
  </w:style>
  <w:style w:type="paragraph" w:styleId="TOC2">
    <w:name w:val="toc 2"/>
    <w:basedOn w:val="TOC1"/>
    <w:rsid w:val="001C190F"/>
    <w:pPr>
      <w:keepNext w:val="0"/>
      <w:spacing w:before="0"/>
      <w:ind w:left="851" w:hanging="851"/>
    </w:pPr>
    <w:rPr>
      <w:sz w:val="20"/>
    </w:rPr>
  </w:style>
  <w:style w:type="paragraph" w:styleId="Index1">
    <w:name w:val="index 1"/>
    <w:basedOn w:val="Normal"/>
    <w:semiHidden/>
    <w:rsid w:val="001C190F"/>
    <w:pPr>
      <w:keepLines/>
      <w:spacing w:after="0"/>
    </w:pPr>
  </w:style>
  <w:style w:type="paragraph" w:styleId="Index2">
    <w:name w:val="index 2"/>
    <w:basedOn w:val="Index1"/>
    <w:semiHidden/>
    <w:rsid w:val="001C190F"/>
    <w:pPr>
      <w:ind w:left="284"/>
    </w:pPr>
  </w:style>
  <w:style w:type="paragraph" w:customStyle="1" w:styleId="TT">
    <w:name w:val="TT"/>
    <w:basedOn w:val="Heading1"/>
    <w:next w:val="Normal"/>
    <w:rsid w:val="001C190F"/>
    <w:pPr>
      <w:outlineLvl w:val="9"/>
    </w:pPr>
  </w:style>
  <w:style w:type="paragraph" w:styleId="Footer">
    <w:name w:val="footer"/>
    <w:basedOn w:val="Header"/>
    <w:link w:val="FooterChar"/>
    <w:rsid w:val="001C190F"/>
    <w:pPr>
      <w:jc w:val="center"/>
    </w:pPr>
    <w:rPr>
      <w:i/>
    </w:rPr>
  </w:style>
  <w:style w:type="character" w:styleId="FootnoteReference">
    <w:name w:val="footnote reference"/>
    <w:basedOn w:val="DefaultParagraphFont"/>
    <w:semiHidden/>
    <w:rsid w:val="001C190F"/>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semiHidden/>
    <w:rsid w:val="001C190F"/>
    <w:pPr>
      <w:keepLines/>
      <w:spacing w:after="0"/>
      <w:ind w:left="454" w:hanging="454"/>
    </w:pPr>
    <w:rPr>
      <w:sz w:val="16"/>
    </w:rPr>
  </w:style>
  <w:style w:type="paragraph" w:customStyle="1" w:styleId="NF">
    <w:name w:val="NF"/>
    <w:basedOn w:val="NO"/>
    <w:rsid w:val="001C190F"/>
    <w:pPr>
      <w:keepNext/>
      <w:spacing w:after="0"/>
    </w:pPr>
    <w:rPr>
      <w:rFonts w:ascii="Arial" w:hAnsi="Arial"/>
      <w:sz w:val="18"/>
    </w:rPr>
  </w:style>
  <w:style w:type="paragraph" w:customStyle="1" w:styleId="NO">
    <w:name w:val="NO"/>
    <w:basedOn w:val="Normal"/>
    <w:rsid w:val="001C190F"/>
    <w:pPr>
      <w:keepLines/>
      <w:ind w:left="1135" w:hanging="851"/>
    </w:pPr>
  </w:style>
  <w:style w:type="paragraph" w:customStyle="1" w:styleId="PL">
    <w:name w:val="PL"/>
    <w:link w:val="PLChar"/>
    <w:rsid w:val="001C190F"/>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GB"/>
    </w:rPr>
  </w:style>
  <w:style w:type="paragraph" w:customStyle="1" w:styleId="TAR">
    <w:name w:val="TAR"/>
    <w:basedOn w:val="TAL"/>
    <w:rsid w:val="001C190F"/>
    <w:pPr>
      <w:jc w:val="right"/>
    </w:pPr>
  </w:style>
  <w:style w:type="paragraph" w:customStyle="1" w:styleId="TAL">
    <w:name w:val="TAL"/>
    <w:basedOn w:val="Normal"/>
    <w:rsid w:val="001C190F"/>
    <w:pPr>
      <w:keepNext/>
      <w:keepLines/>
      <w:spacing w:after="0"/>
    </w:pPr>
    <w:rPr>
      <w:rFonts w:ascii="Arial" w:hAnsi="Arial"/>
      <w:sz w:val="18"/>
    </w:rPr>
  </w:style>
  <w:style w:type="paragraph" w:styleId="ListNumber2">
    <w:name w:val="List Number 2"/>
    <w:basedOn w:val="ListNumber"/>
    <w:rsid w:val="001C190F"/>
    <w:pPr>
      <w:ind w:left="851"/>
    </w:pPr>
  </w:style>
  <w:style w:type="paragraph" w:styleId="ListNumber">
    <w:name w:val="List Number"/>
    <w:basedOn w:val="List"/>
    <w:rsid w:val="001C190F"/>
  </w:style>
  <w:style w:type="paragraph" w:styleId="List">
    <w:name w:val="List"/>
    <w:basedOn w:val="Normal"/>
    <w:link w:val="ListChar"/>
    <w:rsid w:val="001C190F"/>
    <w:pPr>
      <w:ind w:left="568" w:hanging="284"/>
    </w:pPr>
  </w:style>
  <w:style w:type="paragraph" w:customStyle="1" w:styleId="TAH">
    <w:name w:val="TAH"/>
    <w:basedOn w:val="TAC"/>
    <w:rsid w:val="001C190F"/>
    <w:rPr>
      <w:b/>
    </w:rPr>
  </w:style>
  <w:style w:type="paragraph" w:customStyle="1" w:styleId="TAC">
    <w:name w:val="TAC"/>
    <w:basedOn w:val="TAL"/>
    <w:link w:val="TACChar"/>
    <w:rsid w:val="001C190F"/>
    <w:pPr>
      <w:jc w:val="center"/>
    </w:pPr>
  </w:style>
  <w:style w:type="paragraph" w:customStyle="1" w:styleId="LD">
    <w:name w:val="LD"/>
    <w:rsid w:val="001C190F"/>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GB"/>
    </w:rPr>
  </w:style>
  <w:style w:type="paragraph" w:customStyle="1" w:styleId="EX">
    <w:name w:val="EX"/>
    <w:basedOn w:val="Normal"/>
    <w:rsid w:val="001C190F"/>
    <w:pPr>
      <w:keepLines/>
      <w:ind w:left="1702" w:hanging="1418"/>
    </w:pPr>
  </w:style>
  <w:style w:type="paragraph" w:customStyle="1" w:styleId="FP">
    <w:name w:val="FP"/>
    <w:basedOn w:val="Normal"/>
    <w:rsid w:val="001C190F"/>
    <w:pPr>
      <w:spacing w:after="0"/>
    </w:pPr>
  </w:style>
  <w:style w:type="paragraph" w:customStyle="1" w:styleId="NW">
    <w:name w:val="NW"/>
    <w:basedOn w:val="NO"/>
    <w:rsid w:val="001C190F"/>
    <w:pPr>
      <w:spacing w:after="0"/>
    </w:pPr>
  </w:style>
  <w:style w:type="paragraph" w:customStyle="1" w:styleId="EW">
    <w:name w:val="EW"/>
    <w:basedOn w:val="EX"/>
    <w:rsid w:val="001C190F"/>
    <w:pPr>
      <w:spacing w:after="0"/>
    </w:pPr>
  </w:style>
  <w:style w:type="paragraph" w:customStyle="1" w:styleId="B1">
    <w:name w:val="B1"/>
    <w:basedOn w:val="List"/>
    <w:link w:val="B1Char1"/>
    <w:rsid w:val="001C190F"/>
  </w:style>
  <w:style w:type="character" w:customStyle="1" w:styleId="B1Char1">
    <w:name w:val="B1 Char1"/>
    <w:link w:val="B1"/>
    <w:rsid w:val="00E152C3"/>
    <w:rPr>
      <w:rFonts w:eastAsia="Times New Roman"/>
      <w:lang w:val="en-GB" w:eastAsia="en-GB"/>
    </w:rPr>
  </w:style>
  <w:style w:type="paragraph" w:styleId="TOC6">
    <w:name w:val="toc 6"/>
    <w:basedOn w:val="TOC5"/>
    <w:next w:val="Normal"/>
    <w:rsid w:val="001C190F"/>
    <w:pPr>
      <w:ind w:left="1985" w:hanging="1985"/>
    </w:pPr>
  </w:style>
  <w:style w:type="paragraph" w:styleId="TOC7">
    <w:name w:val="toc 7"/>
    <w:basedOn w:val="TOC6"/>
    <w:next w:val="Normal"/>
    <w:rsid w:val="001C190F"/>
    <w:pPr>
      <w:ind w:left="2268" w:hanging="2268"/>
    </w:pPr>
  </w:style>
  <w:style w:type="paragraph" w:styleId="ListBullet2">
    <w:name w:val="List Bullet 2"/>
    <w:basedOn w:val="ListBullet"/>
    <w:rsid w:val="001C190F"/>
    <w:pPr>
      <w:ind w:left="851"/>
    </w:pPr>
  </w:style>
  <w:style w:type="paragraph" w:styleId="ListBullet">
    <w:name w:val="List Bullet"/>
    <w:basedOn w:val="List"/>
    <w:rsid w:val="001C190F"/>
  </w:style>
  <w:style w:type="paragraph" w:customStyle="1" w:styleId="EditorsNote">
    <w:name w:val="Editor's Note"/>
    <w:basedOn w:val="NO"/>
    <w:rsid w:val="001C190F"/>
    <w:rPr>
      <w:color w:val="FF0000"/>
    </w:rPr>
  </w:style>
  <w:style w:type="paragraph" w:customStyle="1" w:styleId="TH">
    <w:name w:val="TH"/>
    <w:basedOn w:val="Normal"/>
    <w:link w:val="THChar"/>
    <w:rsid w:val="001C190F"/>
    <w:pPr>
      <w:keepNext/>
      <w:keepLines/>
      <w:spacing w:before="60"/>
      <w:jc w:val="center"/>
    </w:pPr>
    <w:rPr>
      <w:rFonts w:ascii="Arial" w:hAnsi="Arial"/>
      <w:b/>
    </w:rPr>
  </w:style>
  <w:style w:type="character" w:customStyle="1" w:styleId="THChar">
    <w:name w:val="TH Char"/>
    <w:link w:val="TH"/>
    <w:rsid w:val="00FB4257"/>
    <w:rPr>
      <w:rFonts w:ascii="Arial" w:eastAsia="Times New Roman" w:hAnsi="Arial"/>
      <w:b/>
      <w:lang w:val="en-GB" w:eastAsia="en-GB"/>
    </w:rPr>
  </w:style>
  <w:style w:type="paragraph" w:customStyle="1" w:styleId="ZA">
    <w:name w:val="ZA"/>
    <w:rsid w:val="001C190F"/>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GB"/>
    </w:rPr>
  </w:style>
  <w:style w:type="paragraph" w:customStyle="1" w:styleId="ZB">
    <w:name w:val="ZB"/>
    <w:rsid w:val="001C190F"/>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GB"/>
    </w:rPr>
  </w:style>
  <w:style w:type="paragraph" w:customStyle="1" w:styleId="ZT">
    <w:name w:val="ZT"/>
    <w:rsid w:val="001C190F"/>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GB"/>
    </w:rPr>
  </w:style>
  <w:style w:type="paragraph" w:customStyle="1" w:styleId="ZU">
    <w:name w:val="ZU"/>
    <w:rsid w:val="001C190F"/>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GB"/>
    </w:rPr>
  </w:style>
  <w:style w:type="paragraph" w:customStyle="1" w:styleId="TAN">
    <w:name w:val="TAN"/>
    <w:basedOn w:val="TAL"/>
    <w:rsid w:val="001C190F"/>
    <w:pPr>
      <w:ind w:left="851" w:hanging="851"/>
    </w:pPr>
  </w:style>
  <w:style w:type="paragraph" w:customStyle="1" w:styleId="ZH">
    <w:name w:val="ZH"/>
    <w:rsid w:val="001C190F"/>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GB"/>
    </w:rPr>
  </w:style>
  <w:style w:type="paragraph" w:customStyle="1" w:styleId="TF">
    <w:name w:val="TF"/>
    <w:basedOn w:val="TH"/>
    <w:rsid w:val="001C190F"/>
    <w:pPr>
      <w:keepNext w:val="0"/>
      <w:spacing w:before="0" w:after="240"/>
    </w:pPr>
  </w:style>
  <w:style w:type="paragraph" w:customStyle="1" w:styleId="ZG">
    <w:name w:val="ZG"/>
    <w:rsid w:val="001C190F"/>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GB"/>
    </w:rPr>
  </w:style>
  <w:style w:type="paragraph" w:styleId="ListBullet3">
    <w:name w:val="List Bullet 3"/>
    <w:basedOn w:val="ListBullet2"/>
    <w:rsid w:val="001C190F"/>
    <w:pPr>
      <w:ind w:left="1135"/>
    </w:pPr>
  </w:style>
  <w:style w:type="paragraph" w:styleId="List2">
    <w:name w:val="List 2"/>
    <w:basedOn w:val="List"/>
    <w:link w:val="List2Char"/>
    <w:rsid w:val="001C190F"/>
    <w:pPr>
      <w:ind w:left="851"/>
    </w:pPr>
  </w:style>
  <w:style w:type="paragraph" w:styleId="List3">
    <w:name w:val="List 3"/>
    <w:basedOn w:val="List2"/>
    <w:link w:val="List3Char"/>
    <w:rsid w:val="001C190F"/>
    <w:pPr>
      <w:ind w:left="1135"/>
    </w:pPr>
  </w:style>
  <w:style w:type="paragraph" w:styleId="List4">
    <w:name w:val="List 4"/>
    <w:basedOn w:val="List3"/>
    <w:rsid w:val="001C190F"/>
    <w:pPr>
      <w:ind w:left="1418"/>
    </w:pPr>
  </w:style>
  <w:style w:type="paragraph" w:styleId="List5">
    <w:name w:val="List 5"/>
    <w:basedOn w:val="List4"/>
    <w:rsid w:val="001C190F"/>
    <w:pPr>
      <w:ind w:left="1702"/>
    </w:pPr>
  </w:style>
  <w:style w:type="paragraph" w:styleId="ListBullet4">
    <w:name w:val="List Bullet 4"/>
    <w:basedOn w:val="ListBullet3"/>
    <w:rsid w:val="001C190F"/>
    <w:pPr>
      <w:ind w:left="1418"/>
    </w:pPr>
  </w:style>
  <w:style w:type="paragraph" w:styleId="ListBullet5">
    <w:name w:val="List Bullet 5"/>
    <w:basedOn w:val="ListBullet4"/>
    <w:rsid w:val="001C190F"/>
    <w:pPr>
      <w:ind w:left="1702"/>
    </w:pPr>
  </w:style>
  <w:style w:type="paragraph" w:customStyle="1" w:styleId="B2">
    <w:name w:val="B2"/>
    <w:basedOn w:val="List2"/>
    <w:rsid w:val="001C190F"/>
  </w:style>
  <w:style w:type="paragraph" w:customStyle="1" w:styleId="B3">
    <w:name w:val="B3"/>
    <w:basedOn w:val="List3"/>
    <w:link w:val="B3Char"/>
    <w:rsid w:val="001C190F"/>
  </w:style>
  <w:style w:type="paragraph" w:customStyle="1" w:styleId="B4">
    <w:name w:val="B4"/>
    <w:basedOn w:val="List4"/>
    <w:rsid w:val="001C190F"/>
  </w:style>
  <w:style w:type="paragraph" w:customStyle="1" w:styleId="B5">
    <w:name w:val="B5"/>
    <w:basedOn w:val="List5"/>
    <w:rsid w:val="001C190F"/>
  </w:style>
  <w:style w:type="paragraph" w:customStyle="1" w:styleId="ZTD">
    <w:name w:val="ZTD"/>
    <w:basedOn w:val="ZB"/>
    <w:rsid w:val="001C190F"/>
    <w:pPr>
      <w:framePr w:hRule="auto" w:wrap="notBeside" w:y="852"/>
    </w:pPr>
    <w:rPr>
      <w:i w:val="0"/>
      <w:sz w:val="40"/>
    </w:rPr>
  </w:style>
  <w:style w:type="paragraph" w:customStyle="1" w:styleId="ZV">
    <w:name w:val="ZV"/>
    <w:basedOn w:val="ZU"/>
    <w:rsid w:val="001C190F"/>
    <w:pPr>
      <w:framePr w:wrap="notBeside" w:y="16161"/>
    </w:pPr>
  </w:style>
  <w:style w:type="paragraph" w:styleId="IndexHeading">
    <w:name w:val="index heading"/>
    <w:basedOn w:val="Normal"/>
    <w:next w:val="Normal"/>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aliases w:val="cap"/>
    <w:basedOn w:val="Normal"/>
    <w:next w:val="Normal"/>
    <w:uiPriority w:val="35"/>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link w:val="DocumentMapChar"/>
    <w:uiPriority w:val="99"/>
    <w:semiHidden/>
    <w:pPr>
      <w:shd w:val="clear" w:color="auto" w:fill="000080"/>
    </w:pPr>
    <w:rPr>
      <w:rFonts w:ascii="Tahoma" w:hAnsi="Tahoma"/>
    </w:rPr>
  </w:style>
  <w:style w:type="paragraph" w:styleId="PlainText">
    <w:name w:val="Plain Text"/>
    <w:basedOn w:val="Normal"/>
    <w:link w:val="PlainTextChar"/>
    <w:uiPriority w:val="99"/>
    <w:rPr>
      <w:rFonts w:ascii="Courier New" w:hAnsi="Courier New"/>
      <w:lang w:val="nb-NO"/>
    </w:rPr>
  </w:style>
  <w:style w:type="paragraph" w:customStyle="1" w:styleId="TAJ">
    <w:name w:val="TAJ"/>
    <w:basedOn w:val="TH"/>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style>
  <w:style w:type="character" w:customStyle="1" w:styleId="BodyTextChar">
    <w:name w:val="Body Text Char"/>
    <w:aliases w:val="bt Char,Corps de texte Car Char,Corps de texte Car1 Car Char,Corps de texte Car Car Car Char,Corps de texte Car1 Car Car Car Char,Corps de texte Car Car Car Car Car Char,Corps de texte Car1 Car Car Car Car Car Char,bt Car Char"/>
    <w:link w:val="BodyText"/>
    <w:rsid w:val="00A866E4"/>
    <w:rPr>
      <w:lang w:val="en-GB" w:eastAsia="en-GB" w:bidi="ar-SA"/>
    </w:rPr>
  </w:style>
  <w:style w:type="paragraph" w:customStyle="1" w:styleId="Guidance">
    <w:name w:val="Guidance"/>
    <w:basedOn w:val="Normal"/>
    <w:rPr>
      <w:i/>
      <w:color w:val="0000FF"/>
    </w:rPr>
  </w:style>
  <w:style w:type="paragraph" w:styleId="BodyText2">
    <w:name w:val="Body Text 2"/>
    <w:basedOn w:val="Normal"/>
    <w:link w:val="BodyText2Char"/>
    <w:pPr>
      <w:widowControl w:val="0"/>
      <w:tabs>
        <w:tab w:val="left" w:pos="2205"/>
      </w:tabs>
      <w:spacing w:after="0"/>
      <w:ind w:left="630"/>
      <w:jc w:val="both"/>
    </w:pPr>
    <w:rPr>
      <w:kern w:val="2"/>
      <w:sz w:val="21"/>
      <w:lang w:val="en-US" w:eastAsia="ja-JP"/>
    </w:rPr>
  </w:style>
  <w:style w:type="paragraph" w:styleId="BodyTextIndent2">
    <w:name w:val="Body Text Indent 2"/>
    <w:basedOn w:val="Normal"/>
    <w:link w:val="BodyTextIndent2Char"/>
    <w:pPr>
      <w:widowControl w:val="0"/>
      <w:tabs>
        <w:tab w:val="left" w:pos="2205"/>
      </w:tabs>
      <w:spacing w:after="0"/>
      <w:ind w:left="200"/>
      <w:jc w:val="both"/>
    </w:pPr>
    <w:rPr>
      <w:kern w:val="2"/>
      <w:lang w:val="en-US" w:eastAsia="ja-JP"/>
    </w:rPr>
  </w:style>
  <w:style w:type="paragraph" w:styleId="BodyTextIndent3">
    <w:name w:val="Body Text Indent 3"/>
    <w:basedOn w:val="Normal"/>
    <w:link w:val="BodyTextIndent3Char"/>
    <w:pPr>
      <w:spacing w:after="0"/>
      <w:ind w:left="1080"/>
    </w:pPr>
    <w:rPr>
      <w:lang w:val="en-US" w:eastAsia="ja-JP"/>
    </w:rPr>
  </w:style>
  <w:style w:type="paragraph" w:customStyle="1" w:styleId="numberedlist">
    <w:name w:val="numbered list"/>
    <w:basedOn w:val="ListBullet"/>
    <w:pPr>
      <w:tabs>
        <w:tab w:val="num" w:pos="360"/>
        <w:tab w:val="left" w:pos="1247"/>
        <w:tab w:val="left" w:pos="3856"/>
        <w:tab w:val="left" w:pos="5216"/>
        <w:tab w:val="left" w:pos="6464"/>
        <w:tab w:val="left" w:pos="7768"/>
        <w:tab w:val="left" w:pos="9072"/>
        <w:tab w:val="left" w:pos="10206"/>
      </w:tabs>
      <w:spacing w:after="120"/>
      <w:ind w:left="360" w:hanging="360"/>
    </w:pPr>
    <w:rPr>
      <w:lang w:eastAsia="ja-JP"/>
    </w:rPr>
  </w:style>
  <w:style w:type="paragraph" w:customStyle="1" w:styleId="CRfront">
    <w:name w:val="CR_front"/>
    <w:next w:val="Normal"/>
    <w:rPr>
      <w:rFonts w:ascii="Arial" w:hAnsi="Arial"/>
      <w:lang w:val="en-GB"/>
    </w:rPr>
  </w:style>
  <w:style w:type="paragraph" w:customStyle="1" w:styleId="TabList">
    <w:name w:val="TabList"/>
    <w:basedOn w:val="Normal"/>
    <w:pPr>
      <w:tabs>
        <w:tab w:val="left" w:pos="1134"/>
      </w:tabs>
      <w:spacing w:after="0"/>
    </w:pPr>
    <w:rPr>
      <w:rFonts w:eastAsia="MS Mincho"/>
    </w:rPr>
  </w:style>
  <w:style w:type="paragraph" w:customStyle="1" w:styleId="tabletext">
    <w:name w:val="table text"/>
    <w:basedOn w:val="Normal"/>
    <w:next w:val="table"/>
    <w:pPr>
      <w:spacing w:after="0"/>
    </w:pPr>
    <w:rPr>
      <w:rFonts w:eastAsia="MS Mincho"/>
      <w:i/>
    </w:rPr>
  </w:style>
  <w:style w:type="paragraph" w:customStyle="1" w:styleId="table">
    <w:name w:val="table"/>
    <w:basedOn w:val="Normal"/>
    <w:next w:val="Normal"/>
    <w:pPr>
      <w:spacing w:after="0"/>
      <w:jc w:val="center"/>
    </w:pPr>
    <w:rPr>
      <w:rFonts w:eastAsia="MS Mincho"/>
      <w:lang w:val="en-US"/>
    </w:rPr>
  </w:style>
  <w:style w:type="paragraph" w:customStyle="1" w:styleId="HE">
    <w:name w:val="HE"/>
    <w:basedOn w:val="Normal"/>
    <w:pPr>
      <w:spacing w:after="0"/>
    </w:pPr>
    <w:rPr>
      <w:rFonts w:eastAsia="MS Mincho"/>
      <w:b/>
    </w:rPr>
  </w:style>
  <w:style w:type="paragraph" w:customStyle="1" w:styleId="text">
    <w:name w:val="text"/>
    <w:basedOn w:val="Normal"/>
    <w:pPr>
      <w:widowControl w:val="0"/>
      <w:spacing w:after="240"/>
      <w:jc w:val="both"/>
    </w:pPr>
    <w:rPr>
      <w:sz w:val="24"/>
      <w:lang w:val="en-AU"/>
    </w:rPr>
  </w:style>
  <w:style w:type="paragraph" w:customStyle="1" w:styleId="Reference">
    <w:name w:val="Reference"/>
    <w:basedOn w:val="EX"/>
    <w:pPr>
      <w:numPr>
        <w:numId w:val="6"/>
      </w:numPr>
    </w:pPr>
  </w:style>
  <w:style w:type="paragraph" w:customStyle="1" w:styleId="berschrift1H1">
    <w:name w:val="Überschrift 1.H1"/>
    <w:basedOn w:val="Normal"/>
    <w:next w:val="Normal"/>
    <w:pPr>
      <w:keepNext/>
      <w:keepLines/>
      <w:numPr>
        <w:numId w:val="5"/>
      </w:numPr>
      <w:pBdr>
        <w:top w:val="single" w:sz="12" w:space="3" w:color="auto"/>
      </w:pBdr>
      <w:spacing w:before="240"/>
      <w:outlineLvl w:val="0"/>
    </w:pPr>
    <w:rPr>
      <w:rFonts w:ascii="Arial" w:hAnsi="Arial"/>
      <w:sz w:val="36"/>
      <w:lang w:eastAsia="de-DE"/>
    </w:rPr>
  </w:style>
  <w:style w:type="paragraph" w:customStyle="1" w:styleId="textintend1">
    <w:name w:val="text intend 1"/>
    <w:basedOn w:val="text"/>
    <w:pPr>
      <w:widowControl/>
      <w:numPr>
        <w:numId w:val="2"/>
      </w:numPr>
      <w:spacing w:after="120"/>
    </w:pPr>
    <w:rPr>
      <w:rFonts w:eastAsia="MS Mincho"/>
      <w:lang w:val="en-US"/>
    </w:rPr>
  </w:style>
  <w:style w:type="paragraph" w:customStyle="1" w:styleId="textintend2">
    <w:name w:val="text intend 2"/>
    <w:basedOn w:val="text"/>
    <w:pPr>
      <w:widowControl/>
      <w:numPr>
        <w:numId w:val="3"/>
      </w:numPr>
      <w:spacing w:after="120"/>
    </w:pPr>
    <w:rPr>
      <w:rFonts w:eastAsia="MS Mincho"/>
      <w:lang w:val="en-US"/>
    </w:rPr>
  </w:style>
  <w:style w:type="paragraph" w:customStyle="1" w:styleId="textintend3">
    <w:name w:val="text intend 3"/>
    <w:basedOn w:val="text"/>
    <w:pPr>
      <w:widowControl/>
      <w:numPr>
        <w:numId w:val="4"/>
      </w:numPr>
      <w:spacing w:after="120"/>
    </w:pPr>
    <w:rPr>
      <w:rFonts w:eastAsia="MS Mincho"/>
      <w:lang w:val="en-US"/>
    </w:rPr>
  </w:style>
  <w:style w:type="paragraph" w:customStyle="1" w:styleId="normalpuce">
    <w:name w:val="normal puce"/>
    <w:basedOn w:val="Normal"/>
    <w:pPr>
      <w:widowControl w:val="0"/>
      <w:numPr>
        <w:numId w:val="7"/>
      </w:numPr>
      <w:spacing w:before="60" w:after="60"/>
      <w:jc w:val="both"/>
    </w:pPr>
    <w:rPr>
      <w:rFonts w:eastAsia="MS Mincho"/>
    </w:rPr>
  </w:style>
  <w:style w:type="character" w:styleId="CommentReference">
    <w:name w:val="annotation reference"/>
    <w:semiHidden/>
    <w:rPr>
      <w:sz w:val="16"/>
    </w:rPr>
  </w:style>
  <w:style w:type="paragraph" w:styleId="CommentText">
    <w:name w:val="annotation text"/>
    <w:basedOn w:val="Normal"/>
    <w:link w:val="CommentTextChar"/>
    <w:uiPriority w:val="99"/>
    <w:rPr>
      <w:rFonts w:eastAsia="MS Mincho"/>
    </w:rPr>
  </w:style>
  <w:style w:type="character" w:customStyle="1" w:styleId="CommentTextChar">
    <w:name w:val="Comment Text Char"/>
    <w:link w:val="CommentText"/>
    <w:uiPriority w:val="99"/>
    <w:rsid w:val="00862CAA"/>
    <w:rPr>
      <w:rFonts w:eastAsia="MS Mincho"/>
      <w:lang w:val="en-GB" w:eastAsia="en-GB" w:bidi="ar-SA"/>
    </w:rPr>
  </w:style>
  <w:style w:type="paragraph" w:customStyle="1" w:styleId="TdocHeading1">
    <w:name w:val="Tdoc_Heading_1"/>
    <w:basedOn w:val="Heading1"/>
    <w:next w:val="Normal"/>
    <w:autoRedefine/>
    <w:pPr>
      <w:keepLines w:val="0"/>
      <w:numPr>
        <w:numId w:val="8"/>
      </w:numPr>
      <w:pBdr>
        <w:top w:val="none" w:sz="0" w:space="0" w:color="auto"/>
      </w:pBdr>
      <w:spacing w:after="0"/>
    </w:pPr>
    <w:rPr>
      <w:b/>
      <w:noProof/>
      <w:kern w:val="28"/>
      <w:sz w:val="24"/>
      <w:lang w:val="en-US"/>
    </w:rPr>
  </w:style>
  <w:style w:type="paragraph" w:styleId="Date">
    <w:name w:val="Date"/>
    <w:basedOn w:val="Normal"/>
    <w:next w:val="Normal"/>
    <w:link w:val="DateChar"/>
    <w:pPr>
      <w:spacing w:after="0"/>
      <w:jc w:val="both"/>
    </w:pPr>
  </w:style>
  <w:style w:type="paragraph" w:customStyle="1" w:styleId="Meetingcaption">
    <w:name w:val="Meeting caption"/>
    <w:basedOn w:val="Normal"/>
    <w:pPr>
      <w:framePr w:w="4120" w:hSpace="141" w:wrap="auto" w:vAnchor="text" w:hAnchor="text" w:y="3"/>
      <w:pBdr>
        <w:top w:val="single" w:sz="6" w:space="1" w:color="auto"/>
        <w:left w:val="single" w:sz="6" w:space="1" w:color="auto"/>
        <w:bottom w:val="single" w:sz="6" w:space="1" w:color="auto"/>
        <w:right w:val="single" w:sz="6" w:space="1" w:color="auto"/>
      </w:pBdr>
      <w:spacing w:after="120"/>
    </w:pPr>
    <w:rPr>
      <w:snapToGrid w:val="0"/>
      <w:sz w:val="22"/>
      <w:lang w:val="fr-FR"/>
    </w:rPr>
  </w:style>
  <w:style w:type="paragraph" w:customStyle="1" w:styleId="para">
    <w:name w:val="para"/>
    <w:basedOn w:val="Normal"/>
    <w:pPr>
      <w:spacing w:after="240"/>
      <w:jc w:val="both"/>
    </w:pPr>
    <w:rPr>
      <w:rFonts w:ascii="Helvetica" w:hAnsi="Helvetica"/>
    </w:rPr>
  </w:style>
  <w:style w:type="paragraph" w:customStyle="1" w:styleId="CRCoverPage">
    <w:name w:val="CR Cover Page"/>
    <w:pPr>
      <w:spacing w:after="120"/>
    </w:pPr>
    <w:rPr>
      <w:rFonts w:ascii="Arial" w:hAnsi="Arial"/>
      <w:lang w:val="en-GB"/>
    </w:rPr>
  </w:style>
  <w:style w:type="paragraph" w:customStyle="1" w:styleId="Cell">
    <w:name w:val="Cell"/>
    <w:basedOn w:val="Normal"/>
    <w:pPr>
      <w:spacing w:after="0" w:line="240" w:lineRule="exact"/>
      <w:jc w:val="center"/>
    </w:pPr>
    <w:rPr>
      <w:sz w:val="16"/>
      <w:lang w:val="en-US" w:eastAsia="ja-JP"/>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h60">
    <w:name w:val="h6"/>
    <w:basedOn w:val="Normal"/>
    <w:pPr>
      <w:spacing w:before="100" w:beforeAutospacing="1" w:after="100" w:afterAutospacing="1"/>
    </w:pPr>
    <w:rPr>
      <w:sz w:val="24"/>
      <w:szCs w:val="24"/>
      <w:lang w:val="en-US" w:eastAsia="ja-JP"/>
    </w:rPr>
  </w:style>
  <w:style w:type="paragraph" w:customStyle="1" w:styleId="b10">
    <w:name w:val="b1"/>
    <w:basedOn w:val="Normal"/>
    <w:pPr>
      <w:spacing w:before="100" w:beforeAutospacing="1" w:after="100" w:afterAutospacing="1"/>
    </w:pPr>
    <w:rPr>
      <w:sz w:val="24"/>
      <w:szCs w:val="24"/>
      <w:lang w:val="en-US" w:eastAsia="ja-JP"/>
    </w:rPr>
  </w:style>
  <w:style w:type="paragraph" w:styleId="CommentSubject">
    <w:name w:val="annotation subject"/>
    <w:basedOn w:val="CommentText"/>
    <w:next w:val="CommentText"/>
    <w:link w:val="CommentSubjectChar"/>
    <w:uiPriority w:val="99"/>
    <w:semiHidden/>
    <w:rPr>
      <w:rFonts w:eastAsia="Times New Roman"/>
      <w:b/>
      <w:bCs/>
    </w:rPr>
  </w:style>
  <w:style w:type="paragraph" w:customStyle="1" w:styleId="tah0">
    <w:name w:val="tah"/>
    <w:basedOn w:val="Normal"/>
    <w:pPr>
      <w:keepNext/>
      <w:adjustRightInd/>
      <w:spacing w:after="0"/>
      <w:jc w:val="center"/>
      <w:textAlignment w:val="auto"/>
    </w:pPr>
    <w:rPr>
      <w:rFonts w:ascii="Arial" w:eastAsia="Batang" w:hAnsi="Arial" w:cs="Arial"/>
      <w:b/>
      <w:bCs/>
      <w:sz w:val="18"/>
      <w:szCs w:val="18"/>
      <w:lang w:val="en-US"/>
    </w:rPr>
  </w:style>
  <w:style w:type="character" w:customStyle="1" w:styleId="GuidanceChar">
    <w:name w:val="Guidance Char"/>
    <w:rPr>
      <w:i/>
      <w:color w:val="0000FF"/>
      <w:lang w:val="en-GB" w:eastAsia="ja-JP" w:bidi="ar-SA"/>
    </w:rPr>
  </w:style>
  <w:style w:type="paragraph" w:customStyle="1" w:styleId="CharCharCharChar">
    <w:name w:val="Char Char Char Char"/>
    <w:pPr>
      <w:keepNext/>
      <w:tabs>
        <w:tab w:val="left" w:pos="-1134"/>
      </w:tabs>
      <w:autoSpaceDE w:val="0"/>
      <w:autoSpaceDN w:val="0"/>
      <w:adjustRightInd w:val="0"/>
      <w:spacing w:before="60" w:after="60"/>
      <w:jc w:val="both"/>
    </w:pPr>
    <w:rPr>
      <w:rFonts w:eastAsia="SimSun"/>
      <w:lang w:val="en-GB" w:eastAsia="en-GB"/>
    </w:rPr>
  </w:style>
  <w:style w:type="paragraph" w:customStyle="1" w:styleId="CharCharCharCharCharCharCharCharCharCharCharChar">
    <w:name w:val="Char Char Char Char Char Char Char Char Char Char Char Char"/>
    <w:semiHidden/>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styleId="Emphasis">
    <w:name w:val="Emphasis"/>
    <w:qFormat/>
    <w:rPr>
      <w:i/>
      <w:iCs/>
    </w:rPr>
  </w:style>
  <w:style w:type="character" w:customStyle="1" w:styleId="h4CharChar">
    <w:name w:val="h4 Char Char"/>
    <w:rPr>
      <w:rFonts w:ascii="Arial" w:hAnsi="Arial"/>
      <w:sz w:val="24"/>
      <w:lang w:val="en-GB" w:eastAsia="ja-JP" w:bidi="ar-SA"/>
    </w:rPr>
  </w:style>
  <w:style w:type="table" w:styleId="TableGrid">
    <w:name w:val="Table Grid"/>
    <w:basedOn w:val="TableNormal"/>
    <w:rsid w:val="00342645"/>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3pt">
    <w:name w:val="Normal + After:  3 pt"/>
    <w:basedOn w:val="Normal"/>
    <w:rsid w:val="0013200F"/>
    <w:pPr>
      <w:tabs>
        <w:tab w:val="num" w:pos="2560"/>
      </w:tabs>
      <w:overflowPunct/>
      <w:autoSpaceDE/>
      <w:autoSpaceDN/>
      <w:adjustRightInd/>
      <w:ind w:left="2560" w:hanging="357"/>
      <w:textAlignment w:val="auto"/>
    </w:pPr>
    <w:rPr>
      <w:lang w:val="en-AU" w:eastAsia="ko-KR"/>
    </w:rPr>
  </w:style>
  <w:style w:type="character" w:customStyle="1" w:styleId="B1Zchn">
    <w:name w:val="B1 Zchn"/>
    <w:rsid w:val="002D5CFD"/>
    <w:rPr>
      <w:rFonts w:ascii="Times New Roman" w:eastAsia="Times New Roman" w:hAnsi="Times New Roman" w:cs="Times New Roman"/>
      <w:sz w:val="20"/>
      <w:szCs w:val="20"/>
      <w:lang w:val="en-GB" w:eastAsia="ko-KR"/>
    </w:rPr>
  </w:style>
  <w:style w:type="character" w:customStyle="1" w:styleId="FigureCaption1">
    <w:name w:val="Figure Caption1"/>
    <w:aliases w:val="fc Char1,Figure Caption Char Char"/>
    <w:rsid w:val="00581C7A"/>
    <w:rPr>
      <w:rFonts w:ascii="Arial" w:eastAsia="????" w:hAnsi="Arial" w:cs="Arial"/>
      <w:color w:val="0000FF"/>
      <w:kern w:val="2"/>
      <w:lang w:val="en-US" w:eastAsia="en-US" w:bidi="ar-SA"/>
    </w:rPr>
  </w:style>
  <w:style w:type="character" w:customStyle="1" w:styleId="Heading3Char">
    <w:name w:val="Heading 3 Char"/>
    <w:aliases w:val="Underrubrik2 Char,H3 Char"/>
    <w:link w:val="Heading3"/>
    <w:rsid w:val="00B91FF8"/>
    <w:rPr>
      <w:rFonts w:ascii="Arial" w:eastAsia="Times New Roman" w:hAnsi="Arial"/>
      <w:sz w:val="28"/>
      <w:lang w:val="en-GB" w:eastAsia="en-GB"/>
    </w:rPr>
  </w:style>
  <w:style w:type="character" w:customStyle="1" w:styleId="CharChar5">
    <w:name w:val="Char Char5"/>
    <w:semiHidden/>
    <w:rsid w:val="000A3FF6"/>
    <w:rPr>
      <w:rFonts w:ascii="Times New Roman" w:hAnsi="Times New Roman"/>
      <w:lang w:eastAsia="en-US"/>
    </w:rPr>
  </w:style>
  <w:style w:type="character" w:customStyle="1" w:styleId="Heading1Char">
    <w:name w:val="Heading 1 Char"/>
    <w:aliases w:val="H1 Char1,h1 Char1"/>
    <w:link w:val="Heading1"/>
    <w:rsid w:val="00B17354"/>
    <w:rPr>
      <w:rFonts w:ascii="Arial" w:eastAsia="Times New Roman" w:hAnsi="Arial"/>
      <w:sz w:val="36"/>
      <w:lang w:val="en-GB" w:eastAsia="en-GB"/>
    </w:rPr>
  </w:style>
  <w:style w:type="character" w:customStyle="1" w:styleId="Heading2Char1">
    <w:name w:val="Heading 2 Char1"/>
    <w:aliases w:val="H2 Char1,h2 Char1,DO NOT USE_h2 Char,h21 Char,Head2A Char,2 Char,UNDERRUBRIK 1-2 Char,Heading 2 Char Char,H2 Char Char,h2 Char Char"/>
    <w:link w:val="Heading2"/>
    <w:rsid w:val="00B17354"/>
    <w:rPr>
      <w:rFonts w:ascii="Arial" w:eastAsia="Times New Roman" w:hAnsi="Arial"/>
      <w:sz w:val="32"/>
      <w:lang w:val="en-GB" w:eastAsia="en-GB"/>
    </w:rPr>
  </w:style>
  <w:style w:type="character" w:customStyle="1" w:styleId="Heading4Char">
    <w:name w:val="Heading 4 Char"/>
    <w:aliases w:val="h4 Char"/>
    <w:link w:val="Heading4"/>
    <w:rsid w:val="00B17354"/>
    <w:rPr>
      <w:rFonts w:ascii="Arial" w:eastAsia="Times New Roman" w:hAnsi="Arial"/>
      <w:sz w:val="24"/>
      <w:lang w:val="en-GB" w:eastAsia="en-GB"/>
    </w:rPr>
  </w:style>
  <w:style w:type="character" w:customStyle="1" w:styleId="Heading5Char">
    <w:name w:val="Heading 5 Char"/>
    <w:aliases w:val="h5 Char,Heading5 Char"/>
    <w:link w:val="Heading5"/>
    <w:rsid w:val="00B17354"/>
    <w:rPr>
      <w:rFonts w:ascii="Arial" w:eastAsia="Times New Roman" w:hAnsi="Arial"/>
      <w:sz w:val="22"/>
      <w:lang w:val="en-GB" w:eastAsia="en-GB"/>
    </w:rPr>
  </w:style>
  <w:style w:type="character" w:customStyle="1" w:styleId="Heading6Char">
    <w:name w:val="Heading 6 Char"/>
    <w:link w:val="Heading6"/>
    <w:rsid w:val="00B17354"/>
    <w:rPr>
      <w:rFonts w:ascii="Arial" w:eastAsia="Times New Roman" w:hAnsi="Arial"/>
      <w:lang w:val="en-GB" w:eastAsia="en-GB"/>
    </w:rPr>
  </w:style>
  <w:style w:type="character" w:customStyle="1" w:styleId="Heading7Char">
    <w:name w:val="Heading 7 Char"/>
    <w:link w:val="Heading7"/>
    <w:rsid w:val="00B17354"/>
    <w:rPr>
      <w:rFonts w:ascii="Arial" w:eastAsia="Times New Roman" w:hAnsi="Arial"/>
      <w:lang w:val="en-GB" w:eastAsia="en-GB"/>
    </w:rPr>
  </w:style>
  <w:style w:type="character" w:customStyle="1" w:styleId="Heading8Char">
    <w:name w:val="Heading 8 Char"/>
    <w:link w:val="Heading8"/>
    <w:rsid w:val="00B17354"/>
    <w:rPr>
      <w:rFonts w:ascii="Arial" w:eastAsia="Times New Roman" w:hAnsi="Arial"/>
      <w:sz w:val="36"/>
      <w:lang w:val="en-GB" w:eastAsia="en-GB"/>
    </w:rPr>
  </w:style>
  <w:style w:type="character" w:customStyle="1" w:styleId="Heading9Char">
    <w:name w:val="Heading 9 Char"/>
    <w:link w:val="Heading9"/>
    <w:rsid w:val="00B17354"/>
    <w:rPr>
      <w:rFonts w:ascii="Arial" w:eastAsia="Times New Roman" w:hAnsi="Arial"/>
      <w:sz w:val="36"/>
      <w:lang w:val="en-GB" w:eastAsia="en-GB"/>
    </w:rPr>
  </w:style>
  <w:style w:type="character" w:customStyle="1" w:styleId="ListChar">
    <w:name w:val="List Char"/>
    <w:link w:val="List"/>
    <w:rsid w:val="00B17354"/>
    <w:rPr>
      <w:rFonts w:eastAsia="Times New Roman"/>
      <w:lang w:val="en-GB" w:eastAsia="en-GB"/>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
    <w:link w:val="Header"/>
    <w:rsid w:val="00B17354"/>
    <w:rPr>
      <w:rFonts w:ascii="Arial" w:eastAsia="Times New Roman" w:hAnsi="Arial"/>
      <w:b/>
      <w:noProof/>
      <w:sz w:val="18"/>
      <w:lang w:val="en-GB" w:eastAsia="en-GB"/>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semiHidden/>
    <w:rsid w:val="00B17354"/>
    <w:rPr>
      <w:rFonts w:eastAsia="Times New Roman"/>
      <w:sz w:val="16"/>
      <w:lang w:val="en-GB" w:eastAsia="en-GB"/>
    </w:rPr>
  </w:style>
  <w:style w:type="character" w:customStyle="1" w:styleId="PLChar">
    <w:name w:val="PL Char"/>
    <w:link w:val="PL"/>
    <w:locked/>
    <w:rsid w:val="00B17354"/>
    <w:rPr>
      <w:rFonts w:ascii="Courier New" w:eastAsia="Times New Roman" w:hAnsi="Courier New"/>
      <w:noProof/>
      <w:sz w:val="16"/>
      <w:lang w:val="en-GB" w:eastAsia="en-GB"/>
    </w:rPr>
  </w:style>
  <w:style w:type="character" w:customStyle="1" w:styleId="List2Char">
    <w:name w:val="List 2 Char"/>
    <w:link w:val="List2"/>
    <w:rsid w:val="00B17354"/>
    <w:rPr>
      <w:rFonts w:eastAsia="Times New Roman"/>
      <w:lang w:val="en-GB" w:eastAsia="en-GB"/>
    </w:rPr>
  </w:style>
  <w:style w:type="character" w:customStyle="1" w:styleId="List3Char">
    <w:name w:val="List 3 Char"/>
    <w:link w:val="List3"/>
    <w:rsid w:val="00B17354"/>
    <w:rPr>
      <w:rFonts w:eastAsia="Times New Roman"/>
      <w:lang w:val="en-GB" w:eastAsia="en-GB"/>
    </w:rPr>
  </w:style>
  <w:style w:type="character" w:customStyle="1" w:styleId="B3Char">
    <w:name w:val="B3 Char"/>
    <w:link w:val="B3"/>
    <w:rsid w:val="00B17354"/>
    <w:rPr>
      <w:rFonts w:eastAsia="Times New Roman"/>
      <w:lang w:val="en-GB" w:eastAsia="en-GB"/>
    </w:rPr>
  </w:style>
  <w:style w:type="character" w:customStyle="1" w:styleId="FooterChar">
    <w:name w:val="Footer Char"/>
    <w:link w:val="Footer"/>
    <w:rsid w:val="00B17354"/>
    <w:rPr>
      <w:rFonts w:ascii="Arial" w:eastAsia="Times New Roman" w:hAnsi="Arial"/>
      <w:b/>
      <w:i/>
      <w:noProof/>
      <w:sz w:val="18"/>
      <w:lang w:val="en-GB" w:eastAsia="en-GB"/>
    </w:rPr>
  </w:style>
  <w:style w:type="paragraph" w:customStyle="1" w:styleId="tdoc-header">
    <w:name w:val="tdoc-header"/>
    <w:rsid w:val="00B17354"/>
    <w:rPr>
      <w:rFonts w:ascii="Arial" w:eastAsia="Times New Roman" w:hAnsi="Arial"/>
      <w:noProof/>
      <w:sz w:val="24"/>
      <w:lang w:val="en-GB"/>
    </w:rPr>
  </w:style>
  <w:style w:type="character" w:customStyle="1" w:styleId="BalloonTextChar">
    <w:name w:val="Balloon Text Char"/>
    <w:link w:val="BalloonText"/>
    <w:uiPriority w:val="99"/>
    <w:semiHidden/>
    <w:rsid w:val="00B17354"/>
    <w:rPr>
      <w:rFonts w:ascii="Tahoma" w:eastAsia="Times New Roman" w:hAnsi="Tahoma" w:cs="Tahoma"/>
      <w:sz w:val="16"/>
      <w:szCs w:val="16"/>
    </w:rPr>
  </w:style>
  <w:style w:type="character" w:customStyle="1" w:styleId="CommentSubjectChar">
    <w:name w:val="Comment Subject Char"/>
    <w:link w:val="CommentSubject"/>
    <w:uiPriority w:val="99"/>
    <w:semiHidden/>
    <w:rsid w:val="00B17354"/>
    <w:rPr>
      <w:rFonts w:eastAsia="Times New Roman"/>
      <w:b/>
      <w:bCs/>
    </w:rPr>
  </w:style>
  <w:style w:type="character" w:customStyle="1" w:styleId="DocumentMapChar">
    <w:name w:val="Document Map Char"/>
    <w:link w:val="DocumentMap"/>
    <w:uiPriority w:val="99"/>
    <w:semiHidden/>
    <w:rsid w:val="00B17354"/>
    <w:rPr>
      <w:rFonts w:ascii="Tahoma" w:eastAsia="Times New Roman" w:hAnsi="Tahoma"/>
      <w:shd w:val="clear" w:color="auto" w:fill="000080"/>
    </w:rPr>
  </w:style>
  <w:style w:type="character" w:customStyle="1" w:styleId="PlainTextChar">
    <w:name w:val="Plain Text Char"/>
    <w:link w:val="PlainText"/>
    <w:uiPriority w:val="99"/>
    <w:rsid w:val="00B17354"/>
    <w:rPr>
      <w:rFonts w:ascii="Courier New" w:eastAsia="Times New Roman" w:hAnsi="Courier New"/>
      <w:lang w:val="nb-NO"/>
    </w:rPr>
  </w:style>
  <w:style w:type="paragraph" w:customStyle="1" w:styleId="CharChar3CharCharCharCharCharChar">
    <w:name w:val="Char Char3 Char Char Char Char Char Char"/>
    <w:semiHidden/>
    <w:rsid w:val="00B17354"/>
    <w:pPr>
      <w:keepNext/>
      <w:autoSpaceDE w:val="0"/>
      <w:autoSpaceDN w:val="0"/>
      <w:adjustRightInd w:val="0"/>
      <w:spacing w:before="60" w:after="60"/>
      <w:ind w:left="567" w:hanging="283"/>
      <w:jc w:val="both"/>
    </w:pPr>
    <w:rPr>
      <w:rFonts w:ascii="Arial" w:eastAsia="SimSun" w:hAnsi="Arial" w:cs="Arial"/>
      <w:color w:val="0000FF"/>
      <w:kern w:val="2"/>
      <w:lang w:eastAsia="zh-CN"/>
    </w:rPr>
  </w:style>
  <w:style w:type="paragraph" w:customStyle="1" w:styleId="CharChar1CharChar">
    <w:name w:val="Char Char1 Char Char"/>
    <w:rsid w:val="00B17354"/>
    <w:pPr>
      <w:keepNext/>
      <w:tabs>
        <w:tab w:val="left" w:pos="-1134"/>
      </w:tabs>
      <w:autoSpaceDE w:val="0"/>
      <w:autoSpaceDN w:val="0"/>
      <w:adjustRightInd w:val="0"/>
      <w:spacing w:before="60" w:after="60"/>
      <w:jc w:val="both"/>
    </w:pPr>
    <w:rPr>
      <w:rFonts w:eastAsia="SimSun"/>
      <w:lang w:val="en-GB" w:eastAsia="en-GB"/>
    </w:rPr>
  </w:style>
  <w:style w:type="character" w:customStyle="1" w:styleId="BodyText2Char">
    <w:name w:val="Body Text 2 Char"/>
    <w:link w:val="BodyText2"/>
    <w:rsid w:val="00B17354"/>
    <w:rPr>
      <w:rFonts w:eastAsia="Times New Roman"/>
      <w:kern w:val="2"/>
      <w:sz w:val="21"/>
      <w:lang w:val="en-US" w:eastAsia="ja-JP"/>
    </w:rPr>
  </w:style>
  <w:style w:type="character" w:customStyle="1" w:styleId="BodyTextIndent2Char">
    <w:name w:val="Body Text Indent 2 Char"/>
    <w:link w:val="BodyTextIndent2"/>
    <w:rsid w:val="00B17354"/>
    <w:rPr>
      <w:rFonts w:eastAsia="Times New Roman"/>
      <w:kern w:val="2"/>
      <w:lang w:val="en-US" w:eastAsia="ja-JP"/>
    </w:rPr>
  </w:style>
  <w:style w:type="character" w:customStyle="1" w:styleId="BodyTextIndent3Char">
    <w:name w:val="Body Text Indent 3 Char"/>
    <w:link w:val="BodyTextIndent3"/>
    <w:rsid w:val="00B17354"/>
    <w:rPr>
      <w:rFonts w:eastAsia="Times New Roman"/>
      <w:lang w:val="en-US" w:eastAsia="ja-JP"/>
    </w:rPr>
  </w:style>
  <w:style w:type="character" w:customStyle="1" w:styleId="DateChar">
    <w:name w:val="Date Char"/>
    <w:link w:val="Date"/>
    <w:rsid w:val="00B17354"/>
    <w:rPr>
      <w:rFonts w:eastAsia="Times New Roman"/>
    </w:rPr>
  </w:style>
  <w:style w:type="paragraph" w:customStyle="1" w:styleId="CharCharCharChar0">
    <w:name w:val="Char Char Char Char"/>
    <w:rsid w:val="00B17354"/>
    <w:pPr>
      <w:keepNext/>
      <w:tabs>
        <w:tab w:val="left" w:pos="-1134"/>
      </w:tabs>
      <w:autoSpaceDE w:val="0"/>
      <w:autoSpaceDN w:val="0"/>
      <w:adjustRightInd w:val="0"/>
      <w:spacing w:before="60" w:after="60"/>
      <w:jc w:val="both"/>
    </w:pPr>
    <w:rPr>
      <w:rFonts w:eastAsia="SimSun"/>
      <w:lang w:val="en-GB" w:eastAsia="en-GB"/>
    </w:rPr>
  </w:style>
  <w:style w:type="paragraph" w:customStyle="1" w:styleId="CharCharCharCharCharCharCharCharCharCharCharChar0">
    <w:name w:val="Char Char Char Char Char Char Char Char Char Char Char Char"/>
    <w:semiHidden/>
    <w:rsid w:val="00B173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50">
    <w:name w:val="Char Char5"/>
    <w:semiHidden/>
    <w:rsid w:val="00B17354"/>
    <w:rPr>
      <w:rFonts w:ascii="Times New Roman" w:hAnsi="Times New Roman"/>
      <w:lang w:eastAsia="en-US"/>
    </w:rPr>
  </w:style>
  <w:style w:type="paragraph" w:styleId="ListParagraph">
    <w:name w:val="List Paragraph"/>
    <w:basedOn w:val="Normal"/>
    <w:uiPriority w:val="34"/>
    <w:qFormat/>
    <w:rsid w:val="00B17354"/>
    <w:pPr>
      <w:overflowPunct/>
      <w:autoSpaceDE/>
      <w:autoSpaceDN/>
      <w:adjustRightInd/>
      <w:spacing w:after="200" w:line="276" w:lineRule="auto"/>
      <w:ind w:left="720"/>
      <w:contextualSpacing/>
      <w:textAlignment w:val="auto"/>
    </w:pPr>
    <w:rPr>
      <w:rFonts w:ascii="Calibri" w:eastAsia="Calibri" w:hAnsi="Calibri"/>
      <w:sz w:val="22"/>
      <w:szCs w:val="22"/>
      <w:lang w:val="en-US" w:eastAsia="en-US"/>
    </w:rPr>
  </w:style>
  <w:style w:type="paragraph" w:styleId="Revision">
    <w:name w:val="Revision"/>
    <w:hidden/>
    <w:uiPriority w:val="99"/>
    <w:semiHidden/>
    <w:rsid w:val="00B17354"/>
    <w:rPr>
      <w:rFonts w:ascii="Calibri" w:eastAsia="Calibri" w:hAnsi="Calibri"/>
      <w:sz w:val="22"/>
      <w:szCs w:val="22"/>
    </w:rPr>
  </w:style>
  <w:style w:type="character" w:customStyle="1" w:styleId="Heading1Char1">
    <w:name w:val="Heading 1 Char1"/>
    <w:aliases w:val="H1 Char,h1 Char"/>
    <w:rsid w:val="00B17354"/>
    <w:rPr>
      <w:rFonts w:ascii="Cambria" w:eastAsia="Times New Roman" w:hAnsi="Cambria" w:cs="Times New Roman"/>
      <w:b/>
      <w:bCs/>
      <w:color w:val="365F91"/>
      <w:sz w:val="28"/>
      <w:szCs w:val="28"/>
      <w:lang w:val="en-GB" w:eastAsia="en-GB"/>
    </w:rPr>
  </w:style>
  <w:style w:type="character" w:customStyle="1" w:styleId="TACChar">
    <w:name w:val="TAC Char"/>
    <w:link w:val="TAC"/>
    <w:locked/>
    <w:rsid w:val="0050210E"/>
    <w:rPr>
      <w:rFonts w:ascii="Arial" w:eastAsia="Times New Roman" w:hAnsi="Arial"/>
      <w:sz w:val="18"/>
      <w:lang w:val="en-GB" w:eastAsia="en-GB"/>
    </w:rPr>
  </w:style>
  <w:style w:type="paragraph" w:customStyle="1" w:styleId="TableCell">
    <w:name w:val="Table Cell"/>
    <w:basedOn w:val="TAC"/>
    <w:link w:val="TableCellChar"/>
    <w:qFormat/>
    <w:rsid w:val="00113A1A"/>
    <w:pPr>
      <w:textAlignment w:val="auto"/>
    </w:pPr>
    <w:rPr>
      <w:rFonts w:eastAsia="SimSun"/>
      <w:lang w:eastAsia="zh-CN"/>
    </w:rPr>
  </w:style>
  <w:style w:type="character" w:customStyle="1" w:styleId="TableCellChar">
    <w:name w:val="Table Cell Char"/>
    <w:link w:val="TableCell"/>
    <w:rsid w:val="00113A1A"/>
    <w:rPr>
      <w:rFonts w:ascii="Arial" w:eastAsia="SimSun" w:hAnsi="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19424">
      <w:bodyDiv w:val="1"/>
      <w:marLeft w:val="0"/>
      <w:marRight w:val="0"/>
      <w:marTop w:val="0"/>
      <w:marBottom w:val="0"/>
      <w:divBdr>
        <w:top w:val="none" w:sz="0" w:space="0" w:color="auto"/>
        <w:left w:val="none" w:sz="0" w:space="0" w:color="auto"/>
        <w:bottom w:val="none" w:sz="0" w:space="0" w:color="auto"/>
        <w:right w:val="none" w:sz="0" w:space="0" w:color="auto"/>
      </w:divBdr>
    </w:div>
    <w:div w:id="164038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5.wmf"/><Relationship Id="rId42" Type="http://schemas.openxmlformats.org/officeDocument/2006/relationships/oleObject" Target="embeddings/oleObject18.bin"/><Relationship Id="rId47" Type="http://schemas.openxmlformats.org/officeDocument/2006/relationships/oleObject" Target="embeddings/oleObject21.bin"/><Relationship Id="rId63" Type="http://schemas.openxmlformats.org/officeDocument/2006/relationships/image" Target="media/image22.wmf"/><Relationship Id="rId68" Type="http://schemas.openxmlformats.org/officeDocument/2006/relationships/oleObject" Target="embeddings/oleObject35.bin"/><Relationship Id="rId84" Type="http://schemas.openxmlformats.org/officeDocument/2006/relationships/image" Target="media/image30.wmf"/><Relationship Id="rId89" Type="http://schemas.openxmlformats.org/officeDocument/2006/relationships/oleObject" Target="embeddings/oleObject47.bin"/><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9.wmf"/><Relationship Id="rId107" Type="http://schemas.openxmlformats.org/officeDocument/2006/relationships/header" Target="header2.xml"/><Relationship Id="rId11" Type="http://schemas.openxmlformats.org/officeDocument/2006/relationships/header" Target="header1.xml"/><Relationship Id="rId24" Type="http://schemas.openxmlformats.org/officeDocument/2006/relationships/oleObject" Target="embeddings/oleObject7.bin"/><Relationship Id="rId32" Type="http://schemas.openxmlformats.org/officeDocument/2006/relationships/image" Target="media/image10.wmf"/><Relationship Id="rId37" Type="http://schemas.openxmlformats.org/officeDocument/2006/relationships/image" Target="media/image11.wmf"/><Relationship Id="rId40" Type="http://schemas.openxmlformats.org/officeDocument/2006/relationships/oleObject" Target="embeddings/oleObject17.bin"/><Relationship Id="rId45" Type="http://schemas.openxmlformats.org/officeDocument/2006/relationships/image" Target="media/image15.wmf"/><Relationship Id="rId53" Type="http://schemas.openxmlformats.org/officeDocument/2006/relationships/oleObject" Target="embeddings/oleObject25.bin"/><Relationship Id="rId58" Type="http://schemas.openxmlformats.org/officeDocument/2006/relationships/oleObject" Target="embeddings/oleObject28.bin"/><Relationship Id="rId66" Type="http://schemas.openxmlformats.org/officeDocument/2006/relationships/oleObject" Target="embeddings/oleObject33.bin"/><Relationship Id="rId74" Type="http://schemas.openxmlformats.org/officeDocument/2006/relationships/oleObject" Target="embeddings/oleObject38.bin"/><Relationship Id="rId79" Type="http://schemas.openxmlformats.org/officeDocument/2006/relationships/image" Target="media/image28.wmf"/><Relationship Id="rId87" Type="http://schemas.openxmlformats.org/officeDocument/2006/relationships/image" Target="media/image31.wmf"/><Relationship Id="rId102" Type="http://schemas.openxmlformats.org/officeDocument/2006/relationships/oleObject" Target="embeddings/oleObject55.bin"/><Relationship Id="rId110"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21.wmf"/><Relationship Id="rId82" Type="http://schemas.openxmlformats.org/officeDocument/2006/relationships/oleObject" Target="embeddings/oleObject42.bin"/><Relationship Id="rId90" Type="http://schemas.openxmlformats.org/officeDocument/2006/relationships/image" Target="media/image32.wmf"/><Relationship Id="rId95" Type="http://schemas.openxmlformats.org/officeDocument/2006/relationships/oleObject" Target="embeddings/oleObject50.bin"/><Relationship Id="rId19" Type="http://schemas.openxmlformats.org/officeDocument/2006/relationships/image" Target="media/image4.wmf"/><Relationship Id="rId14" Type="http://schemas.openxmlformats.org/officeDocument/2006/relationships/image" Target="media/image2.wmf"/><Relationship Id="rId22" Type="http://schemas.openxmlformats.org/officeDocument/2006/relationships/oleObject" Target="embeddings/oleObject6.bin"/><Relationship Id="rId27" Type="http://schemas.openxmlformats.org/officeDocument/2006/relationships/image" Target="media/image8.wmf"/><Relationship Id="rId30" Type="http://schemas.openxmlformats.org/officeDocument/2006/relationships/oleObject" Target="embeddings/oleObject10.bin"/><Relationship Id="rId35" Type="http://schemas.openxmlformats.org/officeDocument/2006/relationships/oleObject" Target="embeddings/oleObject14.bin"/><Relationship Id="rId43" Type="http://schemas.openxmlformats.org/officeDocument/2006/relationships/image" Target="media/image14.wmf"/><Relationship Id="rId48" Type="http://schemas.openxmlformats.org/officeDocument/2006/relationships/oleObject" Target="embeddings/oleObject22.bin"/><Relationship Id="rId56" Type="http://schemas.openxmlformats.org/officeDocument/2006/relationships/oleObject" Target="embeddings/oleObject27.bin"/><Relationship Id="rId64" Type="http://schemas.openxmlformats.org/officeDocument/2006/relationships/oleObject" Target="embeddings/oleObject31.bin"/><Relationship Id="rId69" Type="http://schemas.openxmlformats.org/officeDocument/2006/relationships/image" Target="media/image23.wmf"/><Relationship Id="rId77" Type="http://schemas.openxmlformats.org/officeDocument/2006/relationships/image" Target="media/image27.wmf"/><Relationship Id="rId100" Type="http://schemas.openxmlformats.org/officeDocument/2006/relationships/oleObject" Target="embeddings/oleObject53.bin"/><Relationship Id="rId105" Type="http://schemas.openxmlformats.org/officeDocument/2006/relationships/oleObject" Target="embeddings/oleObject57.bin"/><Relationship Id="rId8" Type="http://schemas.openxmlformats.org/officeDocument/2006/relationships/hyperlink" Target="http://www.3gpp.org/3G_Specs/CRs.htm" TargetMode="External"/><Relationship Id="rId51" Type="http://schemas.openxmlformats.org/officeDocument/2006/relationships/oleObject" Target="embeddings/oleObject24.bin"/><Relationship Id="rId72" Type="http://schemas.openxmlformats.org/officeDocument/2006/relationships/oleObject" Target="embeddings/oleObject37.bin"/><Relationship Id="rId80" Type="http://schemas.openxmlformats.org/officeDocument/2006/relationships/oleObject" Target="embeddings/oleObject41.bin"/><Relationship Id="rId85" Type="http://schemas.openxmlformats.org/officeDocument/2006/relationships/oleObject" Target="embeddings/oleObject44.bin"/><Relationship Id="rId93" Type="http://schemas.openxmlformats.org/officeDocument/2006/relationships/oleObject" Target="embeddings/oleObject49.bin"/><Relationship Id="rId98" Type="http://schemas.openxmlformats.org/officeDocument/2006/relationships/oleObject" Target="embeddings/oleObject52.bin"/><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oleObject" Target="embeddings/oleObject12.bin"/><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0.wmf"/><Relationship Id="rId67" Type="http://schemas.openxmlformats.org/officeDocument/2006/relationships/oleObject" Target="embeddings/oleObject34.bin"/><Relationship Id="rId103" Type="http://schemas.openxmlformats.org/officeDocument/2006/relationships/oleObject" Target="embeddings/oleObject56.bin"/><Relationship Id="rId108" Type="http://schemas.openxmlformats.org/officeDocument/2006/relationships/footer" Target="footer1.xml"/><Relationship Id="rId20" Type="http://schemas.openxmlformats.org/officeDocument/2006/relationships/oleObject" Target="embeddings/oleObject5.bin"/><Relationship Id="rId41" Type="http://schemas.openxmlformats.org/officeDocument/2006/relationships/image" Target="media/image13.wmf"/><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oleObject" Target="embeddings/oleObject36.bin"/><Relationship Id="rId75" Type="http://schemas.openxmlformats.org/officeDocument/2006/relationships/image" Target="media/image26.wmf"/><Relationship Id="rId83" Type="http://schemas.openxmlformats.org/officeDocument/2006/relationships/oleObject" Target="embeddings/oleObject43.bin"/><Relationship Id="rId88" Type="http://schemas.openxmlformats.org/officeDocument/2006/relationships/oleObject" Target="embeddings/oleObject46.bin"/><Relationship Id="rId91" Type="http://schemas.openxmlformats.org/officeDocument/2006/relationships/oleObject" Target="embeddings/oleObject48.bin"/><Relationship Id="rId96" Type="http://schemas.openxmlformats.org/officeDocument/2006/relationships/oleObject" Target="embeddings/oleObject51.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image" Target="media/image6.wmf"/><Relationship Id="rId28" Type="http://schemas.openxmlformats.org/officeDocument/2006/relationships/oleObject" Target="embeddings/oleObject9.bin"/><Relationship Id="rId36" Type="http://schemas.openxmlformats.org/officeDocument/2006/relationships/oleObject" Target="embeddings/oleObject15.bin"/><Relationship Id="rId49" Type="http://schemas.openxmlformats.org/officeDocument/2006/relationships/oleObject" Target="embeddings/oleObject23.bin"/><Relationship Id="rId57" Type="http://schemas.openxmlformats.org/officeDocument/2006/relationships/image" Target="media/image19.wmf"/><Relationship Id="rId106" Type="http://schemas.openxmlformats.org/officeDocument/2006/relationships/oleObject" Target="embeddings/oleObject58.bin"/><Relationship Id="rId10" Type="http://schemas.openxmlformats.org/officeDocument/2006/relationships/hyperlink" Target="http://www.3gpp.org/ftp/Specs/html-info/21900.htm" TargetMode="External"/><Relationship Id="rId31" Type="http://schemas.openxmlformats.org/officeDocument/2006/relationships/oleObject" Target="embeddings/oleObject11.bin"/><Relationship Id="rId44" Type="http://schemas.openxmlformats.org/officeDocument/2006/relationships/oleObject" Target="embeddings/oleObject19.bin"/><Relationship Id="rId52" Type="http://schemas.openxmlformats.org/officeDocument/2006/relationships/image" Target="media/image17.wmf"/><Relationship Id="rId60" Type="http://schemas.openxmlformats.org/officeDocument/2006/relationships/oleObject" Target="embeddings/oleObject29.bin"/><Relationship Id="rId65" Type="http://schemas.openxmlformats.org/officeDocument/2006/relationships/oleObject" Target="embeddings/oleObject32.bin"/><Relationship Id="rId73" Type="http://schemas.openxmlformats.org/officeDocument/2006/relationships/image" Target="media/image25.wmf"/><Relationship Id="rId78" Type="http://schemas.openxmlformats.org/officeDocument/2006/relationships/oleObject" Target="embeddings/oleObject40.bin"/><Relationship Id="rId81" Type="http://schemas.openxmlformats.org/officeDocument/2006/relationships/image" Target="media/image29.wmf"/><Relationship Id="rId86" Type="http://schemas.openxmlformats.org/officeDocument/2006/relationships/oleObject" Target="embeddings/oleObject45.bin"/><Relationship Id="rId94" Type="http://schemas.openxmlformats.org/officeDocument/2006/relationships/image" Target="media/image34.wmf"/><Relationship Id="rId99" Type="http://schemas.openxmlformats.org/officeDocument/2006/relationships/image" Target="media/image36.wmf"/><Relationship Id="rId101" Type="http://schemas.openxmlformats.org/officeDocument/2006/relationships/oleObject" Target="embeddings/oleObject54.bin"/><Relationship Id="rId4" Type="http://schemas.openxmlformats.org/officeDocument/2006/relationships/settings" Target="settings.xml"/><Relationship Id="rId9" Type="http://schemas.openxmlformats.org/officeDocument/2006/relationships/hyperlink" Target="http://www.3gpp.org/Change-Requests" TargetMode="External"/><Relationship Id="rId13" Type="http://schemas.openxmlformats.org/officeDocument/2006/relationships/oleObject" Target="embeddings/oleObject1.bin"/><Relationship Id="rId18" Type="http://schemas.openxmlformats.org/officeDocument/2006/relationships/oleObject" Target="embeddings/oleObject4.bin"/><Relationship Id="rId39" Type="http://schemas.openxmlformats.org/officeDocument/2006/relationships/image" Target="media/image12.wmf"/><Relationship Id="rId109" Type="http://schemas.openxmlformats.org/officeDocument/2006/relationships/fontTable" Target="fontTable.xml"/><Relationship Id="rId34" Type="http://schemas.openxmlformats.org/officeDocument/2006/relationships/oleObject" Target="embeddings/oleObject13.bin"/><Relationship Id="rId50" Type="http://schemas.openxmlformats.org/officeDocument/2006/relationships/image" Target="media/image16.wmf"/><Relationship Id="rId55" Type="http://schemas.openxmlformats.org/officeDocument/2006/relationships/image" Target="media/image18.wmf"/><Relationship Id="rId76" Type="http://schemas.openxmlformats.org/officeDocument/2006/relationships/oleObject" Target="embeddings/oleObject39.bin"/><Relationship Id="rId97" Type="http://schemas.openxmlformats.org/officeDocument/2006/relationships/image" Target="media/image35.wmf"/><Relationship Id="rId104" Type="http://schemas.openxmlformats.org/officeDocument/2006/relationships/image" Target="media/image37.wmf"/><Relationship Id="rId7" Type="http://schemas.openxmlformats.org/officeDocument/2006/relationships/endnotes" Target="endnotes.xml"/><Relationship Id="rId71" Type="http://schemas.openxmlformats.org/officeDocument/2006/relationships/image" Target="media/image24.wmf"/><Relationship Id="rId92" Type="http://schemas.openxmlformats.org/officeDocument/2006/relationships/image" Target="media/image33.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64DC2-6886-40A0-B48E-C3798F236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TotalTime>
  <Pages>3</Pages>
  <Words>1038</Words>
  <Characters>5918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3GPP TS 36.213</vt:lpstr>
    </vt:vector>
  </TitlesOfParts>
  <Company>Ericsson</Company>
  <LinksUpToDate>false</LinksUpToDate>
  <CharactersWithSpaces>6943</CharactersWithSpaces>
  <SharedDoc>false</SharedDoc>
  <HyperlinkBase/>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36.213</dc:title>
  <dc:subject>Evolved Universal Terrestrial Radio Access (E-UTRA); Physical layer procedures (Release 12)</dc:subject>
  <dc:creator>MCC Support</dc:creator>
  <cp:keywords>UMTS, radio, layer 1</cp:keywords>
  <cp:lastModifiedBy>PM: </cp:lastModifiedBy>
  <cp:revision>3</cp:revision>
  <cp:lastPrinted>2007-03-03T19:31:00Z</cp:lastPrinted>
  <dcterms:created xsi:type="dcterms:W3CDTF">2016-04-15T06:34:00Z</dcterms:created>
  <dcterms:modified xsi:type="dcterms:W3CDTF">2016-05-02T16:07:00Z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-596304957</vt:i4>
  </property>
  <property fmtid="{D5CDD505-2E9C-101B-9397-08002B2CF9AE}" pid="3" name="_NewReviewCycle">
    <vt:lpwstr/>
  </property>
  <property fmtid="{D5CDD505-2E9C-101B-9397-08002B2CF9AE}" pid="4" name="_EmailSubject">
    <vt:lpwstr>Rough draft of xx.214 skeleton</vt:lpwstr>
  </property>
  <property fmtid="{D5CDD505-2E9C-101B-9397-08002B2CF9AE}" pid="5" name="_AuthorEmail">
    <vt:lpwstr>Ravi.Kuchibhotla@motorola.com</vt:lpwstr>
  </property>
  <property fmtid="{D5CDD505-2E9C-101B-9397-08002B2CF9AE}" pid="6" name="_AuthorEmailDisplayName">
    <vt:lpwstr>Kuchibhotla Ravi-ARK005</vt:lpwstr>
  </property>
  <property fmtid="{D5CDD505-2E9C-101B-9397-08002B2CF9AE}" pid="7" name="_ReviewingToolsShownOnce">
    <vt:lpwstr/>
  </property>
</Properties>
</file>