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FBDE6C" w14:textId="1FBC9F1B" w:rsidR="00276EB5" w:rsidRPr="00E402A8" w:rsidRDefault="00FD2ABF" w:rsidP="00276EB5">
      <w:pPr>
        <w:pStyle w:val="CRCoverPage"/>
        <w:tabs>
          <w:tab w:val="right" w:pos="9639"/>
        </w:tabs>
        <w:spacing w:after="0"/>
        <w:rPr>
          <w:b/>
          <w:i/>
          <w:noProof/>
          <w:sz w:val="28"/>
          <w:lang w:val="en-US"/>
        </w:rPr>
      </w:pPr>
      <w:r>
        <w:rPr>
          <w:b/>
          <w:noProof/>
          <w:sz w:val="24"/>
        </w:rPr>
        <w:t>3GPP TSG-RAN WG4 Meeting #79</w:t>
      </w:r>
      <w:r w:rsidR="00276EB5" w:rsidRPr="00E402A8">
        <w:rPr>
          <w:b/>
          <w:i/>
          <w:noProof/>
          <w:sz w:val="24"/>
        </w:rPr>
        <w:t xml:space="preserve"> </w:t>
      </w:r>
      <w:r w:rsidR="00276EB5" w:rsidRPr="00E402A8">
        <w:rPr>
          <w:b/>
          <w:i/>
          <w:noProof/>
          <w:sz w:val="28"/>
        </w:rPr>
        <w:tab/>
      </w:r>
      <w:r w:rsidR="0062549E" w:rsidRPr="0062549E">
        <w:rPr>
          <w:b/>
          <w:i/>
          <w:noProof/>
          <w:sz w:val="28"/>
        </w:rPr>
        <w:t>R4-</w:t>
      </w:r>
      <w:r w:rsidR="0062549E" w:rsidRPr="007469D2">
        <w:rPr>
          <w:b/>
          <w:i/>
          <w:noProof/>
          <w:sz w:val="28"/>
        </w:rPr>
        <w:t>16</w:t>
      </w:r>
      <w:r w:rsidR="007469D2" w:rsidRPr="007469D2">
        <w:rPr>
          <w:b/>
          <w:i/>
          <w:noProof/>
          <w:sz w:val="28"/>
        </w:rPr>
        <w:t>4848</w:t>
      </w:r>
    </w:p>
    <w:p w14:paraId="1B909168" w14:textId="77777777" w:rsidR="00276EB5" w:rsidRPr="00E402A8" w:rsidRDefault="00276EB5" w:rsidP="00276EB5">
      <w:pPr>
        <w:pStyle w:val="CRCoverPage"/>
        <w:outlineLvl w:val="0"/>
        <w:rPr>
          <w:b/>
          <w:noProof/>
          <w:sz w:val="24"/>
        </w:rPr>
      </w:pPr>
      <w:r>
        <w:rPr>
          <w:b/>
          <w:noProof/>
          <w:sz w:val="24"/>
        </w:rPr>
        <w:t>Nanjing, China</w:t>
      </w:r>
      <w:r w:rsidRPr="00E402A8">
        <w:rPr>
          <w:b/>
          <w:noProof/>
          <w:sz w:val="24"/>
        </w:rPr>
        <w:t xml:space="preserve">, </w:t>
      </w:r>
      <w:r>
        <w:rPr>
          <w:b/>
          <w:noProof/>
          <w:sz w:val="24"/>
        </w:rPr>
        <w:t>23</w:t>
      </w:r>
      <w:r w:rsidRPr="00E402A8">
        <w:rPr>
          <w:b/>
          <w:noProof/>
          <w:sz w:val="24"/>
        </w:rPr>
        <w:t>-</w:t>
      </w:r>
      <w:r>
        <w:rPr>
          <w:b/>
          <w:noProof/>
          <w:sz w:val="24"/>
        </w:rPr>
        <w:t>27</w:t>
      </w:r>
      <w:r w:rsidRPr="00E402A8">
        <w:rPr>
          <w:b/>
          <w:noProof/>
          <w:sz w:val="24"/>
        </w:rPr>
        <w:t xml:space="preserve"> </w:t>
      </w:r>
      <w:r>
        <w:rPr>
          <w:b/>
          <w:noProof/>
          <w:sz w:val="24"/>
        </w:rPr>
        <w:t>May</w:t>
      </w:r>
      <w:r w:rsidRPr="00E402A8">
        <w:rPr>
          <w:b/>
          <w:noProof/>
          <w:sz w:val="24"/>
        </w:rPr>
        <w:t>, 2016</w:t>
      </w:r>
    </w:p>
    <w:tbl>
      <w:tblPr>
        <w:tblW w:w="0" w:type="auto"/>
        <w:tblInd w:w="42" w:type="dxa"/>
        <w:tblLayout w:type="fixed"/>
        <w:tblCellMar>
          <w:left w:w="42" w:type="dxa"/>
          <w:right w:w="42" w:type="dxa"/>
        </w:tblCellMar>
        <w:tblLook w:val="04A0" w:firstRow="1" w:lastRow="0" w:firstColumn="1" w:lastColumn="0" w:noHBand="0" w:noVBand="1"/>
      </w:tblPr>
      <w:tblGrid>
        <w:gridCol w:w="142"/>
        <w:gridCol w:w="2126"/>
        <w:gridCol w:w="709"/>
        <w:gridCol w:w="1276"/>
        <w:gridCol w:w="709"/>
        <w:gridCol w:w="425"/>
        <w:gridCol w:w="2693"/>
        <w:gridCol w:w="1418"/>
        <w:gridCol w:w="143"/>
      </w:tblGrid>
      <w:tr w:rsidR="00276EB5" w:rsidRPr="00E402A8" w14:paraId="36A9793D" w14:textId="77777777" w:rsidTr="002F6DD1">
        <w:tc>
          <w:tcPr>
            <w:tcW w:w="9641" w:type="dxa"/>
            <w:gridSpan w:val="9"/>
            <w:tcBorders>
              <w:top w:val="single" w:sz="4" w:space="0" w:color="auto"/>
              <w:left w:val="single" w:sz="4" w:space="0" w:color="auto"/>
              <w:bottom w:val="nil"/>
              <w:right w:val="single" w:sz="4" w:space="0" w:color="auto"/>
            </w:tcBorders>
            <w:hideMark/>
          </w:tcPr>
          <w:p w14:paraId="1426FC4B" w14:textId="77777777" w:rsidR="00276EB5" w:rsidRPr="00E402A8" w:rsidRDefault="00276EB5" w:rsidP="002F6DD1">
            <w:pPr>
              <w:pStyle w:val="CRCoverPage"/>
              <w:spacing w:after="0"/>
              <w:jc w:val="right"/>
              <w:rPr>
                <w:i/>
                <w:noProof/>
              </w:rPr>
            </w:pPr>
            <w:r w:rsidRPr="00E402A8">
              <w:rPr>
                <w:i/>
                <w:noProof/>
                <w:sz w:val="14"/>
              </w:rPr>
              <w:t>CR-Form-v11.1</w:t>
            </w:r>
          </w:p>
        </w:tc>
      </w:tr>
      <w:tr w:rsidR="00276EB5" w:rsidRPr="00E402A8" w14:paraId="0538D32E" w14:textId="77777777" w:rsidTr="002F6DD1">
        <w:tc>
          <w:tcPr>
            <w:tcW w:w="9641" w:type="dxa"/>
            <w:gridSpan w:val="9"/>
            <w:tcBorders>
              <w:top w:val="nil"/>
              <w:left w:val="single" w:sz="4" w:space="0" w:color="auto"/>
              <w:bottom w:val="nil"/>
              <w:right w:val="single" w:sz="4" w:space="0" w:color="auto"/>
            </w:tcBorders>
            <w:hideMark/>
          </w:tcPr>
          <w:p w14:paraId="1E9CECE5" w14:textId="77777777" w:rsidR="00276EB5" w:rsidRPr="00E402A8" w:rsidRDefault="00276EB5" w:rsidP="002F6DD1">
            <w:pPr>
              <w:pStyle w:val="CRCoverPage"/>
              <w:spacing w:after="0"/>
              <w:jc w:val="center"/>
              <w:rPr>
                <w:noProof/>
              </w:rPr>
            </w:pPr>
            <w:r w:rsidRPr="00E402A8">
              <w:rPr>
                <w:b/>
                <w:noProof/>
                <w:sz w:val="32"/>
              </w:rPr>
              <w:t>CHANGE REQUEST</w:t>
            </w:r>
          </w:p>
        </w:tc>
      </w:tr>
      <w:tr w:rsidR="00276EB5" w:rsidRPr="00E402A8" w14:paraId="52273D21" w14:textId="77777777" w:rsidTr="002F6DD1">
        <w:tc>
          <w:tcPr>
            <w:tcW w:w="9641" w:type="dxa"/>
            <w:gridSpan w:val="9"/>
            <w:tcBorders>
              <w:top w:val="nil"/>
              <w:left w:val="single" w:sz="4" w:space="0" w:color="auto"/>
              <w:bottom w:val="nil"/>
              <w:right w:val="single" w:sz="4" w:space="0" w:color="auto"/>
            </w:tcBorders>
          </w:tcPr>
          <w:p w14:paraId="700A31D9" w14:textId="77777777" w:rsidR="00276EB5" w:rsidRPr="00E402A8" w:rsidRDefault="00276EB5" w:rsidP="002F6DD1">
            <w:pPr>
              <w:pStyle w:val="CRCoverPage"/>
              <w:spacing w:after="0"/>
              <w:rPr>
                <w:noProof/>
                <w:sz w:val="8"/>
                <w:szCs w:val="8"/>
              </w:rPr>
            </w:pPr>
          </w:p>
        </w:tc>
      </w:tr>
      <w:tr w:rsidR="00276EB5" w:rsidRPr="00E402A8" w14:paraId="539D1B38" w14:textId="77777777" w:rsidTr="002F6DD1">
        <w:tc>
          <w:tcPr>
            <w:tcW w:w="142" w:type="dxa"/>
            <w:tcBorders>
              <w:top w:val="nil"/>
              <w:left w:val="single" w:sz="4" w:space="0" w:color="auto"/>
              <w:bottom w:val="nil"/>
              <w:right w:val="nil"/>
            </w:tcBorders>
          </w:tcPr>
          <w:p w14:paraId="4660F906" w14:textId="77777777" w:rsidR="00276EB5" w:rsidRPr="00E402A8" w:rsidRDefault="00276EB5" w:rsidP="002F6DD1">
            <w:pPr>
              <w:pStyle w:val="CRCoverPage"/>
              <w:spacing w:after="0"/>
              <w:jc w:val="right"/>
              <w:rPr>
                <w:noProof/>
              </w:rPr>
            </w:pPr>
          </w:p>
        </w:tc>
        <w:tc>
          <w:tcPr>
            <w:tcW w:w="2126" w:type="dxa"/>
            <w:shd w:val="pct30" w:color="FFFF00" w:fill="auto"/>
            <w:hideMark/>
          </w:tcPr>
          <w:p w14:paraId="113E3373" w14:textId="77777777" w:rsidR="00276EB5" w:rsidRPr="00E402A8" w:rsidRDefault="00276EB5" w:rsidP="002F6DD1">
            <w:pPr>
              <w:pStyle w:val="CRCoverPage"/>
              <w:spacing w:after="0"/>
              <w:rPr>
                <w:b/>
                <w:noProof/>
                <w:sz w:val="28"/>
              </w:rPr>
            </w:pPr>
            <w:r w:rsidRPr="00E402A8">
              <w:rPr>
                <w:b/>
                <w:noProof/>
                <w:sz w:val="28"/>
              </w:rPr>
              <w:t>36.133</w:t>
            </w:r>
          </w:p>
        </w:tc>
        <w:tc>
          <w:tcPr>
            <w:tcW w:w="709" w:type="dxa"/>
            <w:hideMark/>
          </w:tcPr>
          <w:p w14:paraId="1A487535" w14:textId="77777777" w:rsidR="00276EB5" w:rsidRPr="00E402A8" w:rsidRDefault="00276EB5" w:rsidP="002F6DD1">
            <w:pPr>
              <w:pStyle w:val="CRCoverPage"/>
              <w:spacing w:after="0"/>
              <w:jc w:val="center"/>
              <w:rPr>
                <w:noProof/>
              </w:rPr>
            </w:pPr>
            <w:r w:rsidRPr="00E402A8">
              <w:rPr>
                <w:b/>
                <w:noProof/>
                <w:sz w:val="28"/>
              </w:rPr>
              <w:t>CR</w:t>
            </w:r>
          </w:p>
        </w:tc>
        <w:tc>
          <w:tcPr>
            <w:tcW w:w="1276" w:type="dxa"/>
            <w:shd w:val="pct30" w:color="FFFF00" w:fill="auto"/>
            <w:hideMark/>
          </w:tcPr>
          <w:p w14:paraId="68C52F18" w14:textId="77777777" w:rsidR="00276EB5" w:rsidRPr="00E402A8" w:rsidRDefault="0062549E" w:rsidP="002F6DD1">
            <w:pPr>
              <w:pStyle w:val="CRCoverPage"/>
              <w:spacing w:after="0"/>
              <w:rPr>
                <w:noProof/>
              </w:rPr>
            </w:pPr>
            <w:r w:rsidRPr="0062549E">
              <w:rPr>
                <w:b/>
                <w:noProof/>
                <w:sz w:val="28"/>
              </w:rPr>
              <w:t>3541</w:t>
            </w:r>
          </w:p>
        </w:tc>
        <w:tc>
          <w:tcPr>
            <w:tcW w:w="709" w:type="dxa"/>
            <w:hideMark/>
          </w:tcPr>
          <w:p w14:paraId="6FAC9870" w14:textId="77777777" w:rsidR="00276EB5" w:rsidRPr="00E402A8" w:rsidRDefault="00276EB5" w:rsidP="002F6DD1">
            <w:pPr>
              <w:pStyle w:val="CRCoverPage"/>
              <w:tabs>
                <w:tab w:val="right" w:pos="625"/>
              </w:tabs>
              <w:spacing w:after="0"/>
              <w:jc w:val="center"/>
              <w:rPr>
                <w:noProof/>
              </w:rPr>
            </w:pPr>
            <w:r w:rsidRPr="00E402A8">
              <w:rPr>
                <w:b/>
                <w:bCs/>
                <w:noProof/>
                <w:sz w:val="28"/>
              </w:rPr>
              <w:t>rev</w:t>
            </w:r>
          </w:p>
        </w:tc>
        <w:tc>
          <w:tcPr>
            <w:tcW w:w="425" w:type="dxa"/>
            <w:shd w:val="pct30" w:color="FFFF00" w:fill="auto"/>
            <w:hideMark/>
          </w:tcPr>
          <w:p w14:paraId="4B60F008" w14:textId="00020006" w:rsidR="00276EB5" w:rsidRPr="00E402A8" w:rsidRDefault="008E6A82" w:rsidP="002F6DD1">
            <w:pPr>
              <w:pStyle w:val="CRCoverPage"/>
              <w:spacing w:after="0"/>
              <w:jc w:val="center"/>
              <w:rPr>
                <w:b/>
                <w:noProof/>
              </w:rPr>
            </w:pPr>
            <w:r>
              <w:rPr>
                <w:b/>
                <w:noProof/>
                <w:sz w:val="32"/>
              </w:rPr>
              <w:t>1</w:t>
            </w:r>
          </w:p>
        </w:tc>
        <w:tc>
          <w:tcPr>
            <w:tcW w:w="2693" w:type="dxa"/>
            <w:hideMark/>
          </w:tcPr>
          <w:p w14:paraId="60E539BF" w14:textId="77777777" w:rsidR="00276EB5" w:rsidRPr="00E402A8" w:rsidRDefault="00276EB5" w:rsidP="002F6DD1">
            <w:pPr>
              <w:pStyle w:val="CRCoverPage"/>
              <w:tabs>
                <w:tab w:val="right" w:pos="1825"/>
              </w:tabs>
              <w:spacing w:after="0"/>
              <w:jc w:val="center"/>
              <w:rPr>
                <w:noProof/>
              </w:rPr>
            </w:pPr>
            <w:r w:rsidRPr="00E402A8">
              <w:rPr>
                <w:b/>
                <w:noProof/>
                <w:sz w:val="28"/>
                <w:szCs w:val="28"/>
              </w:rPr>
              <w:t>Current version:</w:t>
            </w:r>
          </w:p>
        </w:tc>
        <w:tc>
          <w:tcPr>
            <w:tcW w:w="1418" w:type="dxa"/>
            <w:shd w:val="pct30" w:color="FFFF00" w:fill="auto"/>
            <w:hideMark/>
          </w:tcPr>
          <w:p w14:paraId="54E5423B" w14:textId="77777777" w:rsidR="00276EB5" w:rsidRPr="00E402A8" w:rsidRDefault="00276EB5" w:rsidP="002F6DD1">
            <w:pPr>
              <w:pStyle w:val="CRCoverPage"/>
              <w:spacing w:after="0"/>
              <w:jc w:val="center"/>
              <w:rPr>
                <w:noProof/>
              </w:rPr>
            </w:pPr>
            <w:r w:rsidRPr="00E402A8">
              <w:rPr>
                <w:b/>
                <w:noProof/>
                <w:sz w:val="32"/>
              </w:rPr>
              <w:t>13.</w:t>
            </w:r>
            <w:r>
              <w:rPr>
                <w:b/>
                <w:noProof/>
                <w:sz w:val="32"/>
              </w:rPr>
              <w:t>3</w:t>
            </w:r>
            <w:r w:rsidRPr="00E402A8">
              <w:rPr>
                <w:b/>
                <w:noProof/>
                <w:sz w:val="32"/>
              </w:rPr>
              <w:t>.0</w:t>
            </w:r>
          </w:p>
        </w:tc>
        <w:tc>
          <w:tcPr>
            <w:tcW w:w="143" w:type="dxa"/>
            <w:tcBorders>
              <w:top w:val="nil"/>
              <w:left w:val="nil"/>
              <w:bottom w:val="nil"/>
              <w:right w:val="single" w:sz="4" w:space="0" w:color="auto"/>
            </w:tcBorders>
          </w:tcPr>
          <w:p w14:paraId="7A2AB635" w14:textId="77777777" w:rsidR="00276EB5" w:rsidRPr="00E402A8" w:rsidRDefault="00276EB5" w:rsidP="002F6DD1">
            <w:pPr>
              <w:pStyle w:val="CRCoverPage"/>
              <w:spacing w:after="0"/>
              <w:rPr>
                <w:noProof/>
              </w:rPr>
            </w:pPr>
          </w:p>
        </w:tc>
      </w:tr>
      <w:tr w:rsidR="00276EB5" w:rsidRPr="00E402A8" w14:paraId="63090192" w14:textId="77777777" w:rsidTr="002F6DD1">
        <w:tc>
          <w:tcPr>
            <w:tcW w:w="9641" w:type="dxa"/>
            <w:gridSpan w:val="9"/>
            <w:tcBorders>
              <w:top w:val="nil"/>
              <w:left w:val="single" w:sz="4" w:space="0" w:color="auto"/>
              <w:bottom w:val="nil"/>
              <w:right w:val="single" w:sz="4" w:space="0" w:color="auto"/>
            </w:tcBorders>
          </w:tcPr>
          <w:p w14:paraId="4D2A18DF" w14:textId="77777777" w:rsidR="00276EB5" w:rsidRPr="00E402A8" w:rsidRDefault="00276EB5" w:rsidP="002F6DD1">
            <w:pPr>
              <w:pStyle w:val="CRCoverPage"/>
              <w:spacing w:after="0"/>
              <w:rPr>
                <w:noProof/>
              </w:rPr>
            </w:pPr>
          </w:p>
        </w:tc>
      </w:tr>
      <w:tr w:rsidR="00276EB5" w:rsidRPr="00E402A8" w14:paraId="468A1526" w14:textId="77777777" w:rsidTr="002F6DD1">
        <w:tc>
          <w:tcPr>
            <w:tcW w:w="9641" w:type="dxa"/>
            <w:gridSpan w:val="9"/>
            <w:tcBorders>
              <w:top w:val="single" w:sz="4" w:space="0" w:color="auto"/>
              <w:left w:val="nil"/>
              <w:bottom w:val="nil"/>
              <w:right w:val="nil"/>
            </w:tcBorders>
            <w:hideMark/>
          </w:tcPr>
          <w:p w14:paraId="6B8E20B8" w14:textId="77777777" w:rsidR="00276EB5" w:rsidRPr="00E402A8" w:rsidRDefault="00276EB5" w:rsidP="002F6DD1">
            <w:pPr>
              <w:pStyle w:val="CRCoverPage"/>
              <w:spacing w:after="0"/>
              <w:jc w:val="center"/>
              <w:rPr>
                <w:rFonts w:cs="Arial"/>
                <w:i/>
                <w:noProof/>
              </w:rPr>
            </w:pPr>
            <w:r w:rsidRPr="00E402A8">
              <w:rPr>
                <w:rFonts w:cs="Arial"/>
                <w:i/>
                <w:noProof/>
              </w:rPr>
              <w:t xml:space="preserve">For </w:t>
            </w:r>
            <w:hyperlink r:id="rId4" w:anchor="_blank" w:history="1">
              <w:r w:rsidRPr="00E402A8">
                <w:rPr>
                  <w:rStyle w:val="Hyperlink"/>
                  <w:rFonts w:eastAsiaTheme="majorEastAsia" w:cs="Arial"/>
                  <w:b/>
                  <w:i/>
                  <w:noProof/>
                  <w:color w:val="FF0000"/>
                </w:rPr>
                <w:t>HELP</w:t>
              </w:r>
            </w:hyperlink>
            <w:r w:rsidRPr="00E402A8">
              <w:rPr>
                <w:rFonts w:cs="Arial"/>
                <w:b/>
                <w:i/>
                <w:noProof/>
                <w:color w:val="FF0000"/>
              </w:rPr>
              <w:t xml:space="preserve"> </w:t>
            </w:r>
            <w:r w:rsidRPr="00E402A8">
              <w:rPr>
                <w:rFonts w:cs="Arial"/>
                <w:i/>
                <w:noProof/>
              </w:rPr>
              <w:t xml:space="preserve">on using this form: comprehensive instructions can be found at </w:t>
            </w:r>
            <w:r w:rsidRPr="00E402A8">
              <w:rPr>
                <w:rFonts w:cs="Arial"/>
                <w:i/>
                <w:noProof/>
              </w:rPr>
              <w:br/>
            </w:r>
            <w:hyperlink r:id="rId5" w:history="1">
              <w:r w:rsidRPr="00E402A8">
                <w:rPr>
                  <w:rStyle w:val="Hyperlink"/>
                  <w:rFonts w:eastAsiaTheme="majorEastAsia" w:cs="Arial"/>
                  <w:i/>
                  <w:noProof/>
                </w:rPr>
                <w:t>http://www.3gpp.org/Change-Requests</w:t>
              </w:r>
            </w:hyperlink>
            <w:r w:rsidRPr="00E402A8">
              <w:rPr>
                <w:rFonts w:cs="Arial"/>
                <w:i/>
                <w:noProof/>
              </w:rPr>
              <w:t>.</w:t>
            </w:r>
          </w:p>
        </w:tc>
      </w:tr>
      <w:tr w:rsidR="00276EB5" w:rsidRPr="00E402A8" w14:paraId="323B72EC" w14:textId="77777777" w:rsidTr="002F6DD1">
        <w:tc>
          <w:tcPr>
            <w:tcW w:w="9641" w:type="dxa"/>
            <w:gridSpan w:val="9"/>
          </w:tcPr>
          <w:p w14:paraId="3A5A38A2" w14:textId="77777777" w:rsidR="00276EB5" w:rsidRPr="00E402A8" w:rsidRDefault="00276EB5" w:rsidP="002F6DD1">
            <w:pPr>
              <w:pStyle w:val="CRCoverPage"/>
              <w:spacing w:after="0"/>
              <w:rPr>
                <w:noProof/>
                <w:sz w:val="8"/>
                <w:szCs w:val="8"/>
              </w:rPr>
            </w:pPr>
          </w:p>
        </w:tc>
      </w:tr>
    </w:tbl>
    <w:p w14:paraId="2DB499EF" w14:textId="77777777" w:rsidR="00276EB5" w:rsidRPr="00E402A8" w:rsidRDefault="00276EB5" w:rsidP="00276EB5">
      <w:pPr>
        <w:rPr>
          <w:sz w:val="8"/>
          <w:szCs w:val="8"/>
        </w:rPr>
      </w:pPr>
    </w:p>
    <w:tbl>
      <w:tblPr>
        <w:tblW w:w="9645" w:type="dxa"/>
        <w:tblInd w:w="42" w:type="dxa"/>
        <w:tblLayout w:type="fixed"/>
        <w:tblCellMar>
          <w:left w:w="42" w:type="dxa"/>
          <w:right w:w="42" w:type="dxa"/>
        </w:tblCellMar>
        <w:tblLook w:val="04A0" w:firstRow="1" w:lastRow="0" w:firstColumn="1" w:lastColumn="0" w:noHBand="0" w:noVBand="1"/>
      </w:tblPr>
      <w:tblGrid>
        <w:gridCol w:w="2838"/>
        <w:gridCol w:w="1419"/>
        <w:gridCol w:w="283"/>
        <w:gridCol w:w="709"/>
        <w:gridCol w:w="284"/>
        <w:gridCol w:w="2127"/>
        <w:gridCol w:w="283"/>
        <w:gridCol w:w="1419"/>
        <w:gridCol w:w="283"/>
      </w:tblGrid>
      <w:tr w:rsidR="00276EB5" w:rsidRPr="00E402A8" w14:paraId="53777649" w14:textId="77777777" w:rsidTr="002F6DD1">
        <w:tc>
          <w:tcPr>
            <w:tcW w:w="2835" w:type="dxa"/>
            <w:hideMark/>
          </w:tcPr>
          <w:p w14:paraId="04822345" w14:textId="77777777" w:rsidR="00276EB5" w:rsidRPr="00E402A8" w:rsidRDefault="00276EB5" w:rsidP="002F6DD1">
            <w:pPr>
              <w:pStyle w:val="CRCoverPage"/>
              <w:tabs>
                <w:tab w:val="right" w:pos="2751"/>
              </w:tabs>
              <w:spacing w:after="0"/>
              <w:rPr>
                <w:b/>
                <w:i/>
                <w:noProof/>
              </w:rPr>
            </w:pPr>
            <w:r w:rsidRPr="00E402A8">
              <w:rPr>
                <w:b/>
                <w:i/>
                <w:noProof/>
              </w:rPr>
              <w:t>Proposed change affects:</w:t>
            </w:r>
          </w:p>
        </w:tc>
        <w:tc>
          <w:tcPr>
            <w:tcW w:w="1418" w:type="dxa"/>
            <w:hideMark/>
          </w:tcPr>
          <w:p w14:paraId="0F8FBF73" w14:textId="77777777" w:rsidR="00276EB5" w:rsidRPr="00E402A8" w:rsidRDefault="00276EB5" w:rsidP="002F6DD1">
            <w:pPr>
              <w:pStyle w:val="CRCoverPage"/>
              <w:spacing w:after="0"/>
              <w:jc w:val="right"/>
              <w:rPr>
                <w:noProof/>
              </w:rPr>
            </w:pPr>
            <w:r w:rsidRPr="00E402A8">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18B046CB" w14:textId="77777777" w:rsidR="00276EB5" w:rsidRPr="00E402A8" w:rsidRDefault="00276EB5" w:rsidP="002F6DD1">
            <w:pPr>
              <w:pStyle w:val="CRCoverPage"/>
              <w:spacing w:after="0"/>
              <w:jc w:val="center"/>
              <w:rPr>
                <w:b/>
                <w:caps/>
                <w:noProof/>
              </w:rPr>
            </w:pPr>
          </w:p>
        </w:tc>
        <w:tc>
          <w:tcPr>
            <w:tcW w:w="709" w:type="dxa"/>
            <w:tcBorders>
              <w:top w:val="nil"/>
              <w:left w:val="single" w:sz="4" w:space="0" w:color="auto"/>
              <w:bottom w:val="nil"/>
              <w:right w:val="nil"/>
            </w:tcBorders>
            <w:hideMark/>
          </w:tcPr>
          <w:p w14:paraId="3D988D13" w14:textId="77777777" w:rsidR="00276EB5" w:rsidRPr="00E402A8" w:rsidRDefault="00276EB5" w:rsidP="002F6DD1">
            <w:pPr>
              <w:pStyle w:val="CRCoverPage"/>
              <w:spacing w:after="0"/>
              <w:jc w:val="right"/>
              <w:rPr>
                <w:noProof/>
                <w:u w:val="single"/>
              </w:rPr>
            </w:pPr>
            <w:r w:rsidRPr="00E402A8">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2068D5A4" w14:textId="77777777" w:rsidR="00276EB5" w:rsidRPr="00E402A8" w:rsidRDefault="00276EB5" w:rsidP="002F6DD1">
            <w:pPr>
              <w:pStyle w:val="CRCoverPage"/>
              <w:spacing w:after="0"/>
              <w:jc w:val="center"/>
              <w:rPr>
                <w:b/>
                <w:caps/>
                <w:noProof/>
              </w:rPr>
            </w:pPr>
            <w:r>
              <w:rPr>
                <w:b/>
                <w:caps/>
                <w:noProof/>
              </w:rPr>
              <w:t>x</w:t>
            </w:r>
          </w:p>
        </w:tc>
        <w:tc>
          <w:tcPr>
            <w:tcW w:w="2126" w:type="dxa"/>
            <w:hideMark/>
          </w:tcPr>
          <w:p w14:paraId="70D8AFD8" w14:textId="77777777" w:rsidR="00276EB5" w:rsidRPr="00E402A8" w:rsidRDefault="00276EB5" w:rsidP="002F6DD1">
            <w:pPr>
              <w:pStyle w:val="CRCoverPage"/>
              <w:spacing w:after="0"/>
              <w:jc w:val="right"/>
              <w:rPr>
                <w:noProof/>
                <w:u w:val="single"/>
              </w:rPr>
            </w:pPr>
            <w:r w:rsidRPr="00E402A8">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43DEE54F" w14:textId="3E65216C" w:rsidR="00276EB5" w:rsidRPr="00E402A8" w:rsidRDefault="00276EB5" w:rsidP="002F6DD1">
            <w:pPr>
              <w:pStyle w:val="CRCoverPage"/>
              <w:spacing w:after="0"/>
              <w:jc w:val="center"/>
              <w:rPr>
                <w:b/>
                <w:caps/>
                <w:noProof/>
              </w:rPr>
            </w:pPr>
          </w:p>
        </w:tc>
        <w:tc>
          <w:tcPr>
            <w:tcW w:w="1418" w:type="dxa"/>
            <w:hideMark/>
          </w:tcPr>
          <w:p w14:paraId="590FDAA5" w14:textId="77777777" w:rsidR="00276EB5" w:rsidRPr="00E402A8" w:rsidRDefault="00276EB5" w:rsidP="002F6DD1">
            <w:pPr>
              <w:pStyle w:val="CRCoverPage"/>
              <w:spacing w:after="0"/>
              <w:jc w:val="right"/>
              <w:rPr>
                <w:noProof/>
              </w:rPr>
            </w:pPr>
            <w:r w:rsidRPr="00E402A8">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5043C8B4" w14:textId="77777777" w:rsidR="00276EB5" w:rsidRPr="00E402A8" w:rsidRDefault="00276EB5" w:rsidP="002F6DD1">
            <w:pPr>
              <w:pStyle w:val="CRCoverPage"/>
              <w:spacing w:after="0"/>
              <w:jc w:val="center"/>
              <w:rPr>
                <w:b/>
                <w:bCs/>
                <w:caps/>
                <w:noProof/>
              </w:rPr>
            </w:pPr>
          </w:p>
        </w:tc>
      </w:tr>
    </w:tbl>
    <w:p w14:paraId="2901A0A5" w14:textId="77777777" w:rsidR="00276EB5" w:rsidRPr="00E402A8" w:rsidRDefault="00276EB5" w:rsidP="00276EB5">
      <w:pPr>
        <w:rPr>
          <w:sz w:val="8"/>
          <w:szCs w:val="8"/>
        </w:rPr>
      </w:pPr>
    </w:p>
    <w:tbl>
      <w:tblPr>
        <w:tblW w:w="9645" w:type="dxa"/>
        <w:tblInd w:w="42" w:type="dxa"/>
        <w:tblLayout w:type="fixed"/>
        <w:tblCellMar>
          <w:left w:w="42" w:type="dxa"/>
          <w:right w:w="42" w:type="dxa"/>
        </w:tblCellMar>
        <w:tblLook w:val="04A0" w:firstRow="1" w:lastRow="0" w:firstColumn="1" w:lastColumn="0" w:noHBand="0" w:noVBand="1"/>
      </w:tblPr>
      <w:tblGrid>
        <w:gridCol w:w="1845"/>
        <w:gridCol w:w="425"/>
        <w:gridCol w:w="284"/>
        <w:gridCol w:w="284"/>
        <w:gridCol w:w="567"/>
        <w:gridCol w:w="1701"/>
        <w:gridCol w:w="710"/>
        <w:gridCol w:w="284"/>
        <w:gridCol w:w="424"/>
        <w:gridCol w:w="993"/>
        <w:gridCol w:w="2128"/>
      </w:tblGrid>
      <w:tr w:rsidR="00276EB5" w:rsidRPr="00E402A8" w14:paraId="4BBD0E5F" w14:textId="77777777" w:rsidTr="002F6DD1">
        <w:tc>
          <w:tcPr>
            <w:tcW w:w="9641" w:type="dxa"/>
            <w:gridSpan w:val="11"/>
          </w:tcPr>
          <w:p w14:paraId="3E7C906A" w14:textId="77777777" w:rsidR="00276EB5" w:rsidRPr="00E402A8" w:rsidRDefault="00276EB5" w:rsidP="002F6DD1">
            <w:pPr>
              <w:pStyle w:val="CRCoverPage"/>
              <w:spacing w:after="0"/>
              <w:rPr>
                <w:noProof/>
                <w:sz w:val="8"/>
                <w:szCs w:val="8"/>
              </w:rPr>
            </w:pPr>
          </w:p>
        </w:tc>
      </w:tr>
      <w:tr w:rsidR="00276EB5" w:rsidRPr="00E402A8" w14:paraId="34EB76D0" w14:textId="77777777" w:rsidTr="002F6DD1">
        <w:tc>
          <w:tcPr>
            <w:tcW w:w="1843" w:type="dxa"/>
            <w:tcBorders>
              <w:top w:val="single" w:sz="4" w:space="0" w:color="auto"/>
              <w:left w:val="single" w:sz="4" w:space="0" w:color="auto"/>
              <w:bottom w:val="nil"/>
              <w:right w:val="nil"/>
            </w:tcBorders>
            <w:hideMark/>
          </w:tcPr>
          <w:p w14:paraId="2EDD2083" w14:textId="77777777" w:rsidR="00276EB5" w:rsidRPr="00E402A8" w:rsidRDefault="00276EB5" w:rsidP="002F6DD1">
            <w:pPr>
              <w:pStyle w:val="CRCoverPage"/>
              <w:tabs>
                <w:tab w:val="right" w:pos="1759"/>
              </w:tabs>
              <w:spacing w:after="0"/>
              <w:rPr>
                <w:b/>
                <w:i/>
                <w:noProof/>
              </w:rPr>
            </w:pPr>
            <w:r w:rsidRPr="00E402A8">
              <w:rPr>
                <w:b/>
                <w:i/>
                <w:noProof/>
              </w:rPr>
              <w:t>Title:</w:t>
            </w:r>
            <w:r w:rsidRPr="00E402A8">
              <w:rPr>
                <w:b/>
                <w:i/>
                <w:noProof/>
              </w:rPr>
              <w:tab/>
            </w:r>
          </w:p>
        </w:tc>
        <w:tc>
          <w:tcPr>
            <w:tcW w:w="7798" w:type="dxa"/>
            <w:gridSpan w:val="10"/>
            <w:tcBorders>
              <w:top w:val="single" w:sz="4" w:space="0" w:color="auto"/>
              <w:left w:val="nil"/>
              <w:bottom w:val="nil"/>
              <w:right w:val="single" w:sz="4" w:space="0" w:color="auto"/>
            </w:tcBorders>
            <w:shd w:val="pct30" w:color="FFFF00" w:fill="auto"/>
          </w:tcPr>
          <w:p w14:paraId="74351ECC" w14:textId="77777777" w:rsidR="00276EB5" w:rsidRPr="00E402A8" w:rsidRDefault="00276EB5" w:rsidP="002F6DD1">
            <w:pPr>
              <w:pStyle w:val="CRCoverPage"/>
              <w:spacing w:after="0"/>
              <w:ind w:left="100"/>
              <w:rPr>
                <w:noProof/>
              </w:rPr>
            </w:pPr>
            <w:r>
              <w:rPr>
                <w:noProof/>
              </w:rPr>
              <w:t xml:space="preserve">Modifications </w:t>
            </w:r>
            <w:r w:rsidR="009B4975">
              <w:rPr>
                <w:noProof/>
              </w:rPr>
              <w:t>on</w:t>
            </w:r>
            <w:r>
              <w:rPr>
                <w:noProof/>
              </w:rPr>
              <w:t xml:space="preserve"> LAA SCell activation delay requirements</w:t>
            </w:r>
          </w:p>
        </w:tc>
      </w:tr>
      <w:tr w:rsidR="00276EB5" w:rsidRPr="00E402A8" w14:paraId="6B053AFF" w14:textId="77777777" w:rsidTr="002F6DD1">
        <w:tc>
          <w:tcPr>
            <w:tcW w:w="1843" w:type="dxa"/>
            <w:tcBorders>
              <w:top w:val="nil"/>
              <w:left w:val="single" w:sz="4" w:space="0" w:color="auto"/>
              <w:bottom w:val="nil"/>
              <w:right w:val="nil"/>
            </w:tcBorders>
          </w:tcPr>
          <w:p w14:paraId="4839E965" w14:textId="77777777" w:rsidR="00276EB5" w:rsidRPr="00E402A8" w:rsidRDefault="00276EB5" w:rsidP="002F6DD1">
            <w:pPr>
              <w:pStyle w:val="CRCoverPage"/>
              <w:spacing w:after="0"/>
              <w:rPr>
                <w:b/>
                <w:i/>
                <w:noProof/>
                <w:sz w:val="8"/>
                <w:szCs w:val="8"/>
              </w:rPr>
            </w:pPr>
          </w:p>
        </w:tc>
        <w:tc>
          <w:tcPr>
            <w:tcW w:w="7798" w:type="dxa"/>
            <w:gridSpan w:val="10"/>
            <w:tcBorders>
              <w:top w:val="nil"/>
              <w:left w:val="nil"/>
              <w:bottom w:val="nil"/>
              <w:right w:val="single" w:sz="4" w:space="0" w:color="auto"/>
            </w:tcBorders>
          </w:tcPr>
          <w:p w14:paraId="70BBADBE" w14:textId="77777777" w:rsidR="00276EB5" w:rsidRPr="00E402A8" w:rsidRDefault="00276EB5" w:rsidP="002F6DD1">
            <w:pPr>
              <w:pStyle w:val="CRCoverPage"/>
              <w:spacing w:after="0"/>
              <w:rPr>
                <w:noProof/>
                <w:sz w:val="8"/>
                <w:szCs w:val="8"/>
              </w:rPr>
            </w:pPr>
          </w:p>
        </w:tc>
      </w:tr>
      <w:tr w:rsidR="00276EB5" w:rsidRPr="00E402A8" w14:paraId="033351A4" w14:textId="77777777" w:rsidTr="002F6DD1">
        <w:tc>
          <w:tcPr>
            <w:tcW w:w="1843" w:type="dxa"/>
            <w:tcBorders>
              <w:top w:val="nil"/>
              <w:left w:val="single" w:sz="4" w:space="0" w:color="auto"/>
              <w:bottom w:val="nil"/>
              <w:right w:val="nil"/>
            </w:tcBorders>
            <w:hideMark/>
          </w:tcPr>
          <w:p w14:paraId="42B534E9" w14:textId="77777777" w:rsidR="00276EB5" w:rsidRPr="00E402A8" w:rsidRDefault="00276EB5" w:rsidP="002F6DD1">
            <w:pPr>
              <w:pStyle w:val="CRCoverPage"/>
              <w:tabs>
                <w:tab w:val="right" w:pos="1759"/>
              </w:tabs>
              <w:spacing w:after="0"/>
              <w:rPr>
                <w:b/>
                <w:i/>
                <w:noProof/>
              </w:rPr>
            </w:pPr>
            <w:r w:rsidRPr="00E402A8">
              <w:rPr>
                <w:b/>
                <w:i/>
                <w:noProof/>
              </w:rPr>
              <w:t>Source to WG:</w:t>
            </w:r>
          </w:p>
        </w:tc>
        <w:tc>
          <w:tcPr>
            <w:tcW w:w="7798" w:type="dxa"/>
            <w:gridSpan w:val="10"/>
            <w:tcBorders>
              <w:top w:val="nil"/>
              <w:left w:val="nil"/>
              <w:bottom w:val="nil"/>
              <w:right w:val="single" w:sz="4" w:space="0" w:color="auto"/>
            </w:tcBorders>
            <w:shd w:val="pct30" w:color="FFFF00" w:fill="auto"/>
          </w:tcPr>
          <w:p w14:paraId="3CBB9441" w14:textId="61098DC9" w:rsidR="00276EB5" w:rsidRPr="00E402A8" w:rsidRDefault="00276EB5" w:rsidP="008E6A82">
            <w:pPr>
              <w:pStyle w:val="CRCoverPage"/>
              <w:spacing w:after="0"/>
              <w:ind w:left="100"/>
              <w:rPr>
                <w:noProof/>
              </w:rPr>
            </w:pPr>
            <w:r w:rsidRPr="00E402A8">
              <w:rPr>
                <w:noProof/>
              </w:rPr>
              <w:t>Nokia</w:t>
            </w:r>
          </w:p>
        </w:tc>
      </w:tr>
      <w:tr w:rsidR="00276EB5" w:rsidRPr="00E402A8" w14:paraId="262FB14F" w14:textId="77777777" w:rsidTr="002F6DD1">
        <w:tc>
          <w:tcPr>
            <w:tcW w:w="1843" w:type="dxa"/>
            <w:tcBorders>
              <w:top w:val="nil"/>
              <w:left w:val="single" w:sz="4" w:space="0" w:color="auto"/>
              <w:bottom w:val="nil"/>
              <w:right w:val="nil"/>
            </w:tcBorders>
            <w:hideMark/>
          </w:tcPr>
          <w:p w14:paraId="62CFB3C1" w14:textId="77777777" w:rsidR="00276EB5" w:rsidRPr="00E402A8" w:rsidRDefault="00276EB5" w:rsidP="002F6DD1">
            <w:pPr>
              <w:pStyle w:val="CRCoverPage"/>
              <w:tabs>
                <w:tab w:val="right" w:pos="1759"/>
              </w:tabs>
              <w:spacing w:after="0"/>
              <w:rPr>
                <w:b/>
                <w:i/>
                <w:noProof/>
              </w:rPr>
            </w:pPr>
            <w:r w:rsidRPr="00E402A8">
              <w:rPr>
                <w:b/>
                <w:i/>
                <w:noProof/>
              </w:rPr>
              <w:t>Source to TSG:</w:t>
            </w:r>
          </w:p>
        </w:tc>
        <w:tc>
          <w:tcPr>
            <w:tcW w:w="7798" w:type="dxa"/>
            <w:gridSpan w:val="10"/>
            <w:tcBorders>
              <w:top w:val="nil"/>
              <w:left w:val="nil"/>
              <w:bottom w:val="nil"/>
              <w:right w:val="single" w:sz="4" w:space="0" w:color="auto"/>
            </w:tcBorders>
            <w:shd w:val="pct30" w:color="FFFF00" w:fill="auto"/>
          </w:tcPr>
          <w:p w14:paraId="552FCF47" w14:textId="77777777" w:rsidR="00276EB5" w:rsidRPr="00E402A8" w:rsidRDefault="00276EB5" w:rsidP="002F6DD1">
            <w:pPr>
              <w:pStyle w:val="CRCoverPage"/>
              <w:spacing w:after="0"/>
              <w:ind w:left="100"/>
              <w:rPr>
                <w:noProof/>
              </w:rPr>
            </w:pPr>
            <w:r w:rsidRPr="00E402A8">
              <w:rPr>
                <w:noProof/>
              </w:rPr>
              <w:t>RAN WG4</w:t>
            </w:r>
          </w:p>
        </w:tc>
      </w:tr>
      <w:tr w:rsidR="00276EB5" w:rsidRPr="00E402A8" w14:paraId="224F1097" w14:textId="77777777" w:rsidTr="002F6DD1">
        <w:tc>
          <w:tcPr>
            <w:tcW w:w="1843" w:type="dxa"/>
            <w:tcBorders>
              <w:top w:val="nil"/>
              <w:left w:val="single" w:sz="4" w:space="0" w:color="auto"/>
              <w:bottom w:val="nil"/>
              <w:right w:val="nil"/>
            </w:tcBorders>
          </w:tcPr>
          <w:p w14:paraId="0EB1E75D" w14:textId="77777777" w:rsidR="00276EB5" w:rsidRPr="00E402A8" w:rsidRDefault="00276EB5" w:rsidP="002F6DD1">
            <w:pPr>
              <w:pStyle w:val="CRCoverPage"/>
              <w:spacing w:after="0"/>
              <w:rPr>
                <w:b/>
                <w:i/>
                <w:noProof/>
                <w:sz w:val="8"/>
                <w:szCs w:val="8"/>
              </w:rPr>
            </w:pPr>
          </w:p>
        </w:tc>
        <w:tc>
          <w:tcPr>
            <w:tcW w:w="7798" w:type="dxa"/>
            <w:gridSpan w:val="10"/>
            <w:tcBorders>
              <w:top w:val="nil"/>
              <w:left w:val="nil"/>
              <w:bottom w:val="nil"/>
              <w:right w:val="single" w:sz="4" w:space="0" w:color="auto"/>
            </w:tcBorders>
          </w:tcPr>
          <w:p w14:paraId="5A058F15" w14:textId="77777777" w:rsidR="00276EB5" w:rsidRPr="00E402A8" w:rsidRDefault="00276EB5" w:rsidP="002F6DD1">
            <w:pPr>
              <w:pStyle w:val="CRCoverPage"/>
              <w:spacing w:after="0"/>
              <w:rPr>
                <w:noProof/>
                <w:sz w:val="8"/>
                <w:szCs w:val="8"/>
              </w:rPr>
            </w:pPr>
          </w:p>
        </w:tc>
      </w:tr>
      <w:tr w:rsidR="00276EB5" w:rsidRPr="00E402A8" w14:paraId="6604C7D6" w14:textId="77777777" w:rsidTr="002F6DD1">
        <w:tc>
          <w:tcPr>
            <w:tcW w:w="1843" w:type="dxa"/>
            <w:tcBorders>
              <w:top w:val="nil"/>
              <w:left w:val="single" w:sz="4" w:space="0" w:color="auto"/>
              <w:bottom w:val="nil"/>
              <w:right w:val="nil"/>
            </w:tcBorders>
            <w:hideMark/>
          </w:tcPr>
          <w:p w14:paraId="4E3C4347" w14:textId="77777777" w:rsidR="00276EB5" w:rsidRPr="00E402A8" w:rsidRDefault="00276EB5" w:rsidP="002F6DD1">
            <w:pPr>
              <w:pStyle w:val="CRCoverPage"/>
              <w:tabs>
                <w:tab w:val="right" w:pos="1759"/>
              </w:tabs>
              <w:spacing w:after="0"/>
              <w:rPr>
                <w:b/>
                <w:i/>
                <w:noProof/>
              </w:rPr>
            </w:pPr>
            <w:r w:rsidRPr="00E402A8">
              <w:rPr>
                <w:b/>
                <w:i/>
                <w:noProof/>
              </w:rPr>
              <w:t>Work item code:</w:t>
            </w:r>
          </w:p>
        </w:tc>
        <w:tc>
          <w:tcPr>
            <w:tcW w:w="3260" w:type="dxa"/>
            <w:gridSpan w:val="5"/>
            <w:shd w:val="pct30" w:color="FFFF00" w:fill="auto"/>
          </w:tcPr>
          <w:p w14:paraId="78EDCD23" w14:textId="77777777" w:rsidR="00276EB5" w:rsidRPr="00E402A8" w:rsidRDefault="00276EB5" w:rsidP="00DA5CE8">
            <w:pPr>
              <w:pStyle w:val="CRCoverPage"/>
              <w:spacing w:after="0"/>
              <w:ind w:left="100"/>
              <w:rPr>
                <w:noProof/>
              </w:rPr>
            </w:pPr>
            <w:r w:rsidRPr="00E402A8">
              <w:t>LTE_LAA-</w:t>
            </w:r>
            <w:r w:rsidR="00DA5CE8">
              <w:t>Core</w:t>
            </w:r>
          </w:p>
        </w:tc>
        <w:tc>
          <w:tcPr>
            <w:tcW w:w="994" w:type="dxa"/>
            <w:gridSpan w:val="2"/>
          </w:tcPr>
          <w:p w14:paraId="55E3A974" w14:textId="77777777" w:rsidR="00276EB5" w:rsidRPr="00E402A8" w:rsidRDefault="00276EB5" w:rsidP="002F6DD1">
            <w:pPr>
              <w:pStyle w:val="CRCoverPage"/>
              <w:spacing w:after="0"/>
              <w:ind w:right="100"/>
              <w:rPr>
                <w:noProof/>
              </w:rPr>
            </w:pPr>
          </w:p>
        </w:tc>
        <w:tc>
          <w:tcPr>
            <w:tcW w:w="1417" w:type="dxa"/>
            <w:gridSpan w:val="2"/>
            <w:hideMark/>
          </w:tcPr>
          <w:p w14:paraId="19E8BD28" w14:textId="77777777" w:rsidR="00276EB5" w:rsidRPr="00E402A8" w:rsidRDefault="00276EB5" w:rsidP="002F6DD1">
            <w:pPr>
              <w:pStyle w:val="CRCoverPage"/>
              <w:spacing w:after="0"/>
              <w:jc w:val="right"/>
              <w:rPr>
                <w:noProof/>
              </w:rPr>
            </w:pPr>
            <w:r w:rsidRPr="00E402A8">
              <w:rPr>
                <w:b/>
                <w:i/>
                <w:noProof/>
              </w:rPr>
              <w:t>Date:</w:t>
            </w:r>
          </w:p>
        </w:tc>
        <w:tc>
          <w:tcPr>
            <w:tcW w:w="2127" w:type="dxa"/>
            <w:tcBorders>
              <w:top w:val="nil"/>
              <w:left w:val="nil"/>
              <w:bottom w:val="nil"/>
              <w:right w:val="single" w:sz="4" w:space="0" w:color="auto"/>
            </w:tcBorders>
            <w:shd w:val="pct30" w:color="FFFF00" w:fill="auto"/>
            <w:hideMark/>
          </w:tcPr>
          <w:p w14:paraId="10AD5E3B" w14:textId="2ACE024F" w:rsidR="00276EB5" w:rsidRPr="00E402A8" w:rsidRDefault="008E6A82" w:rsidP="002F6DD1">
            <w:pPr>
              <w:pStyle w:val="CRCoverPage"/>
              <w:spacing w:after="0"/>
              <w:ind w:left="100"/>
              <w:rPr>
                <w:noProof/>
              </w:rPr>
            </w:pPr>
            <w:r>
              <w:rPr>
                <w:noProof/>
              </w:rPr>
              <w:t>2016-05-2</w:t>
            </w:r>
            <w:r w:rsidR="00F01503">
              <w:rPr>
                <w:noProof/>
              </w:rPr>
              <w:t>7</w:t>
            </w:r>
          </w:p>
        </w:tc>
        <w:bookmarkStart w:id="0" w:name="_GoBack"/>
        <w:bookmarkEnd w:id="0"/>
      </w:tr>
      <w:tr w:rsidR="00276EB5" w:rsidRPr="00E402A8" w14:paraId="25E04E44" w14:textId="77777777" w:rsidTr="002F6DD1">
        <w:tc>
          <w:tcPr>
            <w:tcW w:w="1843" w:type="dxa"/>
            <w:tcBorders>
              <w:top w:val="nil"/>
              <w:left w:val="single" w:sz="4" w:space="0" w:color="auto"/>
              <w:bottom w:val="nil"/>
              <w:right w:val="nil"/>
            </w:tcBorders>
          </w:tcPr>
          <w:p w14:paraId="607344BE" w14:textId="77777777" w:rsidR="00276EB5" w:rsidRPr="00E402A8" w:rsidRDefault="00276EB5" w:rsidP="002F6DD1">
            <w:pPr>
              <w:pStyle w:val="CRCoverPage"/>
              <w:spacing w:after="0"/>
              <w:rPr>
                <w:b/>
                <w:i/>
                <w:noProof/>
                <w:sz w:val="8"/>
                <w:szCs w:val="8"/>
              </w:rPr>
            </w:pPr>
          </w:p>
        </w:tc>
        <w:tc>
          <w:tcPr>
            <w:tcW w:w="1560" w:type="dxa"/>
            <w:gridSpan w:val="4"/>
          </w:tcPr>
          <w:p w14:paraId="41210B5C" w14:textId="77777777" w:rsidR="00276EB5" w:rsidRPr="00E402A8" w:rsidRDefault="00276EB5" w:rsidP="002F6DD1">
            <w:pPr>
              <w:pStyle w:val="CRCoverPage"/>
              <w:spacing w:after="0"/>
              <w:rPr>
                <w:noProof/>
                <w:sz w:val="8"/>
                <w:szCs w:val="8"/>
              </w:rPr>
            </w:pPr>
          </w:p>
        </w:tc>
        <w:tc>
          <w:tcPr>
            <w:tcW w:w="2694" w:type="dxa"/>
            <w:gridSpan w:val="3"/>
          </w:tcPr>
          <w:p w14:paraId="2BBD9633" w14:textId="77777777" w:rsidR="00276EB5" w:rsidRPr="00E402A8" w:rsidRDefault="00276EB5" w:rsidP="002F6DD1">
            <w:pPr>
              <w:pStyle w:val="CRCoverPage"/>
              <w:spacing w:after="0"/>
              <w:rPr>
                <w:noProof/>
                <w:sz w:val="8"/>
                <w:szCs w:val="8"/>
              </w:rPr>
            </w:pPr>
          </w:p>
        </w:tc>
        <w:tc>
          <w:tcPr>
            <w:tcW w:w="1417" w:type="dxa"/>
            <w:gridSpan w:val="2"/>
          </w:tcPr>
          <w:p w14:paraId="2337EAD6" w14:textId="77777777" w:rsidR="00276EB5" w:rsidRPr="00E402A8" w:rsidRDefault="00276EB5" w:rsidP="002F6DD1">
            <w:pPr>
              <w:pStyle w:val="CRCoverPage"/>
              <w:spacing w:after="0"/>
              <w:rPr>
                <w:noProof/>
                <w:sz w:val="8"/>
                <w:szCs w:val="8"/>
              </w:rPr>
            </w:pPr>
          </w:p>
        </w:tc>
        <w:tc>
          <w:tcPr>
            <w:tcW w:w="2127" w:type="dxa"/>
            <w:tcBorders>
              <w:top w:val="nil"/>
              <w:left w:val="nil"/>
              <w:bottom w:val="nil"/>
              <w:right w:val="single" w:sz="4" w:space="0" w:color="auto"/>
            </w:tcBorders>
          </w:tcPr>
          <w:p w14:paraId="3338D215" w14:textId="77777777" w:rsidR="00276EB5" w:rsidRPr="00E402A8" w:rsidRDefault="00276EB5" w:rsidP="002F6DD1">
            <w:pPr>
              <w:pStyle w:val="CRCoverPage"/>
              <w:spacing w:after="0"/>
              <w:rPr>
                <w:noProof/>
                <w:sz w:val="8"/>
                <w:szCs w:val="8"/>
              </w:rPr>
            </w:pPr>
          </w:p>
        </w:tc>
      </w:tr>
      <w:tr w:rsidR="00276EB5" w:rsidRPr="00E402A8" w14:paraId="2AF3BEDA" w14:textId="77777777" w:rsidTr="002F6DD1">
        <w:trPr>
          <w:cantSplit/>
        </w:trPr>
        <w:tc>
          <w:tcPr>
            <w:tcW w:w="1843" w:type="dxa"/>
            <w:tcBorders>
              <w:top w:val="nil"/>
              <w:left w:val="single" w:sz="4" w:space="0" w:color="auto"/>
              <w:bottom w:val="nil"/>
              <w:right w:val="nil"/>
            </w:tcBorders>
            <w:hideMark/>
          </w:tcPr>
          <w:p w14:paraId="292749FE" w14:textId="77777777" w:rsidR="00276EB5" w:rsidRPr="00E402A8" w:rsidRDefault="00276EB5" w:rsidP="002F6DD1">
            <w:pPr>
              <w:pStyle w:val="CRCoverPage"/>
              <w:tabs>
                <w:tab w:val="right" w:pos="1759"/>
              </w:tabs>
              <w:spacing w:after="0"/>
              <w:rPr>
                <w:b/>
                <w:i/>
                <w:noProof/>
              </w:rPr>
            </w:pPr>
            <w:r w:rsidRPr="00E402A8">
              <w:rPr>
                <w:b/>
                <w:i/>
                <w:noProof/>
              </w:rPr>
              <w:t>Category:</w:t>
            </w:r>
          </w:p>
        </w:tc>
        <w:tc>
          <w:tcPr>
            <w:tcW w:w="425" w:type="dxa"/>
            <w:shd w:val="pct30" w:color="FFFF00" w:fill="auto"/>
          </w:tcPr>
          <w:p w14:paraId="634E4D18" w14:textId="77777777" w:rsidR="00276EB5" w:rsidRPr="00E402A8" w:rsidRDefault="00DA5CE8" w:rsidP="002F6DD1">
            <w:pPr>
              <w:pStyle w:val="CRCoverPage"/>
              <w:spacing w:after="0"/>
              <w:ind w:left="100"/>
              <w:rPr>
                <w:b/>
                <w:noProof/>
              </w:rPr>
            </w:pPr>
            <w:r>
              <w:rPr>
                <w:b/>
                <w:noProof/>
              </w:rPr>
              <w:t>F</w:t>
            </w:r>
          </w:p>
        </w:tc>
        <w:tc>
          <w:tcPr>
            <w:tcW w:w="3829" w:type="dxa"/>
            <w:gridSpan w:val="6"/>
          </w:tcPr>
          <w:p w14:paraId="4DF077EC" w14:textId="77777777" w:rsidR="00276EB5" w:rsidRPr="00E402A8" w:rsidRDefault="00276EB5" w:rsidP="002F6DD1">
            <w:pPr>
              <w:pStyle w:val="CRCoverPage"/>
              <w:spacing w:after="0"/>
              <w:rPr>
                <w:noProof/>
              </w:rPr>
            </w:pPr>
          </w:p>
        </w:tc>
        <w:tc>
          <w:tcPr>
            <w:tcW w:w="1417" w:type="dxa"/>
            <w:gridSpan w:val="2"/>
            <w:hideMark/>
          </w:tcPr>
          <w:p w14:paraId="1D356949" w14:textId="77777777" w:rsidR="00276EB5" w:rsidRPr="00E402A8" w:rsidRDefault="00276EB5" w:rsidP="002F6DD1">
            <w:pPr>
              <w:pStyle w:val="CRCoverPage"/>
              <w:spacing w:after="0"/>
              <w:jc w:val="right"/>
              <w:rPr>
                <w:b/>
                <w:i/>
                <w:noProof/>
              </w:rPr>
            </w:pPr>
            <w:r w:rsidRPr="00E402A8">
              <w:rPr>
                <w:b/>
                <w:i/>
                <w:noProof/>
              </w:rPr>
              <w:t>Release:</w:t>
            </w:r>
          </w:p>
        </w:tc>
        <w:tc>
          <w:tcPr>
            <w:tcW w:w="2127" w:type="dxa"/>
            <w:tcBorders>
              <w:top w:val="nil"/>
              <w:left w:val="nil"/>
              <w:bottom w:val="nil"/>
              <w:right w:val="single" w:sz="4" w:space="0" w:color="auto"/>
            </w:tcBorders>
            <w:shd w:val="pct30" w:color="FFFF00" w:fill="auto"/>
            <w:hideMark/>
          </w:tcPr>
          <w:p w14:paraId="2514D31D" w14:textId="77777777" w:rsidR="00276EB5" w:rsidRPr="00E402A8" w:rsidRDefault="00276EB5" w:rsidP="002F6DD1">
            <w:pPr>
              <w:pStyle w:val="CRCoverPage"/>
              <w:spacing w:after="0"/>
              <w:ind w:left="100"/>
              <w:rPr>
                <w:noProof/>
              </w:rPr>
            </w:pPr>
            <w:r w:rsidRPr="00E402A8">
              <w:rPr>
                <w:noProof/>
              </w:rPr>
              <w:t>Rel-13</w:t>
            </w:r>
          </w:p>
        </w:tc>
      </w:tr>
      <w:tr w:rsidR="00276EB5" w:rsidRPr="00E402A8" w14:paraId="36962E00" w14:textId="77777777" w:rsidTr="002F6DD1">
        <w:tc>
          <w:tcPr>
            <w:tcW w:w="1843" w:type="dxa"/>
            <w:tcBorders>
              <w:top w:val="nil"/>
              <w:left w:val="single" w:sz="4" w:space="0" w:color="auto"/>
              <w:bottom w:val="single" w:sz="4" w:space="0" w:color="auto"/>
              <w:right w:val="nil"/>
            </w:tcBorders>
          </w:tcPr>
          <w:p w14:paraId="63ED7754" w14:textId="77777777" w:rsidR="00276EB5" w:rsidRPr="00E402A8" w:rsidRDefault="00276EB5" w:rsidP="002F6DD1">
            <w:pPr>
              <w:pStyle w:val="CRCoverPage"/>
              <w:spacing w:after="0"/>
              <w:rPr>
                <w:b/>
                <w:i/>
                <w:noProof/>
              </w:rPr>
            </w:pPr>
          </w:p>
        </w:tc>
        <w:tc>
          <w:tcPr>
            <w:tcW w:w="4678" w:type="dxa"/>
            <w:gridSpan w:val="8"/>
            <w:tcBorders>
              <w:top w:val="nil"/>
              <w:left w:val="nil"/>
              <w:bottom w:val="single" w:sz="4" w:space="0" w:color="auto"/>
              <w:right w:val="nil"/>
            </w:tcBorders>
            <w:hideMark/>
          </w:tcPr>
          <w:p w14:paraId="2807ABF5" w14:textId="77777777" w:rsidR="00276EB5" w:rsidRPr="00E402A8" w:rsidRDefault="00276EB5" w:rsidP="002F6DD1">
            <w:pPr>
              <w:pStyle w:val="CRCoverPage"/>
              <w:spacing w:after="0"/>
              <w:ind w:left="383" w:hanging="383"/>
              <w:rPr>
                <w:i/>
                <w:noProof/>
                <w:sz w:val="18"/>
              </w:rPr>
            </w:pPr>
            <w:r w:rsidRPr="00E402A8">
              <w:rPr>
                <w:i/>
                <w:noProof/>
                <w:sz w:val="18"/>
              </w:rPr>
              <w:t xml:space="preserve">Use </w:t>
            </w:r>
            <w:r w:rsidRPr="00E402A8">
              <w:rPr>
                <w:i/>
                <w:noProof/>
                <w:sz w:val="18"/>
                <w:u w:val="single"/>
              </w:rPr>
              <w:t>one</w:t>
            </w:r>
            <w:r w:rsidRPr="00E402A8">
              <w:rPr>
                <w:i/>
                <w:noProof/>
                <w:sz w:val="18"/>
              </w:rPr>
              <w:t xml:space="preserve"> of the following categories:</w:t>
            </w:r>
            <w:r w:rsidRPr="00E402A8">
              <w:rPr>
                <w:b/>
                <w:i/>
                <w:noProof/>
                <w:sz w:val="18"/>
              </w:rPr>
              <w:br/>
              <w:t>F</w:t>
            </w:r>
            <w:r w:rsidRPr="00E402A8">
              <w:rPr>
                <w:i/>
                <w:noProof/>
                <w:sz w:val="18"/>
              </w:rPr>
              <w:t xml:space="preserve">  (correction)</w:t>
            </w:r>
            <w:r w:rsidRPr="00E402A8">
              <w:rPr>
                <w:i/>
                <w:noProof/>
                <w:sz w:val="18"/>
              </w:rPr>
              <w:br/>
            </w:r>
            <w:r w:rsidRPr="00E402A8">
              <w:rPr>
                <w:b/>
                <w:i/>
                <w:noProof/>
                <w:sz w:val="18"/>
              </w:rPr>
              <w:t>A</w:t>
            </w:r>
            <w:r w:rsidRPr="00E402A8">
              <w:rPr>
                <w:i/>
                <w:noProof/>
                <w:sz w:val="18"/>
              </w:rPr>
              <w:t xml:space="preserve">  (mirror corresponding to a change in an earlier release)</w:t>
            </w:r>
            <w:r w:rsidRPr="00E402A8">
              <w:rPr>
                <w:i/>
                <w:noProof/>
                <w:sz w:val="18"/>
              </w:rPr>
              <w:br/>
            </w:r>
            <w:r w:rsidRPr="00E402A8">
              <w:rPr>
                <w:b/>
                <w:i/>
                <w:noProof/>
                <w:sz w:val="18"/>
              </w:rPr>
              <w:t>B</w:t>
            </w:r>
            <w:r w:rsidRPr="00E402A8">
              <w:rPr>
                <w:i/>
                <w:noProof/>
                <w:sz w:val="18"/>
              </w:rPr>
              <w:t xml:space="preserve">  (addition of feature), </w:t>
            </w:r>
            <w:r w:rsidRPr="00E402A8">
              <w:rPr>
                <w:i/>
                <w:noProof/>
                <w:sz w:val="18"/>
              </w:rPr>
              <w:br/>
            </w:r>
            <w:r w:rsidRPr="00E402A8">
              <w:rPr>
                <w:b/>
                <w:i/>
                <w:noProof/>
                <w:sz w:val="18"/>
              </w:rPr>
              <w:t>C</w:t>
            </w:r>
            <w:r w:rsidRPr="00E402A8">
              <w:rPr>
                <w:i/>
                <w:noProof/>
                <w:sz w:val="18"/>
              </w:rPr>
              <w:t xml:space="preserve">  (functional modification of feature)</w:t>
            </w:r>
            <w:r w:rsidRPr="00E402A8">
              <w:rPr>
                <w:i/>
                <w:noProof/>
                <w:sz w:val="18"/>
              </w:rPr>
              <w:br/>
            </w:r>
            <w:r w:rsidRPr="00E402A8">
              <w:rPr>
                <w:b/>
                <w:i/>
                <w:noProof/>
                <w:sz w:val="18"/>
              </w:rPr>
              <w:t>D</w:t>
            </w:r>
            <w:r w:rsidRPr="00E402A8">
              <w:rPr>
                <w:i/>
                <w:noProof/>
                <w:sz w:val="18"/>
              </w:rPr>
              <w:t xml:space="preserve">  (editorial modification)</w:t>
            </w:r>
          </w:p>
          <w:p w14:paraId="495C92B2" w14:textId="77777777" w:rsidR="00276EB5" w:rsidRPr="00E402A8" w:rsidRDefault="00276EB5" w:rsidP="002F6DD1">
            <w:pPr>
              <w:pStyle w:val="CRCoverPage"/>
              <w:rPr>
                <w:noProof/>
              </w:rPr>
            </w:pPr>
            <w:r w:rsidRPr="00E402A8">
              <w:rPr>
                <w:noProof/>
                <w:sz w:val="18"/>
              </w:rPr>
              <w:t>Detailed explanations of the above categories can</w:t>
            </w:r>
            <w:r w:rsidRPr="00E402A8">
              <w:rPr>
                <w:noProof/>
                <w:sz w:val="18"/>
              </w:rPr>
              <w:br/>
              <w:t xml:space="preserve">be found in 3GPP </w:t>
            </w:r>
            <w:hyperlink r:id="rId6" w:history="1">
              <w:r w:rsidRPr="00E402A8">
                <w:rPr>
                  <w:rStyle w:val="Hyperlink"/>
                  <w:rFonts w:eastAsiaTheme="majorEastAsia"/>
                  <w:noProof/>
                  <w:sz w:val="18"/>
                </w:rPr>
                <w:t>TR 21.900</w:t>
              </w:r>
            </w:hyperlink>
            <w:r w:rsidRPr="00E402A8">
              <w:rPr>
                <w:noProof/>
                <w:sz w:val="18"/>
              </w:rPr>
              <w:t>.</w:t>
            </w:r>
          </w:p>
        </w:tc>
        <w:tc>
          <w:tcPr>
            <w:tcW w:w="3120" w:type="dxa"/>
            <w:gridSpan w:val="2"/>
            <w:tcBorders>
              <w:top w:val="nil"/>
              <w:left w:val="nil"/>
              <w:bottom w:val="single" w:sz="4" w:space="0" w:color="auto"/>
              <w:right w:val="single" w:sz="4" w:space="0" w:color="auto"/>
            </w:tcBorders>
            <w:hideMark/>
          </w:tcPr>
          <w:p w14:paraId="7F749572" w14:textId="77777777" w:rsidR="00276EB5" w:rsidRPr="00E402A8" w:rsidRDefault="00276EB5" w:rsidP="002F6DD1">
            <w:pPr>
              <w:pStyle w:val="CRCoverPage"/>
              <w:tabs>
                <w:tab w:val="left" w:pos="950"/>
              </w:tabs>
              <w:spacing w:after="0"/>
              <w:ind w:left="241" w:hanging="241"/>
              <w:rPr>
                <w:i/>
                <w:noProof/>
                <w:sz w:val="18"/>
              </w:rPr>
            </w:pPr>
            <w:r w:rsidRPr="00E402A8">
              <w:rPr>
                <w:i/>
                <w:noProof/>
                <w:sz w:val="18"/>
              </w:rPr>
              <w:t xml:space="preserve">Use </w:t>
            </w:r>
            <w:r w:rsidRPr="00E402A8">
              <w:rPr>
                <w:i/>
                <w:noProof/>
                <w:sz w:val="18"/>
                <w:u w:val="single"/>
              </w:rPr>
              <w:t>one</w:t>
            </w:r>
            <w:r w:rsidRPr="00E402A8">
              <w:rPr>
                <w:i/>
                <w:noProof/>
                <w:sz w:val="18"/>
              </w:rPr>
              <w:t xml:space="preserve"> of the following releases:</w:t>
            </w:r>
            <w:r w:rsidRPr="00E402A8">
              <w:rPr>
                <w:i/>
                <w:noProof/>
                <w:sz w:val="18"/>
              </w:rPr>
              <w:br/>
              <w:t>Rel-8</w:t>
            </w:r>
            <w:r w:rsidRPr="00E402A8">
              <w:rPr>
                <w:i/>
                <w:noProof/>
                <w:sz w:val="18"/>
              </w:rPr>
              <w:tab/>
              <w:t>(Release 8)</w:t>
            </w:r>
            <w:r w:rsidRPr="00E402A8">
              <w:rPr>
                <w:i/>
                <w:noProof/>
                <w:sz w:val="18"/>
              </w:rPr>
              <w:br/>
              <w:t>Rel-9</w:t>
            </w:r>
            <w:r w:rsidRPr="00E402A8">
              <w:rPr>
                <w:i/>
                <w:noProof/>
                <w:sz w:val="18"/>
              </w:rPr>
              <w:tab/>
              <w:t>(Release 9)</w:t>
            </w:r>
            <w:r w:rsidRPr="00E402A8">
              <w:rPr>
                <w:i/>
                <w:noProof/>
                <w:sz w:val="18"/>
              </w:rPr>
              <w:br/>
              <w:t>Rel-10</w:t>
            </w:r>
            <w:r w:rsidRPr="00E402A8">
              <w:rPr>
                <w:i/>
                <w:noProof/>
                <w:sz w:val="18"/>
              </w:rPr>
              <w:tab/>
              <w:t>(Release 10)</w:t>
            </w:r>
            <w:r w:rsidRPr="00E402A8">
              <w:rPr>
                <w:i/>
                <w:noProof/>
                <w:sz w:val="18"/>
              </w:rPr>
              <w:br/>
              <w:t>Rel-11</w:t>
            </w:r>
            <w:r w:rsidRPr="00E402A8">
              <w:rPr>
                <w:i/>
                <w:noProof/>
                <w:sz w:val="18"/>
              </w:rPr>
              <w:tab/>
              <w:t>(Release 11)</w:t>
            </w:r>
            <w:r w:rsidRPr="00E402A8">
              <w:rPr>
                <w:i/>
                <w:noProof/>
                <w:sz w:val="18"/>
              </w:rPr>
              <w:br/>
              <w:t>Rel-12</w:t>
            </w:r>
            <w:r w:rsidRPr="00E402A8">
              <w:rPr>
                <w:i/>
                <w:noProof/>
                <w:sz w:val="18"/>
              </w:rPr>
              <w:tab/>
              <w:t>(Release 12)</w:t>
            </w:r>
            <w:r w:rsidRPr="00E402A8">
              <w:rPr>
                <w:i/>
                <w:noProof/>
                <w:sz w:val="18"/>
              </w:rPr>
              <w:br/>
              <w:t>Rel-13</w:t>
            </w:r>
            <w:r w:rsidRPr="00E402A8">
              <w:rPr>
                <w:i/>
                <w:noProof/>
                <w:sz w:val="18"/>
              </w:rPr>
              <w:tab/>
              <w:t>(Release 13)</w:t>
            </w:r>
            <w:r w:rsidRPr="00E402A8">
              <w:rPr>
                <w:i/>
                <w:noProof/>
                <w:sz w:val="18"/>
              </w:rPr>
              <w:br/>
              <w:t>Rel-14</w:t>
            </w:r>
            <w:r w:rsidRPr="00E402A8">
              <w:rPr>
                <w:i/>
                <w:noProof/>
                <w:sz w:val="18"/>
              </w:rPr>
              <w:tab/>
              <w:t>(Release 14)</w:t>
            </w:r>
          </w:p>
        </w:tc>
      </w:tr>
      <w:tr w:rsidR="00276EB5" w:rsidRPr="00E402A8" w14:paraId="32B9B55E" w14:textId="77777777" w:rsidTr="002F6DD1">
        <w:tc>
          <w:tcPr>
            <w:tcW w:w="1843" w:type="dxa"/>
          </w:tcPr>
          <w:p w14:paraId="3A6F8BF2" w14:textId="77777777" w:rsidR="00276EB5" w:rsidRPr="00E402A8" w:rsidRDefault="00276EB5" w:rsidP="002F6DD1">
            <w:pPr>
              <w:pStyle w:val="CRCoverPage"/>
              <w:spacing w:after="0"/>
              <w:rPr>
                <w:b/>
                <w:i/>
                <w:noProof/>
                <w:sz w:val="8"/>
                <w:szCs w:val="8"/>
              </w:rPr>
            </w:pPr>
          </w:p>
        </w:tc>
        <w:tc>
          <w:tcPr>
            <w:tcW w:w="7798" w:type="dxa"/>
            <w:gridSpan w:val="10"/>
          </w:tcPr>
          <w:p w14:paraId="64588380" w14:textId="77777777" w:rsidR="00276EB5" w:rsidRPr="00E402A8" w:rsidRDefault="00276EB5" w:rsidP="002F6DD1">
            <w:pPr>
              <w:pStyle w:val="CRCoverPage"/>
              <w:spacing w:after="0"/>
              <w:rPr>
                <w:noProof/>
                <w:sz w:val="8"/>
                <w:szCs w:val="8"/>
              </w:rPr>
            </w:pPr>
          </w:p>
        </w:tc>
      </w:tr>
      <w:tr w:rsidR="00276EB5" w:rsidRPr="00E402A8" w14:paraId="0AA26BEB" w14:textId="77777777" w:rsidTr="002F6DD1">
        <w:tc>
          <w:tcPr>
            <w:tcW w:w="2268" w:type="dxa"/>
            <w:gridSpan w:val="2"/>
            <w:tcBorders>
              <w:top w:val="single" w:sz="4" w:space="0" w:color="auto"/>
              <w:left w:val="single" w:sz="4" w:space="0" w:color="auto"/>
              <w:bottom w:val="nil"/>
              <w:right w:val="nil"/>
            </w:tcBorders>
            <w:hideMark/>
          </w:tcPr>
          <w:p w14:paraId="196FB842" w14:textId="77777777" w:rsidR="00276EB5" w:rsidRPr="00E402A8" w:rsidRDefault="00276EB5" w:rsidP="002F6DD1">
            <w:pPr>
              <w:pStyle w:val="CRCoverPage"/>
              <w:tabs>
                <w:tab w:val="right" w:pos="2184"/>
              </w:tabs>
              <w:spacing w:after="0"/>
              <w:rPr>
                <w:b/>
                <w:i/>
                <w:noProof/>
              </w:rPr>
            </w:pPr>
            <w:r w:rsidRPr="00E402A8">
              <w:rPr>
                <w:b/>
                <w:i/>
                <w:noProof/>
              </w:rPr>
              <w:t>Reason for change:</w:t>
            </w:r>
          </w:p>
        </w:tc>
        <w:tc>
          <w:tcPr>
            <w:tcW w:w="7373" w:type="dxa"/>
            <w:gridSpan w:val="9"/>
            <w:tcBorders>
              <w:top w:val="single" w:sz="4" w:space="0" w:color="auto"/>
              <w:left w:val="nil"/>
              <w:bottom w:val="nil"/>
              <w:right w:val="single" w:sz="4" w:space="0" w:color="auto"/>
            </w:tcBorders>
            <w:shd w:val="pct30" w:color="FFFF00" w:fill="auto"/>
          </w:tcPr>
          <w:p w14:paraId="6DFC7F09" w14:textId="5AF316A3" w:rsidR="00276EB5" w:rsidRPr="00E402A8" w:rsidRDefault="008E6A82" w:rsidP="00DA5CE8">
            <w:pPr>
              <w:pStyle w:val="CRCoverPage"/>
              <w:spacing w:after="0"/>
              <w:ind w:left="100"/>
              <w:rPr>
                <w:noProof/>
              </w:rPr>
            </w:pPr>
            <w:r>
              <w:rPr>
                <w:noProof/>
              </w:rPr>
              <w:t>Definition of L is missing from known SCell activation dela</w:t>
            </w:r>
            <w:r w:rsidR="00C37C79">
              <w:rPr>
                <w:noProof/>
              </w:rPr>
              <w:t>y</w:t>
            </w:r>
            <w:r>
              <w:rPr>
                <w:noProof/>
              </w:rPr>
              <w:t>.</w:t>
            </w:r>
          </w:p>
        </w:tc>
      </w:tr>
      <w:tr w:rsidR="00276EB5" w:rsidRPr="00E402A8" w14:paraId="43FEC8EF" w14:textId="77777777" w:rsidTr="002F6DD1">
        <w:tc>
          <w:tcPr>
            <w:tcW w:w="2268" w:type="dxa"/>
            <w:gridSpan w:val="2"/>
            <w:tcBorders>
              <w:top w:val="nil"/>
              <w:left w:val="single" w:sz="4" w:space="0" w:color="auto"/>
              <w:bottom w:val="nil"/>
              <w:right w:val="nil"/>
            </w:tcBorders>
          </w:tcPr>
          <w:p w14:paraId="1412BC5D" w14:textId="77777777" w:rsidR="00276EB5" w:rsidRPr="00E402A8" w:rsidRDefault="00276EB5" w:rsidP="002F6DD1">
            <w:pPr>
              <w:pStyle w:val="CRCoverPage"/>
              <w:spacing w:after="0"/>
              <w:rPr>
                <w:b/>
                <w:i/>
                <w:noProof/>
                <w:sz w:val="8"/>
                <w:szCs w:val="8"/>
              </w:rPr>
            </w:pPr>
          </w:p>
        </w:tc>
        <w:tc>
          <w:tcPr>
            <w:tcW w:w="7373" w:type="dxa"/>
            <w:gridSpan w:val="9"/>
            <w:tcBorders>
              <w:top w:val="nil"/>
              <w:left w:val="nil"/>
              <w:bottom w:val="nil"/>
              <w:right w:val="single" w:sz="4" w:space="0" w:color="auto"/>
            </w:tcBorders>
          </w:tcPr>
          <w:p w14:paraId="2DD0F2C9" w14:textId="77777777" w:rsidR="00276EB5" w:rsidRPr="00E402A8" w:rsidRDefault="00276EB5" w:rsidP="002F6DD1">
            <w:pPr>
              <w:pStyle w:val="CRCoverPage"/>
              <w:spacing w:after="0"/>
              <w:rPr>
                <w:noProof/>
                <w:sz w:val="8"/>
                <w:szCs w:val="8"/>
              </w:rPr>
            </w:pPr>
          </w:p>
        </w:tc>
      </w:tr>
      <w:tr w:rsidR="00276EB5" w:rsidRPr="00E402A8" w14:paraId="24CEF2A3" w14:textId="77777777" w:rsidTr="002F6DD1">
        <w:tc>
          <w:tcPr>
            <w:tcW w:w="2268" w:type="dxa"/>
            <w:gridSpan w:val="2"/>
            <w:tcBorders>
              <w:top w:val="nil"/>
              <w:left w:val="single" w:sz="4" w:space="0" w:color="auto"/>
              <w:bottom w:val="nil"/>
              <w:right w:val="nil"/>
            </w:tcBorders>
            <w:hideMark/>
          </w:tcPr>
          <w:p w14:paraId="206F5058" w14:textId="77777777" w:rsidR="00276EB5" w:rsidRPr="00E402A8" w:rsidRDefault="00276EB5" w:rsidP="002F6DD1">
            <w:pPr>
              <w:pStyle w:val="CRCoverPage"/>
              <w:tabs>
                <w:tab w:val="right" w:pos="2184"/>
              </w:tabs>
              <w:spacing w:after="0"/>
              <w:rPr>
                <w:b/>
                <w:i/>
                <w:noProof/>
              </w:rPr>
            </w:pPr>
            <w:r w:rsidRPr="00E402A8">
              <w:rPr>
                <w:b/>
                <w:i/>
                <w:noProof/>
              </w:rPr>
              <w:t>Summary of change:</w:t>
            </w:r>
          </w:p>
        </w:tc>
        <w:tc>
          <w:tcPr>
            <w:tcW w:w="7373" w:type="dxa"/>
            <w:gridSpan w:val="9"/>
            <w:tcBorders>
              <w:top w:val="nil"/>
              <w:left w:val="nil"/>
              <w:bottom w:val="nil"/>
              <w:right w:val="single" w:sz="4" w:space="0" w:color="auto"/>
            </w:tcBorders>
            <w:shd w:val="pct30" w:color="FFFF00" w:fill="auto"/>
          </w:tcPr>
          <w:p w14:paraId="219323BE" w14:textId="77777777" w:rsidR="00DA5CE8" w:rsidRPr="00E402A8" w:rsidRDefault="00DA5CE8" w:rsidP="002F6DD1">
            <w:pPr>
              <w:pStyle w:val="CRCoverPage"/>
              <w:spacing w:after="0"/>
              <w:ind w:left="100"/>
              <w:rPr>
                <w:noProof/>
              </w:rPr>
            </w:pPr>
            <w:r>
              <w:rPr>
                <w:noProof/>
              </w:rPr>
              <w:t>Definition of L is added for known SCell activation delay.</w:t>
            </w:r>
          </w:p>
        </w:tc>
      </w:tr>
      <w:tr w:rsidR="00276EB5" w:rsidRPr="00E402A8" w14:paraId="4CAAF60F" w14:textId="77777777" w:rsidTr="002F6DD1">
        <w:tc>
          <w:tcPr>
            <w:tcW w:w="2268" w:type="dxa"/>
            <w:gridSpan w:val="2"/>
            <w:tcBorders>
              <w:top w:val="nil"/>
              <w:left w:val="single" w:sz="4" w:space="0" w:color="auto"/>
              <w:bottom w:val="nil"/>
              <w:right w:val="nil"/>
            </w:tcBorders>
          </w:tcPr>
          <w:p w14:paraId="323F1D0D" w14:textId="77777777" w:rsidR="00276EB5" w:rsidRPr="00E402A8" w:rsidRDefault="00276EB5" w:rsidP="002F6DD1">
            <w:pPr>
              <w:pStyle w:val="CRCoverPage"/>
              <w:spacing w:after="0"/>
              <w:rPr>
                <w:b/>
                <w:i/>
                <w:noProof/>
                <w:sz w:val="8"/>
                <w:szCs w:val="8"/>
              </w:rPr>
            </w:pPr>
          </w:p>
        </w:tc>
        <w:tc>
          <w:tcPr>
            <w:tcW w:w="7373" w:type="dxa"/>
            <w:gridSpan w:val="9"/>
            <w:tcBorders>
              <w:top w:val="nil"/>
              <w:left w:val="nil"/>
              <w:bottom w:val="nil"/>
              <w:right w:val="single" w:sz="4" w:space="0" w:color="auto"/>
            </w:tcBorders>
          </w:tcPr>
          <w:p w14:paraId="3A4A3A4A" w14:textId="77777777" w:rsidR="00276EB5" w:rsidRPr="00E402A8" w:rsidRDefault="00276EB5" w:rsidP="002F6DD1">
            <w:pPr>
              <w:pStyle w:val="CRCoverPage"/>
              <w:spacing w:after="0"/>
              <w:rPr>
                <w:noProof/>
                <w:sz w:val="8"/>
                <w:szCs w:val="8"/>
              </w:rPr>
            </w:pPr>
          </w:p>
        </w:tc>
      </w:tr>
      <w:tr w:rsidR="00276EB5" w:rsidRPr="00E402A8" w14:paraId="2CBEDEF3" w14:textId="77777777" w:rsidTr="002F6DD1">
        <w:tc>
          <w:tcPr>
            <w:tcW w:w="2268" w:type="dxa"/>
            <w:gridSpan w:val="2"/>
            <w:tcBorders>
              <w:top w:val="nil"/>
              <w:left w:val="single" w:sz="4" w:space="0" w:color="auto"/>
              <w:bottom w:val="single" w:sz="4" w:space="0" w:color="auto"/>
              <w:right w:val="nil"/>
            </w:tcBorders>
            <w:hideMark/>
          </w:tcPr>
          <w:p w14:paraId="55AE7ABC" w14:textId="77777777" w:rsidR="00276EB5" w:rsidRPr="00E402A8" w:rsidRDefault="00276EB5" w:rsidP="002F6DD1">
            <w:pPr>
              <w:pStyle w:val="CRCoverPage"/>
              <w:tabs>
                <w:tab w:val="right" w:pos="2184"/>
              </w:tabs>
              <w:spacing w:after="0"/>
              <w:rPr>
                <w:b/>
                <w:i/>
                <w:noProof/>
              </w:rPr>
            </w:pPr>
            <w:r w:rsidRPr="00E402A8">
              <w:rPr>
                <w:b/>
                <w:i/>
                <w:noProof/>
              </w:rPr>
              <w:t>Consequences if not approved:</w:t>
            </w:r>
          </w:p>
        </w:tc>
        <w:tc>
          <w:tcPr>
            <w:tcW w:w="7373" w:type="dxa"/>
            <w:gridSpan w:val="9"/>
            <w:tcBorders>
              <w:top w:val="nil"/>
              <w:left w:val="nil"/>
              <w:bottom w:val="single" w:sz="4" w:space="0" w:color="auto"/>
              <w:right w:val="single" w:sz="4" w:space="0" w:color="auto"/>
            </w:tcBorders>
            <w:shd w:val="pct30" w:color="FFFF00" w:fill="auto"/>
          </w:tcPr>
          <w:p w14:paraId="21A75D9C" w14:textId="3AB8402F" w:rsidR="00276EB5" w:rsidRPr="00E402A8" w:rsidRDefault="00C37C79" w:rsidP="00C96C0E">
            <w:pPr>
              <w:pStyle w:val="CRCoverPage"/>
              <w:spacing w:after="0"/>
              <w:ind w:left="100"/>
              <w:rPr>
                <w:noProof/>
              </w:rPr>
            </w:pPr>
            <w:r>
              <w:rPr>
                <w:noProof/>
              </w:rPr>
              <w:t>Unclear requirements.</w:t>
            </w:r>
          </w:p>
        </w:tc>
      </w:tr>
      <w:tr w:rsidR="00276EB5" w:rsidRPr="00E402A8" w14:paraId="3026C236" w14:textId="77777777" w:rsidTr="002F6DD1">
        <w:tc>
          <w:tcPr>
            <w:tcW w:w="2268" w:type="dxa"/>
            <w:gridSpan w:val="2"/>
          </w:tcPr>
          <w:p w14:paraId="317BC960" w14:textId="77777777" w:rsidR="00276EB5" w:rsidRPr="00E402A8" w:rsidRDefault="00276EB5" w:rsidP="002F6DD1">
            <w:pPr>
              <w:pStyle w:val="CRCoverPage"/>
              <w:spacing w:after="0"/>
              <w:rPr>
                <w:b/>
                <w:i/>
                <w:noProof/>
                <w:sz w:val="8"/>
                <w:szCs w:val="8"/>
              </w:rPr>
            </w:pPr>
          </w:p>
        </w:tc>
        <w:tc>
          <w:tcPr>
            <w:tcW w:w="7373" w:type="dxa"/>
            <w:gridSpan w:val="9"/>
          </w:tcPr>
          <w:p w14:paraId="74E92B15" w14:textId="77777777" w:rsidR="00276EB5" w:rsidRPr="00E402A8" w:rsidRDefault="00276EB5" w:rsidP="002F6DD1">
            <w:pPr>
              <w:pStyle w:val="CRCoverPage"/>
              <w:spacing w:after="0"/>
              <w:rPr>
                <w:noProof/>
                <w:sz w:val="8"/>
                <w:szCs w:val="8"/>
              </w:rPr>
            </w:pPr>
          </w:p>
        </w:tc>
      </w:tr>
      <w:tr w:rsidR="00276EB5" w:rsidRPr="00E402A8" w14:paraId="54D584AA" w14:textId="77777777" w:rsidTr="002F6DD1">
        <w:tc>
          <w:tcPr>
            <w:tcW w:w="2268" w:type="dxa"/>
            <w:gridSpan w:val="2"/>
            <w:tcBorders>
              <w:top w:val="single" w:sz="4" w:space="0" w:color="auto"/>
              <w:left w:val="single" w:sz="4" w:space="0" w:color="auto"/>
              <w:bottom w:val="nil"/>
              <w:right w:val="nil"/>
            </w:tcBorders>
            <w:hideMark/>
          </w:tcPr>
          <w:p w14:paraId="59F55593" w14:textId="77777777" w:rsidR="00276EB5" w:rsidRPr="00E402A8" w:rsidRDefault="00276EB5" w:rsidP="002F6DD1">
            <w:pPr>
              <w:pStyle w:val="CRCoverPage"/>
              <w:tabs>
                <w:tab w:val="right" w:pos="2184"/>
              </w:tabs>
              <w:spacing w:after="0"/>
              <w:rPr>
                <w:b/>
                <w:i/>
                <w:noProof/>
              </w:rPr>
            </w:pPr>
            <w:r w:rsidRPr="00E402A8">
              <w:rPr>
                <w:b/>
                <w:i/>
                <w:noProof/>
              </w:rPr>
              <w:t>Clauses affected:</w:t>
            </w:r>
          </w:p>
        </w:tc>
        <w:tc>
          <w:tcPr>
            <w:tcW w:w="7373" w:type="dxa"/>
            <w:gridSpan w:val="9"/>
            <w:tcBorders>
              <w:top w:val="single" w:sz="4" w:space="0" w:color="auto"/>
              <w:left w:val="nil"/>
              <w:bottom w:val="nil"/>
              <w:right w:val="single" w:sz="4" w:space="0" w:color="auto"/>
            </w:tcBorders>
            <w:shd w:val="pct30" w:color="FFFF00" w:fill="auto"/>
          </w:tcPr>
          <w:p w14:paraId="33E0DEF1" w14:textId="66579A19" w:rsidR="00276EB5" w:rsidRPr="00E402A8" w:rsidRDefault="00D876E6" w:rsidP="002F6DD1">
            <w:pPr>
              <w:pStyle w:val="CRCoverPage"/>
              <w:spacing w:after="0"/>
              <w:ind w:left="100"/>
              <w:rPr>
                <w:noProof/>
              </w:rPr>
            </w:pPr>
            <w:r>
              <w:rPr>
                <w:noProof/>
              </w:rPr>
              <w:t>7.7.1</w:t>
            </w:r>
            <w:r w:rsidR="008E6A82">
              <w:rPr>
                <w:noProof/>
              </w:rPr>
              <w:t>0</w:t>
            </w:r>
          </w:p>
        </w:tc>
      </w:tr>
      <w:tr w:rsidR="00276EB5" w:rsidRPr="00E402A8" w14:paraId="0A5C0BA5" w14:textId="77777777" w:rsidTr="002F6DD1">
        <w:tc>
          <w:tcPr>
            <w:tcW w:w="2268" w:type="dxa"/>
            <w:gridSpan w:val="2"/>
            <w:tcBorders>
              <w:top w:val="nil"/>
              <w:left w:val="single" w:sz="4" w:space="0" w:color="auto"/>
              <w:bottom w:val="nil"/>
              <w:right w:val="nil"/>
            </w:tcBorders>
          </w:tcPr>
          <w:p w14:paraId="1E4F41AE" w14:textId="77777777" w:rsidR="00276EB5" w:rsidRPr="00E402A8" w:rsidRDefault="00276EB5" w:rsidP="002F6DD1">
            <w:pPr>
              <w:pStyle w:val="CRCoverPage"/>
              <w:spacing w:after="0"/>
              <w:rPr>
                <w:b/>
                <w:i/>
                <w:noProof/>
                <w:sz w:val="8"/>
                <w:szCs w:val="8"/>
              </w:rPr>
            </w:pPr>
          </w:p>
        </w:tc>
        <w:tc>
          <w:tcPr>
            <w:tcW w:w="7373" w:type="dxa"/>
            <w:gridSpan w:val="9"/>
            <w:tcBorders>
              <w:top w:val="nil"/>
              <w:left w:val="nil"/>
              <w:bottom w:val="nil"/>
              <w:right w:val="single" w:sz="4" w:space="0" w:color="auto"/>
            </w:tcBorders>
          </w:tcPr>
          <w:p w14:paraId="61977478" w14:textId="77777777" w:rsidR="00276EB5" w:rsidRPr="00E402A8" w:rsidRDefault="00276EB5" w:rsidP="002F6DD1">
            <w:pPr>
              <w:pStyle w:val="CRCoverPage"/>
              <w:spacing w:after="0"/>
              <w:rPr>
                <w:noProof/>
                <w:sz w:val="8"/>
                <w:szCs w:val="8"/>
              </w:rPr>
            </w:pPr>
          </w:p>
        </w:tc>
      </w:tr>
      <w:tr w:rsidR="00276EB5" w:rsidRPr="00E402A8" w14:paraId="48D5F99E" w14:textId="77777777" w:rsidTr="002F6DD1">
        <w:tc>
          <w:tcPr>
            <w:tcW w:w="2268" w:type="dxa"/>
            <w:gridSpan w:val="2"/>
            <w:tcBorders>
              <w:top w:val="nil"/>
              <w:left w:val="single" w:sz="4" w:space="0" w:color="auto"/>
              <w:bottom w:val="nil"/>
              <w:right w:val="nil"/>
            </w:tcBorders>
          </w:tcPr>
          <w:p w14:paraId="08376993" w14:textId="77777777" w:rsidR="00276EB5" w:rsidRPr="00E402A8" w:rsidRDefault="00276EB5" w:rsidP="002F6DD1">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right w:val="nil"/>
            </w:tcBorders>
            <w:hideMark/>
          </w:tcPr>
          <w:p w14:paraId="50D9DB75" w14:textId="77777777" w:rsidR="00276EB5" w:rsidRPr="00E402A8" w:rsidRDefault="00276EB5" w:rsidP="002F6DD1">
            <w:pPr>
              <w:pStyle w:val="CRCoverPage"/>
              <w:spacing w:after="0"/>
              <w:jc w:val="center"/>
              <w:rPr>
                <w:b/>
                <w:caps/>
                <w:noProof/>
              </w:rPr>
            </w:pPr>
            <w:r w:rsidRPr="00E402A8">
              <w:rPr>
                <w:b/>
                <w:caps/>
                <w:noProof/>
              </w:rPr>
              <w:t>Y</w:t>
            </w:r>
          </w:p>
        </w:tc>
        <w:tc>
          <w:tcPr>
            <w:tcW w:w="284" w:type="dxa"/>
            <w:tcBorders>
              <w:top w:val="single" w:sz="4" w:space="0" w:color="auto"/>
              <w:left w:val="single" w:sz="4" w:space="0" w:color="auto"/>
              <w:bottom w:val="single" w:sz="4" w:space="0" w:color="auto"/>
              <w:right w:val="single" w:sz="4" w:space="0" w:color="auto"/>
            </w:tcBorders>
            <w:hideMark/>
          </w:tcPr>
          <w:p w14:paraId="50C4F40A" w14:textId="77777777" w:rsidR="00276EB5" w:rsidRPr="00E402A8" w:rsidRDefault="00276EB5" w:rsidP="002F6DD1">
            <w:pPr>
              <w:pStyle w:val="CRCoverPage"/>
              <w:spacing w:after="0"/>
              <w:jc w:val="center"/>
              <w:rPr>
                <w:b/>
                <w:caps/>
                <w:noProof/>
              </w:rPr>
            </w:pPr>
            <w:r w:rsidRPr="00E402A8">
              <w:rPr>
                <w:b/>
                <w:caps/>
                <w:noProof/>
              </w:rPr>
              <w:t>N</w:t>
            </w:r>
          </w:p>
        </w:tc>
        <w:tc>
          <w:tcPr>
            <w:tcW w:w="2977" w:type="dxa"/>
            <w:gridSpan w:val="3"/>
          </w:tcPr>
          <w:p w14:paraId="2ED309FC" w14:textId="77777777" w:rsidR="00276EB5" w:rsidRPr="00E402A8" w:rsidRDefault="00276EB5" w:rsidP="002F6DD1">
            <w:pPr>
              <w:pStyle w:val="CRCoverPage"/>
              <w:tabs>
                <w:tab w:val="right" w:pos="2893"/>
              </w:tabs>
              <w:spacing w:after="0"/>
              <w:rPr>
                <w:noProof/>
              </w:rPr>
            </w:pPr>
          </w:p>
        </w:tc>
        <w:tc>
          <w:tcPr>
            <w:tcW w:w="3828" w:type="dxa"/>
            <w:gridSpan w:val="4"/>
            <w:tcBorders>
              <w:top w:val="nil"/>
              <w:left w:val="nil"/>
              <w:bottom w:val="nil"/>
              <w:right w:val="single" w:sz="4" w:space="0" w:color="auto"/>
            </w:tcBorders>
          </w:tcPr>
          <w:p w14:paraId="7132E707" w14:textId="77777777" w:rsidR="00276EB5" w:rsidRPr="00E402A8" w:rsidRDefault="00276EB5" w:rsidP="002F6DD1">
            <w:pPr>
              <w:pStyle w:val="CRCoverPage"/>
              <w:spacing w:after="0"/>
              <w:ind w:left="99"/>
              <w:rPr>
                <w:noProof/>
              </w:rPr>
            </w:pPr>
          </w:p>
        </w:tc>
      </w:tr>
      <w:tr w:rsidR="00276EB5" w:rsidRPr="00E402A8" w14:paraId="11452DC3" w14:textId="77777777" w:rsidTr="002F6DD1">
        <w:tc>
          <w:tcPr>
            <w:tcW w:w="2268" w:type="dxa"/>
            <w:gridSpan w:val="2"/>
            <w:tcBorders>
              <w:top w:val="nil"/>
              <w:left w:val="single" w:sz="4" w:space="0" w:color="auto"/>
              <w:bottom w:val="nil"/>
              <w:right w:val="nil"/>
            </w:tcBorders>
            <w:hideMark/>
          </w:tcPr>
          <w:p w14:paraId="53D608D3" w14:textId="77777777" w:rsidR="00276EB5" w:rsidRPr="00E402A8" w:rsidRDefault="00276EB5" w:rsidP="002F6DD1">
            <w:pPr>
              <w:pStyle w:val="CRCoverPage"/>
              <w:tabs>
                <w:tab w:val="right" w:pos="2184"/>
              </w:tabs>
              <w:spacing w:after="0"/>
              <w:rPr>
                <w:b/>
                <w:i/>
                <w:noProof/>
              </w:rPr>
            </w:pPr>
            <w:r w:rsidRPr="00E402A8">
              <w:rPr>
                <w:b/>
                <w:i/>
                <w:noProof/>
              </w:rPr>
              <w:t>Other specs</w:t>
            </w:r>
          </w:p>
        </w:tc>
        <w:tc>
          <w:tcPr>
            <w:tcW w:w="284" w:type="dxa"/>
            <w:tcBorders>
              <w:top w:val="single" w:sz="4" w:space="0" w:color="auto"/>
              <w:left w:val="single" w:sz="4" w:space="0" w:color="auto"/>
              <w:bottom w:val="single" w:sz="4" w:space="0" w:color="auto"/>
              <w:right w:val="nil"/>
            </w:tcBorders>
            <w:shd w:val="pct25" w:color="FFFF00" w:fill="auto"/>
          </w:tcPr>
          <w:p w14:paraId="551D6C1B" w14:textId="77777777" w:rsidR="00276EB5" w:rsidRPr="00E402A8" w:rsidRDefault="00276EB5" w:rsidP="002F6DD1">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4C91F66" w14:textId="77777777" w:rsidR="00276EB5" w:rsidRPr="00E402A8" w:rsidRDefault="00276EB5" w:rsidP="002F6DD1">
            <w:pPr>
              <w:pStyle w:val="CRCoverPage"/>
              <w:spacing w:after="0"/>
              <w:jc w:val="center"/>
              <w:rPr>
                <w:b/>
                <w:caps/>
                <w:noProof/>
              </w:rPr>
            </w:pPr>
          </w:p>
        </w:tc>
        <w:tc>
          <w:tcPr>
            <w:tcW w:w="2977" w:type="dxa"/>
            <w:gridSpan w:val="3"/>
            <w:hideMark/>
          </w:tcPr>
          <w:p w14:paraId="12C672DC" w14:textId="77777777" w:rsidR="00276EB5" w:rsidRPr="00E402A8" w:rsidRDefault="00276EB5" w:rsidP="002F6DD1">
            <w:pPr>
              <w:pStyle w:val="CRCoverPage"/>
              <w:tabs>
                <w:tab w:val="right" w:pos="2893"/>
              </w:tabs>
              <w:spacing w:after="0"/>
              <w:rPr>
                <w:noProof/>
              </w:rPr>
            </w:pPr>
            <w:r w:rsidRPr="00E402A8">
              <w:rPr>
                <w:noProof/>
              </w:rPr>
              <w:t xml:space="preserve"> Other core specifications</w:t>
            </w:r>
            <w:r w:rsidRPr="00E402A8">
              <w:rPr>
                <w:noProof/>
              </w:rPr>
              <w:tab/>
            </w:r>
          </w:p>
        </w:tc>
        <w:tc>
          <w:tcPr>
            <w:tcW w:w="3828" w:type="dxa"/>
            <w:gridSpan w:val="4"/>
            <w:tcBorders>
              <w:top w:val="nil"/>
              <w:left w:val="nil"/>
              <w:bottom w:val="nil"/>
              <w:right w:val="single" w:sz="4" w:space="0" w:color="auto"/>
            </w:tcBorders>
            <w:shd w:val="pct30" w:color="FFFF00" w:fill="auto"/>
            <w:hideMark/>
          </w:tcPr>
          <w:p w14:paraId="62311D7D" w14:textId="77777777" w:rsidR="00276EB5" w:rsidRPr="00E402A8" w:rsidRDefault="00276EB5" w:rsidP="002F6DD1">
            <w:pPr>
              <w:pStyle w:val="CRCoverPage"/>
              <w:spacing w:after="0"/>
              <w:ind w:left="99"/>
              <w:rPr>
                <w:noProof/>
              </w:rPr>
            </w:pPr>
            <w:r w:rsidRPr="00E402A8">
              <w:rPr>
                <w:noProof/>
              </w:rPr>
              <w:t xml:space="preserve">TS/TR ... CR ... </w:t>
            </w:r>
          </w:p>
        </w:tc>
      </w:tr>
      <w:tr w:rsidR="00276EB5" w:rsidRPr="00E402A8" w14:paraId="412E5C78" w14:textId="77777777" w:rsidTr="002F6DD1">
        <w:tc>
          <w:tcPr>
            <w:tcW w:w="2268" w:type="dxa"/>
            <w:gridSpan w:val="2"/>
            <w:tcBorders>
              <w:top w:val="nil"/>
              <w:left w:val="single" w:sz="4" w:space="0" w:color="auto"/>
              <w:bottom w:val="nil"/>
              <w:right w:val="nil"/>
            </w:tcBorders>
            <w:hideMark/>
          </w:tcPr>
          <w:p w14:paraId="25F95427" w14:textId="77777777" w:rsidR="00276EB5" w:rsidRPr="00E402A8" w:rsidRDefault="00276EB5" w:rsidP="002F6DD1">
            <w:pPr>
              <w:pStyle w:val="CRCoverPage"/>
              <w:spacing w:after="0"/>
              <w:rPr>
                <w:b/>
                <w:i/>
                <w:noProof/>
              </w:rPr>
            </w:pPr>
            <w:r w:rsidRPr="00E402A8">
              <w:rPr>
                <w:b/>
                <w:i/>
                <w:noProof/>
              </w:rPr>
              <w:t>affected:</w:t>
            </w:r>
          </w:p>
        </w:tc>
        <w:tc>
          <w:tcPr>
            <w:tcW w:w="284" w:type="dxa"/>
            <w:tcBorders>
              <w:top w:val="single" w:sz="4" w:space="0" w:color="auto"/>
              <w:left w:val="single" w:sz="4" w:space="0" w:color="auto"/>
              <w:bottom w:val="single" w:sz="4" w:space="0" w:color="auto"/>
              <w:right w:val="nil"/>
            </w:tcBorders>
            <w:shd w:val="pct25" w:color="FFFF00" w:fill="auto"/>
          </w:tcPr>
          <w:p w14:paraId="691E2C7D" w14:textId="77777777" w:rsidR="00276EB5" w:rsidRPr="00E402A8" w:rsidRDefault="00276EB5" w:rsidP="002F6DD1">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459DACD3" w14:textId="77777777" w:rsidR="00276EB5" w:rsidRPr="00E402A8" w:rsidRDefault="00276EB5" w:rsidP="002F6DD1">
            <w:pPr>
              <w:pStyle w:val="CRCoverPage"/>
              <w:spacing w:after="0"/>
              <w:jc w:val="center"/>
              <w:rPr>
                <w:b/>
                <w:caps/>
                <w:noProof/>
              </w:rPr>
            </w:pPr>
          </w:p>
        </w:tc>
        <w:tc>
          <w:tcPr>
            <w:tcW w:w="2977" w:type="dxa"/>
            <w:gridSpan w:val="3"/>
            <w:hideMark/>
          </w:tcPr>
          <w:p w14:paraId="4CFBE654" w14:textId="77777777" w:rsidR="00276EB5" w:rsidRPr="00E402A8" w:rsidRDefault="00276EB5" w:rsidP="002F6DD1">
            <w:pPr>
              <w:pStyle w:val="CRCoverPage"/>
              <w:spacing w:after="0"/>
              <w:rPr>
                <w:noProof/>
              </w:rPr>
            </w:pPr>
            <w:r w:rsidRPr="00E402A8">
              <w:rPr>
                <w:noProof/>
              </w:rPr>
              <w:t xml:space="preserve"> Test specifications</w:t>
            </w:r>
          </w:p>
        </w:tc>
        <w:tc>
          <w:tcPr>
            <w:tcW w:w="3828" w:type="dxa"/>
            <w:gridSpan w:val="4"/>
            <w:tcBorders>
              <w:top w:val="nil"/>
              <w:left w:val="nil"/>
              <w:bottom w:val="nil"/>
              <w:right w:val="single" w:sz="4" w:space="0" w:color="auto"/>
            </w:tcBorders>
            <w:shd w:val="pct30" w:color="FFFF00" w:fill="auto"/>
            <w:hideMark/>
          </w:tcPr>
          <w:p w14:paraId="76C00FE3" w14:textId="77777777" w:rsidR="00276EB5" w:rsidRPr="00E402A8" w:rsidRDefault="00276EB5" w:rsidP="002F6DD1">
            <w:pPr>
              <w:pStyle w:val="CRCoverPage"/>
              <w:spacing w:after="0"/>
              <w:ind w:left="99"/>
              <w:rPr>
                <w:noProof/>
              </w:rPr>
            </w:pPr>
            <w:r w:rsidRPr="00E402A8">
              <w:rPr>
                <w:noProof/>
              </w:rPr>
              <w:t xml:space="preserve">TS/TR ... CR ... </w:t>
            </w:r>
          </w:p>
        </w:tc>
      </w:tr>
      <w:tr w:rsidR="00276EB5" w:rsidRPr="00E402A8" w14:paraId="34022FF4" w14:textId="77777777" w:rsidTr="002F6DD1">
        <w:tc>
          <w:tcPr>
            <w:tcW w:w="2268" w:type="dxa"/>
            <w:gridSpan w:val="2"/>
            <w:tcBorders>
              <w:top w:val="nil"/>
              <w:left w:val="single" w:sz="4" w:space="0" w:color="auto"/>
              <w:bottom w:val="nil"/>
              <w:right w:val="nil"/>
            </w:tcBorders>
            <w:hideMark/>
          </w:tcPr>
          <w:p w14:paraId="2A9E3BBD" w14:textId="77777777" w:rsidR="00276EB5" w:rsidRPr="00E402A8" w:rsidRDefault="00276EB5" w:rsidP="002F6DD1">
            <w:pPr>
              <w:pStyle w:val="CRCoverPage"/>
              <w:spacing w:after="0"/>
              <w:rPr>
                <w:b/>
                <w:i/>
                <w:noProof/>
              </w:rPr>
            </w:pPr>
            <w:r w:rsidRPr="00E402A8">
              <w:rPr>
                <w:b/>
                <w:i/>
                <w:noProof/>
              </w:rPr>
              <w:t>(show related CRs)</w:t>
            </w:r>
          </w:p>
        </w:tc>
        <w:tc>
          <w:tcPr>
            <w:tcW w:w="284" w:type="dxa"/>
            <w:tcBorders>
              <w:top w:val="single" w:sz="4" w:space="0" w:color="auto"/>
              <w:left w:val="single" w:sz="4" w:space="0" w:color="auto"/>
              <w:bottom w:val="single" w:sz="4" w:space="0" w:color="auto"/>
              <w:right w:val="nil"/>
            </w:tcBorders>
            <w:shd w:val="pct25" w:color="FFFF00" w:fill="auto"/>
          </w:tcPr>
          <w:p w14:paraId="13669AD4" w14:textId="77777777" w:rsidR="00276EB5" w:rsidRPr="00E402A8" w:rsidRDefault="00276EB5" w:rsidP="002F6DD1">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24E7056" w14:textId="77777777" w:rsidR="00276EB5" w:rsidRPr="00E402A8" w:rsidRDefault="00276EB5" w:rsidP="002F6DD1">
            <w:pPr>
              <w:pStyle w:val="CRCoverPage"/>
              <w:spacing w:after="0"/>
              <w:jc w:val="center"/>
              <w:rPr>
                <w:b/>
                <w:caps/>
                <w:noProof/>
              </w:rPr>
            </w:pPr>
          </w:p>
        </w:tc>
        <w:tc>
          <w:tcPr>
            <w:tcW w:w="2977" w:type="dxa"/>
            <w:gridSpan w:val="3"/>
            <w:hideMark/>
          </w:tcPr>
          <w:p w14:paraId="76386B5B" w14:textId="77777777" w:rsidR="00276EB5" w:rsidRPr="00E402A8" w:rsidRDefault="00276EB5" w:rsidP="002F6DD1">
            <w:pPr>
              <w:pStyle w:val="CRCoverPage"/>
              <w:spacing w:after="0"/>
              <w:rPr>
                <w:noProof/>
              </w:rPr>
            </w:pPr>
            <w:r w:rsidRPr="00E402A8">
              <w:rPr>
                <w:noProof/>
              </w:rPr>
              <w:t xml:space="preserve"> O&amp;M Specifications</w:t>
            </w:r>
          </w:p>
        </w:tc>
        <w:tc>
          <w:tcPr>
            <w:tcW w:w="3828" w:type="dxa"/>
            <w:gridSpan w:val="4"/>
            <w:tcBorders>
              <w:top w:val="nil"/>
              <w:left w:val="nil"/>
              <w:bottom w:val="nil"/>
              <w:right w:val="single" w:sz="4" w:space="0" w:color="auto"/>
            </w:tcBorders>
            <w:shd w:val="pct30" w:color="FFFF00" w:fill="auto"/>
            <w:hideMark/>
          </w:tcPr>
          <w:p w14:paraId="6D7B7346" w14:textId="77777777" w:rsidR="00276EB5" w:rsidRPr="00E402A8" w:rsidRDefault="00276EB5" w:rsidP="002F6DD1">
            <w:pPr>
              <w:pStyle w:val="CRCoverPage"/>
              <w:spacing w:after="0"/>
              <w:ind w:left="99"/>
              <w:rPr>
                <w:noProof/>
              </w:rPr>
            </w:pPr>
            <w:r w:rsidRPr="00E402A8">
              <w:rPr>
                <w:noProof/>
              </w:rPr>
              <w:t xml:space="preserve">TS/TR ... CR ... </w:t>
            </w:r>
          </w:p>
        </w:tc>
      </w:tr>
      <w:tr w:rsidR="00276EB5" w:rsidRPr="00E402A8" w14:paraId="295D14B1" w14:textId="77777777" w:rsidTr="002F6DD1">
        <w:tc>
          <w:tcPr>
            <w:tcW w:w="2268" w:type="dxa"/>
            <w:gridSpan w:val="2"/>
            <w:tcBorders>
              <w:top w:val="nil"/>
              <w:left w:val="single" w:sz="4" w:space="0" w:color="auto"/>
              <w:bottom w:val="nil"/>
              <w:right w:val="nil"/>
            </w:tcBorders>
          </w:tcPr>
          <w:p w14:paraId="52F6704B" w14:textId="77777777" w:rsidR="00276EB5" w:rsidRPr="00E402A8" w:rsidRDefault="00276EB5" w:rsidP="002F6DD1">
            <w:pPr>
              <w:pStyle w:val="CRCoverPage"/>
              <w:spacing w:after="0"/>
              <w:rPr>
                <w:b/>
                <w:i/>
                <w:noProof/>
              </w:rPr>
            </w:pPr>
          </w:p>
        </w:tc>
        <w:tc>
          <w:tcPr>
            <w:tcW w:w="7373" w:type="dxa"/>
            <w:gridSpan w:val="9"/>
            <w:tcBorders>
              <w:top w:val="nil"/>
              <w:left w:val="nil"/>
              <w:bottom w:val="nil"/>
              <w:right w:val="single" w:sz="4" w:space="0" w:color="auto"/>
            </w:tcBorders>
          </w:tcPr>
          <w:p w14:paraId="533EC01E" w14:textId="77777777" w:rsidR="00276EB5" w:rsidRPr="00E402A8" w:rsidRDefault="00276EB5" w:rsidP="002F6DD1">
            <w:pPr>
              <w:pStyle w:val="CRCoverPage"/>
              <w:spacing w:after="0"/>
              <w:rPr>
                <w:noProof/>
              </w:rPr>
            </w:pPr>
          </w:p>
        </w:tc>
      </w:tr>
      <w:tr w:rsidR="00276EB5" w:rsidRPr="00E402A8" w14:paraId="6E00746A" w14:textId="77777777" w:rsidTr="002F6DD1">
        <w:tc>
          <w:tcPr>
            <w:tcW w:w="2268" w:type="dxa"/>
            <w:gridSpan w:val="2"/>
            <w:tcBorders>
              <w:top w:val="nil"/>
              <w:left w:val="single" w:sz="4" w:space="0" w:color="auto"/>
              <w:bottom w:val="single" w:sz="4" w:space="0" w:color="auto"/>
              <w:right w:val="nil"/>
            </w:tcBorders>
            <w:hideMark/>
          </w:tcPr>
          <w:p w14:paraId="72EFA350" w14:textId="77777777" w:rsidR="00276EB5" w:rsidRPr="00E402A8" w:rsidRDefault="00276EB5" w:rsidP="002F6DD1">
            <w:pPr>
              <w:pStyle w:val="CRCoverPage"/>
              <w:tabs>
                <w:tab w:val="right" w:pos="2184"/>
              </w:tabs>
              <w:spacing w:after="0"/>
              <w:rPr>
                <w:b/>
                <w:i/>
                <w:noProof/>
              </w:rPr>
            </w:pPr>
            <w:r w:rsidRPr="00E402A8">
              <w:rPr>
                <w:b/>
                <w:i/>
                <w:noProof/>
              </w:rPr>
              <w:t>Other comments:</w:t>
            </w:r>
          </w:p>
        </w:tc>
        <w:tc>
          <w:tcPr>
            <w:tcW w:w="7373" w:type="dxa"/>
            <w:gridSpan w:val="9"/>
            <w:tcBorders>
              <w:top w:val="nil"/>
              <w:left w:val="nil"/>
              <w:bottom w:val="single" w:sz="4" w:space="0" w:color="auto"/>
              <w:right w:val="single" w:sz="4" w:space="0" w:color="auto"/>
            </w:tcBorders>
            <w:shd w:val="pct30" w:color="FFFF00" w:fill="auto"/>
          </w:tcPr>
          <w:p w14:paraId="6E592C2C" w14:textId="77777777" w:rsidR="00276EB5" w:rsidRPr="00E402A8" w:rsidRDefault="00276EB5" w:rsidP="002F6DD1">
            <w:pPr>
              <w:pStyle w:val="CRCoverPage"/>
              <w:spacing w:after="0"/>
              <w:ind w:left="100"/>
              <w:rPr>
                <w:noProof/>
              </w:rPr>
            </w:pPr>
          </w:p>
        </w:tc>
      </w:tr>
    </w:tbl>
    <w:p w14:paraId="227EFE05" w14:textId="77777777" w:rsidR="00276EB5" w:rsidRPr="00E402A8" w:rsidRDefault="00276EB5" w:rsidP="00276EB5">
      <w:pPr>
        <w:pStyle w:val="CRCoverPage"/>
        <w:tabs>
          <w:tab w:val="right" w:pos="9639"/>
        </w:tabs>
        <w:spacing w:after="0"/>
        <w:rPr>
          <w:b/>
          <w:noProof/>
          <w:sz w:val="24"/>
          <w:lang w:val="en-US"/>
        </w:rPr>
      </w:pPr>
    </w:p>
    <w:p w14:paraId="7CE3D4DD" w14:textId="77777777" w:rsidR="00276EB5" w:rsidRDefault="00276EB5">
      <w:pPr>
        <w:rPr>
          <w:rFonts w:ascii="Arial" w:eastAsia="Times New Roman" w:hAnsi="Arial" w:cs="Times New Roman"/>
          <w:sz w:val="28"/>
          <w:szCs w:val="28"/>
        </w:rPr>
      </w:pPr>
      <w:r>
        <w:br w:type="page"/>
      </w:r>
    </w:p>
    <w:p w14:paraId="4B6A1453" w14:textId="77777777" w:rsidR="00C96C0E" w:rsidRPr="00C96C0E" w:rsidRDefault="00C96C0E" w:rsidP="00C96C0E">
      <w:pPr>
        <w:keepNext/>
        <w:keepLines/>
        <w:overflowPunct w:val="0"/>
        <w:autoSpaceDE w:val="0"/>
        <w:autoSpaceDN w:val="0"/>
        <w:adjustRightInd w:val="0"/>
        <w:spacing w:before="120" w:after="180" w:line="240" w:lineRule="auto"/>
        <w:ind w:left="1134" w:hanging="1134"/>
        <w:textAlignment w:val="baseline"/>
        <w:outlineLvl w:val="2"/>
        <w:rPr>
          <w:rFonts w:ascii="Arial" w:eastAsia="Times New Roman" w:hAnsi="Arial" w:cs="Times New Roman"/>
          <w:sz w:val="28"/>
          <w:szCs w:val="28"/>
          <w:lang w:val="en-GB"/>
        </w:rPr>
      </w:pPr>
      <w:r w:rsidRPr="00C96C0E">
        <w:rPr>
          <w:rFonts w:ascii="Arial" w:eastAsia="Times New Roman" w:hAnsi="Arial" w:cs="Times New Roman"/>
          <w:sz w:val="28"/>
          <w:szCs w:val="28"/>
          <w:lang w:val="en-GB"/>
        </w:rPr>
        <w:lastRenderedPageBreak/>
        <w:t>7.7.10</w:t>
      </w:r>
      <w:r w:rsidRPr="00C96C0E">
        <w:rPr>
          <w:rFonts w:ascii="Arial" w:eastAsia="Times New Roman" w:hAnsi="Arial" w:cs="Times New Roman"/>
          <w:sz w:val="28"/>
          <w:szCs w:val="28"/>
          <w:lang w:val="en-GB"/>
        </w:rPr>
        <w:tab/>
        <w:t>SCell Activation Delay Requirement for Deactivated SCell under Frame Structure 3</w:t>
      </w:r>
    </w:p>
    <w:p w14:paraId="3F9A9FAD" w14:textId="77777777" w:rsidR="00C96C0E" w:rsidRPr="00C96C0E" w:rsidRDefault="00C96C0E" w:rsidP="00C96C0E">
      <w:pPr>
        <w:overflowPunct w:val="0"/>
        <w:autoSpaceDE w:val="0"/>
        <w:autoSpaceDN w:val="0"/>
        <w:adjustRightInd w:val="0"/>
        <w:spacing w:after="180" w:line="240" w:lineRule="auto"/>
        <w:textAlignment w:val="baseline"/>
        <w:rPr>
          <w:rFonts w:ascii="Times New Roman" w:eastAsia="Times New Roman" w:hAnsi="Times New Roman" w:cs="Times New Roman"/>
          <w:sz w:val="20"/>
          <w:szCs w:val="20"/>
          <w:lang w:val="en-GB"/>
        </w:rPr>
      </w:pPr>
      <w:r w:rsidRPr="00C96C0E">
        <w:rPr>
          <w:rFonts w:ascii="Times New Roman" w:eastAsia="Times New Roman" w:hAnsi="Times New Roman" w:cs="Times New Roman"/>
          <w:sz w:val="20"/>
          <w:szCs w:val="20"/>
          <w:lang w:val="en-GB"/>
        </w:rPr>
        <w:t>The requirements in this section shall apply for E-UTRA carrier aggregation of one FDD PCell or one TDD PCell and one SCell following the frame structure type 3 [16].</w:t>
      </w:r>
    </w:p>
    <w:p w14:paraId="29EC7C6D" w14:textId="77777777" w:rsidR="00C96C0E" w:rsidRPr="00C96C0E" w:rsidRDefault="00C96C0E" w:rsidP="00C96C0E">
      <w:pPr>
        <w:overflowPunct w:val="0"/>
        <w:autoSpaceDE w:val="0"/>
        <w:autoSpaceDN w:val="0"/>
        <w:adjustRightInd w:val="0"/>
        <w:spacing w:after="180" w:line="240" w:lineRule="auto"/>
        <w:textAlignment w:val="baseline"/>
        <w:rPr>
          <w:rFonts w:ascii="Times New Roman" w:eastAsia="Times New Roman" w:hAnsi="Times New Roman" w:cs="Times New Roman"/>
          <w:sz w:val="20"/>
          <w:szCs w:val="20"/>
          <w:lang w:val="en-GB"/>
        </w:rPr>
      </w:pPr>
      <w:r w:rsidRPr="00C96C0E">
        <w:rPr>
          <w:rFonts w:ascii="Times New Roman" w:eastAsia="Times New Roman" w:hAnsi="Times New Roman" w:cs="Times New Roman"/>
          <w:sz w:val="20"/>
          <w:szCs w:val="20"/>
          <w:lang w:val="en-GB"/>
        </w:rPr>
        <w:t>The delay within which the UE shall be able to activate the deactivated SCell depends upon the specified conditions.</w:t>
      </w:r>
    </w:p>
    <w:p w14:paraId="706E2D7F" w14:textId="77777777" w:rsidR="00C96C0E" w:rsidRPr="00C96C0E" w:rsidRDefault="00C96C0E" w:rsidP="00C96C0E">
      <w:pPr>
        <w:overflowPunct w:val="0"/>
        <w:autoSpaceDE w:val="0"/>
        <w:autoSpaceDN w:val="0"/>
        <w:adjustRightInd w:val="0"/>
        <w:spacing w:after="180" w:line="240" w:lineRule="auto"/>
        <w:textAlignment w:val="baseline"/>
        <w:rPr>
          <w:rFonts w:ascii="Times New Roman" w:eastAsia="Times New Roman" w:hAnsi="Times New Roman" w:cs="Times New Roman"/>
          <w:sz w:val="20"/>
          <w:szCs w:val="20"/>
          <w:lang w:val="en-GB"/>
        </w:rPr>
      </w:pPr>
      <w:r w:rsidRPr="00C96C0E">
        <w:rPr>
          <w:rFonts w:ascii="Times New Roman" w:eastAsia="Times New Roman" w:hAnsi="Times New Roman" w:cs="Times New Roman"/>
          <w:sz w:val="20"/>
          <w:szCs w:val="20"/>
          <w:lang w:val="en-GB"/>
        </w:rPr>
        <w:t xml:space="preserve">Upon receiving SCell activation command in subframe </w:t>
      </w:r>
      <w:r w:rsidRPr="00C96C0E">
        <w:rPr>
          <w:rFonts w:ascii="Times New Roman" w:eastAsia="Times New Roman" w:hAnsi="Times New Roman" w:cs="Times New Roman"/>
          <w:i/>
          <w:sz w:val="20"/>
          <w:szCs w:val="20"/>
          <w:lang w:val="en-GB"/>
        </w:rPr>
        <w:t>n</w:t>
      </w:r>
      <w:r w:rsidRPr="00C96C0E">
        <w:rPr>
          <w:rFonts w:ascii="Times New Roman" w:eastAsia="Times New Roman" w:hAnsi="Times New Roman" w:cs="Times New Roman"/>
          <w:sz w:val="20"/>
          <w:szCs w:val="20"/>
          <w:lang w:val="en-GB"/>
        </w:rPr>
        <w:t xml:space="preserve">, the UE shall be capable to transmit valid CSI report and apply actions </w:t>
      </w:r>
      <w:r w:rsidRPr="00C96C0E">
        <w:rPr>
          <w:rFonts w:ascii="Times New Roman" w:eastAsia="MS Mincho" w:hAnsi="Times New Roman" w:cs="Times New Roman"/>
          <w:sz w:val="20"/>
          <w:szCs w:val="20"/>
          <w:lang w:val="en-GB"/>
        </w:rPr>
        <w:t>related to </w:t>
      </w:r>
      <w:r w:rsidRPr="00C96C0E">
        <w:rPr>
          <w:rFonts w:ascii="Times New Roman" w:eastAsia="Times New Roman" w:hAnsi="Times New Roman" w:cs="Times New Roman"/>
          <w:sz w:val="20"/>
          <w:szCs w:val="20"/>
          <w:lang w:val="en-GB"/>
        </w:rPr>
        <w:t xml:space="preserve">the activation command </w:t>
      </w:r>
      <w:r w:rsidRPr="00C96C0E">
        <w:rPr>
          <w:rFonts w:ascii="Times New Roman" w:eastAsia="MS Mincho" w:hAnsi="Times New Roman" w:cs="Times New Roman"/>
          <w:sz w:val="20"/>
          <w:szCs w:val="20"/>
          <w:lang w:val="en-GB"/>
        </w:rPr>
        <w:t>as specified in [17]</w:t>
      </w:r>
      <w:r w:rsidRPr="00C96C0E">
        <w:rPr>
          <w:rFonts w:ascii="Times New Roman" w:eastAsia="Times New Roman" w:hAnsi="Times New Roman" w:cs="Times New Roman"/>
          <w:sz w:val="20"/>
          <w:szCs w:val="20"/>
          <w:lang w:val="en-GB"/>
        </w:rPr>
        <w:t xml:space="preserve"> for the SCell being activated no later than in subframe </w:t>
      </w:r>
      <w:r w:rsidRPr="00C96C0E">
        <w:rPr>
          <w:rFonts w:ascii="Times New Roman" w:eastAsia="Times New Roman" w:hAnsi="Times New Roman" w:cs="Times New Roman"/>
          <w:i/>
        </w:rPr>
        <w:t>n</w:t>
      </w:r>
      <w:r w:rsidRPr="00C96C0E">
        <w:rPr>
          <w:rFonts w:ascii="Times New Roman" w:eastAsia="Times New Roman" w:hAnsi="Times New Roman" w:cs="Times New Roman"/>
        </w:rPr>
        <w:t>+</w:t>
      </w:r>
      <w:r w:rsidRPr="00C96C0E">
        <w:rPr>
          <w:rFonts w:ascii="Times New Roman" w:eastAsia="Times New Roman" w:hAnsi="Times New Roman" w:cs="Times New Roman"/>
          <w:lang w:val="en-GB"/>
        </w:rPr>
        <w:t>T</w:t>
      </w:r>
      <w:r w:rsidRPr="00C96C0E">
        <w:rPr>
          <w:rFonts w:ascii="Times New Roman" w:eastAsia="Times New Roman" w:hAnsi="Times New Roman" w:cs="Times New Roman"/>
          <w:vertAlign w:val="subscript"/>
          <w:lang w:val="en-GB"/>
        </w:rPr>
        <w:t>activate_basic_FS3</w:t>
      </w:r>
      <w:r w:rsidRPr="00C96C0E">
        <w:rPr>
          <w:rFonts w:ascii="Times New Roman" w:eastAsia="Times New Roman" w:hAnsi="Times New Roman" w:cs="Times New Roman"/>
          <w:sz w:val="20"/>
          <w:szCs w:val="20"/>
          <w:lang w:val="en-GB"/>
        </w:rPr>
        <w:t>, provided the following conditions are met for the SCell:</w:t>
      </w:r>
    </w:p>
    <w:p w14:paraId="4DD4616A" w14:textId="77777777" w:rsidR="00C96C0E" w:rsidRPr="00C96C0E" w:rsidRDefault="00C96C0E" w:rsidP="00C96C0E">
      <w:pPr>
        <w:overflowPunct w:val="0"/>
        <w:autoSpaceDE w:val="0"/>
        <w:autoSpaceDN w:val="0"/>
        <w:adjustRightInd w:val="0"/>
        <w:spacing w:after="180" w:line="240" w:lineRule="auto"/>
        <w:ind w:left="568" w:hanging="284"/>
        <w:textAlignment w:val="baseline"/>
        <w:rPr>
          <w:rFonts w:ascii="Times New Roman" w:eastAsia="Times New Roman" w:hAnsi="Times New Roman" w:cs="Times New Roman"/>
          <w:sz w:val="20"/>
          <w:szCs w:val="20"/>
          <w:lang w:val="en-GB" w:eastAsia="x-none"/>
        </w:rPr>
      </w:pPr>
      <w:r w:rsidRPr="00C96C0E">
        <w:rPr>
          <w:rFonts w:ascii="Times New Roman" w:eastAsia="Times New Roman" w:hAnsi="Times New Roman" w:cs="Times New Roman"/>
          <w:sz w:val="20"/>
          <w:szCs w:val="20"/>
          <w:lang w:val="en-GB" w:eastAsia="x-none"/>
        </w:rPr>
        <w:t>-</w:t>
      </w:r>
      <w:r w:rsidRPr="00C96C0E">
        <w:rPr>
          <w:rFonts w:ascii="Times New Roman" w:eastAsia="Times New Roman" w:hAnsi="Times New Roman" w:cs="Times New Roman"/>
          <w:sz w:val="20"/>
          <w:szCs w:val="20"/>
          <w:lang w:val="en-GB" w:eastAsia="x-none"/>
        </w:rPr>
        <w:tab/>
        <w:t xml:space="preserve">During the period equal to </w:t>
      </w:r>
      <w:proofErr w:type="gramStart"/>
      <w:r w:rsidRPr="00C96C0E">
        <w:rPr>
          <w:rFonts w:ascii="Times New Roman" w:eastAsia="Times New Roman" w:hAnsi="Times New Roman" w:cs="Times New Roman"/>
          <w:sz w:val="20"/>
          <w:szCs w:val="20"/>
          <w:lang w:val="en-GB" w:eastAsia="x-none"/>
        </w:rPr>
        <w:t>max(</w:t>
      </w:r>
      <w:proofErr w:type="gramEnd"/>
      <w:r w:rsidRPr="00C96C0E">
        <w:rPr>
          <w:rFonts w:ascii="Times New Roman" w:eastAsia="Times New Roman" w:hAnsi="Times New Roman" w:cs="Times New Roman"/>
          <w:sz w:val="20"/>
          <w:szCs w:val="20"/>
          <w:lang w:val="en-GB" w:eastAsia="x-none"/>
        </w:rPr>
        <w:t xml:space="preserve">5 </w:t>
      </w:r>
      <w:proofErr w:type="spellStart"/>
      <w:r w:rsidRPr="00C96C0E">
        <w:rPr>
          <w:rFonts w:ascii="Times New Roman" w:eastAsia="Times New Roman" w:hAnsi="Times New Roman" w:cs="Times New Roman"/>
          <w:sz w:val="20"/>
          <w:szCs w:val="20"/>
          <w:lang w:val="en-GB" w:eastAsia="x-none"/>
        </w:rPr>
        <w:t>measCycleSCell</w:t>
      </w:r>
      <w:proofErr w:type="spellEnd"/>
      <w:r w:rsidRPr="00C96C0E">
        <w:rPr>
          <w:rFonts w:ascii="Times New Roman" w:eastAsia="Times New Roman" w:hAnsi="Times New Roman" w:cs="Times New Roman"/>
          <w:sz w:val="20"/>
          <w:szCs w:val="20"/>
          <w:lang w:val="en-GB" w:eastAsia="x-none"/>
        </w:rPr>
        <w:t>, 5 DRX cycles) before the reception of the SCell activation command:</w:t>
      </w:r>
    </w:p>
    <w:p w14:paraId="67A9F825" w14:textId="77777777" w:rsidR="00C96C0E" w:rsidRPr="00C96C0E" w:rsidRDefault="00C96C0E" w:rsidP="00C96C0E">
      <w:pPr>
        <w:overflowPunct w:val="0"/>
        <w:autoSpaceDE w:val="0"/>
        <w:autoSpaceDN w:val="0"/>
        <w:adjustRightInd w:val="0"/>
        <w:spacing w:after="180" w:line="240" w:lineRule="auto"/>
        <w:ind w:left="851" w:hanging="284"/>
        <w:textAlignment w:val="baseline"/>
        <w:rPr>
          <w:rFonts w:ascii="Times New Roman" w:eastAsia="Times New Roman" w:hAnsi="Times New Roman" w:cs="Times New Roman"/>
          <w:sz w:val="20"/>
          <w:szCs w:val="20"/>
          <w:lang w:val="en-GB"/>
        </w:rPr>
      </w:pPr>
      <w:r w:rsidRPr="00C96C0E">
        <w:rPr>
          <w:rFonts w:ascii="Times New Roman" w:eastAsia="Times New Roman" w:hAnsi="Times New Roman" w:cs="Times New Roman"/>
          <w:sz w:val="20"/>
          <w:szCs w:val="20"/>
          <w:lang w:val="en-GB"/>
        </w:rPr>
        <w:t>-</w:t>
      </w:r>
      <w:r w:rsidRPr="00C96C0E">
        <w:rPr>
          <w:rFonts w:ascii="Times New Roman" w:eastAsia="Times New Roman" w:hAnsi="Times New Roman" w:cs="Times New Roman"/>
          <w:sz w:val="20"/>
          <w:szCs w:val="20"/>
          <w:lang w:val="en-GB"/>
        </w:rPr>
        <w:tab/>
      </w:r>
      <w:proofErr w:type="gramStart"/>
      <w:r w:rsidRPr="00C96C0E">
        <w:rPr>
          <w:rFonts w:ascii="Times New Roman" w:eastAsia="Times New Roman" w:hAnsi="Times New Roman" w:cs="Times New Roman"/>
          <w:sz w:val="20"/>
          <w:szCs w:val="20"/>
          <w:lang w:val="en-GB"/>
        </w:rPr>
        <w:t>the</w:t>
      </w:r>
      <w:proofErr w:type="gramEnd"/>
      <w:r w:rsidRPr="00C96C0E">
        <w:rPr>
          <w:rFonts w:ascii="Times New Roman" w:eastAsia="Times New Roman" w:hAnsi="Times New Roman" w:cs="Times New Roman"/>
          <w:sz w:val="20"/>
          <w:szCs w:val="20"/>
          <w:lang w:val="en-GB"/>
        </w:rPr>
        <w:t xml:space="preserve"> UE has sent a valid measurement report for the SCell being activated and</w:t>
      </w:r>
    </w:p>
    <w:p w14:paraId="7EA19F12" w14:textId="77777777" w:rsidR="00C96C0E" w:rsidRPr="00C96C0E" w:rsidRDefault="00C96C0E" w:rsidP="00C96C0E">
      <w:pPr>
        <w:overflowPunct w:val="0"/>
        <w:autoSpaceDE w:val="0"/>
        <w:autoSpaceDN w:val="0"/>
        <w:adjustRightInd w:val="0"/>
        <w:spacing w:after="180" w:line="240" w:lineRule="auto"/>
        <w:ind w:left="851" w:hanging="284"/>
        <w:textAlignment w:val="baseline"/>
        <w:rPr>
          <w:rFonts w:ascii="Times New Roman" w:eastAsia="Times New Roman" w:hAnsi="Times New Roman" w:cs="Times New Roman"/>
          <w:sz w:val="20"/>
          <w:szCs w:val="20"/>
          <w:lang w:val="en-GB"/>
        </w:rPr>
      </w:pPr>
      <w:r w:rsidRPr="00C96C0E">
        <w:rPr>
          <w:rFonts w:ascii="Times New Roman" w:eastAsia="Times New Roman" w:hAnsi="Times New Roman" w:cs="Times New Roman"/>
          <w:sz w:val="20"/>
          <w:szCs w:val="20"/>
          <w:lang w:val="en-GB"/>
        </w:rPr>
        <w:t>-</w:t>
      </w:r>
      <w:r w:rsidRPr="00C96C0E">
        <w:rPr>
          <w:rFonts w:ascii="Times New Roman" w:eastAsia="Times New Roman" w:hAnsi="Times New Roman" w:cs="Times New Roman"/>
          <w:sz w:val="20"/>
          <w:szCs w:val="20"/>
          <w:lang w:val="en-GB"/>
        </w:rPr>
        <w:tab/>
      </w:r>
      <w:proofErr w:type="gramStart"/>
      <w:r w:rsidRPr="00C96C0E">
        <w:rPr>
          <w:rFonts w:ascii="Times New Roman" w:eastAsia="Times New Roman" w:hAnsi="Times New Roman" w:cs="Times New Roman"/>
          <w:sz w:val="20"/>
          <w:szCs w:val="20"/>
          <w:lang w:val="en-GB"/>
        </w:rPr>
        <w:t>the</w:t>
      </w:r>
      <w:proofErr w:type="gramEnd"/>
      <w:r w:rsidRPr="00C96C0E">
        <w:rPr>
          <w:rFonts w:ascii="Times New Roman" w:eastAsia="Times New Roman" w:hAnsi="Times New Roman" w:cs="Times New Roman"/>
          <w:sz w:val="20"/>
          <w:szCs w:val="20"/>
          <w:lang w:val="en-GB"/>
        </w:rPr>
        <w:t xml:space="preserve"> SCell being activated remains detectable according to the cell identification conditions specified in section 8.3.3.2,</w:t>
      </w:r>
    </w:p>
    <w:p w14:paraId="19606A81" w14:textId="77777777" w:rsidR="00C96C0E" w:rsidRPr="00C96C0E" w:rsidRDefault="00C96C0E" w:rsidP="00C96C0E">
      <w:pPr>
        <w:overflowPunct w:val="0"/>
        <w:autoSpaceDE w:val="0"/>
        <w:autoSpaceDN w:val="0"/>
        <w:adjustRightInd w:val="0"/>
        <w:spacing w:after="180" w:line="240" w:lineRule="auto"/>
        <w:ind w:left="568" w:hanging="284"/>
        <w:textAlignment w:val="baseline"/>
        <w:rPr>
          <w:rFonts w:ascii="Times New Roman" w:eastAsia="Times New Roman" w:hAnsi="Times New Roman" w:cs="Times New Roman"/>
          <w:sz w:val="20"/>
          <w:szCs w:val="20"/>
          <w:lang w:val="en-GB" w:eastAsia="zh-CN"/>
        </w:rPr>
      </w:pPr>
      <w:r w:rsidRPr="00C96C0E">
        <w:rPr>
          <w:rFonts w:ascii="Times New Roman" w:eastAsia="Times New Roman" w:hAnsi="Times New Roman" w:cs="Times New Roman"/>
          <w:sz w:val="20"/>
          <w:szCs w:val="20"/>
          <w:lang w:val="en-GB" w:eastAsia="x-none"/>
        </w:rPr>
        <w:t>-</w:t>
      </w:r>
      <w:r w:rsidRPr="00C96C0E">
        <w:rPr>
          <w:rFonts w:ascii="Times New Roman" w:eastAsia="Times New Roman" w:hAnsi="Times New Roman" w:cs="Times New Roman"/>
          <w:sz w:val="20"/>
          <w:szCs w:val="20"/>
          <w:lang w:val="en-GB" w:eastAsia="x-none"/>
        </w:rPr>
        <w:tab/>
        <w:t xml:space="preserve">SCell </w:t>
      </w:r>
      <w:proofErr w:type="gramStart"/>
      <w:r w:rsidRPr="00C96C0E">
        <w:rPr>
          <w:rFonts w:ascii="Times New Roman" w:eastAsia="Times New Roman" w:hAnsi="Times New Roman" w:cs="Times New Roman"/>
          <w:sz w:val="20"/>
          <w:szCs w:val="20"/>
          <w:lang w:val="en-GB" w:eastAsia="x-none"/>
        </w:rPr>
        <w:t>being activated</w:t>
      </w:r>
      <w:proofErr w:type="gramEnd"/>
      <w:r w:rsidRPr="00C96C0E">
        <w:rPr>
          <w:rFonts w:ascii="Times New Roman" w:eastAsia="Times New Roman" w:hAnsi="Times New Roman" w:cs="Times New Roman"/>
          <w:sz w:val="20"/>
          <w:szCs w:val="20"/>
          <w:lang w:val="en-GB" w:eastAsia="x-none"/>
        </w:rPr>
        <w:t xml:space="preserve"> also remains detectable during the SCell activation delay according to the cell identification conditions specified in section 8.3.3.2.</w:t>
      </w:r>
    </w:p>
    <w:p w14:paraId="22E29F2C" w14:textId="77777777" w:rsidR="00C96C0E" w:rsidRPr="00C96C0E" w:rsidRDefault="00C96C0E">
      <w:pPr>
        <w:overflowPunct w:val="0"/>
        <w:autoSpaceDE w:val="0"/>
        <w:autoSpaceDN w:val="0"/>
        <w:adjustRightInd w:val="0"/>
        <w:spacing w:after="180" w:line="240" w:lineRule="auto"/>
        <w:textAlignment w:val="baseline"/>
        <w:rPr>
          <w:rFonts w:ascii="Times New Roman" w:eastAsia="Times New Roman" w:hAnsi="Times New Roman" w:cs="Times New Roman"/>
          <w:sz w:val="20"/>
          <w:szCs w:val="20"/>
          <w:lang w:val="en-GB" w:eastAsia="x-none"/>
        </w:rPr>
        <w:pPrChange w:id="1" w:author="Nurminen, Riikka (Nokia - FI/Espoo)" w:date="2016-05-26T09:47:00Z">
          <w:pPr>
            <w:overflowPunct w:val="0"/>
            <w:autoSpaceDE w:val="0"/>
            <w:autoSpaceDN w:val="0"/>
            <w:adjustRightInd w:val="0"/>
            <w:spacing w:after="180" w:line="240" w:lineRule="auto"/>
            <w:ind w:left="568" w:hanging="284"/>
            <w:textAlignment w:val="baseline"/>
          </w:pPr>
        </w:pPrChange>
      </w:pPr>
      <w:r w:rsidRPr="00C96C0E">
        <w:rPr>
          <w:rFonts w:ascii="Times New Roman" w:eastAsia="Times New Roman" w:hAnsi="Times New Roman" w:cs="Times New Roman"/>
          <w:lang w:val="en-GB" w:eastAsia="x-none"/>
        </w:rPr>
        <w:t>T</w:t>
      </w:r>
      <w:r w:rsidRPr="00C96C0E">
        <w:rPr>
          <w:rFonts w:ascii="Times New Roman" w:eastAsia="Times New Roman" w:hAnsi="Times New Roman" w:cs="Times New Roman"/>
          <w:vertAlign w:val="subscript"/>
          <w:lang w:val="en-GB" w:eastAsia="x-none"/>
        </w:rPr>
        <w:t>activate_basic_FS3</w:t>
      </w:r>
      <w:r w:rsidRPr="00C96C0E">
        <w:rPr>
          <w:rFonts w:ascii="Times New Roman" w:eastAsia="Times New Roman" w:hAnsi="Times New Roman" w:cs="Times New Roman"/>
          <w:sz w:val="20"/>
          <w:szCs w:val="20"/>
          <w:lang w:val="en-GB" w:eastAsia="x-none"/>
        </w:rPr>
        <w:t xml:space="preserve"> </w:t>
      </w:r>
      <w:r w:rsidRPr="00C96C0E">
        <w:rPr>
          <w:rFonts w:ascii="Times New Roman" w:eastAsia="Times New Roman" w:hAnsi="Times New Roman" w:cs="Times New Roman"/>
          <w:lang w:eastAsia="x-none"/>
        </w:rPr>
        <w:t xml:space="preserve">= </w:t>
      </w:r>
      <w:r w:rsidRPr="00C96C0E">
        <w:rPr>
          <w:rFonts w:ascii="Times New Roman" w:eastAsia="Times New Roman" w:hAnsi="Times New Roman" w:cs="Arial"/>
          <w:lang w:eastAsia="zh-CN"/>
        </w:rPr>
        <w:t>1</w:t>
      </w:r>
      <w:r w:rsidRPr="00C96C0E">
        <w:rPr>
          <w:rFonts w:ascii="Times New Roman" w:eastAsia="Times New Roman" w:hAnsi="Times New Roman" w:cs="Arial" w:hint="eastAsia"/>
          <w:lang w:eastAsia="zh-CN"/>
        </w:rPr>
        <w:t>6</w:t>
      </w:r>
      <w:r w:rsidRPr="00C96C0E">
        <w:rPr>
          <w:rFonts w:ascii="Times New Roman" w:eastAsia="Times New Roman" w:hAnsi="Times New Roman" w:cs="Arial"/>
          <w:lang w:eastAsia="zh-CN"/>
        </w:rPr>
        <w:t xml:space="preserve"> ms + </w:t>
      </w:r>
      <w:proofErr w:type="spellStart"/>
      <w:r w:rsidRPr="00C96C0E">
        <w:rPr>
          <w:rFonts w:ascii="Times New Roman" w:eastAsia="Times New Roman" w:hAnsi="Times New Roman" w:cs="Arial" w:hint="eastAsia"/>
          <w:lang w:eastAsia="zh-CN"/>
        </w:rPr>
        <w:t>T</w:t>
      </w:r>
      <w:r w:rsidRPr="00C96C0E">
        <w:rPr>
          <w:rFonts w:ascii="Times New Roman" w:eastAsia="Times New Roman" w:hAnsi="Times New Roman" w:cs="Arial" w:hint="eastAsia"/>
          <w:vertAlign w:val="subscript"/>
          <w:lang w:eastAsia="zh-CN"/>
        </w:rPr>
        <w:t>DMTC_</w:t>
      </w:r>
      <w:r w:rsidRPr="00C96C0E">
        <w:rPr>
          <w:rFonts w:ascii="Times New Roman" w:eastAsia="Times New Roman" w:hAnsi="Times New Roman" w:cs="Arial"/>
          <w:vertAlign w:val="subscript"/>
          <w:lang w:eastAsia="zh-CN"/>
        </w:rPr>
        <w:t>duration</w:t>
      </w:r>
      <w:proofErr w:type="spellEnd"/>
      <w:r w:rsidRPr="00C96C0E">
        <w:rPr>
          <w:rFonts w:ascii="Times New Roman" w:eastAsia="Times New Roman" w:hAnsi="Times New Roman" w:cs="Arial"/>
          <w:lang w:eastAsia="zh-CN"/>
        </w:rPr>
        <w:t xml:space="preserve"> + (</w:t>
      </w:r>
      <w:r w:rsidRPr="00C96C0E">
        <w:rPr>
          <w:rFonts w:ascii="Times New Roman" w:eastAsia="Times New Roman" w:hAnsi="Times New Roman" w:cs="Arial"/>
          <w:i/>
          <w:lang w:eastAsia="zh-CN"/>
        </w:rPr>
        <w:t>L</w:t>
      </w:r>
      <w:r w:rsidRPr="00C96C0E">
        <w:rPr>
          <w:rFonts w:ascii="Times New Roman" w:eastAsia="Times New Roman" w:hAnsi="Times New Roman" w:cs="Arial"/>
          <w:lang w:eastAsia="zh-CN"/>
        </w:rPr>
        <w:t>+</w:t>
      </w:r>
      <w:r w:rsidRPr="00C96C0E">
        <w:rPr>
          <w:rFonts w:ascii="Times New Roman" w:eastAsia="Times New Roman" w:hAnsi="Times New Roman" w:cs="Arial" w:hint="eastAsia"/>
          <w:lang w:eastAsia="zh-CN"/>
        </w:rPr>
        <w:t>2</w:t>
      </w:r>
      <w:r w:rsidRPr="00C96C0E">
        <w:rPr>
          <w:rFonts w:ascii="Times New Roman" w:eastAsia="Times New Roman" w:hAnsi="Times New Roman" w:cs="Arial"/>
          <w:lang w:eastAsia="zh-CN"/>
        </w:rPr>
        <w:t>) *</w:t>
      </w:r>
      <w:r w:rsidRPr="00C96C0E">
        <w:rPr>
          <w:rFonts w:ascii="Times New Roman" w:eastAsia="Times New Roman" w:hAnsi="Times New Roman" w:cs="Arial" w:hint="eastAsia"/>
          <w:lang w:eastAsia="zh-CN"/>
        </w:rPr>
        <w:t xml:space="preserve"> </w:t>
      </w:r>
      <w:proofErr w:type="spellStart"/>
      <w:r w:rsidRPr="00C96C0E">
        <w:rPr>
          <w:rFonts w:ascii="Times New Roman" w:eastAsia="Times New Roman" w:hAnsi="Times New Roman" w:cs="Arial" w:hint="eastAsia"/>
          <w:lang w:eastAsia="zh-CN"/>
        </w:rPr>
        <w:t>T</w:t>
      </w:r>
      <w:r w:rsidRPr="00C96C0E">
        <w:rPr>
          <w:rFonts w:ascii="Times New Roman" w:eastAsia="Times New Roman" w:hAnsi="Times New Roman" w:cs="Arial" w:hint="eastAsia"/>
          <w:vertAlign w:val="subscript"/>
          <w:lang w:eastAsia="zh-CN"/>
        </w:rPr>
        <w:t>DMTC_periodicity</w:t>
      </w:r>
      <w:proofErr w:type="spellEnd"/>
      <w:r w:rsidRPr="00C96C0E">
        <w:rPr>
          <w:rFonts w:ascii="Times New Roman" w:eastAsia="Times New Roman" w:hAnsi="Times New Roman" w:cs="Times New Roman"/>
          <w:sz w:val="20"/>
          <w:szCs w:val="20"/>
          <w:lang w:eastAsia="x-none"/>
        </w:rPr>
        <w:t>, where</w:t>
      </w:r>
    </w:p>
    <w:p w14:paraId="6B011953" w14:textId="21691A30" w:rsidR="00C96C0E" w:rsidRPr="00C96C0E" w:rsidRDefault="00C96C0E">
      <w:pPr>
        <w:overflowPunct w:val="0"/>
        <w:autoSpaceDE w:val="0"/>
        <w:autoSpaceDN w:val="0"/>
        <w:adjustRightInd w:val="0"/>
        <w:spacing w:after="180" w:line="240" w:lineRule="auto"/>
        <w:ind w:firstLine="284"/>
        <w:textAlignment w:val="baseline"/>
        <w:rPr>
          <w:rFonts w:ascii="Times New Roman" w:eastAsia="Times New Roman" w:hAnsi="Times New Roman" w:cs="Times New Roman"/>
          <w:sz w:val="20"/>
          <w:szCs w:val="20"/>
          <w:lang w:val="en-GB" w:eastAsia="zh-CN"/>
        </w:rPr>
        <w:pPrChange w:id="2" w:author="Nurminen, Riikka (Nokia - FI/Espoo)" w:date="2016-05-26T09:48:00Z">
          <w:pPr>
            <w:overflowPunct w:val="0"/>
            <w:autoSpaceDE w:val="0"/>
            <w:autoSpaceDN w:val="0"/>
            <w:adjustRightInd w:val="0"/>
            <w:spacing w:after="180" w:line="240" w:lineRule="auto"/>
            <w:textAlignment w:val="baseline"/>
          </w:pPr>
        </w:pPrChange>
      </w:pPr>
      <w:proofErr w:type="spellStart"/>
      <w:r w:rsidRPr="00C96C0E">
        <w:rPr>
          <w:rFonts w:ascii="Times New Roman" w:eastAsia="Times New Roman" w:hAnsi="Times New Roman" w:cs="Times New Roman"/>
          <w:lang w:eastAsia="zh-CN"/>
        </w:rPr>
        <w:t>T</w:t>
      </w:r>
      <w:r w:rsidRPr="00C96C0E">
        <w:rPr>
          <w:rFonts w:ascii="Times New Roman" w:eastAsia="Times New Roman" w:hAnsi="Times New Roman" w:cs="Times New Roman"/>
          <w:vertAlign w:val="subscript"/>
          <w:lang w:eastAsia="zh-CN"/>
        </w:rPr>
        <w:t>DMTC_duration</w:t>
      </w:r>
      <w:proofErr w:type="spellEnd"/>
      <w:r w:rsidRPr="00C96C0E">
        <w:rPr>
          <w:rFonts w:ascii="Times New Roman" w:eastAsia="Times New Roman" w:hAnsi="Times New Roman" w:cs="Times New Roman"/>
          <w:vertAlign w:val="subscript"/>
          <w:lang w:eastAsia="zh-CN"/>
        </w:rPr>
        <w:t xml:space="preserve"> </w:t>
      </w:r>
      <w:r w:rsidRPr="00C96C0E">
        <w:rPr>
          <w:rFonts w:ascii="Times New Roman" w:eastAsia="Times New Roman" w:hAnsi="Times New Roman" w:cs="Times New Roman" w:hint="eastAsia"/>
          <w:sz w:val="20"/>
          <w:szCs w:val="20"/>
          <w:lang w:val="en-GB" w:eastAsia="zh-CN"/>
        </w:rPr>
        <w:t>=</w:t>
      </w:r>
      <w:ins w:id="3" w:author="Nurminen, Riikka (Nokia - FI/Espoo)" w:date="2016-05-26T09:50:00Z">
        <w:r w:rsidR="008E6A82">
          <w:rPr>
            <w:rFonts w:ascii="Times New Roman" w:eastAsia="Times New Roman" w:hAnsi="Times New Roman" w:cs="Times New Roman"/>
            <w:sz w:val="20"/>
            <w:szCs w:val="20"/>
            <w:lang w:val="en-GB" w:eastAsia="zh-CN"/>
          </w:rPr>
          <w:t xml:space="preserve"> </w:t>
        </w:r>
      </w:ins>
      <w:r w:rsidRPr="00C96C0E">
        <w:rPr>
          <w:rFonts w:ascii="Times New Roman" w:eastAsia="Times New Roman" w:hAnsi="Times New Roman" w:cs="Times New Roman" w:hint="eastAsia"/>
          <w:sz w:val="20"/>
          <w:szCs w:val="20"/>
          <w:lang w:val="en-GB" w:eastAsia="zh-CN"/>
        </w:rPr>
        <w:t>6</w:t>
      </w:r>
      <w:r w:rsidRPr="00C96C0E">
        <w:rPr>
          <w:rFonts w:ascii="Times New Roman" w:eastAsia="Times New Roman" w:hAnsi="Times New Roman" w:cs="Times New Roman"/>
          <w:sz w:val="20"/>
          <w:szCs w:val="20"/>
          <w:lang w:val="en-GB" w:eastAsia="zh-CN"/>
        </w:rPr>
        <w:t xml:space="preserve"> ms is the DMTC duration [2], </w:t>
      </w:r>
    </w:p>
    <w:p w14:paraId="2F41FFBF" w14:textId="2A3DC9DE" w:rsidR="007D3A77" w:rsidRDefault="00C96C0E">
      <w:pPr>
        <w:overflowPunct w:val="0"/>
        <w:autoSpaceDE w:val="0"/>
        <w:autoSpaceDN w:val="0"/>
        <w:adjustRightInd w:val="0"/>
        <w:spacing w:after="180" w:line="240" w:lineRule="auto"/>
        <w:ind w:firstLine="284"/>
        <w:textAlignment w:val="baseline"/>
        <w:rPr>
          <w:ins w:id="4" w:author="Nurminen, Riikka (Nokia - FI/Espoo)" w:date="2016-05-26T09:47:00Z"/>
          <w:rFonts w:ascii="Times New Roman" w:eastAsia="Times New Roman" w:hAnsi="Times New Roman" w:cs="v4.2.0"/>
          <w:sz w:val="20"/>
          <w:szCs w:val="20"/>
          <w:lang w:val="en-GB" w:eastAsia="x-none"/>
        </w:rPr>
        <w:pPrChange w:id="5" w:author="Nurminen, Riikka (Nokia - FI/Espoo)" w:date="2016-05-26T09:47:00Z">
          <w:pPr>
            <w:overflowPunct w:val="0"/>
            <w:autoSpaceDE w:val="0"/>
            <w:autoSpaceDN w:val="0"/>
            <w:adjustRightInd w:val="0"/>
            <w:spacing w:after="180" w:line="240" w:lineRule="auto"/>
            <w:textAlignment w:val="baseline"/>
          </w:pPr>
        </w:pPrChange>
      </w:pPr>
      <w:proofErr w:type="spellStart"/>
      <w:r w:rsidRPr="00C96C0E">
        <w:rPr>
          <w:rFonts w:ascii="Times New Roman" w:eastAsia="Times New Roman" w:hAnsi="Times New Roman" w:cs="Times New Roman"/>
          <w:sz w:val="20"/>
          <w:szCs w:val="20"/>
          <w:lang w:val="en-GB" w:eastAsia="zh-CN"/>
        </w:rPr>
        <w:t>T</w:t>
      </w:r>
      <w:r w:rsidRPr="00C96C0E">
        <w:rPr>
          <w:rFonts w:ascii="Times New Roman" w:eastAsia="Times New Roman" w:hAnsi="Times New Roman" w:cs="Times New Roman"/>
          <w:sz w:val="20"/>
          <w:szCs w:val="20"/>
          <w:vertAlign w:val="subscript"/>
          <w:lang w:val="en-GB" w:eastAsia="zh-CN"/>
        </w:rPr>
        <w:t>DMTC_periodicity</w:t>
      </w:r>
      <w:proofErr w:type="spellEnd"/>
      <w:r w:rsidRPr="00C96C0E">
        <w:rPr>
          <w:rFonts w:ascii="Times New Roman" w:eastAsia="Times New Roman" w:hAnsi="Times New Roman" w:cs="Times New Roman"/>
          <w:sz w:val="20"/>
          <w:szCs w:val="20"/>
          <w:lang w:val="en-GB" w:eastAsia="zh-CN"/>
        </w:rPr>
        <w:t xml:space="preserve"> is the</w:t>
      </w:r>
      <w:r w:rsidRPr="00C96C0E">
        <w:rPr>
          <w:rFonts w:ascii="Times New Roman" w:eastAsia="Times New Roman" w:hAnsi="Times New Roman" w:cs="Times New Roman"/>
          <w:sz w:val="20"/>
          <w:szCs w:val="20"/>
          <w:lang w:val="en-GB"/>
        </w:rPr>
        <w:t xml:space="preserve"> periodicity of the DMTC [2],</w:t>
      </w:r>
      <w:ins w:id="6" w:author="Nurminen, Riikka (Nokia - FI/Espoo)" w:date="2016-05-23T18:33:00Z">
        <w:r w:rsidR="00AE1D2F">
          <w:rPr>
            <w:rFonts w:ascii="Times New Roman" w:eastAsia="Times New Roman" w:hAnsi="Times New Roman" w:cs="v4.2.0"/>
            <w:sz w:val="20"/>
            <w:szCs w:val="20"/>
            <w:lang w:val="en-GB" w:eastAsia="x-none"/>
          </w:rPr>
          <w:t xml:space="preserve"> </w:t>
        </w:r>
      </w:ins>
    </w:p>
    <w:p w14:paraId="4834FE55" w14:textId="1560136C" w:rsidR="008E6A82" w:rsidRPr="008E6A82" w:rsidRDefault="008E6A82">
      <w:pPr>
        <w:overflowPunct w:val="0"/>
        <w:autoSpaceDE w:val="0"/>
        <w:autoSpaceDN w:val="0"/>
        <w:adjustRightInd w:val="0"/>
        <w:spacing w:after="180" w:line="240" w:lineRule="auto"/>
        <w:ind w:left="568" w:hanging="284"/>
        <w:textAlignment w:val="baseline"/>
        <w:rPr>
          <w:rFonts w:ascii="Times New Roman" w:eastAsia="Times New Roman" w:hAnsi="Times New Roman" w:cs="v4.2.0"/>
          <w:sz w:val="20"/>
          <w:szCs w:val="20"/>
          <w:lang w:val="en-GB" w:eastAsia="x-none"/>
          <w:rPrChange w:id="7" w:author="Nurminen, Riikka (Nokia - FI/Espoo)" w:date="2016-05-26T09:48:00Z">
            <w:rPr>
              <w:rFonts w:ascii="Times New Roman" w:eastAsia="Times New Roman" w:hAnsi="Times New Roman" w:cs="Times New Roman"/>
              <w:sz w:val="20"/>
              <w:szCs w:val="20"/>
              <w:lang w:val="en-GB"/>
            </w:rPr>
          </w:rPrChange>
        </w:rPr>
        <w:pPrChange w:id="8" w:author="Nurminen, Riikka (Nokia - FI/Espoo)" w:date="2016-05-26T09:48:00Z">
          <w:pPr>
            <w:overflowPunct w:val="0"/>
            <w:autoSpaceDE w:val="0"/>
            <w:autoSpaceDN w:val="0"/>
            <w:adjustRightInd w:val="0"/>
            <w:spacing w:after="180" w:line="240" w:lineRule="auto"/>
            <w:textAlignment w:val="baseline"/>
          </w:pPr>
        </w:pPrChange>
      </w:pPr>
      <w:ins w:id="9" w:author="Nurminen, Riikka (Nokia - FI/Espoo)" w:date="2016-05-26T09:47:00Z">
        <w:r w:rsidRPr="00C96C0E">
          <w:rPr>
            <w:rFonts w:ascii="Times New Roman" w:eastAsia="Times New Roman" w:hAnsi="Times New Roman" w:cs="v4.2.0"/>
            <w:i/>
            <w:sz w:val="20"/>
            <w:szCs w:val="20"/>
            <w:lang w:val="en-GB" w:eastAsia="x-none"/>
          </w:rPr>
          <w:t>L</w:t>
        </w:r>
        <w:r w:rsidRPr="00C96C0E">
          <w:rPr>
            <w:rFonts w:ascii="Times New Roman" w:eastAsia="Times New Roman" w:hAnsi="Times New Roman" w:cs="v4.2.0"/>
            <w:sz w:val="20"/>
            <w:szCs w:val="20"/>
            <w:lang w:val="en-GB" w:eastAsia="x-none"/>
          </w:rPr>
          <w:t xml:space="preserve"> is the number of times the discovery signal occasion is not available at the UE during the SCell activation time.</w:t>
        </w:r>
      </w:ins>
    </w:p>
    <w:p w14:paraId="11FD012E" w14:textId="77777777" w:rsidR="00C96C0E" w:rsidRPr="00C96C0E" w:rsidRDefault="00C96C0E" w:rsidP="00C96C0E">
      <w:pPr>
        <w:overflowPunct w:val="0"/>
        <w:autoSpaceDE w:val="0"/>
        <w:autoSpaceDN w:val="0"/>
        <w:adjustRightInd w:val="0"/>
        <w:spacing w:after="180" w:line="240" w:lineRule="auto"/>
        <w:textAlignment w:val="baseline"/>
        <w:rPr>
          <w:rFonts w:ascii="Times New Roman" w:eastAsia="Times New Roman" w:hAnsi="Times New Roman" w:cs="Times New Roman"/>
          <w:sz w:val="20"/>
          <w:szCs w:val="20"/>
          <w:lang w:val="en-GB" w:eastAsia="zh-CN"/>
        </w:rPr>
      </w:pPr>
      <w:r w:rsidRPr="00C96C0E">
        <w:rPr>
          <w:rFonts w:ascii="Times New Roman" w:eastAsia="Times New Roman" w:hAnsi="Times New Roman" w:cs="Times New Roman"/>
          <w:sz w:val="20"/>
          <w:szCs w:val="20"/>
          <w:lang w:val="en-GB"/>
        </w:rPr>
        <w:t xml:space="preserve">Otherwise upon receiving the SCell activation command in subframe </w:t>
      </w:r>
      <w:r w:rsidRPr="00C96C0E">
        <w:rPr>
          <w:rFonts w:ascii="Times New Roman" w:eastAsia="Times New Roman" w:hAnsi="Times New Roman" w:cs="Times New Roman"/>
          <w:i/>
          <w:sz w:val="20"/>
          <w:szCs w:val="20"/>
          <w:lang w:val="en-GB"/>
        </w:rPr>
        <w:t>n</w:t>
      </w:r>
      <w:r w:rsidRPr="00C96C0E">
        <w:rPr>
          <w:rFonts w:ascii="Times New Roman" w:eastAsia="Times New Roman" w:hAnsi="Times New Roman" w:cs="Times New Roman"/>
          <w:sz w:val="20"/>
          <w:szCs w:val="20"/>
          <w:lang w:val="en-GB"/>
        </w:rPr>
        <w:t xml:space="preserve">, the UE shall be capable to transmit a valid CSI report and apply actions </w:t>
      </w:r>
      <w:r w:rsidRPr="00C96C0E">
        <w:rPr>
          <w:rFonts w:ascii="Times New Roman" w:eastAsia="MS Mincho" w:hAnsi="Times New Roman" w:cs="Times New Roman"/>
          <w:sz w:val="20"/>
          <w:szCs w:val="20"/>
          <w:lang w:val="en-GB"/>
        </w:rPr>
        <w:t>related to </w:t>
      </w:r>
      <w:r w:rsidRPr="00C96C0E">
        <w:rPr>
          <w:rFonts w:ascii="Times New Roman" w:eastAsia="Times New Roman" w:hAnsi="Times New Roman" w:cs="Times New Roman"/>
          <w:sz w:val="20"/>
          <w:szCs w:val="20"/>
          <w:lang w:val="en-GB"/>
        </w:rPr>
        <w:t xml:space="preserve">the activation command </w:t>
      </w:r>
      <w:r w:rsidRPr="00C96C0E">
        <w:rPr>
          <w:rFonts w:ascii="Times New Roman" w:eastAsia="MS Mincho" w:hAnsi="Times New Roman" w:cs="Times New Roman"/>
          <w:sz w:val="20"/>
          <w:szCs w:val="20"/>
          <w:lang w:val="en-GB"/>
        </w:rPr>
        <w:t>as specified in [17]</w:t>
      </w:r>
      <w:r w:rsidRPr="00C96C0E">
        <w:rPr>
          <w:rFonts w:ascii="Times New Roman" w:eastAsia="Times New Roman" w:hAnsi="Times New Roman" w:cs="Times New Roman"/>
          <w:sz w:val="20"/>
          <w:szCs w:val="20"/>
          <w:lang w:val="en-GB"/>
        </w:rPr>
        <w:t xml:space="preserve"> for the SCell being activated no later than in subframe </w:t>
      </w:r>
      <w:r w:rsidRPr="00C96C0E">
        <w:rPr>
          <w:rFonts w:ascii="Times New Roman" w:eastAsia="Times New Roman" w:hAnsi="Times New Roman" w:cs="Times New Roman"/>
          <w:i/>
        </w:rPr>
        <w:t>n</w:t>
      </w:r>
      <w:r w:rsidRPr="00C96C0E">
        <w:rPr>
          <w:rFonts w:ascii="Times New Roman" w:eastAsia="Times New Roman" w:hAnsi="Times New Roman" w:cs="Times New Roman"/>
        </w:rPr>
        <w:t>+</w:t>
      </w:r>
      <w:r w:rsidRPr="00C96C0E">
        <w:rPr>
          <w:rFonts w:ascii="Times New Roman" w:eastAsia="Times New Roman" w:hAnsi="Times New Roman" w:cs="Times New Roman"/>
          <w:lang w:val="en-GB"/>
        </w:rPr>
        <w:t>T</w:t>
      </w:r>
      <w:r w:rsidRPr="00C96C0E">
        <w:rPr>
          <w:rFonts w:ascii="Times New Roman" w:eastAsia="Times New Roman" w:hAnsi="Times New Roman" w:cs="Times New Roman"/>
          <w:vertAlign w:val="subscript"/>
          <w:lang w:val="en-GB"/>
        </w:rPr>
        <w:t>activate_basic_FS3</w:t>
      </w:r>
      <w:r w:rsidRPr="00C96C0E">
        <w:rPr>
          <w:rFonts w:ascii="Times New Roman" w:eastAsia="Times New Roman" w:hAnsi="Times New Roman" w:cs="Times New Roman"/>
          <w:sz w:val="20"/>
          <w:szCs w:val="20"/>
          <w:lang w:val="en-GB"/>
        </w:rPr>
        <w:t xml:space="preserve">, provided the SCell can be successfully detected on the first attempt. In this case, Tactivate_basic_FS3 </w:t>
      </w:r>
      <w:proofErr w:type="gramStart"/>
      <w:r w:rsidRPr="00C96C0E">
        <w:rPr>
          <w:rFonts w:ascii="Times New Roman" w:eastAsia="Times New Roman" w:hAnsi="Times New Roman" w:cs="Times New Roman"/>
          <w:sz w:val="20"/>
          <w:szCs w:val="20"/>
          <w:lang w:val="en-GB"/>
        </w:rPr>
        <w:t>is defined</w:t>
      </w:r>
      <w:proofErr w:type="gramEnd"/>
      <w:r w:rsidRPr="00C96C0E">
        <w:rPr>
          <w:rFonts w:ascii="Times New Roman" w:eastAsia="Times New Roman" w:hAnsi="Times New Roman" w:cs="Times New Roman"/>
          <w:sz w:val="20"/>
          <w:szCs w:val="20"/>
          <w:lang w:val="en-GB"/>
        </w:rPr>
        <w:t xml:space="preserve"> as follows.</w:t>
      </w:r>
    </w:p>
    <w:p w14:paraId="3222FD6E" w14:textId="77777777" w:rsidR="00C96C0E" w:rsidRPr="00C96C0E" w:rsidRDefault="00C96C0E" w:rsidP="00C96C0E">
      <w:pPr>
        <w:overflowPunct w:val="0"/>
        <w:autoSpaceDE w:val="0"/>
        <w:autoSpaceDN w:val="0"/>
        <w:adjustRightInd w:val="0"/>
        <w:spacing w:after="180" w:line="240" w:lineRule="auto"/>
        <w:textAlignment w:val="baseline"/>
        <w:rPr>
          <w:rFonts w:ascii="Times New Roman" w:eastAsia="Times New Roman" w:hAnsi="Times New Roman" w:cs="Arial"/>
          <w:vertAlign w:val="subscript"/>
          <w:lang w:eastAsia="zh-CN"/>
        </w:rPr>
      </w:pPr>
      <w:r w:rsidRPr="00C96C0E">
        <w:rPr>
          <w:rFonts w:ascii="Times New Roman" w:eastAsia="Times New Roman" w:hAnsi="Times New Roman" w:cs="Times New Roman"/>
          <w:lang w:val="en-GB"/>
        </w:rPr>
        <w:t>T</w:t>
      </w:r>
      <w:r w:rsidRPr="00C96C0E">
        <w:rPr>
          <w:rFonts w:ascii="Times New Roman" w:eastAsia="Times New Roman" w:hAnsi="Times New Roman" w:cs="Times New Roman"/>
          <w:vertAlign w:val="subscript"/>
          <w:lang w:val="en-GB"/>
        </w:rPr>
        <w:t>activate_basic_FS3</w:t>
      </w:r>
      <w:r w:rsidRPr="00C96C0E">
        <w:rPr>
          <w:rFonts w:ascii="Times New Roman" w:eastAsia="Times New Roman" w:hAnsi="Times New Roman" w:cs="Times New Roman"/>
          <w:sz w:val="20"/>
          <w:szCs w:val="20"/>
          <w:lang w:val="en-GB"/>
        </w:rPr>
        <w:t xml:space="preserve"> </w:t>
      </w:r>
      <w:r w:rsidRPr="00C96C0E">
        <w:rPr>
          <w:rFonts w:ascii="Times New Roman" w:eastAsia="Times New Roman" w:hAnsi="Times New Roman" w:cs="Times New Roman"/>
        </w:rPr>
        <w:t xml:space="preserve">= </w:t>
      </w:r>
      <w:r w:rsidRPr="00C96C0E">
        <w:rPr>
          <w:rFonts w:ascii="Times New Roman" w:eastAsia="Times New Roman" w:hAnsi="Times New Roman" w:cs="Arial"/>
          <w:lang w:eastAsia="zh-CN"/>
        </w:rPr>
        <w:t>1</w:t>
      </w:r>
      <w:r w:rsidRPr="00C96C0E">
        <w:rPr>
          <w:rFonts w:ascii="Times New Roman" w:eastAsia="Times New Roman" w:hAnsi="Times New Roman" w:cs="Arial" w:hint="eastAsia"/>
          <w:lang w:eastAsia="zh-CN"/>
        </w:rPr>
        <w:t>6</w:t>
      </w:r>
      <w:r w:rsidRPr="00C96C0E">
        <w:rPr>
          <w:rFonts w:ascii="Times New Roman" w:eastAsia="Times New Roman" w:hAnsi="Times New Roman" w:cs="Arial"/>
          <w:lang w:eastAsia="zh-CN"/>
        </w:rPr>
        <w:t xml:space="preserve"> ms + </w:t>
      </w:r>
      <w:proofErr w:type="spellStart"/>
      <w:r w:rsidRPr="00C96C0E">
        <w:rPr>
          <w:rFonts w:ascii="Times New Roman" w:eastAsia="Times New Roman" w:hAnsi="Times New Roman" w:cs="Arial" w:hint="eastAsia"/>
          <w:lang w:eastAsia="zh-CN"/>
        </w:rPr>
        <w:t>T</w:t>
      </w:r>
      <w:r w:rsidRPr="00C96C0E">
        <w:rPr>
          <w:rFonts w:ascii="Times New Roman" w:eastAsia="Times New Roman" w:hAnsi="Times New Roman" w:cs="Arial" w:hint="eastAsia"/>
          <w:vertAlign w:val="subscript"/>
          <w:lang w:eastAsia="zh-CN"/>
        </w:rPr>
        <w:t>DMTC_</w:t>
      </w:r>
      <w:r w:rsidRPr="00C96C0E">
        <w:rPr>
          <w:rFonts w:ascii="Times New Roman" w:eastAsia="Times New Roman" w:hAnsi="Times New Roman" w:cs="Arial"/>
          <w:vertAlign w:val="subscript"/>
          <w:lang w:eastAsia="zh-CN"/>
        </w:rPr>
        <w:t>duration</w:t>
      </w:r>
      <w:proofErr w:type="spellEnd"/>
      <w:r w:rsidRPr="00C96C0E">
        <w:rPr>
          <w:rFonts w:ascii="Times New Roman" w:eastAsia="Times New Roman" w:hAnsi="Times New Roman" w:cs="Arial"/>
          <w:lang w:eastAsia="zh-CN"/>
        </w:rPr>
        <w:t xml:space="preserve"> + (</w:t>
      </w:r>
      <w:r w:rsidRPr="00C96C0E">
        <w:rPr>
          <w:rFonts w:ascii="Times New Roman" w:eastAsia="Times New Roman" w:hAnsi="Times New Roman" w:cs="Arial"/>
          <w:i/>
          <w:lang w:eastAsia="zh-CN"/>
        </w:rPr>
        <w:t>L</w:t>
      </w:r>
      <w:r w:rsidRPr="00C96C0E">
        <w:rPr>
          <w:rFonts w:ascii="Times New Roman" w:eastAsia="Times New Roman" w:hAnsi="Times New Roman" w:cs="Arial"/>
          <w:lang w:eastAsia="zh-CN"/>
        </w:rPr>
        <w:t>+</w:t>
      </w:r>
      <w:r w:rsidRPr="00C96C0E">
        <w:rPr>
          <w:rFonts w:ascii="Times New Roman" w:eastAsia="Times New Roman" w:hAnsi="Times New Roman" w:cs="Arial" w:hint="eastAsia"/>
          <w:lang w:eastAsia="zh-CN"/>
        </w:rPr>
        <w:t>3</w:t>
      </w:r>
      <w:r w:rsidRPr="00C96C0E">
        <w:rPr>
          <w:rFonts w:ascii="Times New Roman" w:eastAsia="Times New Roman" w:hAnsi="Times New Roman" w:cs="Arial"/>
          <w:lang w:eastAsia="zh-CN"/>
        </w:rPr>
        <w:t>) *</w:t>
      </w:r>
      <w:r w:rsidRPr="00C96C0E">
        <w:rPr>
          <w:rFonts w:ascii="Times New Roman" w:eastAsia="Times New Roman" w:hAnsi="Times New Roman" w:cs="Arial" w:hint="eastAsia"/>
          <w:lang w:eastAsia="zh-CN"/>
        </w:rPr>
        <w:t xml:space="preserve"> </w:t>
      </w:r>
      <w:proofErr w:type="spellStart"/>
      <w:r w:rsidRPr="00C96C0E">
        <w:rPr>
          <w:rFonts w:ascii="Times New Roman" w:eastAsia="Times New Roman" w:hAnsi="Times New Roman" w:cs="Arial" w:hint="eastAsia"/>
          <w:lang w:eastAsia="zh-CN"/>
        </w:rPr>
        <w:t>T</w:t>
      </w:r>
      <w:r w:rsidRPr="00C96C0E">
        <w:rPr>
          <w:rFonts w:ascii="Times New Roman" w:eastAsia="Times New Roman" w:hAnsi="Times New Roman" w:cs="Arial" w:hint="eastAsia"/>
          <w:vertAlign w:val="subscript"/>
          <w:lang w:eastAsia="zh-CN"/>
        </w:rPr>
        <w:t>DMTC_periodicity</w:t>
      </w:r>
      <w:proofErr w:type="spellEnd"/>
      <w:r w:rsidRPr="00C96C0E">
        <w:rPr>
          <w:rFonts w:ascii="Times New Roman" w:eastAsia="Times New Roman" w:hAnsi="Times New Roman" w:cs="Times New Roman"/>
          <w:sz w:val="20"/>
          <w:szCs w:val="20"/>
        </w:rPr>
        <w:t>, where</w:t>
      </w:r>
    </w:p>
    <w:p w14:paraId="036135E3" w14:textId="581E702A" w:rsidR="00C96C0E" w:rsidRPr="00C96C0E" w:rsidRDefault="00C96C0E" w:rsidP="00C96C0E">
      <w:pPr>
        <w:overflowPunct w:val="0"/>
        <w:autoSpaceDE w:val="0"/>
        <w:autoSpaceDN w:val="0"/>
        <w:adjustRightInd w:val="0"/>
        <w:spacing w:after="180" w:line="240" w:lineRule="auto"/>
        <w:ind w:left="568" w:hanging="284"/>
        <w:textAlignment w:val="baseline"/>
        <w:rPr>
          <w:rFonts w:ascii="Times New Roman" w:eastAsia="Times New Roman" w:hAnsi="Times New Roman" w:cs="Times New Roman"/>
          <w:sz w:val="20"/>
          <w:szCs w:val="20"/>
          <w:lang w:val="en-GB" w:eastAsia="zh-CN"/>
        </w:rPr>
      </w:pPr>
      <w:proofErr w:type="spellStart"/>
      <w:r w:rsidRPr="00C96C0E">
        <w:rPr>
          <w:rFonts w:ascii="Times New Roman" w:eastAsia="Times New Roman" w:hAnsi="Times New Roman" w:cs="Times New Roman" w:hint="eastAsia"/>
          <w:lang w:eastAsia="zh-CN"/>
        </w:rPr>
        <w:t>T</w:t>
      </w:r>
      <w:r w:rsidRPr="00C96C0E">
        <w:rPr>
          <w:rFonts w:ascii="Times New Roman" w:eastAsia="Times New Roman" w:hAnsi="Times New Roman" w:cs="Times New Roman" w:hint="eastAsia"/>
          <w:vertAlign w:val="subscript"/>
          <w:lang w:eastAsia="zh-CN"/>
        </w:rPr>
        <w:t>DMTC_</w:t>
      </w:r>
      <w:r w:rsidRPr="00C96C0E">
        <w:rPr>
          <w:rFonts w:ascii="Times New Roman" w:eastAsia="Times New Roman" w:hAnsi="Times New Roman" w:cs="Times New Roman"/>
          <w:vertAlign w:val="subscript"/>
          <w:lang w:eastAsia="zh-CN"/>
        </w:rPr>
        <w:t>duration</w:t>
      </w:r>
      <w:proofErr w:type="spellEnd"/>
      <w:r w:rsidRPr="00C96C0E">
        <w:rPr>
          <w:rFonts w:ascii="Times New Roman" w:eastAsia="Times New Roman" w:hAnsi="Times New Roman" w:cs="Times New Roman"/>
          <w:vertAlign w:val="subscript"/>
          <w:lang w:eastAsia="zh-CN"/>
        </w:rPr>
        <w:t xml:space="preserve"> </w:t>
      </w:r>
      <w:r w:rsidRPr="00C96C0E">
        <w:rPr>
          <w:rFonts w:ascii="Times New Roman" w:eastAsia="Times New Roman" w:hAnsi="Times New Roman" w:cs="Times New Roman" w:hint="eastAsia"/>
          <w:sz w:val="20"/>
          <w:szCs w:val="20"/>
          <w:lang w:val="en-GB" w:eastAsia="zh-CN"/>
        </w:rPr>
        <w:t>=</w:t>
      </w:r>
      <w:ins w:id="10" w:author="Nurminen, Riikka (Nokia - FI/Espoo)" w:date="2016-05-26T09:50:00Z">
        <w:r w:rsidR="008E6A82">
          <w:rPr>
            <w:rFonts w:ascii="Times New Roman" w:eastAsia="Times New Roman" w:hAnsi="Times New Roman" w:cs="Times New Roman"/>
            <w:sz w:val="20"/>
            <w:szCs w:val="20"/>
            <w:lang w:val="en-GB" w:eastAsia="zh-CN"/>
          </w:rPr>
          <w:t xml:space="preserve"> </w:t>
        </w:r>
      </w:ins>
      <w:r w:rsidRPr="00C96C0E">
        <w:rPr>
          <w:rFonts w:ascii="Times New Roman" w:eastAsia="Times New Roman" w:hAnsi="Times New Roman" w:cs="Times New Roman" w:hint="eastAsia"/>
          <w:sz w:val="20"/>
          <w:szCs w:val="20"/>
          <w:lang w:val="en-GB" w:eastAsia="zh-CN"/>
        </w:rPr>
        <w:t>6</w:t>
      </w:r>
      <w:r w:rsidRPr="00C96C0E">
        <w:rPr>
          <w:rFonts w:ascii="Times New Roman" w:eastAsia="Times New Roman" w:hAnsi="Times New Roman" w:cs="Times New Roman"/>
          <w:sz w:val="20"/>
          <w:szCs w:val="20"/>
          <w:lang w:val="en-GB" w:eastAsia="zh-CN"/>
        </w:rPr>
        <w:t xml:space="preserve"> ms is the DMTC duration [2], </w:t>
      </w:r>
    </w:p>
    <w:p w14:paraId="435CFF89" w14:textId="77777777" w:rsidR="00C96C0E" w:rsidRPr="00C96C0E" w:rsidRDefault="00C96C0E" w:rsidP="00C96C0E">
      <w:pPr>
        <w:overflowPunct w:val="0"/>
        <w:autoSpaceDE w:val="0"/>
        <w:autoSpaceDN w:val="0"/>
        <w:adjustRightInd w:val="0"/>
        <w:spacing w:after="180" w:line="240" w:lineRule="auto"/>
        <w:ind w:left="568" w:hanging="284"/>
        <w:textAlignment w:val="baseline"/>
        <w:rPr>
          <w:rFonts w:ascii="Times New Roman" w:eastAsia="Times New Roman" w:hAnsi="Times New Roman" w:cs="v4.2.0"/>
          <w:sz w:val="20"/>
          <w:szCs w:val="20"/>
          <w:lang w:val="en-GB" w:eastAsia="x-none"/>
        </w:rPr>
      </w:pPr>
      <w:proofErr w:type="spellStart"/>
      <w:r w:rsidRPr="00C96C0E">
        <w:rPr>
          <w:rFonts w:ascii="Times New Roman" w:eastAsia="Times New Roman" w:hAnsi="Times New Roman" w:cs="Times New Roman" w:hint="eastAsia"/>
          <w:sz w:val="20"/>
          <w:szCs w:val="20"/>
          <w:lang w:val="en-GB" w:eastAsia="zh-CN"/>
        </w:rPr>
        <w:t>T</w:t>
      </w:r>
      <w:r w:rsidRPr="00C96C0E">
        <w:rPr>
          <w:rFonts w:ascii="Times New Roman" w:eastAsia="Times New Roman" w:hAnsi="Times New Roman" w:cs="Times New Roman" w:hint="eastAsia"/>
          <w:sz w:val="20"/>
          <w:szCs w:val="20"/>
          <w:vertAlign w:val="subscript"/>
          <w:lang w:val="en-GB" w:eastAsia="zh-CN"/>
        </w:rPr>
        <w:t>DMTC_periodicity</w:t>
      </w:r>
      <w:proofErr w:type="spellEnd"/>
      <w:r w:rsidRPr="00C96C0E">
        <w:rPr>
          <w:rFonts w:ascii="Times New Roman" w:eastAsia="Times New Roman" w:hAnsi="Times New Roman" w:cs="Times New Roman" w:hint="eastAsia"/>
          <w:sz w:val="20"/>
          <w:szCs w:val="20"/>
          <w:lang w:val="en-GB" w:eastAsia="zh-CN"/>
        </w:rPr>
        <w:t xml:space="preserve"> is the</w:t>
      </w:r>
      <w:r w:rsidRPr="00C96C0E">
        <w:rPr>
          <w:rFonts w:ascii="Times New Roman" w:eastAsia="Times New Roman" w:hAnsi="Times New Roman" w:cs="v4.2.0" w:hint="eastAsia"/>
          <w:sz w:val="20"/>
          <w:szCs w:val="20"/>
          <w:lang w:val="en-GB" w:eastAsia="x-none"/>
        </w:rPr>
        <w:t xml:space="preserve"> </w:t>
      </w:r>
      <w:r w:rsidRPr="00C96C0E">
        <w:rPr>
          <w:rFonts w:ascii="Times New Roman" w:eastAsia="Times New Roman" w:hAnsi="Times New Roman" w:cs="v4.2.0"/>
          <w:sz w:val="20"/>
          <w:szCs w:val="20"/>
          <w:lang w:val="en-GB" w:eastAsia="x-none"/>
        </w:rPr>
        <w:t>periodicity of the DMTC [2],</w:t>
      </w:r>
    </w:p>
    <w:p w14:paraId="61C3FBD7" w14:textId="24D577CF" w:rsidR="00C96C0E" w:rsidRPr="00C96C0E" w:rsidRDefault="00C96C0E" w:rsidP="00C96C0E">
      <w:pPr>
        <w:overflowPunct w:val="0"/>
        <w:autoSpaceDE w:val="0"/>
        <w:autoSpaceDN w:val="0"/>
        <w:adjustRightInd w:val="0"/>
        <w:spacing w:after="180" w:line="240" w:lineRule="auto"/>
        <w:ind w:left="568" w:hanging="284"/>
        <w:textAlignment w:val="baseline"/>
        <w:rPr>
          <w:rFonts w:ascii="Times New Roman" w:eastAsia="Times New Roman" w:hAnsi="Times New Roman" w:cs="v4.2.0"/>
          <w:sz w:val="20"/>
          <w:szCs w:val="20"/>
          <w:lang w:val="en-GB" w:eastAsia="x-none"/>
        </w:rPr>
      </w:pPr>
      <w:r w:rsidRPr="00C96C0E">
        <w:rPr>
          <w:rFonts w:ascii="Times New Roman" w:eastAsia="Times New Roman" w:hAnsi="Times New Roman" w:cs="v4.2.0"/>
          <w:i/>
          <w:sz w:val="20"/>
          <w:szCs w:val="20"/>
          <w:lang w:val="en-GB" w:eastAsia="x-none"/>
        </w:rPr>
        <w:t>L</w:t>
      </w:r>
      <w:r w:rsidRPr="00C96C0E">
        <w:rPr>
          <w:rFonts w:ascii="Times New Roman" w:eastAsia="Times New Roman" w:hAnsi="Times New Roman" w:cs="v4.2.0"/>
          <w:sz w:val="20"/>
          <w:szCs w:val="20"/>
          <w:lang w:val="en-GB" w:eastAsia="x-none"/>
        </w:rPr>
        <w:t xml:space="preserve"> is the number of times the discovery signal occasion is not available at the UE during the SCell activation time.</w:t>
      </w:r>
    </w:p>
    <w:p w14:paraId="36A1557A" w14:textId="77777777" w:rsidR="00C96C0E" w:rsidRPr="00C96C0E" w:rsidRDefault="00C96C0E" w:rsidP="00C96C0E">
      <w:pPr>
        <w:overflowPunct w:val="0"/>
        <w:autoSpaceDE w:val="0"/>
        <w:autoSpaceDN w:val="0"/>
        <w:adjustRightInd w:val="0"/>
        <w:spacing w:before="240" w:after="180" w:line="240" w:lineRule="auto"/>
        <w:textAlignment w:val="baseline"/>
        <w:rPr>
          <w:rFonts w:ascii="Times New Roman" w:eastAsia="Times New Roman" w:hAnsi="Times New Roman" w:cs="Times New Roman"/>
          <w:sz w:val="20"/>
          <w:szCs w:val="20"/>
          <w:lang w:val="en-GB"/>
        </w:rPr>
      </w:pPr>
      <w:r w:rsidRPr="00C96C0E">
        <w:rPr>
          <w:rFonts w:ascii="Times New Roman" w:eastAsia="Times New Roman" w:hAnsi="Times New Roman" w:cs="Times New Roman"/>
          <w:sz w:val="20"/>
          <w:szCs w:val="20"/>
          <w:lang w:val="en-GB"/>
        </w:rPr>
        <w:t>If there is no reference signal received for the CSI measurement over the delay corresponding to the minimum requirements specified above, then the UE shall report corresponding valid CSI for the activated SCell on the next available uplink reporting resource after receiving the reference signal.</w:t>
      </w:r>
    </w:p>
    <w:p w14:paraId="6658F226" w14:textId="77777777" w:rsidR="00C96C0E" w:rsidRPr="00C96C0E" w:rsidRDefault="00C96C0E" w:rsidP="00C96C0E">
      <w:pPr>
        <w:overflowPunct w:val="0"/>
        <w:autoSpaceDE w:val="0"/>
        <w:autoSpaceDN w:val="0"/>
        <w:adjustRightInd w:val="0"/>
        <w:spacing w:after="180" w:line="240" w:lineRule="auto"/>
        <w:textAlignment w:val="baseline"/>
        <w:rPr>
          <w:rFonts w:ascii="Times New Roman" w:eastAsia="Times New Roman" w:hAnsi="Times New Roman" w:cs="Times New Roman"/>
          <w:sz w:val="20"/>
          <w:szCs w:val="20"/>
          <w:lang w:val="en-GB"/>
        </w:rPr>
      </w:pPr>
      <w:r w:rsidRPr="00C96C0E">
        <w:rPr>
          <w:rFonts w:ascii="Times New Roman" w:eastAsia="Times New Roman" w:hAnsi="Times New Roman" w:cs="Times New Roman"/>
          <w:sz w:val="20"/>
          <w:szCs w:val="20"/>
          <w:lang w:val="en-GB"/>
        </w:rPr>
        <w:t xml:space="preserve">If there are no uplink resources for reporting the valid CSI in subframe </w:t>
      </w:r>
      <w:r w:rsidRPr="00C96C0E">
        <w:rPr>
          <w:rFonts w:ascii="Times New Roman" w:eastAsia="Times New Roman" w:hAnsi="Times New Roman" w:cs="Times New Roman"/>
          <w:i/>
          <w:sz w:val="20"/>
          <w:szCs w:val="20"/>
          <w:lang w:val="en-GB"/>
        </w:rPr>
        <w:t>n</w:t>
      </w:r>
      <w:r w:rsidRPr="00C96C0E">
        <w:rPr>
          <w:rFonts w:ascii="Times New Roman" w:eastAsia="Times New Roman" w:hAnsi="Times New Roman" w:cs="Times New Roman"/>
          <w:sz w:val="20"/>
          <w:szCs w:val="20"/>
          <w:lang w:val="en-GB"/>
        </w:rPr>
        <w:t>+</w:t>
      </w:r>
      <w:r w:rsidRPr="00C96C0E">
        <w:rPr>
          <w:rFonts w:ascii="Times New Roman" w:eastAsia="Times New Roman" w:hAnsi="Times New Roman" w:cs="Times New Roman"/>
          <w:lang w:val="en-GB"/>
        </w:rPr>
        <w:t xml:space="preserve"> T</w:t>
      </w:r>
      <w:r w:rsidRPr="00C96C0E">
        <w:rPr>
          <w:rFonts w:ascii="Times New Roman" w:eastAsia="Times New Roman" w:hAnsi="Times New Roman" w:cs="Times New Roman"/>
          <w:vertAlign w:val="subscript"/>
          <w:lang w:val="en-GB"/>
        </w:rPr>
        <w:t>activate_basic_FS3</w:t>
      </w:r>
      <w:r w:rsidRPr="00C96C0E">
        <w:rPr>
          <w:rFonts w:ascii="Times New Roman" w:eastAsia="Times New Roman" w:hAnsi="Times New Roman" w:cs="Times New Roman"/>
          <w:sz w:val="20"/>
          <w:szCs w:val="20"/>
          <w:lang w:val="en-GB"/>
        </w:rPr>
        <w:t xml:space="preserve"> then the UE shall use the next available uplink resource for reporting the corresponding valid CSI.</w:t>
      </w:r>
    </w:p>
    <w:p w14:paraId="7D4E8AEC" w14:textId="77777777" w:rsidR="00C96C0E" w:rsidRPr="00C96C0E" w:rsidRDefault="00C96C0E" w:rsidP="00C96C0E">
      <w:pPr>
        <w:overflowPunct w:val="0"/>
        <w:autoSpaceDE w:val="0"/>
        <w:autoSpaceDN w:val="0"/>
        <w:adjustRightInd w:val="0"/>
        <w:spacing w:after="180" w:line="240" w:lineRule="auto"/>
        <w:textAlignment w:val="baseline"/>
        <w:rPr>
          <w:rFonts w:ascii="Times New Roman" w:eastAsia="Times New Roman" w:hAnsi="Times New Roman" w:cs="Times New Roman"/>
          <w:sz w:val="20"/>
          <w:szCs w:val="20"/>
        </w:rPr>
      </w:pPr>
      <w:r w:rsidRPr="00C96C0E">
        <w:rPr>
          <w:rFonts w:ascii="Times New Roman" w:eastAsia="Times New Roman" w:hAnsi="Times New Roman" w:cs="Times New Roman"/>
          <w:sz w:val="20"/>
          <w:szCs w:val="20"/>
        </w:rPr>
        <w:t xml:space="preserve">The valid CSI is based on the UE measurement and corresponds to any CQI value specified in [3] with the exception of CQI index = </w:t>
      </w:r>
      <w:proofErr w:type="gramStart"/>
      <w:r w:rsidRPr="00C96C0E">
        <w:rPr>
          <w:rFonts w:ascii="Times New Roman" w:eastAsia="Times New Roman" w:hAnsi="Times New Roman" w:cs="Times New Roman"/>
          <w:sz w:val="20"/>
          <w:szCs w:val="20"/>
        </w:rPr>
        <w:t>0</w:t>
      </w:r>
      <w:proofErr w:type="gramEnd"/>
      <w:r w:rsidRPr="00C96C0E">
        <w:rPr>
          <w:rFonts w:ascii="Times New Roman" w:eastAsia="Times New Roman" w:hAnsi="Times New Roman" w:cs="Times New Roman"/>
          <w:sz w:val="20"/>
          <w:szCs w:val="20"/>
        </w:rPr>
        <w:t xml:space="preserve"> (out of range) provided:</w:t>
      </w:r>
    </w:p>
    <w:p w14:paraId="493467E2" w14:textId="77777777" w:rsidR="00C96C0E" w:rsidRPr="00C96C0E" w:rsidRDefault="00C96C0E" w:rsidP="00C96C0E">
      <w:pPr>
        <w:overflowPunct w:val="0"/>
        <w:autoSpaceDE w:val="0"/>
        <w:autoSpaceDN w:val="0"/>
        <w:adjustRightInd w:val="0"/>
        <w:spacing w:after="180" w:line="240" w:lineRule="auto"/>
        <w:ind w:left="568" w:hanging="284"/>
        <w:textAlignment w:val="baseline"/>
        <w:rPr>
          <w:rFonts w:ascii="Times New Roman" w:eastAsia="Times New Roman" w:hAnsi="Times New Roman" w:cs="Times New Roman"/>
          <w:sz w:val="20"/>
          <w:szCs w:val="20"/>
          <w:lang w:eastAsia="x-none"/>
        </w:rPr>
      </w:pPr>
      <w:r w:rsidRPr="00C96C0E">
        <w:rPr>
          <w:rFonts w:ascii="Times New Roman" w:eastAsia="Times New Roman" w:hAnsi="Times New Roman" w:cs="Times New Roman"/>
          <w:sz w:val="20"/>
          <w:szCs w:val="20"/>
          <w:lang w:eastAsia="x-none"/>
        </w:rPr>
        <w:t>-</w:t>
      </w:r>
      <w:r w:rsidRPr="00C96C0E">
        <w:rPr>
          <w:rFonts w:ascii="Times New Roman" w:eastAsia="Times New Roman" w:hAnsi="Times New Roman" w:cs="Times New Roman"/>
          <w:sz w:val="20"/>
          <w:szCs w:val="20"/>
          <w:lang w:eastAsia="x-none"/>
        </w:rPr>
        <w:tab/>
      </w:r>
      <w:proofErr w:type="gramStart"/>
      <w:r w:rsidRPr="00C96C0E">
        <w:rPr>
          <w:rFonts w:ascii="Times New Roman" w:eastAsia="Times New Roman" w:hAnsi="Times New Roman" w:cs="Times New Roman"/>
          <w:sz w:val="20"/>
          <w:szCs w:val="20"/>
          <w:lang w:eastAsia="x-none"/>
        </w:rPr>
        <w:t>the</w:t>
      </w:r>
      <w:proofErr w:type="gramEnd"/>
      <w:r w:rsidRPr="00C96C0E">
        <w:rPr>
          <w:rFonts w:ascii="Times New Roman" w:eastAsia="Times New Roman" w:hAnsi="Times New Roman" w:cs="Times New Roman"/>
          <w:sz w:val="20"/>
          <w:szCs w:val="20"/>
          <w:lang w:eastAsia="x-none"/>
        </w:rPr>
        <w:t xml:space="preserve"> conditions in section 7.7 are met over the entire SCell activation delay and </w:t>
      </w:r>
    </w:p>
    <w:p w14:paraId="7A823585" w14:textId="77777777" w:rsidR="00C96C0E" w:rsidRPr="00C96C0E" w:rsidRDefault="00C96C0E" w:rsidP="00C96C0E">
      <w:pPr>
        <w:overflowPunct w:val="0"/>
        <w:autoSpaceDE w:val="0"/>
        <w:autoSpaceDN w:val="0"/>
        <w:adjustRightInd w:val="0"/>
        <w:spacing w:after="180" w:line="240" w:lineRule="auto"/>
        <w:ind w:left="568" w:hanging="284"/>
        <w:textAlignment w:val="baseline"/>
        <w:rPr>
          <w:rFonts w:ascii="Times New Roman" w:eastAsia="Times New Roman" w:hAnsi="Times New Roman" w:cs="Times New Roman"/>
          <w:sz w:val="20"/>
          <w:szCs w:val="20"/>
          <w:lang w:val="en-GB" w:eastAsia="x-none"/>
        </w:rPr>
      </w:pPr>
      <w:r w:rsidRPr="00C96C0E">
        <w:rPr>
          <w:rFonts w:ascii="Times New Roman" w:eastAsia="Times New Roman" w:hAnsi="Times New Roman" w:cs="Times New Roman"/>
          <w:sz w:val="20"/>
          <w:szCs w:val="20"/>
          <w:lang w:eastAsia="x-none"/>
        </w:rPr>
        <w:t>-</w:t>
      </w:r>
      <w:r w:rsidRPr="00C96C0E">
        <w:rPr>
          <w:rFonts w:ascii="Times New Roman" w:eastAsia="Times New Roman" w:hAnsi="Times New Roman" w:cs="Times New Roman"/>
          <w:sz w:val="20"/>
          <w:szCs w:val="20"/>
          <w:lang w:eastAsia="x-none"/>
        </w:rPr>
        <w:tab/>
      </w:r>
      <w:proofErr w:type="gramStart"/>
      <w:r w:rsidRPr="00C96C0E">
        <w:rPr>
          <w:rFonts w:ascii="Times New Roman" w:eastAsia="Times New Roman" w:hAnsi="Times New Roman" w:cs="Times New Roman"/>
          <w:sz w:val="20"/>
          <w:szCs w:val="20"/>
          <w:lang w:eastAsia="x-none"/>
        </w:rPr>
        <w:t>the</w:t>
      </w:r>
      <w:proofErr w:type="gramEnd"/>
      <w:r w:rsidRPr="00C96C0E">
        <w:rPr>
          <w:rFonts w:ascii="Times New Roman" w:eastAsia="Times New Roman" w:hAnsi="Times New Roman" w:cs="Times New Roman"/>
          <w:sz w:val="20"/>
          <w:szCs w:val="20"/>
          <w:lang w:eastAsia="x-none"/>
        </w:rPr>
        <w:t xml:space="preserve"> conditions for CQI reporting defined in Section 7.2.3 of [3] are met.</w:t>
      </w:r>
    </w:p>
    <w:p w14:paraId="704C2926" w14:textId="77777777" w:rsidR="00C96C0E" w:rsidRPr="00C96C0E" w:rsidRDefault="00C96C0E" w:rsidP="00C96C0E">
      <w:pPr>
        <w:overflowPunct w:val="0"/>
        <w:autoSpaceDE w:val="0"/>
        <w:autoSpaceDN w:val="0"/>
        <w:adjustRightInd w:val="0"/>
        <w:spacing w:after="180" w:line="240" w:lineRule="auto"/>
        <w:textAlignment w:val="baseline"/>
        <w:rPr>
          <w:rFonts w:ascii="Times New Roman" w:eastAsia="Times New Roman" w:hAnsi="Times New Roman" w:cs="Times New Roman"/>
          <w:sz w:val="20"/>
          <w:szCs w:val="20"/>
          <w:lang w:val="en-GB"/>
        </w:rPr>
      </w:pPr>
      <w:r w:rsidRPr="00C96C0E">
        <w:rPr>
          <w:rFonts w:ascii="Times New Roman" w:eastAsia="Times New Roman" w:hAnsi="Times New Roman" w:cs="Times New Roman"/>
          <w:sz w:val="20"/>
          <w:szCs w:val="20"/>
          <w:lang w:val="en-GB"/>
        </w:rPr>
        <w:lastRenderedPageBreak/>
        <w:t xml:space="preserve">In addition to CSI reporting defined above, UE shall also apply other actions related to the activation command specified in [17] for </w:t>
      </w:r>
      <w:proofErr w:type="gramStart"/>
      <w:r w:rsidRPr="00C96C0E">
        <w:rPr>
          <w:rFonts w:ascii="Times New Roman" w:eastAsia="Times New Roman" w:hAnsi="Times New Roman" w:cs="Times New Roman"/>
          <w:sz w:val="20"/>
          <w:szCs w:val="20"/>
          <w:lang w:val="en-GB"/>
        </w:rPr>
        <w:t>an</w:t>
      </w:r>
      <w:proofErr w:type="gramEnd"/>
      <w:r w:rsidRPr="00C96C0E">
        <w:rPr>
          <w:rFonts w:ascii="Times New Roman" w:eastAsia="Times New Roman" w:hAnsi="Times New Roman" w:cs="Times New Roman"/>
          <w:sz w:val="20"/>
          <w:szCs w:val="20"/>
          <w:lang w:val="en-GB"/>
        </w:rPr>
        <w:t xml:space="preserve"> SCell at the first opportunities for the corresponding actions once the SCell is activated.</w:t>
      </w:r>
    </w:p>
    <w:p w14:paraId="34D37E22" w14:textId="77777777" w:rsidR="00C96C0E" w:rsidRPr="00C96C0E" w:rsidRDefault="00C96C0E" w:rsidP="00C96C0E">
      <w:pPr>
        <w:overflowPunct w:val="0"/>
        <w:autoSpaceDE w:val="0"/>
        <w:autoSpaceDN w:val="0"/>
        <w:adjustRightInd w:val="0"/>
        <w:spacing w:after="180" w:line="240" w:lineRule="auto"/>
        <w:textAlignment w:val="baseline"/>
        <w:rPr>
          <w:rFonts w:ascii="Times New Roman" w:eastAsia="Times New Roman" w:hAnsi="Times New Roman" w:cs="Times New Roman"/>
          <w:sz w:val="20"/>
          <w:szCs w:val="20"/>
          <w:lang w:val="en-GB"/>
        </w:rPr>
      </w:pPr>
      <w:r w:rsidRPr="00C96C0E">
        <w:rPr>
          <w:rFonts w:ascii="Times New Roman" w:eastAsia="Times New Roman" w:hAnsi="Times New Roman" w:cs="Times New Roman"/>
          <w:sz w:val="20"/>
          <w:szCs w:val="20"/>
          <w:lang w:val="en-GB"/>
        </w:rPr>
        <w:t xml:space="preserve">The PCell interruption specified in </w:t>
      </w:r>
      <w:r w:rsidRPr="00C96C0E">
        <w:rPr>
          <w:rFonts w:ascii="Times New Roman" w:eastAsia="Times New Roman" w:hAnsi="Times New Roman" w:cs="Times New Roman"/>
          <w:sz w:val="20"/>
          <w:szCs w:val="20"/>
          <w:lang w:eastAsia="zh-CN"/>
        </w:rPr>
        <w:t xml:space="preserve">section </w:t>
      </w:r>
      <w:r w:rsidRPr="00C96C0E">
        <w:rPr>
          <w:rFonts w:ascii="Times New Roman" w:eastAsia="Times New Roman" w:hAnsi="Times New Roman" w:cs="Times New Roman" w:hint="eastAsia"/>
          <w:sz w:val="20"/>
          <w:szCs w:val="20"/>
          <w:lang w:eastAsia="zh-CN"/>
        </w:rPr>
        <w:t>7.8.2</w:t>
      </w:r>
      <w:r w:rsidRPr="00C96C0E">
        <w:rPr>
          <w:rFonts w:ascii="Times New Roman" w:eastAsia="Times New Roman" w:hAnsi="Times New Roman" w:cs="Times New Roman"/>
          <w:sz w:val="20"/>
          <w:szCs w:val="20"/>
        </w:rPr>
        <w:t xml:space="preserve"> shall not </w:t>
      </w:r>
      <w:r w:rsidRPr="00C96C0E">
        <w:rPr>
          <w:rFonts w:ascii="Times New Roman" w:eastAsia="Times New Roman" w:hAnsi="Times New Roman" w:cs="Times New Roman"/>
          <w:sz w:val="20"/>
          <w:szCs w:val="20"/>
          <w:lang w:val="en-GB"/>
        </w:rPr>
        <w:t xml:space="preserve">occur before subframe n+5 and not occur after </w:t>
      </w:r>
      <w:r w:rsidRPr="00C96C0E">
        <w:rPr>
          <w:rFonts w:ascii="Times New Roman" w:eastAsia="Times New Roman" w:hAnsi="Times New Roman" w:cs="Times New Roman"/>
          <w:sz w:val="20"/>
          <w:szCs w:val="20"/>
          <w:lang w:val="en-GB" w:eastAsia="zh-CN"/>
        </w:rPr>
        <w:t xml:space="preserve">subframe </w:t>
      </w:r>
      <w:r w:rsidRPr="00C96C0E">
        <w:rPr>
          <w:rFonts w:ascii="Times New Roman" w:eastAsia="Times New Roman" w:hAnsi="Times New Roman" w:cs="Times New Roman"/>
          <w:i/>
          <w:sz w:val="20"/>
          <w:szCs w:val="20"/>
          <w:lang w:val="en-GB"/>
        </w:rPr>
        <w:t>n+</w:t>
      </w:r>
      <w:proofErr w:type="gramStart"/>
      <w:r w:rsidRPr="00C96C0E">
        <w:rPr>
          <w:rFonts w:ascii="Times New Roman" w:eastAsia="Times New Roman" w:hAnsi="Times New Roman" w:cs="Times New Roman"/>
          <w:i/>
          <w:sz w:val="20"/>
          <w:szCs w:val="20"/>
          <w:lang w:val="en-GB"/>
        </w:rPr>
        <w:t>9</w:t>
      </w:r>
      <w:proofErr w:type="gramEnd"/>
      <w:r w:rsidRPr="00C96C0E">
        <w:rPr>
          <w:rFonts w:ascii="Times New Roman" w:eastAsia="Times New Roman" w:hAnsi="Times New Roman" w:cs="Times New Roman" w:hint="eastAsia"/>
          <w:sz w:val="20"/>
          <w:szCs w:val="20"/>
          <w:lang w:val="en-GB" w:eastAsia="zh-CN"/>
        </w:rPr>
        <w:t xml:space="preserve"> </w:t>
      </w:r>
      <w:r w:rsidRPr="00C96C0E">
        <w:rPr>
          <w:rFonts w:ascii="Times New Roman" w:eastAsia="Times New Roman" w:hAnsi="Times New Roman" w:cs="Times New Roman"/>
          <w:sz w:val="20"/>
          <w:szCs w:val="20"/>
          <w:lang w:val="en-GB" w:eastAsia="zh-CN"/>
        </w:rPr>
        <w:t xml:space="preserve">when PCell belongs to </w:t>
      </w:r>
      <w:r w:rsidRPr="00C96C0E">
        <w:rPr>
          <w:rFonts w:ascii="Times New Roman" w:eastAsia="Times New Roman" w:hAnsi="Times New Roman" w:cs="Times New Roman" w:hint="eastAsia"/>
          <w:sz w:val="20"/>
          <w:szCs w:val="20"/>
          <w:lang w:val="en-GB" w:eastAsia="zh-CN"/>
        </w:rPr>
        <w:t>E-UTRA FDD</w:t>
      </w:r>
      <w:r w:rsidRPr="00C96C0E">
        <w:rPr>
          <w:rFonts w:ascii="Times New Roman" w:eastAsia="Times New Roman" w:hAnsi="Times New Roman" w:cs="Times New Roman"/>
          <w:sz w:val="20"/>
          <w:szCs w:val="20"/>
          <w:lang w:val="en-GB"/>
        </w:rPr>
        <w:t>.</w:t>
      </w:r>
    </w:p>
    <w:p w14:paraId="309AA469" w14:textId="77777777" w:rsidR="00C96C0E" w:rsidRPr="00C96C0E" w:rsidRDefault="00C96C0E" w:rsidP="00C96C0E">
      <w:pPr>
        <w:overflowPunct w:val="0"/>
        <w:autoSpaceDE w:val="0"/>
        <w:autoSpaceDN w:val="0"/>
        <w:adjustRightInd w:val="0"/>
        <w:spacing w:after="180" w:line="240" w:lineRule="auto"/>
        <w:textAlignment w:val="baseline"/>
        <w:rPr>
          <w:rFonts w:ascii="Times New Roman" w:eastAsia="Times New Roman" w:hAnsi="Times New Roman" w:cs="Times New Roman"/>
          <w:sz w:val="20"/>
          <w:szCs w:val="20"/>
          <w:lang w:val="en-GB"/>
        </w:rPr>
      </w:pPr>
      <w:r w:rsidRPr="00C96C0E">
        <w:rPr>
          <w:rFonts w:ascii="Times New Roman" w:eastAsia="Times New Roman" w:hAnsi="Times New Roman" w:cs="Times New Roman"/>
          <w:sz w:val="20"/>
          <w:szCs w:val="20"/>
          <w:lang w:val="en-GB"/>
        </w:rPr>
        <w:t xml:space="preserve">The PCell interruption specified in </w:t>
      </w:r>
      <w:r w:rsidRPr="00C96C0E">
        <w:rPr>
          <w:rFonts w:ascii="Times New Roman" w:eastAsia="Times New Roman" w:hAnsi="Times New Roman" w:cs="Times New Roman"/>
          <w:sz w:val="20"/>
          <w:szCs w:val="20"/>
          <w:lang w:eastAsia="zh-CN"/>
        </w:rPr>
        <w:t xml:space="preserve">section </w:t>
      </w:r>
      <w:r w:rsidRPr="00C96C0E">
        <w:rPr>
          <w:rFonts w:ascii="Times New Roman" w:eastAsia="Times New Roman" w:hAnsi="Times New Roman" w:cs="Times New Roman" w:hint="eastAsia"/>
          <w:sz w:val="20"/>
          <w:szCs w:val="20"/>
          <w:lang w:eastAsia="zh-CN"/>
        </w:rPr>
        <w:t>7.8.2</w:t>
      </w:r>
      <w:r w:rsidRPr="00C96C0E">
        <w:rPr>
          <w:rFonts w:ascii="Times New Roman" w:eastAsia="Times New Roman" w:hAnsi="Times New Roman" w:cs="Times New Roman"/>
          <w:sz w:val="20"/>
          <w:szCs w:val="20"/>
        </w:rPr>
        <w:t xml:space="preserve"> shall not </w:t>
      </w:r>
      <w:r w:rsidRPr="00C96C0E">
        <w:rPr>
          <w:rFonts w:ascii="Times New Roman" w:eastAsia="Times New Roman" w:hAnsi="Times New Roman" w:cs="Times New Roman"/>
          <w:sz w:val="20"/>
          <w:szCs w:val="20"/>
          <w:lang w:val="en-GB"/>
        </w:rPr>
        <w:t xml:space="preserve">occur before subframe n+5 and not occur after </w:t>
      </w:r>
      <w:r w:rsidRPr="00C96C0E">
        <w:rPr>
          <w:rFonts w:ascii="Times New Roman" w:eastAsia="Times New Roman" w:hAnsi="Times New Roman" w:cs="Times New Roman"/>
          <w:sz w:val="20"/>
          <w:szCs w:val="20"/>
          <w:lang w:val="en-GB" w:eastAsia="zh-CN"/>
        </w:rPr>
        <w:t xml:space="preserve">subframe </w:t>
      </w:r>
      <w:r w:rsidRPr="00C96C0E">
        <w:rPr>
          <w:rFonts w:ascii="Times New Roman" w:eastAsia="Times New Roman" w:hAnsi="Times New Roman" w:cs="Times New Roman"/>
          <w:i/>
          <w:sz w:val="20"/>
          <w:szCs w:val="20"/>
          <w:lang w:val="en-GB"/>
        </w:rPr>
        <w:t>n+</w:t>
      </w:r>
      <w:r w:rsidRPr="00C96C0E">
        <w:rPr>
          <w:rFonts w:ascii="Times New Roman" w:eastAsia="Times New Roman" w:hAnsi="Times New Roman" w:cs="Times New Roman" w:hint="eastAsia"/>
          <w:i/>
          <w:sz w:val="20"/>
          <w:szCs w:val="20"/>
          <w:lang w:val="en-GB" w:eastAsia="zh-CN"/>
        </w:rPr>
        <w:t>11</w:t>
      </w:r>
      <w:r w:rsidRPr="00C96C0E">
        <w:rPr>
          <w:rFonts w:ascii="Times New Roman" w:eastAsia="Times New Roman" w:hAnsi="Times New Roman" w:cs="Times New Roman" w:hint="eastAsia"/>
          <w:sz w:val="20"/>
          <w:szCs w:val="20"/>
          <w:lang w:val="en-GB" w:eastAsia="zh-CN"/>
        </w:rPr>
        <w:t xml:space="preserve"> </w:t>
      </w:r>
      <w:r w:rsidRPr="00C96C0E">
        <w:rPr>
          <w:rFonts w:ascii="Times New Roman" w:eastAsia="Times New Roman" w:hAnsi="Times New Roman" w:cs="Times New Roman"/>
          <w:sz w:val="20"/>
          <w:szCs w:val="20"/>
          <w:lang w:val="en-GB" w:eastAsia="zh-CN"/>
        </w:rPr>
        <w:t xml:space="preserve">when PCell belongs to </w:t>
      </w:r>
      <w:r w:rsidRPr="00C96C0E">
        <w:rPr>
          <w:rFonts w:ascii="Times New Roman" w:eastAsia="Times New Roman" w:hAnsi="Times New Roman" w:cs="Times New Roman" w:hint="eastAsia"/>
          <w:sz w:val="20"/>
          <w:szCs w:val="20"/>
          <w:lang w:val="en-GB" w:eastAsia="zh-CN"/>
        </w:rPr>
        <w:t>E-UTRA TDD</w:t>
      </w:r>
      <w:r w:rsidRPr="00C96C0E">
        <w:rPr>
          <w:rFonts w:ascii="Times New Roman" w:eastAsia="Times New Roman" w:hAnsi="Times New Roman" w:cs="Times New Roman"/>
          <w:sz w:val="20"/>
          <w:szCs w:val="20"/>
          <w:lang w:val="en-GB"/>
        </w:rPr>
        <w:t>.</w:t>
      </w:r>
    </w:p>
    <w:p w14:paraId="37A2239E" w14:textId="77777777" w:rsidR="00C96C0E" w:rsidRPr="00C96C0E" w:rsidRDefault="00C96C0E" w:rsidP="00C96C0E">
      <w:pPr>
        <w:overflowPunct w:val="0"/>
        <w:autoSpaceDE w:val="0"/>
        <w:autoSpaceDN w:val="0"/>
        <w:adjustRightInd w:val="0"/>
        <w:spacing w:after="180" w:line="240" w:lineRule="auto"/>
        <w:textAlignment w:val="baseline"/>
        <w:rPr>
          <w:rFonts w:ascii="Times New Roman" w:eastAsia="Times New Roman" w:hAnsi="Times New Roman" w:cs="Times New Roman"/>
          <w:sz w:val="20"/>
          <w:szCs w:val="20"/>
          <w:lang w:val="en-GB"/>
        </w:rPr>
      </w:pPr>
      <w:r w:rsidRPr="00C96C0E">
        <w:rPr>
          <w:rFonts w:ascii="Times New Roman" w:eastAsia="Times New Roman" w:hAnsi="Times New Roman" w:cs="Times New Roman"/>
          <w:sz w:val="20"/>
          <w:szCs w:val="20"/>
          <w:lang w:val="en-GB"/>
        </w:rPr>
        <w:t>Starting from the subframe specified in S</w:t>
      </w:r>
      <w:r w:rsidRPr="00C96C0E">
        <w:rPr>
          <w:rFonts w:ascii="Times New Roman" w:eastAsia="Times New Roman" w:hAnsi="Times New Roman" w:cs="Times New Roman" w:hint="eastAsia"/>
          <w:sz w:val="20"/>
          <w:szCs w:val="20"/>
          <w:lang w:val="en-GB"/>
        </w:rPr>
        <w:t>ection</w:t>
      </w:r>
      <w:r w:rsidRPr="00C96C0E">
        <w:rPr>
          <w:rFonts w:ascii="Times New Roman" w:eastAsia="Times New Roman" w:hAnsi="Times New Roman" w:cs="Times New Roman"/>
          <w:sz w:val="20"/>
          <w:szCs w:val="20"/>
          <w:lang w:val="en-GB"/>
        </w:rPr>
        <w:t xml:space="preserve"> 4.3 of [3] and until the UE has completed the SCell activation, the UE shall </w:t>
      </w:r>
      <w:r w:rsidRPr="00C96C0E">
        <w:rPr>
          <w:rFonts w:ascii="Times New Roman" w:eastAsia="Times New Roman" w:hAnsi="Times New Roman" w:cs="Times New Roman" w:hint="eastAsia"/>
          <w:sz w:val="20"/>
          <w:szCs w:val="20"/>
          <w:lang w:val="en-GB"/>
        </w:rPr>
        <w:t>send</w:t>
      </w:r>
      <w:r w:rsidRPr="00C96C0E">
        <w:rPr>
          <w:rFonts w:ascii="Times New Roman" w:eastAsia="Times New Roman" w:hAnsi="Times New Roman" w:cs="Times New Roman"/>
          <w:sz w:val="20"/>
          <w:szCs w:val="20"/>
          <w:lang w:val="en-GB"/>
        </w:rPr>
        <w:t xml:space="preserve"> CSI with CQI index = </w:t>
      </w:r>
      <w:proofErr w:type="gramStart"/>
      <w:r w:rsidRPr="00C96C0E">
        <w:rPr>
          <w:rFonts w:ascii="Times New Roman" w:eastAsia="Times New Roman" w:hAnsi="Times New Roman" w:cs="Times New Roman"/>
          <w:sz w:val="20"/>
          <w:szCs w:val="20"/>
          <w:lang w:val="en-GB"/>
        </w:rPr>
        <w:t>0</w:t>
      </w:r>
      <w:proofErr w:type="gramEnd"/>
      <w:r w:rsidRPr="00C96C0E">
        <w:rPr>
          <w:rFonts w:ascii="Times New Roman" w:eastAsia="Times New Roman" w:hAnsi="Times New Roman" w:cs="Times New Roman" w:hint="eastAsia"/>
          <w:sz w:val="20"/>
          <w:szCs w:val="20"/>
          <w:lang w:val="en-GB"/>
        </w:rPr>
        <w:t xml:space="preserve"> </w:t>
      </w:r>
      <w:r w:rsidRPr="00C96C0E">
        <w:rPr>
          <w:rFonts w:ascii="Times New Roman" w:eastAsia="Times New Roman" w:hAnsi="Times New Roman" w:cs="Times New Roman"/>
          <w:sz w:val="20"/>
          <w:szCs w:val="20"/>
          <w:lang w:val="en-GB"/>
        </w:rPr>
        <w:t>(out of range) if the UE has available uplink resources to report for the SCell.</w:t>
      </w:r>
    </w:p>
    <w:p w14:paraId="623D2536" w14:textId="77777777" w:rsidR="00C96C0E" w:rsidRDefault="00C96C0E" w:rsidP="00C96C0E">
      <w:pPr>
        <w:pStyle w:val="Heading3"/>
        <w:jc w:val="center"/>
      </w:pPr>
    </w:p>
    <w:sectPr w:rsidR="00C96C0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4.2.0">
    <w:altName w:val="Times New Roman"/>
    <w:panose1 w:val="00000000000000000000"/>
    <w:charset w:val="00"/>
    <w:family w:val="roman"/>
    <w:notTrueType/>
    <w:pitch w:val="default"/>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urminen, Riikka (Nokia - FI/Espoo)">
    <w15:presenceInfo w15:providerId="AD" w15:userId="S-1-5-21-1593251271-2640304127-1825641215-19785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AEF"/>
    <w:rsid w:val="00002510"/>
    <w:rsid w:val="00011E1E"/>
    <w:rsid w:val="000348FD"/>
    <w:rsid w:val="00034F25"/>
    <w:rsid w:val="00045EA0"/>
    <w:rsid w:val="0005156A"/>
    <w:rsid w:val="00063D0B"/>
    <w:rsid w:val="000711FA"/>
    <w:rsid w:val="00074502"/>
    <w:rsid w:val="00090206"/>
    <w:rsid w:val="00090789"/>
    <w:rsid w:val="00094CDA"/>
    <w:rsid w:val="00095FD3"/>
    <w:rsid w:val="000B607C"/>
    <w:rsid w:val="000C2482"/>
    <w:rsid w:val="000C345A"/>
    <w:rsid w:val="000C5D45"/>
    <w:rsid w:val="000C5F7F"/>
    <w:rsid w:val="000D4F7E"/>
    <w:rsid w:val="000D51DC"/>
    <w:rsid w:val="000E0222"/>
    <w:rsid w:val="000E1994"/>
    <w:rsid w:val="000E2AA0"/>
    <w:rsid w:val="000E78F2"/>
    <w:rsid w:val="000F12F7"/>
    <w:rsid w:val="000F1A94"/>
    <w:rsid w:val="000F56BE"/>
    <w:rsid w:val="0010130F"/>
    <w:rsid w:val="00117C88"/>
    <w:rsid w:val="001250FB"/>
    <w:rsid w:val="00126A26"/>
    <w:rsid w:val="00126F5A"/>
    <w:rsid w:val="00134534"/>
    <w:rsid w:val="0013553D"/>
    <w:rsid w:val="00142C43"/>
    <w:rsid w:val="001537B6"/>
    <w:rsid w:val="00154B32"/>
    <w:rsid w:val="00174C2A"/>
    <w:rsid w:val="00184E9B"/>
    <w:rsid w:val="0018568C"/>
    <w:rsid w:val="00191581"/>
    <w:rsid w:val="00192041"/>
    <w:rsid w:val="00196E07"/>
    <w:rsid w:val="001970DD"/>
    <w:rsid w:val="001A321B"/>
    <w:rsid w:val="001B54A6"/>
    <w:rsid w:val="001B564B"/>
    <w:rsid w:val="001C0FA2"/>
    <w:rsid w:val="001C18DA"/>
    <w:rsid w:val="001C3F74"/>
    <w:rsid w:val="001D29E9"/>
    <w:rsid w:val="001D6A98"/>
    <w:rsid w:val="001E05E5"/>
    <w:rsid w:val="001E32E1"/>
    <w:rsid w:val="001E57E1"/>
    <w:rsid w:val="001F0FE7"/>
    <w:rsid w:val="001F3EFA"/>
    <w:rsid w:val="001F656A"/>
    <w:rsid w:val="00205EB0"/>
    <w:rsid w:val="00215AB5"/>
    <w:rsid w:val="00224A67"/>
    <w:rsid w:val="002268A4"/>
    <w:rsid w:val="002303A9"/>
    <w:rsid w:val="00231682"/>
    <w:rsid w:val="002474E7"/>
    <w:rsid w:val="002519FA"/>
    <w:rsid w:val="00276EB5"/>
    <w:rsid w:val="002826D7"/>
    <w:rsid w:val="00287129"/>
    <w:rsid w:val="002950FD"/>
    <w:rsid w:val="002966C0"/>
    <w:rsid w:val="002A3514"/>
    <w:rsid w:val="002A40E2"/>
    <w:rsid w:val="002B3185"/>
    <w:rsid w:val="002B7852"/>
    <w:rsid w:val="002C08FF"/>
    <w:rsid w:val="002C1B4D"/>
    <w:rsid w:val="002D4E4B"/>
    <w:rsid w:val="002E2569"/>
    <w:rsid w:val="002E4267"/>
    <w:rsid w:val="002E703C"/>
    <w:rsid w:val="002F0483"/>
    <w:rsid w:val="002F3BEC"/>
    <w:rsid w:val="002F4693"/>
    <w:rsid w:val="00304BEA"/>
    <w:rsid w:val="00306F66"/>
    <w:rsid w:val="003073C5"/>
    <w:rsid w:val="00317304"/>
    <w:rsid w:val="003202C0"/>
    <w:rsid w:val="003267B7"/>
    <w:rsid w:val="003342B5"/>
    <w:rsid w:val="00340866"/>
    <w:rsid w:val="00340C58"/>
    <w:rsid w:val="00355C33"/>
    <w:rsid w:val="00355F1C"/>
    <w:rsid w:val="00356F7D"/>
    <w:rsid w:val="00357BD9"/>
    <w:rsid w:val="00357EDC"/>
    <w:rsid w:val="0036503B"/>
    <w:rsid w:val="00380F23"/>
    <w:rsid w:val="003913AD"/>
    <w:rsid w:val="00393D8B"/>
    <w:rsid w:val="00395923"/>
    <w:rsid w:val="003960FA"/>
    <w:rsid w:val="003963F5"/>
    <w:rsid w:val="003A2D60"/>
    <w:rsid w:val="003A4A9D"/>
    <w:rsid w:val="003A5B37"/>
    <w:rsid w:val="003A714F"/>
    <w:rsid w:val="003B7732"/>
    <w:rsid w:val="003C57E6"/>
    <w:rsid w:val="003C7F78"/>
    <w:rsid w:val="003D0925"/>
    <w:rsid w:val="003D0980"/>
    <w:rsid w:val="003D0E69"/>
    <w:rsid w:val="003E0C3F"/>
    <w:rsid w:val="003E2D7D"/>
    <w:rsid w:val="003E4B93"/>
    <w:rsid w:val="003E517A"/>
    <w:rsid w:val="003F0C4C"/>
    <w:rsid w:val="003F4ED7"/>
    <w:rsid w:val="004020D8"/>
    <w:rsid w:val="0040228D"/>
    <w:rsid w:val="00404410"/>
    <w:rsid w:val="00406D99"/>
    <w:rsid w:val="00410405"/>
    <w:rsid w:val="00410E1F"/>
    <w:rsid w:val="004325CD"/>
    <w:rsid w:val="004376E3"/>
    <w:rsid w:val="00441EC3"/>
    <w:rsid w:val="004421D9"/>
    <w:rsid w:val="00442881"/>
    <w:rsid w:val="00450BBC"/>
    <w:rsid w:val="0045459B"/>
    <w:rsid w:val="004553BE"/>
    <w:rsid w:val="00455F91"/>
    <w:rsid w:val="00471C53"/>
    <w:rsid w:val="00474868"/>
    <w:rsid w:val="00492FC6"/>
    <w:rsid w:val="00495141"/>
    <w:rsid w:val="004A07D1"/>
    <w:rsid w:val="004C3988"/>
    <w:rsid w:val="004C4D9B"/>
    <w:rsid w:val="004C7056"/>
    <w:rsid w:val="004C746B"/>
    <w:rsid w:val="004D232B"/>
    <w:rsid w:val="004D250C"/>
    <w:rsid w:val="004D54E8"/>
    <w:rsid w:val="004D7711"/>
    <w:rsid w:val="004F2BAC"/>
    <w:rsid w:val="004F2EE3"/>
    <w:rsid w:val="004F718F"/>
    <w:rsid w:val="005039D0"/>
    <w:rsid w:val="00507339"/>
    <w:rsid w:val="00511122"/>
    <w:rsid w:val="00512A01"/>
    <w:rsid w:val="0051370D"/>
    <w:rsid w:val="00513D03"/>
    <w:rsid w:val="00515452"/>
    <w:rsid w:val="00520A5B"/>
    <w:rsid w:val="00522007"/>
    <w:rsid w:val="00545E06"/>
    <w:rsid w:val="0055563E"/>
    <w:rsid w:val="005846D1"/>
    <w:rsid w:val="00590E14"/>
    <w:rsid w:val="00594767"/>
    <w:rsid w:val="00594E9B"/>
    <w:rsid w:val="0059617F"/>
    <w:rsid w:val="005A67EC"/>
    <w:rsid w:val="005C0133"/>
    <w:rsid w:val="005C2688"/>
    <w:rsid w:val="005D1E49"/>
    <w:rsid w:val="005D5292"/>
    <w:rsid w:val="005F07E5"/>
    <w:rsid w:val="005F4C5A"/>
    <w:rsid w:val="00601E5E"/>
    <w:rsid w:val="00607331"/>
    <w:rsid w:val="0061183D"/>
    <w:rsid w:val="00614B91"/>
    <w:rsid w:val="006251AE"/>
    <w:rsid w:val="0062549E"/>
    <w:rsid w:val="00656A76"/>
    <w:rsid w:val="006605AF"/>
    <w:rsid w:val="00673222"/>
    <w:rsid w:val="0068547D"/>
    <w:rsid w:val="006866DB"/>
    <w:rsid w:val="006904AB"/>
    <w:rsid w:val="00691D02"/>
    <w:rsid w:val="00692C7F"/>
    <w:rsid w:val="006C0BE8"/>
    <w:rsid w:val="006C75D1"/>
    <w:rsid w:val="006E3BE6"/>
    <w:rsid w:val="006F0543"/>
    <w:rsid w:val="00721297"/>
    <w:rsid w:val="0072274A"/>
    <w:rsid w:val="007251D9"/>
    <w:rsid w:val="0072572C"/>
    <w:rsid w:val="00730AB2"/>
    <w:rsid w:val="00732E57"/>
    <w:rsid w:val="00733F18"/>
    <w:rsid w:val="007374F3"/>
    <w:rsid w:val="00740F5B"/>
    <w:rsid w:val="00741A81"/>
    <w:rsid w:val="007469D2"/>
    <w:rsid w:val="00761586"/>
    <w:rsid w:val="00762D67"/>
    <w:rsid w:val="00767993"/>
    <w:rsid w:val="0077062D"/>
    <w:rsid w:val="00776F3A"/>
    <w:rsid w:val="00783B54"/>
    <w:rsid w:val="007858EA"/>
    <w:rsid w:val="00791A77"/>
    <w:rsid w:val="007921B7"/>
    <w:rsid w:val="007A1070"/>
    <w:rsid w:val="007B12B5"/>
    <w:rsid w:val="007B75F0"/>
    <w:rsid w:val="007C46A6"/>
    <w:rsid w:val="007D3A77"/>
    <w:rsid w:val="007E5204"/>
    <w:rsid w:val="007F3942"/>
    <w:rsid w:val="007F43F5"/>
    <w:rsid w:val="007F5A6A"/>
    <w:rsid w:val="007F7385"/>
    <w:rsid w:val="00805949"/>
    <w:rsid w:val="00830441"/>
    <w:rsid w:val="0083140C"/>
    <w:rsid w:val="008351DE"/>
    <w:rsid w:val="00842277"/>
    <w:rsid w:val="00843024"/>
    <w:rsid w:val="00851520"/>
    <w:rsid w:val="00854F20"/>
    <w:rsid w:val="0085527B"/>
    <w:rsid w:val="00873CAE"/>
    <w:rsid w:val="00875F77"/>
    <w:rsid w:val="00885CF6"/>
    <w:rsid w:val="00885F89"/>
    <w:rsid w:val="008A237F"/>
    <w:rsid w:val="008B0C51"/>
    <w:rsid w:val="008C0567"/>
    <w:rsid w:val="008C168E"/>
    <w:rsid w:val="008C554C"/>
    <w:rsid w:val="008D4258"/>
    <w:rsid w:val="008D46E8"/>
    <w:rsid w:val="008E0D56"/>
    <w:rsid w:val="008E1843"/>
    <w:rsid w:val="008E4BD6"/>
    <w:rsid w:val="008E6A82"/>
    <w:rsid w:val="008F4D4A"/>
    <w:rsid w:val="00910791"/>
    <w:rsid w:val="009140B8"/>
    <w:rsid w:val="00920E0C"/>
    <w:rsid w:val="0092165C"/>
    <w:rsid w:val="00922821"/>
    <w:rsid w:val="00923132"/>
    <w:rsid w:val="009309B9"/>
    <w:rsid w:val="009317D9"/>
    <w:rsid w:val="00932966"/>
    <w:rsid w:val="00933604"/>
    <w:rsid w:val="0093484A"/>
    <w:rsid w:val="00936E1A"/>
    <w:rsid w:val="00937FA9"/>
    <w:rsid w:val="009516C5"/>
    <w:rsid w:val="00953EA4"/>
    <w:rsid w:val="0095625D"/>
    <w:rsid w:val="00961BA3"/>
    <w:rsid w:val="00967D68"/>
    <w:rsid w:val="00971D16"/>
    <w:rsid w:val="0098449A"/>
    <w:rsid w:val="00990D91"/>
    <w:rsid w:val="0099300A"/>
    <w:rsid w:val="009A18B4"/>
    <w:rsid w:val="009A6182"/>
    <w:rsid w:val="009A680C"/>
    <w:rsid w:val="009B4975"/>
    <w:rsid w:val="009B62B1"/>
    <w:rsid w:val="009C4D82"/>
    <w:rsid w:val="009C5A97"/>
    <w:rsid w:val="009D14A6"/>
    <w:rsid w:val="009D14C2"/>
    <w:rsid w:val="009E1E16"/>
    <w:rsid w:val="009E4EB4"/>
    <w:rsid w:val="009E4F1E"/>
    <w:rsid w:val="009F2AD4"/>
    <w:rsid w:val="009F5EFB"/>
    <w:rsid w:val="00A06162"/>
    <w:rsid w:val="00A151B4"/>
    <w:rsid w:val="00A23335"/>
    <w:rsid w:val="00A308F2"/>
    <w:rsid w:val="00A4603B"/>
    <w:rsid w:val="00A54FA4"/>
    <w:rsid w:val="00A55AF1"/>
    <w:rsid w:val="00A60601"/>
    <w:rsid w:val="00A64014"/>
    <w:rsid w:val="00A65C1E"/>
    <w:rsid w:val="00A65D44"/>
    <w:rsid w:val="00A72D30"/>
    <w:rsid w:val="00A7338A"/>
    <w:rsid w:val="00A74C8A"/>
    <w:rsid w:val="00A74E3C"/>
    <w:rsid w:val="00A76EBD"/>
    <w:rsid w:val="00A77113"/>
    <w:rsid w:val="00A911E0"/>
    <w:rsid w:val="00A975C4"/>
    <w:rsid w:val="00AA3FAC"/>
    <w:rsid w:val="00AA6E99"/>
    <w:rsid w:val="00AB491D"/>
    <w:rsid w:val="00AC3300"/>
    <w:rsid w:val="00AC7026"/>
    <w:rsid w:val="00AD0B8D"/>
    <w:rsid w:val="00AD1BCB"/>
    <w:rsid w:val="00AD6373"/>
    <w:rsid w:val="00AD6FE5"/>
    <w:rsid w:val="00AE1D2F"/>
    <w:rsid w:val="00AF0F0A"/>
    <w:rsid w:val="00AF1CA9"/>
    <w:rsid w:val="00AF2543"/>
    <w:rsid w:val="00B0743A"/>
    <w:rsid w:val="00B107EC"/>
    <w:rsid w:val="00B156C8"/>
    <w:rsid w:val="00B159E7"/>
    <w:rsid w:val="00B15C80"/>
    <w:rsid w:val="00B20D61"/>
    <w:rsid w:val="00B22BAA"/>
    <w:rsid w:val="00B34AA9"/>
    <w:rsid w:val="00B4664D"/>
    <w:rsid w:val="00B57697"/>
    <w:rsid w:val="00B6043B"/>
    <w:rsid w:val="00B71A01"/>
    <w:rsid w:val="00B7346B"/>
    <w:rsid w:val="00B744EB"/>
    <w:rsid w:val="00B92214"/>
    <w:rsid w:val="00B924B1"/>
    <w:rsid w:val="00BA0323"/>
    <w:rsid w:val="00BA79D9"/>
    <w:rsid w:val="00BB0195"/>
    <w:rsid w:val="00BC5BD2"/>
    <w:rsid w:val="00BC6F20"/>
    <w:rsid w:val="00BC770C"/>
    <w:rsid w:val="00BC7C51"/>
    <w:rsid w:val="00BE23DA"/>
    <w:rsid w:val="00BE28B4"/>
    <w:rsid w:val="00BE672A"/>
    <w:rsid w:val="00BE69B0"/>
    <w:rsid w:val="00BF23A2"/>
    <w:rsid w:val="00BF2441"/>
    <w:rsid w:val="00BF54C2"/>
    <w:rsid w:val="00BF5630"/>
    <w:rsid w:val="00C0488E"/>
    <w:rsid w:val="00C1376C"/>
    <w:rsid w:val="00C15BCA"/>
    <w:rsid w:val="00C22BFC"/>
    <w:rsid w:val="00C23434"/>
    <w:rsid w:val="00C24992"/>
    <w:rsid w:val="00C26B52"/>
    <w:rsid w:val="00C34BDE"/>
    <w:rsid w:val="00C36D5F"/>
    <w:rsid w:val="00C37C79"/>
    <w:rsid w:val="00C43378"/>
    <w:rsid w:val="00C461B2"/>
    <w:rsid w:val="00C57C30"/>
    <w:rsid w:val="00C70A84"/>
    <w:rsid w:val="00C716B2"/>
    <w:rsid w:val="00C762E7"/>
    <w:rsid w:val="00C8048F"/>
    <w:rsid w:val="00C80D51"/>
    <w:rsid w:val="00C82899"/>
    <w:rsid w:val="00C86A49"/>
    <w:rsid w:val="00C96C0E"/>
    <w:rsid w:val="00CC1611"/>
    <w:rsid w:val="00CC1BF8"/>
    <w:rsid w:val="00CD0D7C"/>
    <w:rsid w:val="00CD2566"/>
    <w:rsid w:val="00CE4395"/>
    <w:rsid w:val="00CE6E3D"/>
    <w:rsid w:val="00CE6FDE"/>
    <w:rsid w:val="00CF127F"/>
    <w:rsid w:val="00CF25FE"/>
    <w:rsid w:val="00D00A40"/>
    <w:rsid w:val="00D04613"/>
    <w:rsid w:val="00D050D8"/>
    <w:rsid w:val="00D060D7"/>
    <w:rsid w:val="00D16363"/>
    <w:rsid w:val="00D24F82"/>
    <w:rsid w:val="00D318A7"/>
    <w:rsid w:val="00D32368"/>
    <w:rsid w:val="00D4574B"/>
    <w:rsid w:val="00D51828"/>
    <w:rsid w:val="00D524A7"/>
    <w:rsid w:val="00D5602A"/>
    <w:rsid w:val="00D5612E"/>
    <w:rsid w:val="00D66474"/>
    <w:rsid w:val="00D67B32"/>
    <w:rsid w:val="00D71EEA"/>
    <w:rsid w:val="00D77C96"/>
    <w:rsid w:val="00D84AEF"/>
    <w:rsid w:val="00D86849"/>
    <w:rsid w:val="00D876E6"/>
    <w:rsid w:val="00D879A4"/>
    <w:rsid w:val="00D93B12"/>
    <w:rsid w:val="00D94F76"/>
    <w:rsid w:val="00DA03BF"/>
    <w:rsid w:val="00DA32BF"/>
    <w:rsid w:val="00DA5841"/>
    <w:rsid w:val="00DA5CE8"/>
    <w:rsid w:val="00DA6040"/>
    <w:rsid w:val="00DB0E9C"/>
    <w:rsid w:val="00DB730E"/>
    <w:rsid w:val="00DC1AE7"/>
    <w:rsid w:val="00DC2A16"/>
    <w:rsid w:val="00DC3CA5"/>
    <w:rsid w:val="00DC3EA4"/>
    <w:rsid w:val="00DC5269"/>
    <w:rsid w:val="00DC650E"/>
    <w:rsid w:val="00DC6D2D"/>
    <w:rsid w:val="00DD0A5A"/>
    <w:rsid w:val="00DD306E"/>
    <w:rsid w:val="00DD6582"/>
    <w:rsid w:val="00DF10C0"/>
    <w:rsid w:val="00E05FBF"/>
    <w:rsid w:val="00E173D3"/>
    <w:rsid w:val="00E27E75"/>
    <w:rsid w:val="00E4656D"/>
    <w:rsid w:val="00E552BA"/>
    <w:rsid w:val="00E637B3"/>
    <w:rsid w:val="00E64510"/>
    <w:rsid w:val="00E67DFA"/>
    <w:rsid w:val="00E7385D"/>
    <w:rsid w:val="00E7651B"/>
    <w:rsid w:val="00E83B87"/>
    <w:rsid w:val="00E92798"/>
    <w:rsid w:val="00E94444"/>
    <w:rsid w:val="00E97A2D"/>
    <w:rsid w:val="00EA08C7"/>
    <w:rsid w:val="00EA4F1C"/>
    <w:rsid w:val="00EA782F"/>
    <w:rsid w:val="00EB7ECB"/>
    <w:rsid w:val="00ED1E24"/>
    <w:rsid w:val="00ED324E"/>
    <w:rsid w:val="00ED3377"/>
    <w:rsid w:val="00EE1822"/>
    <w:rsid w:val="00EE2262"/>
    <w:rsid w:val="00EE36BF"/>
    <w:rsid w:val="00EE4DD9"/>
    <w:rsid w:val="00EE5A7A"/>
    <w:rsid w:val="00EE748E"/>
    <w:rsid w:val="00EF3A55"/>
    <w:rsid w:val="00EF7D52"/>
    <w:rsid w:val="00F01503"/>
    <w:rsid w:val="00F11339"/>
    <w:rsid w:val="00F20C62"/>
    <w:rsid w:val="00F22CD8"/>
    <w:rsid w:val="00F25799"/>
    <w:rsid w:val="00F3160C"/>
    <w:rsid w:val="00F31727"/>
    <w:rsid w:val="00F31FBC"/>
    <w:rsid w:val="00F32F90"/>
    <w:rsid w:val="00F37409"/>
    <w:rsid w:val="00F45106"/>
    <w:rsid w:val="00F46CB6"/>
    <w:rsid w:val="00F517EB"/>
    <w:rsid w:val="00F55109"/>
    <w:rsid w:val="00F603F0"/>
    <w:rsid w:val="00F6396F"/>
    <w:rsid w:val="00F70423"/>
    <w:rsid w:val="00F73538"/>
    <w:rsid w:val="00F84DA8"/>
    <w:rsid w:val="00F85C2D"/>
    <w:rsid w:val="00FA2F11"/>
    <w:rsid w:val="00FA512A"/>
    <w:rsid w:val="00FA632C"/>
    <w:rsid w:val="00FB4D78"/>
    <w:rsid w:val="00FB6C8A"/>
    <w:rsid w:val="00FC2A5E"/>
    <w:rsid w:val="00FC3335"/>
    <w:rsid w:val="00FC542A"/>
    <w:rsid w:val="00FD1858"/>
    <w:rsid w:val="00FD1ED0"/>
    <w:rsid w:val="00FD2ABF"/>
    <w:rsid w:val="00FE115A"/>
    <w:rsid w:val="00FE7B01"/>
    <w:rsid w:val="00FF1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3D48B"/>
  <w15:docId w15:val="{9918B196-02E3-467C-933B-DF8BEA17C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84A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Heading 3 3GPP,Underrubrik2,H3,Memo Heading 3,h3,no break,Heading 3 Char1 Char,Heading 3 Char Char Char,Heading 3 Char1 Char Char Char,Heading 3 Char Char Char Char Char,Heading 3 Char Char1 Char,Heading 3 Char2 Char,0H,l3,list "/>
    <w:basedOn w:val="Heading2"/>
    <w:next w:val="Normal"/>
    <w:link w:val="Heading3Char1"/>
    <w:qFormat/>
    <w:rsid w:val="00D84AEF"/>
    <w:pPr>
      <w:overflowPunct w:val="0"/>
      <w:autoSpaceDE w:val="0"/>
      <w:autoSpaceDN w:val="0"/>
      <w:adjustRightInd w:val="0"/>
      <w:spacing w:before="120" w:after="180" w:line="240" w:lineRule="auto"/>
      <w:ind w:left="1134" w:hanging="1134"/>
      <w:textAlignment w:val="baseline"/>
      <w:outlineLvl w:val="2"/>
    </w:pPr>
    <w:rPr>
      <w:rFonts w:ascii="Arial" w:eastAsia="Times New Roman" w:hAnsi="Arial" w:cs="Times New Roman"/>
      <w:color w:val="auto"/>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uiPriority w:val="9"/>
    <w:semiHidden/>
    <w:rsid w:val="00D84AEF"/>
    <w:rPr>
      <w:rFonts w:asciiTheme="majorHAnsi" w:eastAsiaTheme="majorEastAsia" w:hAnsiTheme="majorHAnsi" w:cstheme="majorBidi"/>
      <w:color w:val="1F4D78" w:themeColor="accent1" w:themeShade="7F"/>
      <w:sz w:val="24"/>
      <w:szCs w:val="24"/>
    </w:rPr>
  </w:style>
  <w:style w:type="character" w:customStyle="1" w:styleId="Heading3Char1">
    <w:name w:val="Heading 3 Char1"/>
    <w:aliases w:val="Heading 3 3GPP Char,Underrubrik2 Char,H3 Char,Memo Heading 3 Char,h3 Char,no break Char,Heading 3 Char1 Char Char,Heading 3 Char Char Char Char,Heading 3 Char1 Char Char Char Char,Heading 3 Char Char Char Char Char Char,0H Char,l3 Char"/>
    <w:link w:val="Heading3"/>
    <w:locked/>
    <w:rsid w:val="00D84AEF"/>
    <w:rPr>
      <w:rFonts w:ascii="Arial" w:eastAsia="Times New Roman" w:hAnsi="Arial" w:cs="Times New Roman"/>
      <w:sz w:val="28"/>
      <w:szCs w:val="28"/>
      <w:lang w:val="en-GB"/>
    </w:rPr>
  </w:style>
  <w:style w:type="character" w:customStyle="1" w:styleId="Heading2Char">
    <w:name w:val="Heading 2 Char"/>
    <w:basedOn w:val="DefaultParagraphFont"/>
    <w:link w:val="Heading2"/>
    <w:uiPriority w:val="9"/>
    <w:semiHidden/>
    <w:rsid w:val="00D84AEF"/>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D84A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AEF"/>
    <w:rPr>
      <w:rFonts w:ascii="Segoe UI" w:hAnsi="Segoe UI" w:cs="Segoe UI"/>
      <w:sz w:val="18"/>
      <w:szCs w:val="18"/>
    </w:rPr>
  </w:style>
  <w:style w:type="paragraph" w:customStyle="1" w:styleId="CRCoverPage">
    <w:name w:val="CR Cover Page"/>
    <w:rsid w:val="00276EB5"/>
    <w:pPr>
      <w:spacing w:after="120" w:line="240" w:lineRule="auto"/>
    </w:pPr>
    <w:rPr>
      <w:rFonts w:ascii="Arial" w:eastAsia="Times New Roman" w:hAnsi="Arial" w:cs="Times New Roman"/>
      <w:sz w:val="20"/>
      <w:szCs w:val="20"/>
      <w:lang w:val="en-GB"/>
    </w:rPr>
  </w:style>
  <w:style w:type="character" w:styleId="Hyperlink">
    <w:name w:val="Hyperlink"/>
    <w:rsid w:val="00276EB5"/>
    <w:rPr>
      <w:color w:val="0000FF"/>
      <w:u w:val="single"/>
    </w:rPr>
  </w:style>
  <w:style w:type="character" w:styleId="CommentReference">
    <w:name w:val="annotation reference"/>
    <w:basedOn w:val="DefaultParagraphFont"/>
    <w:uiPriority w:val="99"/>
    <w:semiHidden/>
    <w:unhideWhenUsed/>
    <w:rsid w:val="008C554C"/>
    <w:rPr>
      <w:sz w:val="16"/>
      <w:szCs w:val="16"/>
    </w:rPr>
  </w:style>
  <w:style w:type="paragraph" w:styleId="CommentText">
    <w:name w:val="annotation text"/>
    <w:basedOn w:val="Normal"/>
    <w:link w:val="CommentTextChar"/>
    <w:uiPriority w:val="99"/>
    <w:semiHidden/>
    <w:unhideWhenUsed/>
    <w:rsid w:val="008C554C"/>
    <w:pPr>
      <w:spacing w:line="240" w:lineRule="auto"/>
    </w:pPr>
    <w:rPr>
      <w:sz w:val="20"/>
      <w:szCs w:val="20"/>
    </w:rPr>
  </w:style>
  <w:style w:type="character" w:customStyle="1" w:styleId="CommentTextChar">
    <w:name w:val="Comment Text Char"/>
    <w:basedOn w:val="DefaultParagraphFont"/>
    <w:link w:val="CommentText"/>
    <w:uiPriority w:val="99"/>
    <w:semiHidden/>
    <w:rsid w:val="008C554C"/>
    <w:rPr>
      <w:sz w:val="20"/>
      <w:szCs w:val="20"/>
    </w:rPr>
  </w:style>
  <w:style w:type="paragraph" w:styleId="CommentSubject">
    <w:name w:val="annotation subject"/>
    <w:basedOn w:val="CommentText"/>
    <w:next w:val="CommentText"/>
    <w:link w:val="CommentSubjectChar"/>
    <w:uiPriority w:val="99"/>
    <w:semiHidden/>
    <w:unhideWhenUsed/>
    <w:rsid w:val="008C554C"/>
    <w:rPr>
      <w:b/>
      <w:bCs/>
    </w:rPr>
  </w:style>
  <w:style w:type="character" w:customStyle="1" w:styleId="CommentSubjectChar">
    <w:name w:val="Comment Subject Char"/>
    <w:basedOn w:val="CommentTextChar"/>
    <w:link w:val="CommentSubject"/>
    <w:uiPriority w:val="99"/>
    <w:semiHidden/>
    <w:rsid w:val="008C55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3gpp.org/ftp/Specs/html-info/21900.htm" TargetMode="External"/><Relationship Id="rId5" Type="http://schemas.openxmlformats.org/officeDocument/2006/relationships/hyperlink" Target="http://www.3gpp.org/Change-Requests" TargetMode="External"/><Relationship Id="rId4" Type="http://schemas.openxmlformats.org/officeDocument/2006/relationships/hyperlink" Target="http://www.3gpp.org/3G_Specs/CRs.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Nurminen, Riikka (Nokia - FI/Espoo)</dc:creator>
  <cp:keywords/>
  <dc:description/>
  <cp:lastModifiedBy>Nurminen, Riikka (Nokia - FI/Espoo)</cp:lastModifiedBy>
  <cp:revision>7</cp:revision>
  <dcterms:created xsi:type="dcterms:W3CDTF">2016-05-26T01:46:00Z</dcterms:created>
  <dcterms:modified xsi:type="dcterms:W3CDTF">2016-05-27T01:34:00Z</dcterms:modified>
</cp:coreProperties>
</file>